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D18A188" w14:textId="73AC6F40" w:rsidR="00FD1AEB" w:rsidRPr="00E22158" w:rsidRDefault="00E71517" w:rsidP="00FA6A88">
      <w:pPr>
        <w:pStyle w:val="Photoauteur"/>
        <w:numPr>
          <w:ins w:id="0" w:author="Michel" w:date="2009-10-18T18:50:00Z"/>
        </w:numPr>
      </w:pPr>
      <w:r>
        <w:drawing>
          <wp:anchor distT="0" distB="0" distL="114300" distR="114300" simplePos="0" relativeHeight="251657728" behindDoc="0" locked="0" layoutInCell="1" allowOverlap="1" wp14:anchorId="6F4267BF" wp14:editId="6C4A264E">
            <wp:simplePos x="0" y="0"/>
            <wp:positionH relativeFrom="page">
              <wp:posOffset>0</wp:posOffset>
            </wp:positionH>
            <wp:positionV relativeFrom="page">
              <wp:posOffset>0</wp:posOffset>
            </wp:positionV>
            <wp:extent cx="1440180" cy="10692130"/>
            <wp:effectExtent l="0" t="0" r="0" b="0"/>
            <wp:wrapNone/>
            <wp:docPr id="7" name="Imag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440180" cy="10692130"/>
                    </a:xfrm>
                    <a:prstGeom prst="rect">
                      <a:avLst/>
                    </a:prstGeom>
                    <a:noFill/>
                    <a:ln>
                      <a:noFill/>
                    </a:ln>
                  </pic:spPr>
                </pic:pic>
              </a:graphicData>
            </a:graphic>
            <wp14:sizeRelH relativeFrom="page">
              <wp14:pctWidth>0</wp14:pctWidth>
            </wp14:sizeRelH>
            <wp14:sizeRelV relativeFrom="page">
              <wp14:pctHeight>0</wp14:pctHeight>
            </wp14:sizeRelV>
          </wp:anchor>
        </w:drawing>
      </w:r>
      <w:r>
        <w:drawing>
          <wp:inline distT="0" distB="0" distL="0" distR="0" wp14:anchorId="61930ABD" wp14:editId="12202B5E">
            <wp:extent cx="3182620" cy="4565015"/>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182620" cy="4565015"/>
                    </a:xfrm>
                    <a:prstGeom prst="rect">
                      <a:avLst/>
                    </a:prstGeom>
                    <a:noFill/>
                    <a:ln>
                      <a:noFill/>
                    </a:ln>
                  </pic:spPr>
                </pic:pic>
              </a:graphicData>
            </a:graphic>
          </wp:inline>
        </w:drawing>
      </w:r>
    </w:p>
    <w:p w14:paraId="34F9D9AA" w14:textId="77777777" w:rsidR="002B3C8B" w:rsidRPr="00E22158" w:rsidRDefault="00B82344" w:rsidP="004A20CC">
      <w:pPr>
        <w:pStyle w:val="Auteur"/>
      </w:pPr>
      <w:r>
        <w:t>Léon Bloy</w:t>
      </w:r>
    </w:p>
    <w:p w14:paraId="702020F4" w14:textId="77777777" w:rsidR="002B3C8B" w:rsidRPr="00B82344" w:rsidRDefault="00B82344" w:rsidP="00B82344">
      <w:pPr>
        <w:pStyle w:val="Titrelivre"/>
      </w:pPr>
      <w:r w:rsidRPr="00B82344">
        <w:t>HISTOIRES DÉSOBLIGEANTES</w:t>
      </w:r>
    </w:p>
    <w:p w14:paraId="783899E7" w14:textId="4C34BBFE" w:rsidR="00FD1AEB" w:rsidRPr="00E22158" w:rsidRDefault="00B82344" w:rsidP="00FD1AEB">
      <w:pPr>
        <w:pStyle w:val="DateSortie"/>
      </w:pPr>
      <w:r>
        <w:t>1894</w:t>
      </w:r>
    </w:p>
    <w:p w14:paraId="2E75331F" w14:textId="77777777" w:rsidR="002B3C8B" w:rsidRPr="00FA6A88" w:rsidRDefault="002B3C8B" w:rsidP="00FA6A88">
      <w:pPr>
        <w:ind w:left="2340" w:firstLine="0"/>
        <w:jc w:val="center"/>
        <w:sectPr w:rsidR="002B3C8B" w:rsidRPr="00FA6A88">
          <w:footerReference w:type="default" r:id="rId10"/>
          <w:pgSz w:w="11906" w:h="16838" w:code="9"/>
          <w:pgMar w:top="0" w:right="0" w:bottom="0" w:left="0" w:header="0" w:footer="0" w:gutter="0"/>
          <w:cols w:space="708"/>
          <w:titlePg/>
          <w:docGrid w:linePitch="360"/>
        </w:sectPr>
      </w:pPr>
    </w:p>
    <w:p w14:paraId="6136FE02" w14:textId="77777777" w:rsidR="00FD1AEB" w:rsidRPr="00E22158" w:rsidRDefault="00FD1AEB" w:rsidP="00FA6A88">
      <w:pPr>
        <w:pStyle w:val="Titretablematires"/>
      </w:pPr>
      <w:r w:rsidRPr="00E22158">
        <w:lastRenderedPageBreak/>
        <w:t>Table des matières</w:t>
      </w:r>
    </w:p>
    <w:p w14:paraId="15BB7316" w14:textId="77777777" w:rsidR="002B3C8B" w:rsidRPr="00E22158" w:rsidRDefault="002B3C8B" w:rsidP="002B3C8B"/>
    <w:p w14:paraId="34462CB7" w14:textId="1E5E81C7" w:rsidR="00216238" w:rsidRDefault="002B3C8B">
      <w:pPr>
        <w:pStyle w:val="TM1"/>
        <w:rPr>
          <w:rFonts w:asciiTheme="minorHAnsi" w:eastAsiaTheme="minorEastAsia" w:hAnsiTheme="minorHAnsi" w:cstheme="minorBidi"/>
          <w:bCs w:val="0"/>
          <w:iCs w:val="0"/>
          <w:color w:val="auto"/>
          <w:kern w:val="2"/>
          <w:sz w:val="24"/>
          <w:szCs w:val="24"/>
          <w14:ligatures w14:val="standardContextual"/>
        </w:rPr>
      </w:pPr>
      <w:r w:rsidRPr="00E22158">
        <w:rPr>
          <w:noProof w:val="0"/>
        </w:rPr>
        <w:fldChar w:fldCharType="begin"/>
      </w:r>
      <w:r w:rsidRPr="00E22158">
        <w:rPr>
          <w:noProof w:val="0"/>
        </w:rPr>
        <w:instrText xml:space="preserve"> TOC \o "1-3" \h \z </w:instrText>
      </w:r>
      <w:r w:rsidRPr="00E22158">
        <w:rPr>
          <w:noProof w:val="0"/>
        </w:rPr>
        <w:fldChar w:fldCharType="separate"/>
      </w:r>
      <w:hyperlink w:anchor="_Toc198811638" w:history="1">
        <w:r w:rsidR="00216238" w:rsidRPr="00DD0F07">
          <w:rPr>
            <w:rStyle w:val="Lienhypertexte"/>
          </w:rPr>
          <w:t>I  LA TISANE</w:t>
        </w:r>
        <w:r w:rsidR="00216238">
          <w:rPr>
            <w:webHidden/>
          </w:rPr>
          <w:tab/>
        </w:r>
        <w:r w:rsidR="00216238">
          <w:rPr>
            <w:webHidden/>
          </w:rPr>
          <w:fldChar w:fldCharType="begin"/>
        </w:r>
        <w:r w:rsidR="00216238">
          <w:rPr>
            <w:webHidden/>
          </w:rPr>
          <w:instrText xml:space="preserve"> PAGEREF _Toc198811638 \h </w:instrText>
        </w:r>
        <w:r w:rsidR="00216238">
          <w:rPr>
            <w:webHidden/>
          </w:rPr>
        </w:r>
        <w:r w:rsidR="00216238">
          <w:rPr>
            <w:webHidden/>
          </w:rPr>
          <w:fldChar w:fldCharType="separate"/>
        </w:r>
        <w:r w:rsidR="00481DEF">
          <w:rPr>
            <w:webHidden/>
          </w:rPr>
          <w:t>4</w:t>
        </w:r>
        <w:r w:rsidR="00216238">
          <w:rPr>
            <w:webHidden/>
          </w:rPr>
          <w:fldChar w:fldCharType="end"/>
        </w:r>
      </w:hyperlink>
    </w:p>
    <w:p w14:paraId="032E40FA" w14:textId="433DAFA8" w:rsidR="00216238" w:rsidRDefault="00216238">
      <w:pPr>
        <w:pStyle w:val="TM1"/>
        <w:rPr>
          <w:rFonts w:asciiTheme="minorHAnsi" w:eastAsiaTheme="minorEastAsia" w:hAnsiTheme="minorHAnsi" w:cstheme="minorBidi"/>
          <w:bCs w:val="0"/>
          <w:iCs w:val="0"/>
          <w:color w:val="auto"/>
          <w:kern w:val="2"/>
          <w:sz w:val="24"/>
          <w:szCs w:val="24"/>
          <w14:ligatures w14:val="standardContextual"/>
        </w:rPr>
      </w:pPr>
      <w:hyperlink w:anchor="_Toc198811639" w:history="1">
        <w:r w:rsidRPr="00DD0F07">
          <w:rPr>
            <w:rStyle w:val="Lienhypertexte"/>
          </w:rPr>
          <w:t>II  LE VIEUX DE LA MAISON</w:t>
        </w:r>
        <w:r>
          <w:rPr>
            <w:webHidden/>
          </w:rPr>
          <w:tab/>
        </w:r>
        <w:r>
          <w:rPr>
            <w:webHidden/>
          </w:rPr>
          <w:fldChar w:fldCharType="begin"/>
        </w:r>
        <w:r>
          <w:rPr>
            <w:webHidden/>
          </w:rPr>
          <w:instrText xml:space="preserve"> PAGEREF _Toc198811639 \h </w:instrText>
        </w:r>
        <w:r>
          <w:rPr>
            <w:webHidden/>
          </w:rPr>
        </w:r>
        <w:r>
          <w:rPr>
            <w:webHidden/>
          </w:rPr>
          <w:fldChar w:fldCharType="separate"/>
        </w:r>
        <w:r w:rsidR="00481DEF">
          <w:rPr>
            <w:webHidden/>
          </w:rPr>
          <w:t>10</w:t>
        </w:r>
        <w:r>
          <w:rPr>
            <w:webHidden/>
          </w:rPr>
          <w:fldChar w:fldCharType="end"/>
        </w:r>
      </w:hyperlink>
    </w:p>
    <w:p w14:paraId="207F57CB" w14:textId="03DCEDAE" w:rsidR="00216238" w:rsidRDefault="00216238">
      <w:pPr>
        <w:pStyle w:val="TM1"/>
        <w:rPr>
          <w:rFonts w:asciiTheme="minorHAnsi" w:eastAsiaTheme="minorEastAsia" w:hAnsiTheme="minorHAnsi" w:cstheme="minorBidi"/>
          <w:bCs w:val="0"/>
          <w:iCs w:val="0"/>
          <w:color w:val="auto"/>
          <w:kern w:val="2"/>
          <w:sz w:val="24"/>
          <w:szCs w:val="24"/>
          <w14:ligatures w14:val="standardContextual"/>
        </w:rPr>
      </w:pPr>
      <w:hyperlink w:anchor="_Toc198811640" w:history="1">
        <w:r w:rsidRPr="00DD0F07">
          <w:rPr>
            <w:rStyle w:val="Lienhypertexte"/>
          </w:rPr>
          <w:t>III  LA RELIGION DE MONSIEUR PLEUR</w:t>
        </w:r>
        <w:r>
          <w:rPr>
            <w:webHidden/>
          </w:rPr>
          <w:tab/>
        </w:r>
        <w:r>
          <w:rPr>
            <w:webHidden/>
          </w:rPr>
          <w:fldChar w:fldCharType="begin"/>
        </w:r>
        <w:r>
          <w:rPr>
            <w:webHidden/>
          </w:rPr>
          <w:instrText xml:space="preserve"> PAGEREF _Toc198811640 \h </w:instrText>
        </w:r>
        <w:r>
          <w:rPr>
            <w:webHidden/>
          </w:rPr>
        </w:r>
        <w:r>
          <w:rPr>
            <w:webHidden/>
          </w:rPr>
          <w:fldChar w:fldCharType="separate"/>
        </w:r>
        <w:r w:rsidR="00481DEF">
          <w:rPr>
            <w:webHidden/>
          </w:rPr>
          <w:t>18</w:t>
        </w:r>
        <w:r>
          <w:rPr>
            <w:webHidden/>
          </w:rPr>
          <w:fldChar w:fldCharType="end"/>
        </w:r>
      </w:hyperlink>
    </w:p>
    <w:p w14:paraId="5057B73A" w14:textId="2E192B3E" w:rsidR="00216238" w:rsidRDefault="00216238">
      <w:pPr>
        <w:pStyle w:val="TM1"/>
        <w:rPr>
          <w:rFonts w:asciiTheme="minorHAnsi" w:eastAsiaTheme="minorEastAsia" w:hAnsiTheme="minorHAnsi" w:cstheme="minorBidi"/>
          <w:bCs w:val="0"/>
          <w:iCs w:val="0"/>
          <w:color w:val="auto"/>
          <w:kern w:val="2"/>
          <w:sz w:val="24"/>
          <w:szCs w:val="24"/>
          <w14:ligatures w14:val="standardContextual"/>
        </w:rPr>
      </w:pPr>
      <w:hyperlink w:anchor="_Toc198811641" w:history="1">
        <w:r w:rsidRPr="00DD0F07">
          <w:rPr>
            <w:rStyle w:val="Lienhypertexte"/>
          </w:rPr>
          <w:t>IV  LE PARLOIR DES TARENTULES</w:t>
        </w:r>
        <w:r>
          <w:rPr>
            <w:webHidden/>
          </w:rPr>
          <w:tab/>
        </w:r>
        <w:r>
          <w:rPr>
            <w:webHidden/>
          </w:rPr>
          <w:fldChar w:fldCharType="begin"/>
        </w:r>
        <w:r>
          <w:rPr>
            <w:webHidden/>
          </w:rPr>
          <w:instrText xml:space="preserve"> PAGEREF _Toc198811641 \h </w:instrText>
        </w:r>
        <w:r>
          <w:rPr>
            <w:webHidden/>
          </w:rPr>
        </w:r>
        <w:r>
          <w:rPr>
            <w:webHidden/>
          </w:rPr>
          <w:fldChar w:fldCharType="separate"/>
        </w:r>
        <w:r w:rsidR="00481DEF">
          <w:rPr>
            <w:webHidden/>
          </w:rPr>
          <w:t>28</w:t>
        </w:r>
        <w:r>
          <w:rPr>
            <w:webHidden/>
          </w:rPr>
          <w:fldChar w:fldCharType="end"/>
        </w:r>
      </w:hyperlink>
    </w:p>
    <w:p w14:paraId="501D0A8E" w14:textId="15C6468E" w:rsidR="00216238" w:rsidRDefault="00216238">
      <w:pPr>
        <w:pStyle w:val="TM1"/>
        <w:rPr>
          <w:rFonts w:asciiTheme="minorHAnsi" w:eastAsiaTheme="minorEastAsia" w:hAnsiTheme="minorHAnsi" w:cstheme="minorBidi"/>
          <w:bCs w:val="0"/>
          <w:iCs w:val="0"/>
          <w:color w:val="auto"/>
          <w:kern w:val="2"/>
          <w:sz w:val="24"/>
          <w:szCs w:val="24"/>
          <w14:ligatures w14:val="standardContextual"/>
        </w:rPr>
      </w:pPr>
      <w:hyperlink w:anchor="_Toc198811642" w:history="1">
        <w:r w:rsidRPr="00DD0F07">
          <w:rPr>
            <w:rStyle w:val="Lienhypertexte"/>
          </w:rPr>
          <w:t>V  PROJET D’ORAISON FUNÈBRE</w:t>
        </w:r>
        <w:r>
          <w:rPr>
            <w:webHidden/>
          </w:rPr>
          <w:tab/>
        </w:r>
        <w:r>
          <w:rPr>
            <w:webHidden/>
          </w:rPr>
          <w:fldChar w:fldCharType="begin"/>
        </w:r>
        <w:r>
          <w:rPr>
            <w:webHidden/>
          </w:rPr>
          <w:instrText xml:space="preserve"> PAGEREF _Toc198811642 \h </w:instrText>
        </w:r>
        <w:r>
          <w:rPr>
            <w:webHidden/>
          </w:rPr>
        </w:r>
        <w:r>
          <w:rPr>
            <w:webHidden/>
          </w:rPr>
          <w:fldChar w:fldCharType="separate"/>
        </w:r>
        <w:r w:rsidR="00481DEF">
          <w:rPr>
            <w:webHidden/>
          </w:rPr>
          <w:t>36</w:t>
        </w:r>
        <w:r>
          <w:rPr>
            <w:webHidden/>
          </w:rPr>
          <w:fldChar w:fldCharType="end"/>
        </w:r>
      </w:hyperlink>
    </w:p>
    <w:p w14:paraId="052AC54D" w14:textId="3A068E51" w:rsidR="00216238" w:rsidRDefault="00216238">
      <w:pPr>
        <w:pStyle w:val="TM1"/>
        <w:rPr>
          <w:rFonts w:asciiTheme="minorHAnsi" w:eastAsiaTheme="minorEastAsia" w:hAnsiTheme="minorHAnsi" w:cstheme="minorBidi"/>
          <w:bCs w:val="0"/>
          <w:iCs w:val="0"/>
          <w:color w:val="auto"/>
          <w:kern w:val="2"/>
          <w:sz w:val="24"/>
          <w:szCs w:val="24"/>
          <w14:ligatures w14:val="standardContextual"/>
        </w:rPr>
      </w:pPr>
      <w:hyperlink w:anchor="_Toc198811643" w:history="1">
        <w:r w:rsidRPr="00DD0F07">
          <w:rPr>
            <w:rStyle w:val="Lienhypertexte"/>
          </w:rPr>
          <w:t>VI  LES CAPTIFS DE LONGJUMEAU</w:t>
        </w:r>
        <w:r>
          <w:rPr>
            <w:webHidden/>
          </w:rPr>
          <w:tab/>
        </w:r>
        <w:r>
          <w:rPr>
            <w:webHidden/>
          </w:rPr>
          <w:fldChar w:fldCharType="begin"/>
        </w:r>
        <w:r>
          <w:rPr>
            <w:webHidden/>
          </w:rPr>
          <w:instrText xml:space="preserve"> PAGEREF _Toc198811643 \h </w:instrText>
        </w:r>
        <w:r>
          <w:rPr>
            <w:webHidden/>
          </w:rPr>
        </w:r>
        <w:r>
          <w:rPr>
            <w:webHidden/>
          </w:rPr>
          <w:fldChar w:fldCharType="separate"/>
        </w:r>
        <w:r w:rsidR="00481DEF">
          <w:rPr>
            <w:webHidden/>
          </w:rPr>
          <w:t>42</w:t>
        </w:r>
        <w:r>
          <w:rPr>
            <w:webHidden/>
          </w:rPr>
          <w:fldChar w:fldCharType="end"/>
        </w:r>
      </w:hyperlink>
    </w:p>
    <w:p w14:paraId="54DFDB09" w14:textId="7EA3812B" w:rsidR="00216238" w:rsidRDefault="00216238">
      <w:pPr>
        <w:pStyle w:val="TM1"/>
        <w:rPr>
          <w:rFonts w:asciiTheme="minorHAnsi" w:eastAsiaTheme="minorEastAsia" w:hAnsiTheme="minorHAnsi" w:cstheme="minorBidi"/>
          <w:bCs w:val="0"/>
          <w:iCs w:val="0"/>
          <w:color w:val="auto"/>
          <w:kern w:val="2"/>
          <w:sz w:val="24"/>
          <w:szCs w:val="24"/>
          <w14:ligatures w14:val="standardContextual"/>
        </w:rPr>
      </w:pPr>
      <w:hyperlink w:anchor="_Toc198811644" w:history="1">
        <w:r w:rsidRPr="00DD0F07">
          <w:rPr>
            <w:rStyle w:val="Lienhypertexte"/>
          </w:rPr>
          <w:t>VII  UNE IDÉE MÉDIOCRE</w:t>
        </w:r>
        <w:r>
          <w:rPr>
            <w:webHidden/>
          </w:rPr>
          <w:tab/>
        </w:r>
        <w:r>
          <w:rPr>
            <w:webHidden/>
          </w:rPr>
          <w:fldChar w:fldCharType="begin"/>
        </w:r>
        <w:r>
          <w:rPr>
            <w:webHidden/>
          </w:rPr>
          <w:instrText xml:space="preserve"> PAGEREF _Toc198811644 \h </w:instrText>
        </w:r>
        <w:r>
          <w:rPr>
            <w:webHidden/>
          </w:rPr>
        </w:r>
        <w:r>
          <w:rPr>
            <w:webHidden/>
          </w:rPr>
          <w:fldChar w:fldCharType="separate"/>
        </w:r>
        <w:r w:rsidR="00481DEF">
          <w:rPr>
            <w:webHidden/>
          </w:rPr>
          <w:t>49</w:t>
        </w:r>
        <w:r>
          <w:rPr>
            <w:webHidden/>
          </w:rPr>
          <w:fldChar w:fldCharType="end"/>
        </w:r>
      </w:hyperlink>
    </w:p>
    <w:p w14:paraId="2AE2CDB9" w14:textId="363596B2" w:rsidR="00216238" w:rsidRDefault="00216238">
      <w:pPr>
        <w:pStyle w:val="TM1"/>
        <w:rPr>
          <w:rFonts w:asciiTheme="minorHAnsi" w:eastAsiaTheme="minorEastAsia" w:hAnsiTheme="minorHAnsi" w:cstheme="minorBidi"/>
          <w:bCs w:val="0"/>
          <w:iCs w:val="0"/>
          <w:color w:val="auto"/>
          <w:kern w:val="2"/>
          <w:sz w:val="24"/>
          <w:szCs w:val="24"/>
          <w14:ligatures w14:val="standardContextual"/>
        </w:rPr>
      </w:pPr>
      <w:hyperlink w:anchor="_Toc198811645" w:history="1">
        <w:r w:rsidRPr="00DD0F07">
          <w:rPr>
            <w:rStyle w:val="Lienhypertexte"/>
          </w:rPr>
          <w:t>VIII  DEUX FANTÔMES</w:t>
        </w:r>
        <w:r>
          <w:rPr>
            <w:webHidden/>
          </w:rPr>
          <w:tab/>
        </w:r>
        <w:r>
          <w:rPr>
            <w:webHidden/>
          </w:rPr>
          <w:fldChar w:fldCharType="begin"/>
        </w:r>
        <w:r>
          <w:rPr>
            <w:webHidden/>
          </w:rPr>
          <w:instrText xml:space="preserve"> PAGEREF _Toc198811645 \h </w:instrText>
        </w:r>
        <w:r>
          <w:rPr>
            <w:webHidden/>
          </w:rPr>
        </w:r>
        <w:r>
          <w:rPr>
            <w:webHidden/>
          </w:rPr>
          <w:fldChar w:fldCharType="separate"/>
        </w:r>
        <w:r w:rsidR="00481DEF">
          <w:rPr>
            <w:webHidden/>
          </w:rPr>
          <w:t>58</w:t>
        </w:r>
        <w:r>
          <w:rPr>
            <w:webHidden/>
          </w:rPr>
          <w:fldChar w:fldCharType="end"/>
        </w:r>
      </w:hyperlink>
    </w:p>
    <w:p w14:paraId="59FB09CC" w14:textId="5E7E8E10" w:rsidR="00216238" w:rsidRDefault="00216238">
      <w:pPr>
        <w:pStyle w:val="TM1"/>
        <w:rPr>
          <w:rFonts w:asciiTheme="minorHAnsi" w:eastAsiaTheme="minorEastAsia" w:hAnsiTheme="minorHAnsi" w:cstheme="minorBidi"/>
          <w:bCs w:val="0"/>
          <w:iCs w:val="0"/>
          <w:color w:val="auto"/>
          <w:kern w:val="2"/>
          <w:sz w:val="24"/>
          <w:szCs w:val="24"/>
          <w14:ligatures w14:val="standardContextual"/>
        </w:rPr>
      </w:pPr>
      <w:hyperlink w:anchor="_Toc198811646" w:history="1">
        <w:r w:rsidRPr="00DD0F07">
          <w:rPr>
            <w:rStyle w:val="Lienhypertexte"/>
          </w:rPr>
          <w:t>IX  TERRIBLE CHÂTIMENT D’UN DENTISTE</w:t>
        </w:r>
        <w:r>
          <w:rPr>
            <w:webHidden/>
          </w:rPr>
          <w:tab/>
        </w:r>
        <w:r>
          <w:rPr>
            <w:webHidden/>
          </w:rPr>
          <w:fldChar w:fldCharType="begin"/>
        </w:r>
        <w:r>
          <w:rPr>
            <w:webHidden/>
          </w:rPr>
          <w:instrText xml:space="preserve"> PAGEREF _Toc198811646 \h </w:instrText>
        </w:r>
        <w:r>
          <w:rPr>
            <w:webHidden/>
          </w:rPr>
        </w:r>
        <w:r>
          <w:rPr>
            <w:webHidden/>
          </w:rPr>
          <w:fldChar w:fldCharType="separate"/>
        </w:r>
        <w:r w:rsidR="00481DEF">
          <w:rPr>
            <w:webHidden/>
          </w:rPr>
          <w:t>65</w:t>
        </w:r>
        <w:r>
          <w:rPr>
            <w:webHidden/>
          </w:rPr>
          <w:fldChar w:fldCharType="end"/>
        </w:r>
      </w:hyperlink>
    </w:p>
    <w:p w14:paraId="0EB3BDEA" w14:textId="4670CB80" w:rsidR="00216238" w:rsidRDefault="00216238">
      <w:pPr>
        <w:pStyle w:val="TM1"/>
        <w:rPr>
          <w:rFonts w:asciiTheme="minorHAnsi" w:eastAsiaTheme="minorEastAsia" w:hAnsiTheme="minorHAnsi" w:cstheme="minorBidi"/>
          <w:bCs w:val="0"/>
          <w:iCs w:val="0"/>
          <w:color w:val="auto"/>
          <w:kern w:val="2"/>
          <w:sz w:val="24"/>
          <w:szCs w:val="24"/>
          <w14:ligatures w14:val="standardContextual"/>
        </w:rPr>
      </w:pPr>
      <w:hyperlink w:anchor="_Toc198811647" w:history="1">
        <w:r w:rsidRPr="00DD0F07">
          <w:rPr>
            <w:rStyle w:val="Lienhypertexte"/>
          </w:rPr>
          <w:t>X  LE RÉVEIL D’ALAIN CHARTIER</w:t>
        </w:r>
        <w:r>
          <w:rPr>
            <w:webHidden/>
          </w:rPr>
          <w:tab/>
        </w:r>
        <w:r>
          <w:rPr>
            <w:webHidden/>
          </w:rPr>
          <w:fldChar w:fldCharType="begin"/>
        </w:r>
        <w:r>
          <w:rPr>
            <w:webHidden/>
          </w:rPr>
          <w:instrText xml:space="preserve"> PAGEREF _Toc198811647 \h </w:instrText>
        </w:r>
        <w:r>
          <w:rPr>
            <w:webHidden/>
          </w:rPr>
        </w:r>
        <w:r>
          <w:rPr>
            <w:webHidden/>
          </w:rPr>
          <w:fldChar w:fldCharType="separate"/>
        </w:r>
        <w:r w:rsidR="00481DEF">
          <w:rPr>
            <w:webHidden/>
          </w:rPr>
          <w:t>72</w:t>
        </w:r>
        <w:r>
          <w:rPr>
            <w:webHidden/>
          </w:rPr>
          <w:fldChar w:fldCharType="end"/>
        </w:r>
      </w:hyperlink>
    </w:p>
    <w:p w14:paraId="20897594" w14:textId="4332658F" w:rsidR="00216238" w:rsidRDefault="00216238">
      <w:pPr>
        <w:pStyle w:val="TM1"/>
        <w:rPr>
          <w:rFonts w:asciiTheme="minorHAnsi" w:eastAsiaTheme="minorEastAsia" w:hAnsiTheme="minorHAnsi" w:cstheme="minorBidi"/>
          <w:bCs w:val="0"/>
          <w:iCs w:val="0"/>
          <w:color w:val="auto"/>
          <w:kern w:val="2"/>
          <w:sz w:val="24"/>
          <w:szCs w:val="24"/>
          <w14:ligatures w14:val="standardContextual"/>
        </w:rPr>
      </w:pPr>
      <w:hyperlink w:anchor="_Toc198811648" w:history="1">
        <w:r w:rsidRPr="00DD0F07">
          <w:rPr>
            <w:rStyle w:val="Lienhypertexte"/>
          </w:rPr>
          <w:t>XI  LE FRÔLEUR COMPATISSANT</w:t>
        </w:r>
        <w:r>
          <w:rPr>
            <w:webHidden/>
          </w:rPr>
          <w:tab/>
        </w:r>
        <w:r>
          <w:rPr>
            <w:webHidden/>
          </w:rPr>
          <w:fldChar w:fldCharType="begin"/>
        </w:r>
        <w:r>
          <w:rPr>
            <w:webHidden/>
          </w:rPr>
          <w:instrText xml:space="preserve"> PAGEREF _Toc198811648 \h </w:instrText>
        </w:r>
        <w:r>
          <w:rPr>
            <w:webHidden/>
          </w:rPr>
        </w:r>
        <w:r>
          <w:rPr>
            <w:webHidden/>
          </w:rPr>
          <w:fldChar w:fldCharType="separate"/>
        </w:r>
        <w:r w:rsidR="00481DEF">
          <w:rPr>
            <w:webHidden/>
          </w:rPr>
          <w:t>79</w:t>
        </w:r>
        <w:r>
          <w:rPr>
            <w:webHidden/>
          </w:rPr>
          <w:fldChar w:fldCharType="end"/>
        </w:r>
      </w:hyperlink>
    </w:p>
    <w:p w14:paraId="547071C0" w14:textId="5E373B78" w:rsidR="00216238" w:rsidRDefault="00216238">
      <w:pPr>
        <w:pStyle w:val="TM1"/>
        <w:rPr>
          <w:rFonts w:asciiTheme="minorHAnsi" w:eastAsiaTheme="minorEastAsia" w:hAnsiTheme="minorHAnsi" w:cstheme="minorBidi"/>
          <w:bCs w:val="0"/>
          <w:iCs w:val="0"/>
          <w:color w:val="auto"/>
          <w:kern w:val="2"/>
          <w:sz w:val="24"/>
          <w:szCs w:val="24"/>
          <w14:ligatures w14:val="standardContextual"/>
        </w:rPr>
      </w:pPr>
      <w:hyperlink w:anchor="_Toc198811649" w:history="1">
        <w:r w:rsidRPr="00DD0F07">
          <w:rPr>
            <w:rStyle w:val="Lienhypertexte"/>
          </w:rPr>
          <w:t>XII  LE PASSÉ DU MONSIEUR</w:t>
        </w:r>
        <w:r>
          <w:rPr>
            <w:webHidden/>
          </w:rPr>
          <w:tab/>
        </w:r>
        <w:r>
          <w:rPr>
            <w:webHidden/>
          </w:rPr>
          <w:fldChar w:fldCharType="begin"/>
        </w:r>
        <w:r>
          <w:rPr>
            <w:webHidden/>
          </w:rPr>
          <w:instrText xml:space="preserve"> PAGEREF _Toc198811649 \h </w:instrText>
        </w:r>
        <w:r>
          <w:rPr>
            <w:webHidden/>
          </w:rPr>
        </w:r>
        <w:r>
          <w:rPr>
            <w:webHidden/>
          </w:rPr>
          <w:fldChar w:fldCharType="separate"/>
        </w:r>
        <w:r w:rsidR="00481DEF">
          <w:rPr>
            <w:webHidden/>
          </w:rPr>
          <w:t>87</w:t>
        </w:r>
        <w:r>
          <w:rPr>
            <w:webHidden/>
          </w:rPr>
          <w:fldChar w:fldCharType="end"/>
        </w:r>
      </w:hyperlink>
    </w:p>
    <w:p w14:paraId="78C8BB6C" w14:textId="4F9B93D2" w:rsidR="00216238" w:rsidRDefault="00216238">
      <w:pPr>
        <w:pStyle w:val="TM1"/>
        <w:rPr>
          <w:rFonts w:asciiTheme="minorHAnsi" w:eastAsiaTheme="minorEastAsia" w:hAnsiTheme="minorHAnsi" w:cstheme="minorBidi"/>
          <w:bCs w:val="0"/>
          <w:iCs w:val="0"/>
          <w:color w:val="auto"/>
          <w:kern w:val="2"/>
          <w:sz w:val="24"/>
          <w:szCs w:val="24"/>
          <w14:ligatures w14:val="standardContextual"/>
        </w:rPr>
      </w:pPr>
      <w:hyperlink w:anchor="_Toc198811650" w:history="1">
        <w:r w:rsidRPr="00DD0F07">
          <w:rPr>
            <w:rStyle w:val="Lienhypertexte"/>
          </w:rPr>
          <w:t>XIII  TOUT CE QUE TU VOUDRAS !…</w:t>
        </w:r>
        <w:r>
          <w:rPr>
            <w:webHidden/>
          </w:rPr>
          <w:tab/>
        </w:r>
        <w:r>
          <w:rPr>
            <w:webHidden/>
          </w:rPr>
          <w:fldChar w:fldCharType="begin"/>
        </w:r>
        <w:r>
          <w:rPr>
            <w:webHidden/>
          </w:rPr>
          <w:instrText xml:space="preserve"> PAGEREF _Toc198811650 \h </w:instrText>
        </w:r>
        <w:r>
          <w:rPr>
            <w:webHidden/>
          </w:rPr>
        </w:r>
        <w:r>
          <w:rPr>
            <w:webHidden/>
          </w:rPr>
          <w:fldChar w:fldCharType="separate"/>
        </w:r>
        <w:r w:rsidR="00481DEF">
          <w:rPr>
            <w:webHidden/>
          </w:rPr>
          <w:t>95</w:t>
        </w:r>
        <w:r>
          <w:rPr>
            <w:webHidden/>
          </w:rPr>
          <w:fldChar w:fldCharType="end"/>
        </w:r>
      </w:hyperlink>
    </w:p>
    <w:p w14:paraId="47CB14EC" w14:textId="19582967" w:rsidR="00216238" w:rsidRDefault="00216238">
      <w:pPr>
        <w:pStyle w:val="TM1"/>
        <w:rPr>
          <w:rFonts w:asciiTheme="minorHAnsi" w:eastAsiaTheme="minorEastAsia" w:hAnsiTheme="minorHAnsi" w:cstheme="minorBidi"/>
          <w:bCs w:val="0"/>
          <w:iCs w:val="0"/>
          <w:color w:val="auto"/>
          <w:kern w:val="2"/>
          <w:sz w:val="24"/>
          <w:szCs w:val="24"/>
          <w14:ligatures w14:val="standardContextual"/>
        </w:rPr>
      </w:pPr>
      <w:hyperlink w:anchor="_Toc198811651" w:history="1">
        <w:r w:rsidRPr="00DD0F07">
          <w:rPr>
            <w:rStyle w:val="Lienhypertexte"/>
          </w:rPr>
          <w:t>XIV  LA DERNIÈRE CUITE</w:t>
        </w:r>
        <w:r>
          <w:rPr>
            <w:webHidden/>
          </w:rPr>
          <w:tab/>
        </w:r>
        <w:r>
          <w:rPr>
            <w:webHidden/>
          </w:rPr>
          <w:fldChar w:fldCharType="begin"/>
        </w:r>
        <w:r>
          <w:rPr>
            <w:webHidden/>
          </w:rPr>
          <w:instrText xml:space="preserve"> PAGEREF _Toc198811651 \h </w:instrText>
        </w:r>
        <w:r>
          <w:rPr>
            <w:webHidden/>
          </w:rPr>
        </w:r>
        <w:r>
          <w:rPr>
            <w:webHidden/>
          </w:rPr>
          <w:fldChar w:fldCharType="separate"/>
        </w:r>
        <w:r w:rsidR="00481DEF">
          <w:rPr>
            <w:webHidden/>
          </w:rPr>
          <w:t>102</w:t>
        </w:r>
        <w:r>
          <w:rPr>
            <w:webHidden/>
          </w:rPr>
          <w:fldChar w:fldCharType="end"/>
        </w:r>
      </w:hyperlink>
    </w:p>
    <w:p w14:paraId="54EE70C8" w14:textId="36BC992C" w:rsidR="00216238" w:rsidRDefault="00216238">
      <w:pPr>
        <w:pStyle w:val="TM1"/>
        <w:rPr>
          <w:rFonts w:asciiTheme="minorHAnsi" w:eastAsiaTheme="minorEastAsia" w:hAnsiTheme="minorHAnsi" w:cstheme="minorBidi"/>
          <w:bCs w:val="0"/>
          <w:iCs w:val="0"/>
          <w:color w:val="auto"/>
          <w:kern w:val="2"/>
          <w:sz w:val="24"/>
          <w:szCs w:val="24"/>
          <w14:ligatures w14:val="standardContextual"/>
        </w:rPr>
      </w:pPr>
      <w:hyperlink w:anchor="_Toc198811652" w:history="1">
        <w:r w:rsidRPr="00DD0F07">
          <w:rPr>
            <w:rStyle w:val="Lienhypertexte"/>
          </w:rPr>
          <w:t>XV  LA FIN DE DON JUAN</w:t>
        </w:r>
        <w:r>
          <w:rPr>
            <w:webHidden/>
          </w:rPr>
          <w:tab/>
        </w:r>
        <w:r>
          <w:rPr>
            <w:webHidden/>
          </w:rPr>
          <w:fldChar w:fldCharType="begin"/>
        </w:r>
        <w:r>
          <w:rPr>
            <w:webHidden/>
          </w:rPr>
          <w:instrText xml:space="preserve"> PAGEREF _Toc198811652 \h </w:instrText>
        </w:r>
        <w:r>
          <w:rPr>
            <w:webHidden/>
          </w:rPr>
        </w:r>
        <w:r>
          <w:rPr>
            <w:webHidden/>
          </w:rPr>
          <w:fldChar w:fldCharType="separate"/>
        </w:r>
        <w:r w:rsidR="00481DEF">
          <w:rPr>
            <w:webHidden/>
          </w:rPr>
          <w:t>109</w:t>
        </w:r>
        <w:r>
          <w:rPr>
            <w:webHidden/>
          </w:rPr>
          <w:fldChar w:fldCharType="end"/>
        </w:r>
      </w:hyperlink>
    </w:p>
    <w:p w14:paraId="5A699AB2" w14:textId="30E66B84" w:rsidR="00216238" w:rsidRDefault="00216238">
      <w:pPr>
        <w:pStyle w:val="TM1"/>
        <w:rPr>
          <w:rFonts w:asciiTheme="minorHAnsi" w:eastAsiaTheme="minorEastAsia" w:hAnsiTheme="minorHAnsi" w:cstheme="minorBidi"/>
          <w:bCs w:val="0"/>
          <w:iCs w:val="0"/>
          <w:color w:val="auto"/>
          <w:kern w:val="2"/>
          <w:sz w:val="24"/>
          <w:szCs w:val="24"/>
          <w14:ligatures w14:val="standardContextual"/>
        </w:rPr>
      </w:pPr>
      <w:hyperlink w:anchor="_Toc198811653" w:history="1">
        <w:r w:rsidRPr="00DD0F07">
          <w:rPr>
            <w:rStyle w:val="Lienhypertexte"/>
          </w:rPr>
          <w:t>XVI  UNE MARTYRE</w:t>
        </w:r>
        <w:r>
          <w:rPr>
            <w:webHidden/>
          </w:rPr>
          <w:tab/>
        </w:r>
        <w:r>
          <w:rPr>
            <w:webHidden/>
          </w:rPr>
          <w:fldChar w:fldCharType="begin"/>
        </w:r>
        <w:r>
          <w:rPr>
            <w:webHidden/>
          </w:rPr>
          <w:instrText xml:space="preserve"> PAGEREF _Toc198811653 \h </w:instrText>
        </w:r>
        <w:r>
          <w:rPr>
            <w:webHidden/>
          </w:rPr>
        </w:r>
        <w:r>
          <w:rPr>
            <w:webHidden/>
          </w:rPr>
          <w:fldChar w:fldCharType="separate"/>
        </w:r>
        <w:r w:rsidR="00481DEF">
          <w:rPr>
            <w:webHidden/>
          </w:rPr>
          <w:t>115</w:t>
        </w:r>
        <w:r>
          <w:rPr>
            <w:webHidden/>
          </w:rPr>
          <w:fldChar w:fldCharType="end"/>
        </w:r>
      </w:hyperlink>
    </w:p>
    <w:p w14:paraId="20608A0A" w14:textId="2484410B" w:rsidR="00216238" w:rsidRDefault="00216238">
      <w:pPr>
        <w:pStyle w:val="TM1"/>
        <w:rPr>
          <w:rFonts w:asciiTheme="minorHAnsi" w:eastAsiaTheme="minorEastAsia" w:hAnsiTheme="minorHAnsi" w:cstheme="minorBidi"/>
          <w:bCs w:val="0"/>
          <w:iCs w:val="0"/>
          <w:color w:val="auto"/>
          <w:kern w:val="2"/>
          <w:sz w:val="24"/>
          <w:szCs w:val="24"/>
          <w14:ligatures w14:val="standardContextual"/>
        </w:rPr>
      </w:pPr>
      <w:hyperlink w:anchor="_Toc198811654" w:history="1">
        <w:r w:rsidRPr="00DD0F07">
          <w:rPr>
            <w:rStyle w:val="Lienhypertexte"/>
          </w:rPr>
          <w:t>XVII  LE SOUPÇON</w:t>
        </w:r>
        <w:r>
          <w:rPr>
            <w:webHidden/>
          </w:rPr>
          <w:tab/>
        </w:r>
        <w:r>
          <w:rPr>
            <w:webHidden/>
          </w:rPr>
          <w:fldChar w:fldCharType="begin"/>
        </w:r>
        <w:r>
          <w:rPr>
            <w:webHidden/>
          </w:rPr>
          <w:instrText xml:space="preserve"> PAGEREF _Toc198811654 \h </w:instrText>
        </w:r>
        <w:r>
          <w:rPr>
            <w:webHidden/>
          </w:rPr>
        </w:r>
        <w:r>
          <w:rPr>
            <w:webHidden/>
          </w:rPr>
          <w:fldChar w:fldCharType="separate"/>
        </w:r>
        <w:r w:rsidR="00481DEF">
          <w:rPr>
            <w:webHidden/>
          </w:rPr>
          <w:t>123</w:t>
        </w:r>
        <w:r>
          <w:rPr>
            <w:webHidden/>
          </w:rPr>
          <w:fldChar w:fldCharType="end"/>
        </w:r>
      </w:hyperlink>
    </w:p>
    <w:p w14:paraId="329C6046" w14:textId="5F5991E3" w:rsidR="00216238" w:rsidRDefault="00216238">
      <w:pPr>
        <w:pStyle w:val="TM1"/>
        <w:rPr>
          <w:rFonts w:asciiTheme="minorHAnsi" w:eastAsiaTheme="minorEastAsia" w:hAnsiTheme="minorHAnsi" w:cstheme="minorBidi"/>
          <w:bCs w:val="0"/>
          <w:iCs w:val="0"/>
          <w:color w:val="auto"/>
          <w:kern w:val="2"/>
          <w:sz w:val="24"/>
          <w:szCs w:val="24"/>
          <w14:ligatures w14:val="standardContextual"/>
        </w:rPr>
      </w:pPr>
      <w:hyperlink w:anchor="_Toc198811655" w:history="1">
        <w:r w:rsidRPr="00DD0F07">
          <w:rPr>
            <w:rStyle w:val="Lienhypertexte"/>
          </w:rPr>
          <w:t>XVIII  LE TÉLÉPHONE DE CALYPSO</w:t>
        </w:r>
        <w:r>
          <w:rPr>
            <w:webHidden/>
          </w:rPr>
          <w:tab/>
        </w:r>
        <w:r>
          <w:rPr>
            <w:webHidden/>
          </w:rPr>
          <w:fldChar w:fldCharType="begin"/>
        </w:r>
        <w:r>
          <w:rPr>
            <w:webHidden/>
          </w:rPr>
          <w:instrText xml:space="preserve"> PAGEREF _Toc198811655 \h </w:instrText>
        </w:r>
        <w:r>
          <w:rPr>
            <w:webHidden/>
          </w:rPr>
        </w:r>
        <w:r>
          <w:rPr>
            <w:webHidden/>
          </w:rPr>
          <w:fldChar w:fldCharType="separate"/>
        </w:r>
        <w:r w:rsidR="00481DEF">
          <w:rPr>
            <w:webHidden/>
          </w:rPr>
          <w:t>128</w:t>
        </w:r>
        <w:r>
          <w:rPr>
            <w:webHidden/>
          </w:rPr>
          <w:fldChar w:fldCharType="end"/>
        </w:r>
      </w:hyperlink>
    </w:p>
    <w:p w14:paraId="34263193" w14:textId="1D9DFF06" w:rsidR="00216238" w:rsidRDefault="00216238">
      <w:pPr>
        <w:pStyle w:val="TM1"/>
        <w:rPr>
          <w:rFonts w:asciiTheme="minorHAnsi" w:eastAsiaTheme="minorEastAsia" w:hAnsiTheme="minorHAnsi" w:cstheme="minorBidi"/>
          <w:bCs w:val="0"/>
          <w:iCs w:val="0"/>
          <w:color w:val="auto"/>
          <w:kern w:val="2"/>
          <w:sz w:val="24"/>
          <w:szCs w:val="24"/>
          <w14:ligatures w14:val="standardContextual"/>
        </w:rPr>
      </w:pPr>
      <w:hyperlink w:anchor="_Toc198811656" w:history="1">
        <w:r w:rsidRPr="00DD0F07">
          <w:rPr>
            <w:rStyle w:val="Lienhypertexte"/>
          </w:rPr>
          <w:t>XIX  UNE RECRUE</w:t>
        </w:r>
        <w:r>
          <w:rPr>
            <w:webHidden/>
          </w:rPr>
          <w:tab/>
        </w:r>
        <w:r>
          <w:rPr>
            <w:webHidden/>
          </w:rPr>
          <w:fldChar w:fldCharType="begin"/>
        </w:r>
        <w:r>
          <w:rPr>
            <w:webHidden/>
          </w:rPr>
          <w:instrText xml:space="preserve"> PAGEREF _Toc198811656 \h </w:instrText>
        </w:r>
        <w:r>
          <w:rPr>
            <w:webHidden/>
          </w:rPr>
        </w:r>
        <w:r>
          <w:rPr>
            <w:webHidden/>
          </w:rPr>
          <w:fldChar w:fldCharType="separate"/>
        </w:r>
        <w:r w:rsidR="00481DEF">
          <w:rPr>
            <w:webHidden/>
          </w:rPr>
          <w:t>134</w:t>
        </w:r>
        <w:r>
          <w:rPr>
            <w:webHidden/>
          </w:rPr>
          <w:fldChar w:fldCharType="end"/>
        </w:r>
      </w:hyperlink>
    </w:p>
    <w:p w14:paraId="3848AD91" w14:textId="1E9AC27C" w:rsidR="00216238" w:rsidRDefault="00216238">
      <w:pPr>
        <w:pStyle w:val="TM1"/>
        <w:rPr>
          <w:rFonts w:asciiTheme="minorHAnsi" w:eastAsiaTheme="minorEastAsia" w:hAnsiTheme="minorHAnsi" w:cstheme="minorBidi"/>
          <w:bCs w:val="0"/>
          <w:iCs w:val="0"/>
          <w:color w:val="auto"/>
          <w:kern w:val="2"/>
          <w:sz w:val="24"/>
          <w:szCs w:val="24"/>
          <w14:ligatures w14:val="standardContextual"/>
        </w:rPr>
      </w:pPr>
      <w:hyperlink w:anchor="_Toc198811657" w:history="1">
        <w:r w:rsidRPr="00DD0F07">
          <w:rPr>
            <w:rStyle w:val="Lienhypertexte"/>
          </w:rPr>
          <w:t>XX  SACRILÈGE RATÉ</w:t>
        </w:r>
        <w:r>
          <w:rPr>
            <w:webHidden/>
          </w:rPr>
          <w:tab/>
        </w:r>
        <w:r>
          <w:rPr>
            <w:webHidden/>
          </w:rPr>
          <w:fldChar w:fldCharType="begin"/>
        </w:r>
        <w:r>
          <w:rPr>
            <w:webHidden/>
          </w:rPr>
          <w:instrText xml:space="preserve"> PAGEREF _Toc198811657 \h </w:instrText>
        </w:r>
        <w:r>
          <w:rPr>
            <w:webHidden/>
          </w:rPr>
        </w:r>
        <w:r>
          <w:rPr>
            <w:webHidden/>
          </w:rPr>
          <w:fldChar w:fldCharType="separate"/>
        </w:r>
        <w:r w:rsidR="00481DEF">
          <w:rPr>
            <w:webHidden/>
          </w:rPr>
          <w:t>139</w:t>
        </w:r>
        <w:r>
          <w:rPr>
            <w:webHidden/>
          </w:rPr>
          <w:fldChar w:fldCharType="end"/>
        </w:r>
      </w:hyperlink>
    </w:p>
    <w:p w14:paraId="5737735C" w14:textId="244019F2" w:rsidR="00216238" w:rsidRDefault="00216238">
      <w:pPr>
        <w:pStyle w:val="TM1"/>
        <w:rPr>
          <w:rFonts w:asciiTheme="minorHAnsi" w:eastAsiaTheme="minorEastAsia" w:hAnsiTheme="minorHAnsi" w:cstheme="minorBidi"/>
          <w:bCs w:val="0"/>
          <w:iCs w:val="0"/>
          <w:color w:val="auto"/>
          <w:kern w:val="2"/>
          <w:sz w:val="24"/>
          <w:szCs w:val="24"/>
          <w14:ligatures w14:val="standardContextual"/>
        </w:rPr>
      </w:pPr>
      <w:hyperlink w:anchor="_Toc198811658" w:history="1">
        <w:r w:rsidRPr="00DD0F07">
          <w:rPr>
            <w:rStyle w:val="Lienhypertexte"/>
          </w:rPr>
          <w:t>XXI  LE TORCHON BRÛLE !</w:t>
        </w:r>
        <w:r>
          <w:rPr>
            <w:webHidden/>
          </w:rPr>
          <w:tab/>
        </w:r>
        <w:r>
          <w:rPr>
            <w:webHidden/>
          </w:rPr>
          <w:fldChar w:fldCharType="begin"/>
        </w:r>
        <w:r>
          <w:rPr>
            <w:webHidden/>
          </w:rPr>
          <w:instrText xml:space="preserve"> PAGEREF _Toc198811658 \h </w:instrText>
        </w:r>
        <w:r>
          <w:rPr>
            <w:webHidden/>
          </w:rPr>
        </w:r>
        <w:r>
          <w:rPr>
            <w:webHidden/>
          </w:rPr>
          <w:fldChar w:fldCharType="separate"/>
        </w:r>
        <w:r w:rsidR="00481DEF">
          <w:rPr>
            <w:webHidden/>
          </w:rPr>
          <w:t>146</w:t>
        </w:r>
        <w:r>
          <w:rPr>
            <w:webHidden/>
          </w:rPr>
          <w:fldChar w:fldCharType="end"/>
        </w:r>
      </w:hyperlink>
    </w:p>
    <w:p w14:paraId="0551688B" w14:textId="30D3C471" w:rsidR="00216238" w:rsidRDefault="00216238">
      <w:pPr>
        <w:pStyle w:val="TM1"/>
        <w:rPr>
          <w:rFonts w:asciiTheme="minorHAnsi" w:eastAsiaTheme="minorEastAsia" w:hAnsiTheme="minorHAnsi" w:cstheme="minorBidi"/>
          <w:bCs w:val="0"/>
          <w:iCs w:val="0"/>
          <w:color w:val="auto"/>
          <w:kern w:val="2"/>
          <w:sz w:val="24"/>
          <w:szCs w:val="24"/>
          <w14:ligatures w14:val="standardContextual"/>
        </w:rPr>
      </w:pPr>
      <w:hyperlink w:anchor="_Toc198811659" w:history="1">
        <w:r w:rsidRPr="00DD0F07">
          <w:rPr>
            <w:rStyle w:val="Lienhypertexte"/>
          </w:rPr>
          <w:t>XXII  LA TAIE D’ARGENT</w:t>
        </w:r>
        <w:r>
          <w:rPr>
            <w:webHidden/>
          </w:rPr>
          <w:tab/>
        </w:r>
        <w:r>
          <w:rPr>
            <w:webHidden/>
          </w:rPr>
          <w:fldChar w:fldCharType="begin"/>
        </w:r>
        <w:r>
          <w:rPr>
            <w:webHidden/>
          </w:rPr>
          <w:instrText xml:space="preserve"> PAGEREF _Toc198811659 \h </w:instrText>
        </w:r>
        <w:r>
          <w:rPr>
            <w:webHidden/>
          </w:rPr>
        </w:r>
        <w:r>
          <w:rPr>
            <w:webHidden/>
          </w:rPr>
          <w:fldChar w:fldCharType="separate"/>
        </w:r>
        <w:r w:rsidR="00481DEF">
          <w:rPr>
            <w:webHidden/>
          </w:rPr>
          <w:t>152</w:t>
        </w:r>
        <w:r>
          <w:rPr>
            <w:webHidden/>
          </w:rPr>
          <w:fldChar w:fldCharType="end"/>
        </w:r>
      </w:hyperlink>
    </w:p>
    <w:p w14:paraId="1F2440FD" w14:textId="47091246" w:rsidR="00216238" w:rsidRDefault="00216238">
      <w:pPr>
        <w:pStyle w:val="TM1"/>
        <w:rPr>
          <w:rFonts w:asciiTheme="minorHAnsi" w:eastAsiaTheme="minorEastAsia" w:hAnsiTheme="minorHAnsi" w:cstheme="minorBidi"/>
          <w:bCs w:val="0"/>
          <w:iCs w:val="0"/>
          <w:color w:val="auto"/>
          <w:kern w:val="2"/>
          <w:sz w:val="24"/>
          <w:szCs w:val="24"/>
          <w14:ligatures w14:val="standardContextual"/>
        </w:rPr>
      </w:pPr>
      <w:hyperlink w:anchor="_Toc198811660" w:history="1">
        <w:r w:rsidRPr="00DD0F07">
          <w:rPr>
            <w:rStyle w:val="Lienhypertexte"/>
          </w:rPr>
          <w:t>XXIII  UN HOMME BIEN NOURRI</w:t>
        </w:r>
        <w:r>
          <w:rPr>
            <w:webHidden/>
          </w:rPr>
          <w:tab/>
        </w:r>
        <w:r>
          <w:rPr>
            <w:webHidden/>
          </w:rPr>
          <w:fldChar w:fldCharType="begin"/>
        </w:r>
        <w:r>
          <w:rPr>
            <w:webHidden/>
          </w:rPr>
          <w:instrText xml:space="preserve"> PAGEREF _Toc198811660 \h </w:instrText>
        </w:r>
        <w:r>
          <w:rPr>
            <w:webHidden/>
          </w:rPr>
        </w:r>
        <w:r>
          <w:rPr>
            <w:webHidden/>
          </w:rPr>
          <w:fldChar w:fldCharType="separate"/>
        </w:r>
        <w:r w:rsidR="00481DEF">
          <w:rPr>
            <w:webHidden/>
          </w:rPr>
          <w:t>157</w:t>
        </w:r>
        <w:r>
          <w:rPr>
            <w:webHidden/>
          </w:rPr>
          <w:fldChar w:fldCharType="end"/>
        </w:r>
      </w:hyperlink>
    </w:p>
    <w:p w14:paraId="4CDDEEFE" w14:textId="4E161A8F" w:rsidR="00216238" w:rsidRDefault="00216238">
      <w:pPr>
        <w:pStyle w:val="TM1"/>
        <w:rPr>
          <w:rFonts w:asciiTheme="minorHAnsi" w:eastAsiaTheme="minorEastAsia" w:hAnsiTheme="minorHAnsi" w:cstheme="minorBidi"/>
          <w:bCs w:val="0"/>
          <w:iCs w:val="0"/>
          <w:color w:val="auto"/>
          <w:kern w:val="2"/>
          <w:sz w:val="24"/>
          <w:szCs w:val="24"/>
          <w14:ligatures w14:val="standardContextual"/>
        </w:rPr>
      </w:pPr>
      <w:hyperlink w:anchor="_Toc198811661" w:history="1">
        <w:r w:rsidRPr="00DD0F07">
          <w:rPr>
            <w:rStyle w:val="Lienhypertexte"/>
          </w:rPr>
          <w:t>XXIV  LA FÈVE</w:t>
        </w:r>
        <w:r>
          <w:rPr>
            <w:webHidden/>
          </w:rPr>
          <w:tab/>
        </w:r>
        <w:r>
          <w:rPr>
            <w:webHidden/>
          </w:rPr>
          <w:fldChar w:fldCharType="begin"/>
        </w:r>
        <w:r>
          <w:rPr>
            <w:webHidden/>
          </w:rPr>
          <w:instrText xml:space="preserve"> PAGEREF _Toc198811661 \h </w:instrText>
        </w:r>
        <w:r>
          <w:rPr>
            <w:webHidden/>
          </w:rPr>
        </w:r>
        <w:r>
          <w:rPr>
            <w:webHidden/>
          </w:rPr>
          <w:fldChar w:fldCharType="separate"/>
        </w:r>
        <w:r w:rsidR="00481DEF">
          <w:rPr>
            <w:webHidden/>
          </w:rPr>
          <w:t>164</w:t>
        </w:r>
        <w:r>
          <w:rPr>
            <w:webHidden/>
          </w:rPr>
          <w:fldChar w:fldCharType="end"/>
        </w:r>
      </w:hyperlink>
    </w:p>
    <w:p w14:paraId="7926723E" w14:textId="1556194E" w:rsidR="00216238" w:rsidRDefault="00216238">
      <w:pPr>
        <w:pStyle w:val="TM1"/>
        <w:rPr>
          <w:rFonts w:asciiTheme="minorHAnsi" w:eastAsiaTheme="minorEastAsia" w:hAnsiTheme="minorHAnsi" w:cstheme="minorBidi"/>
          <w:bCs w:val="0"/>
          <w:iCs w:val="0"/>
          <w:color w:val="auto"/>
          <w:kern w:val="2"/>
          <w:sz w:val="24"/>
          <w:szCs w:val="24"/>
          <w14:ligatures w14:val="standardContextual"/>
        </w:rPr>
      </w:pPr>
      <w:hyperlink w:anchor="_Toc198811662" w:history="1">
        <w:r w:rsidRPr="00DD0F07">
          <w:rPr>
            <w:rStyle w:val="Lienhypertexte"/>
          </w:rPr>
          <w:t>XXV  PROPOS DIGESTIFS</w:t>
        </w:r>
        <w:r>
          <w:rPr>
            <w:webHidden/>
          </w:rPr>
          <w:tab/>
        </w:r>
        <w:r>
          <w:rPr>
            <w:webHidden/>
          </w:rPr>
          <w:fldChar w:fldCharType="begin"/>
        </w:r>
        <w:r>
          <w:rPr>
            <w:webHidden/>
          </w:rPr>
          <w:instrText xml:space="preserve"> PAGEREF _Toc198811662 \h </w:instrText>
        </w:r>
        <w:r>
          <w:rPr>
            <w:webHidden/>
          </w:rPr>
        </w:r>
        <w:r>
          <w:rPr>
            <w:webHidden/>
          </w:rPr>
          <w:fldChar w:fldCharType="separate"/>
        </w:r>
        <w:r w:rsidR="00481DEF">
          <w:rPr>
            <w:webHidden/>
          </w:rPr>
          <w:t>171</w:t>
        </w:r>
        <w:r>
          <w:rPr>
            <w:webHidden/>
          </w:rPr>
          <w:fldChar w:fldCharType="end"/>
        </w:r>
      </w:hyperlink>
    </w:p>
    <w:p w14:paraId="52F9AAE9" w14:textId="0C2719F3" w:rsidR="00216238" w:rsidRDefault="00216238">
      <w:pPr>
        <w:pStyle w:val="TM1"/>
        <w:rPr>
          <w:rFonts w:asciiTheme="minorHAnsi" w:eastAsiaTheme="minorEastAsia" w:hAnsiTheme="minorHAnsi" w:cstheme="minorBidi"/>
          <w:bCs w:val="0"/>
          <w:iCs w:val="0"/>
          <w:color w:val="auto"/>
          <w:kern w:val="2"/>
          <w:sz w:val="24"/>
          <w:szCs w:val="24"/>
          <w14:ligatures w14:val="standardContextual"/>
        </w:rPr>
      </w:pPr>
      <w:hyperlink w:anchor="_Toc198811663" w:history="1">
        <w:r w:rsidRPr="00DD0F07">
          <w:rPr>
            <w:rStyle w:val="Lienhypertexte"/>
          </w:rPr>
          <w:t>XXVI  L’APPEL DU GOUFFRE</w:t>
        </w:r>
        <w:r>
          <w:rPr>
            <w:webHidden/>
          </w:rPr>
          <w:tab/>
        </w:r>
        <w:r>
          <w:rPr>
            <w:webHidden/>
          </w:rPr>
          <w:fldChar w:fldCharType="begin"/>
        </w:r>
        <w:r>
          <w:rPr>
            <w:webHidden/>
          </w:rPr>
          <w:instrText xml:space="preserve"> PAGEREF _Toc198811663 \h </w:instrText>
        </w:r>
        <w:r>
          <w:rPr>
            <w:webHidden/>
          </w:rPr>
        </w:r>
        <w:r>
          <w:rPr>
            <w:webHidden/>
          </w:rPr>
          <w:fldChar w:fldCharType="separate"/>
        </w:r>
        <w:r w:rsidR="00481DEF">
          <w:rPr>
            <w:webHidden/>
          </w:rPr>
          <w:t>178</w:t>
        </w:r>
        <w:r>
          <w:rPr>
            <w:webHidden/>
          </w:rPr>
          <w:fldChar w:fldCharType="end"/>
        </w:r>
      </w:hyperlink>
    </w:p>
    <w:p w14:paraId="4F1E862F" w14:textId="57513272" w:rsidR="00216238" w:rsidRDefault="00216238">
      <w:pPr>
        <w:pStyle w:val="TM1"/>
        <w:rPr>
          <w:rFonts w:asciiTheme="minorHAnsi" w:eastAsiaTheme="minorEastAsia" w:hAnsiTheme="minorHAnsi" w:cstheme="minorBidi"/>
          <w:bCs w:val="0"/>
          <w:iCs w:val="0"/>
          <w:color w:val="auto"/>
          <w:kern w:val="2"/>
          <w:sz w:val="24"/>
          <w:szCs w:val="24"/>
          <w14:ligatures w14:val="standardContextual"/>
        </w:rPr>
      </w:pPr>
      <w:hyperlink w:anchor="_Toc198811664" w:history="1">
        <w:r w:rsidRPr="00DD0F07">
          <w:rPr>
            <w:rStyle w:val="Lienhypertexte"/>
          </w:rPr>
          <w:t>XXVII  LE CABINET DE LECTURE</w:t>
        </w:r>
        <w:r>
          <w:rPr>
            <w:webHidden/>
          </w:rPr>
          <w:tab/>
        </w:r>
        <w:r>
          <w:rPr>
            <w:webHidden/>
          </w:rPr>
          <w:fldChar w:fldCharType="begin"/>
        </w:r>
        <w:r>
          <w:rPr>
            <w:webHidden/>
          </w:rPr>
          <w:instrText xml:space="preserve"> PAGEREF _Toc198811664 \h </w:instrText>
        </w:r>
        <w:r>
          <w:rPr>
            <w:webHidden/>
          </w:rPr>
        </w:r>
        <w:r>
          <w:rPr>
            <w:webHidden/>
          </w:rPr>
          <w:fldChar w:fldCharType="separate"/>
        </w:r>
        <w:r w:rsidR="00481DEF">
          <w:rPr>
            <w:webHidden/>
          </w:rPr>
          <w:t>189</w:t>
        </w:r>
        <w:r>
          <w:rPr>
            <w:webHidden/>
          </w:rPr>
          <w:fldChar w:fldCharType="end"/>
        </w:r>
      </w:hyperlink>
    </w:p>
    <w:p w14:paraId="610E953C" w14:textId="369EB2D4" w:rsidR="00216238" w:rsidRDefault="00216238">
      <w:pPr>
        <w:pStyle w:val="TM1"/>
        <w:rPr>
          <w:rFonts w:asciiTheme="minorHAnsi" w:eastAsiaTheme="minorEastAsia" w:hAnsiTheme="minorHAnsi" w:cstheme="minorBidi"/>
          <w:bCs w:val="0"/>
          <w:iCs w:val="0"/>
          <w:color w:val="auto"/>
          <w:kern w:val="2"/>
          <w:sz w:val="24"/>
          <w:szCs w:val="24"/>
          <w14:ligatures w14:val="standardContextual"/>
        </w:rPr>
      </w:pPr>
      <w:hyperlink w:anchor="_Toc198811665" w:history="1">
        <w:r w:rsidRPr="00DD0F07">
          <w:rPr>
            <w:rStyle w:val="Lienhypertexte"/>
          </w:rPr>
          <w:t>XXVIII  ON N’EST PAS PARFAIT</w:t>
        </w:r>
        <w:r>
          <w:rPr>
            <w:webHidden/>
          </w:rPr>
          <w:tab/>
        </w:r>
        <w:r>
          <w:rPr>
            <w:webHidden/>
          </w:rPr>
          <w:fldChar w:fldCharType="begin"/>
        </w:r>
        <w:r>
          <w:rPr>
            <w:webHidden/>
          </w:rPr>
          <w:instrText xml:space="preserve"> PAGEREF _Toc198811665 \h </w:instrText>
        </w:r>
        <w:r>
          <w:rPr>
            <w:webHidden/>
          </w:rPr>
        </w:r>
        <w:r>
          <w:rPr>
            <w:webHidden/>
          </w:rPr>
          <w:fldChar w:fldCharType="separate"/>
        </w:r>
        <w:r w:rsidR="00481DEF">
          <w:rPr>
            <w:webHidden/>
          </w:rPr>
          <w:t>196</w:t>
        </w:r>
        <w:r>
          <w:rPr>
            <w:webHidden/>
          </w:rPr>
          <w:fldChar w:fldCharType="end"/>
        </w:r>
      </w:hyperlink>
    </w:p>
    <w:p w14:paraId="078008AD" w14:textId="70E6CD3E" w:rsidR="00216238" w:rsidRDefault="00216238">
      <w:pPr>
        <w:pStyle w:val="TM1"/>
        <w:rPr>
          <w:rFonts w:asciiTheme="minorHAnsi" w:eastAsiaTheme="minorEastAsia" w:hAnsiTheme="minorHAnsi" w:cstheme="minorBidi"/>
          <w:bCs w:val="0"/>
          <w:iCs w:val="0"/>
          <w:color w:val="auto"/>
          <w:kern w:val="2"/>
          <w:sz w:val="24"/>
          <w:szCs w:val="24"/>
          <w14:ligatures w14:val="standardContextual"/>
        </w:rPr>
      </w:pPr>
      <w:hyperlink w:anchor="_Toc198811666" w:history="1">
        <w:r w:rsidRPr="00DD0F07">
          <w:rPr>
            <w:rStyle w:val="Lienhypertexte"/>
          </w:rPr>
          <w:t>XXIX  SOYONS RAISONNABLES !…</w:t>
        </w:r>
        <w:r>
          <w:rPr>
            <w:webHidden/>
          </w:rPr>
          <w:tab/>
        </w:r>
        <w:r>
          <w:rPr>
            <w:webHidden/>
          </w:rPr>
          <w:fldChar w:fldCharType="begin"/>
        </w:r>
        <w:r>
          <w:rPr>
            <w:webHidden/>
          </w:rPr>
          <w:instrText xml:space="preserve"> PAGEREF _Toc198811666 \h </w:instrText>
        </w:r>
        <w:r>
          <w:rPr>
            <w:webHidden/>
          </w:rPr>
        </w:r>
        <w:r>
          <w:rPr>
            <w:webHidden/>
          </w:rPr>
          <w:fldChar w:fldCharType="separate"/>
        </w:r>
        <w:r w:rsidR="00481DEF">
          <w:rPr>
            <w:webHidden/>
          </w:rPr>
          <w:t>201</w:t>
        </w:r>
        <w:r>
          <w:rPr>
            <w:webHidden/>
          </w:rPr>
          <w:fldChar w:fldCharType="end"/>
        </w:r>
      </w:hyperlink>
    </w:p>
    <w:p w14:paraId="55D97B36" w14:textId="3A6F6617" w:rsidR="00216238" w:rsidRDefault="00216238">
      <w:pPr>
        <w:pStyle w:val="TM1"/>
        <w:rPr>
          <w:rFonts w:asciiTheme="minorHAnsi" w:eastAsiaTheme="minorEastAsia" w:hAnsiTheme="minorHAnsi" w:cstheme="minorBidi"/>
          <w:bCs w:val="0"/>
          <w:iCs w:val="0"/>
          <w:color w:val="auto"/>
          <w:kern w:val="2"/>
          <w:sz w:val="24"/>
          <w:szCs w:val="24"/>
          <w14:ligatures w14:val="standardContextual"/>
        </w:rPr>
      </w:pPr>
      <w:hyperlink w:anchor="_Toc198811667" w:history="1">
        <w:r w:rsidRPr="00DD0F07">
          <w:rPr>
            <w:rStyle w:val="Lienhypertexte"/>
          </w:rPr>
          <w:t>XXX  JOCASTE SUR LE TROTTOIR</w:t>
        </w:r>
        <w:r>
          <w:rPr>
            <w:webHidden/>
          </w:rPr>
          <w:tab/>
        </w:r>
        <w:r>
          <w:rPr>
            <w:webHidden/>
          </w:rPr>
          <w:fldChar w:fldCharType="begin"/>
        </w:r>
        <w:r>
          <w:rPr>
            <w:webHidden/>
          </w:rPr>
          <w:instrText xml:space="preserve"> PAGEREF _Toc198811667 \h </w:instrText>
        </w:r>
        <w:r>
          <w:rPr>
            <w:webHidden/>
          </w:rPr>
        </w:r>
        <w:r>
          <w:rPr>
            <w:webHidden/>
          </w:rPr>
          <w:fldChar w:fldCharType="separate"/>
        </w:r>
        <w:r w:rsidR="00481DEF">
          <w:rPr>
            <w:webHidden/>
          </w:rPr>
          <w:t>208</w:t>
        </w:r>
        <w:r>
          <w:rPr>
            <w:webHidden/>
          </w:rPr>
          <w:fldChar w:fldCharType="end"/>
        </w:r>
      </w:hyperlink>
    </w:p>
    <w:p w14:paraId="1358A076" w14:textId="139A3286" w:rsidR="00216238" w:rsidRDefault="00216238">
      <w:pPr>
        <w:pStyle w:val="TM1"/>
        <w:rPr>
          <w:rFonts w:asciiTheme="minorHAnsi" w:eastAsiaTheme="minorEastAsia" w:hAnsiTheme="minorHAnsi" w:cstheme="minorBidi"/>
          <w:bCs w:val="0"/>
          <w:iCs w:val="0"/>
          <w:color w:val="auto"/>
          <w:kern w:val="2"/>
          <w:sz w:val="24"/>
          <w:szCs w:val="24"/>
          <w14:ligatures w14:val="standardContextual"/>
        </w:rPr>
      </w:pPr>
      <w:hyperlink w:anchor="_Toc198811668" w:history="1">
        <w:r w:rsidRPr="00DD0F07">
          <w:rPr>
            <w:rStyle w:val="Lienhypertexte"/>
          </w:rPr>
          <w:t>XXXI  LA PLUS BELLE TROUVAILLE DE CAÏN</w:t>
        </w:r>
        <w:r>
          <w:rPr>
            <w:webHidden/>
          </w:rPr>
          <w:tab/>
        </w:r>
        <w:r>
          <w:rPr>
            <w:webHidden/>
          </w:rPr>
          <w:fldChar w:fldCharType="begin"/>
        </w:r>
        <w:r>
          <w:rPr>
            <w:webHidden/>
          </w:rPr>
          <w:instrText xml:space="preserve"> PAGEREF _Toc198811668 \h </w:instrText>
        </w:r>
        <w:r>
          <w:rPr>
            <w:webHidden/>
          </w:rPr>
        </w:r>
        <w:r>
          <w:rPr>
            <w:webHidden/>
          </w:rPr>
          <w:fldChar w:fldCharType="separate"/>
        </w:r>
        <w:r w:rsidR="00481DEF">
          <w:rPr>
            <w:webHidden/>
          </w:rPr>
          <w:t>215</w:t>
        </w:r>
        <w:r>
          <w:rPr>
            <w:webHidden/>
          </w:rPr>
          <w:fldChar w:fldCharType="end"/>
        </w:r>
      </w:hyperlink>
    </w:p>
    <w:p w14:paraId="4A107A2D" w14:textId="5BC3A46B" w:rsidR="00216238" w:rsidRDefault="00216238">
      <w:pPr>
        <w:pStyle w:val="TM1"/>
        <w:rPr>
          <w:rFonts w:asciiTheme="minorHAnsi" w:eastAsiaTheme="minorEastAsia" w:hAnsiTheme="minorHAnsi" w:cstheme="minorBidi"/>
          <w:bCs w:val="0"/>
          <w:iCs w:val="0"/>
          <w:color w:val="auto"/>
          <w:kern w:val="2"/>
          <w:sz w:val="24"/>
          <w:szCs w:val="24"/>
          <w14:ligatures w14:val="standardContextual"/>
        </w:rPr>
      </w:pPr>
      <w:hyperlink w:anchor="_Toc198811669" w:history="1">
        <w:r w:rsidRPr="00DD0F07">
          <w:rPr>
            <w:rStyle w:val="Lienhypertexte"/>
          </w:rPr>
          <w:t>XXXII  L’AMI DES BÊTES</w:t>
        </w:r>
        <w:r>
          <w:rPr>
            <w:webHidden/>
          </w:rPr>
          <w:tab/>
        </w:r>
        <w:r>
          <w:rPr>
            <w:webHidden/>
          </w:rPr>
          <w:fldChar w:fldCharType="begin"/>
        </w:r>
        <w:r>
          <w:rPr>
            <w:webHidden/>
          </w:rPr>
          <w:instrText xml:space="preserve"> PAGEREF _Toc198811669 \h </w:instrText>
        </w:r>
        <w:r>
          <w:rPr>
            <w:webHidden/>
          </w:rPr>
        </w:r>
        <w:r>
          <w:rPr>
            <w:webHidden/>
          </w:rPr>
          <w:fldChar w:fldCharType="separate"/>
        </w:r>
        <w:r w:rsidR="00481DEF">
          <w:rPr>
            <w:webHidden/>
          </w:rPr>
          <w:t>224</w:t>
        </w:r>
        <w:r>
          <w:rPr>
            <w:webHidden/>
          </w:rPr>
          <w:fldChar w:fldCharType="end"/>
        </w:r>
      </w:hyperlink>
    </w:p>
    <w:p w14:paraId="752BE9BC" w14:textId="199C765E" w:rsidR="00216238" w:rsidRDefault="00216238">
      <w:pPr>
        <w:pStyle w:val="TM1"/>
        <w:rPr>
          <w:rFonts w:asciiTheme="minorHAnsi" w:eastAsiaTheme="minorEastAsia" w:hAnsiTheme="minorHAnsi" w:cstheme="minorBidi"/>
          <w:bCs w:val="0"/>
          <w:iCs w:val="0"/>
          <w:color w:val="auto"/>
          <w:kern w:val="2"/>
          <w:sz w:val="24"/>
          <w:szCs w:val="24"/>
          <w14:ligatures w14:val="standardContextual"/>
        </w:rPr>
      </w:pPr>
      <w:hyperlink w:anchor="_Toc198811670" w:history="1">
        <w:r w:rsidRPr="00DD0F07">
          <w:rPr>
            <w:rStyle w:val="Lienhypertexte"/>
          </w:rPr>
          <w:t>À propos de cette édition électronique</w:t>
        </w:r>
        <w:r>
          <w:rPr>
            <w:webHidden/>
          </w:rPr>
          <w:tab/>
        </w:r>
        <w:r>
          <w:rPr>
            <w:webHidden/>
          </w:rPr>
          <w:fldChar w:fldCharType="begin"/>
        </w:r>
        <w:r>
          <w:rPr>
            <w:webHidden/>
          </w:rPr>
          <w:instrText xml:space="preserve"> PAGEREF _Toc198811670 \h </w:instrText>
        </w:r>
        <w:r>
          <w:rPr>
            <w:webHidden/>
          </w:rPr>
        </w:r>
        <w:r>
          <w:rPr>
            <w:webHidden/>
          </w:rPr>
          <w:fldChar w:fldCharType="separate"/>
        </w:r>
        <w:r w:rsidR="00481DEF">
          <w:rPr>
            <w:webHidden/>
          </w:rPr>
          <w:t>234</w:t>
        </w:r>
        <w:r>
          <w:rPr>
            <w:webHidden/>
          </w:rPr>
          <w:fldChar w:fldCharType="end"/>
        </w:r>
      </w:hyperlink>
    </w:p>
    <w:p w14:paraId="40B57EF1" w14:textId="30B2C5E3" w:rsidR="002B3C8B" w:rsidRPr="000028DA" w:rsidRDefault="002B3C8B" w:rsidP="002B3C8B">
      <w:r w:rsidRPr="00E22158">
        <w:fldChar w:fldCharType="end"/>
      </w:r>
    </w:p>
    <w:p w14:paraId="0DD3BCDE" w14:textId="77777777" w:rsidR="00A92B34" w:rsidRPr="00B877BC" w:rsidRDefault="00A92B34" w:rsidP="00FA6A88">
      <w:pPr>
        <w:pStyle w:val="Titre1"/>
      </w:pPr>
      <w:bookmarkStart w:id="1" w:name="_Toc198811638"/>
      <w:r w:rsidRPr="00B877BC">
        <w:lastRenderedPageBreak/>
        <w:t>I</w:t>
      </w:r>
      <w:r w:rsidRPr="00B877BC">
        <w:br/>
      </w:r>
      <w:r w:rsidRPr="00B877BC">
        <w:br/>
        <w:t>LA TISANE</w:t>
      </w:r>
      <w:bookmarkEnd w:id="1"/>
      <w:r w:rsidRPr="00B877BC">
        <w:br/>
      </w:r>
    </w:p>
    <w:p w14:paraId="0B5575DD" w14:textId="77777777" w:rsidR="00FA6A88" w:rsidRDefault="00A92B34" w:rsidP="00FA6A88">
      <w:pPr>
        <w:jc w:val="right"/>
      </w:pPr>
      <w:r w:rsidRPr="00FA6A88">
        <w:rPr>
          <w:i/>
          <w:iCs/>
        </w:rPr>
        <w:t>À Henry de Groux</w:t>
      </w:r>
      <w:r w:rsidR="00FA6A88" w:rsidRPr="00FA6A88">
        <w:rPr>
          <w:i/>
          <w:iCs/>
        </w:rPr>
        <w:t>.</w:t>
      </w:r>
    </w:p>
    <w:p w14:paraId="1148E943" w14:textId="77777777" w:rsidR="00FA6A88" w:rsidRDefault="00A92B34" w:rsidP="00FA6A88">
      <w:r w:rsidRPr="00B877BC">
        <w:t>Jacques se jugea simplement ignoble</w:t>
      </w:r>
      <w:r w:rsidR="00FA6A88">
        <w:t xml:space="preserve">. </w:t>
      </w:r>
      <w:r w:rsidRPr="00B877BC">
        <w:t>C</w:t>
      </w:r>
      <w:r w:rsidR="00FA6A88">
        <w:t>’</w:t>
      </w:r>
      <w:r w:rsidRPr="00B877BC">
        <w:t>était odieux de re</w:t>
      </w:r>
      <w:r w:rsidRPr="00B877BC">
        <w:t>s</w:t>
      </w:r>
      <w:r w:rsidRPr="00B877BC">
        <w:t>ter là</w:t>
      </w:r>
      <w:r w:rsidR="00FA6A88">
        <w:t xml:space="preserve">, </w:t>
      </w:r>
      <w:r w:rsidRPr="00B877BC">
        <w:t>dans l</w:t>
      </w:r>
      <w:r w:rsidR="00FA6A88">
        <w:t>’</w:t>
      </w:r>
      <w:r w:rsidRPr="00B877BC">
        <w:t>obscurité</w:t>
      </w:r>
      <w:r w:rsidR="00FA6A88">
        <w:t xml:space="preserve">, </w:t>
      </w:r>
      <w:r w:rsidRPr="00B877BC">
        <w:t>comme un espion sacrilège</w:t>
      </w:r>
      <w:r w:rsidR="00FA6A88">
        <w:t xml:space="preserve">, </w:t>
      </w:r>
      <w:r w:rsidRPr="00B877BC">
        <w:t>pendant que cette femme</w:t>
      </w:r>
      <w:r w:rsidR="00FA6A88">
        <w:t xml:space="preserve">, </w:t>
      </w:r>
      <w:r w:rsidRPr="00B877BC">
        <w:t>si parfaitement inconnue de lui</w:t>
      </w:r>
      <w:r w:rsidR="00FA6A88">
        <w:t xml:space="preserve">, </w:t>
      </w:r>
      <w:r w:rsidRPr="00B877BC">
        <w:t>se confessait</w:t>
      </w:r>
      <w:r w:rsidR="00FA6A88">
        <w:t>.</w:t>
      </w:r>
    </w:p>
    <w:p w14:paraId="1372730D" w14:textId="77777777" w:rsidR="00FA6A88" w:rsidRDefault="00A92B34" w:rsidP="00FA6A88">
      <w:r w:rsidRPr="00B877BC">
        <w:t>Mais alors</w:t>
      </w:r>
      <w:r w:rsidR="00FA6A88">
        <w:t xml:space="preserve">, </w:t>
      </w:r>
      <w:r w:rsidRPr="00B877BC">
        <w:t>il aurait fallu partir tout de suite</w:t>
      </w:r>
      <w:r w:rsidR="00FA6A88">
        <w:t xml:space="preserve">, </w:t>
      </w:r>
      <w:r w:rsidRPr="00B877BC">
        <w:t>aussitôt que le prêtre en surplis était venu avec elle</w:t>
      </w:r>
      <w:r w:rsidR="00FA6A88">
        <w:t xml:space="preserve">, </w:t>
      </w:r>
      <w:r w:rsidRPr="00B877BC">
        <w:t>ou</w:t>
      </w:r>
      <w:r w:rsidR="00FA6A88">
        <w:t xml:space="preserve">, </w:t>
      </w:r>
      <w:r w:rsidRPr="00B877BC">
        <w:t>du moins</w:t>
      </w:r>
      <w:r w:rsidR="00FA6A88">
        <w:t xml:space="preserve">, </w:t>
      </w:r>
      <w:r w:rsidRPr="00B877BC">
        <w:t>faire un peu de bruit pour qu</w:t>
      </w:r>
      <w:r w:rsidR="00FA6A88">
        <w:t>’</w:t>
      </w:r>
      <w:r w:rsidRPr="00B877BC">
        <w:t>ils fussent avertis de la présence d</w:t>
      </w:r>
      <w:r w:rsidR="00FA6A88">
        <w:t>’</w:t>
      </w:r>
      <w:r w:rsidRPr="00B877BC">
        <w:t>un étranger</w:t>
      </w:r>
      <w:r w:rsidR="00FA6A88">
        <w:t xml:space="preserve">. </w:t>
      </w:r>
      <w:r w:rsidRPr="00B877BC">
        <w:t>Maintenant</w:t>
      </w:r>
      <w:r w:rsidR="00FA6A88">
        <w:t xml:space="preserve">, </w:t>
      </w:r>
      <w:r w:rsidRPr="00B877BC">
        <w:t>c</w:t>
      </w:r>
      <w:r w:rsidR="00FA6A88">
        <w:t>’</w:t>
      </w:r>
      <w:r w:rsidRPr="00B877BC">
        <w:t>était trop tard</w:t>
      </w:r>
      <w:r w:rsidR="00FA6A88">
        <w:t xml:space="preserve">, </w:t>
      </w:r>
      <w:r w:rsidRPr="00B877BC">
        <w:t>et l</w:t>
      </w:r>
      <w:r w:rsidR="00FA6A88">
        <w:t>’</w:t>
      </w:r>
      <w:r w:rsidRPr="00B877BC">
        <w:t>horrible indiscrétion ne po</w:t>
      </w:r>
      <w:r w:rsidRPr="00B877BC">
        <w:t>u</w:t>
      </w:r>
      <w:r w:rsidRPr="00B877BC">
        <w:t>vait plus que s</w:t>
      </w:r>
      <w:r w:rsidR="00FA6A88">
        <w:t>’</w:t>
      </w:r>
      <w:r w:rsidRPr="00B877BC">
        <w:t>aggraver</w:t>
      </w:r>
      <w:r w:rsidR="00FA6A88">
        <w:t>.</w:t>
      </w:r>
    </w:p>
    <w:p w14:paraId="30858465" w14:textId="77777777" w:rsidR="00FA6A88" w:rsidRDefault="00A92B34" w:rsidP="00FA6A88">
      <w:r w:rsidRPr="00B877BC">
        <w:t>Désœuvré</w:t>
      </w:r>
      <w:r w:rsidR="00FA6A88">
        <w:t xml:space="preserve">, </w:t>
      </w:r>
      <w:r w:rsidRPr="00B877BC">
        <w:t>cherchant</w:t>
      </w:r>
      <w:r w:rsidR="00FA6A88">
        <w:t xml:space="preserve">, </w:t>
      </w:r>
      <w:r w:rsidRPr="00B877BC">
        <w:t>comme les cloportes</w:t>
      </w:r>
      <w:r w:rsidR="00FA6A88">
        <w:t xml:space="preserve">, </w:t>
      </w:r>
      <w:r w:rsidRPr="00B877BC">
        <w:t>un endroit frais</w:t>
      </w:r>
      <w:r w:rsidR="00FA6A88">
        <w:t xml:space="preserve">, </w:t>
      </w:r>
      <w:r w:rsidRPr="00B877BC">
        <w:t>à la fin de ce jour caniculaire</w:t>
      </w:r>
      <w:r w:rsidR="00FA6A88">
        <w:t xml:space="preserve">, </w:t>
      </w:r>
      <w:r w:rsidRPr="00B877BC">
        <w:t>il avait eu la fantaisie</w:t>
      </w:r>
      <w:r w:rsidR="00FA6A88">
        <w:t xml:space="preserve">, </w:t>
      </w:r>
      <w:r w:rsidRPr="00B877BC">
        <w:t>peu conforme à ses ordinaires fantaisies</w:t>
      </w:r>
      <w:r w:rsidR="00FA6A88">
        <w:t xml:space="preserve">, </w:t>
      </w:r>
      <w:r w:rsidRPr="00B877BC">
        <w:t>d</w:t>
      </w:r>
      <w:r w:rsidR="00FA6A88">
        <w:t>’</w:t>
      </w:r>
      <w:r w:rsidRPr="00B877BC">
        <w:t>entrer dans la vieille égl</w:t>
      </w:r>
      <w:r w:rsidRPr="00B877BC">
        <w:t>i</w:t>
      </w:r>
      <w:r w:rsidRPr="00B877BC">
        <w:t>se et s</w:t>
      </w:r>
      <w:r w:rsidR="00FA6A88">
        <w:t>’</w:t>
      </w:r>
      <w:r w:rsidRPr="00B877BC">
        <w:t>était assis dans ce soin sombre</w:t>
      </w:r>
      <w:r w:rsidR="00FA6A88">
        <w:t xml:space="preserve">, </w:t>
      </w:r>
      <w:r w:rsidRPr="00B877BC">
        <w:t>derrière ce confessionnal pour y rêver</w:t>
      </w:r>
      <w:r w:rsidR="00FA6A88">
        <w:t xml:space="preserve">, </w:t>
      </w:r>
      <w:r w:rsidRPr="00B877BC">
        <w:t>en regardant s</w:t>
      </w:r>
      <w:r w:rsidR="00FA6A88">
        <w:t>’</w:t>
      </w:r>
      <w:r w:rsidRPr="00B877BC">
        <w:t>éteindre la grande rosace</w:t>
      </w:r>
      <w:r w:rsidR="00FA6A88">
        <w:t>.</w:t>
      </w:r>
    </w:p>
    <w:p w14:paraId="3FB7E8B6" w14:textId="77777777" w:rsidR="00FA6A88" w:rsidRDefault="00A92B34" w:rsidP="00FA6A88">
      <w:r w:rsidRPr="00B877BC">
        <w:t>Au bout de quelques minutes</w:t>
      </w:r>
      <w:r w:rsidR="00FA6A88">
        <w:t xml:space="preserve">, </w:t>
      </w:r>
      <w:r w:rsidRPr="00B877BC">
        <w:t>sans savoir comment ni pourquoi</w:t>
      </w:r>
      <w:r w:rsidR="00FA6A88">
        <w:t xml:space="preserve">, </w:t>
      </w:r>
      <w:r w:rsidRPr="00B877BC">
        <w:t>il devenait le témoin fort involontaire d</w:t>
      </w:r>
      <w:r w:rsidR="00FA6A88">
        <w:t>’</w:t>
      </w:r>
      <w:r w:rsidRPr="00B877BC">
        <w:t>une confe</w:t>
      </w:r>
      <w:r w:rsidRPr="00B877BC">
        <w:t>s</w:t>
      </w:r>
      <w:r w:rsidRPr="00B877BC">
        <w:t>sion</w:t>
      </w:r>
      <w:r w:rsidR="00FA6A88">
        <w:t>.</w:t>
      </w:r>
    </w:p>
    <w:p w14:paraId="54790340" w14:textId="77777777" w:rsidR="00FA6A88" w:rsidRDefault="00A92B34" w:rsidP="00FA6A88">
      <w:r w:rsidRPr="00B877BC">
        <w:t>Il est vrai que les paroles ne lui arrivaient pas distinctes et</w:t>
      </w:r>
      <w:r w:rsidR="00FA6A88">
        <w:t xml:space="preserve">, </w:t>
      </w:r>
      <w:r w:rsidRPr="00B877BC">
        <w:t>qu</w:t>
      </w:r>
      <w:r w:rsidR="00FA6A88">
        <w:t>’</w:t>
      </w:r>
      <w:r w:rsidRPr="00B877BC">
        <w:t>en somme</w:t>
      </w:r>
      <w:r w:rsidR="00FA6A88">
        <w:t xml:space="preserve">, </w:t>
      </w:r>
      <w:r w:rsidRPr="00B877BC">
        <w:t>il n</w:t>
      </w:r>
      <w:r w:rsidR="00FA6A88">
        <w:t>’</w:t>
      </w:r>
      <w:r w:rsidRPr="00B877BC">
        <w:t>entendait qu</w:t>
      </w:r>
      <w:r w:rsidR="00FA6A88">
        <w:t>’</w:t>
      </w:r>
      <w:r w:rsidRPr="00B877BC">
        <w:t>un chuchotement</w:t>
      </w:r>
      <w:r w:rsidR="00FA6A88">
        <w:t xml:space="preserve">. </w:t>
      </w:r>
      <w:r w:rsidRPr="00B877BC">
        <w:t>Mais le coll</w:t>
      </w:r>
      <w:r w:rsidRPr="00B877BC">
        <w:t>o</w:t>
      </w:r>
      <w:r w:rsidRPr="00B877BC">
        <w:t>que</w:t>
      </w:r>
      <w:r w:rsidR="00FA6A88">
        <w:t xml:space="preserve">, </w:t>
      </w:r>
      <w:r w:rsidRPr="00B877BC">
        <w:t>vers la fin</w:t>
      </w:r>
      <w:r w:rsidR="00FA6A88">
        <w:t xml:space="preserve">, </w:t>
      </w:r>
      <w:r w:rsidRPr="00B877BC">
        <w:t>semblait s</w:t>
      </w:r>
      <w:r w:rsidR="00FA6A88">
        <w:t>’</w:t>
      </w:r>
      <w:r w:rsidRPr="00B877BC">
        <w:t>animer</w:t>
      </w:r>
      <w:r w:rsidR="00FA6A88">
        <w:t>.</w:t>
      </w:r>
    </w:p>
    <w:p w14:paraId="30347523" w14:textId="77777777" w:rsidR="00FA6A88" w:rsidRDefault="00A92B34" w:rsidP="00FA6A88">
      <w:r w:rsidRPr="00B877BC">
        <w:t>Quelques syllabes</w:t>
      </w:r>
      <w:r w:rsidR="00FA6A88">
        <w:t xml:space="preserve">, </w:t>
      </w:r>
      <w:r w:rsidRPr="00B877BC">
        <w:t>çà et là</w:t>
      </w:r>
      <w:r w:rsidR="00FA6A88">
        <w:t xml:space="preserve">, </w:t>
      </w:r>
      <w:r w:rsidRPr="00B877BC">
        <w:t>se détachaient</w:t>
      </w:r>
      <w:r w:rsidR="00FA6A88">
        <w:t xml:space="preserve">, </w:t>
      </w:r>
      <w:r w:rsidRPr="00B877BC">
        <w:t>émergeant du fleuve opaque de ce bavardage pénitentiel</w:t>
      </w:r>
      <w:r w:rsidR="00FA6A88">
        <w:t xml:space="preserve">, </w:t>
      </w:r>
      <w:r w:rsidRPr="00B877BC">
        <w:t xml:space="preserve">et le jeune homme </w:t>
      </w:r>
      <w:r w:rsidRPr="00B877BC">
        <w:lastRenderedPageBreak/>
        <w:t>qui</w:t>
      </w:r>
      <w:r w:rsidR="00FA6A88">
        <w:t xml:space="preserve">, </w:t>
      </w:r>
      <w:r w:rsidRPr="00B877BC">
        <w:t>par miracle</w:t>
      </w:r>
      <w:r w:rsidR="00FA6A88">
        <w:t xml:space="preserve">, </w:t>
      </w:r>
      <w:r w:rsidRPr="00B877BC">
        <w:t>était le contraire d</w:t>
      </w:r>
      <w:r w:rsidR="00FA6A88">
        <w:t>’</w:t>
      </w:r>
      <w:r w:rsidRPr="00B877BC">
        <w:t>un parfait goujat</w:t>
      </w:r>
      <w:r w:rsidR="00FA6A88">
        <w:t xml:space="preserve">, </w:t>
      </w:r>
      <w:r w:rsidRPr="00B877BC">
        <w:t>craignit tout de bon de surprendre des aveux qui ne lui étaient évide</w:t>
      </w:r>
      <w:r w:rsidRPr="00B877BC">
        <w:t>m</w:t>
      </w:r>
      <w:r w:rsidRPr="00B877BC">
        <w:t>ment pas destinés</w:t>
      </w:r>
      <w:r w:rsidR="00FA6A88">
        <w:t>.</w:t>
      </w:r>
    </w:p>
    <w:p w14:paraId="7EB04FEF" w14:textId="77777777" w:rsidR="00FA6A88" w:rsidRDefault="00A92B34" w:rsidP="00FA6A88">
      <w:r w:rsidRPr="00B877BC">
        <w:t>Soudain cette prévision se réalisa</w:t>
      </w:r>
      <w:r w:rsidR="00FA6A88">
        <w:t xml:space="preserve">. </w:t>
      </w:r>
      <w:r w:rsidRPr="00B877BC">
        <w:t>Un remous violent parut se produire</w:t>
      </w:r>
      <w:r w:rsidR="00FA6A88">
        <w:t xml:space="preserve">. </w:t>
      </w:r>
      <w:r w:rsidRPr="00B877BC">
        <w:t>Les ondes immobiles grondèrent en se divisant</w:t>
      </w:r>
      <w:r w:rsidR="00FA6A88">
        <w:t xml:space="preserve">, </w:t>
      </w:r>
      <w:r w:rsidRPr="00B877BC">
        <w:t>comme pour laisser surgir un monstre</w:t>
      </w:r>
      <w:r w:rsidR="00FA6A88">
        <w:t xml:space="preserve">, </w:t>
      </w:r>
      <w:r w:rsidRPr="00B877BC">
        <w:t>et l</w:t>
      </w:r>
      <w:r w:rsidR="00FA6A88">
        <w:t>’</w:t>
      </w:r>
      <w:r w:rsidRPr="00B877BC">
        <w:t>auditeur</w:t>
      </w:r>
      <w:r w:rsidR="00FA6A88">
        <w:t xml:space="preserve">, </w:t>
      </w:r>
      <w:r w:rsidRPr="00B877BC">
        <w:t>broyé d</w:t>
      </w:r>
      <w:r w:rsidR="00FA6A88">
        <w:t>’</w:t>
      </w:r>
      <w:r w:rsidRPr="00B877BC">
        <w:t>épouvante</w:t>
      </w:r>
      <w:r w:rsidR="00FA6A88">
        <w:t xml:space="preserve">, </w:t>
      </w:r>
      <w:r w:rsidRPr="00B877BC">
        <w:t>entendit ces mots proférés avec impatience</w:t>
      </w:r>
      <w:r w:rsidR="00FA6A88">
        <w:t> :</w:t>
      </w:r>
    </w:p>
    <w:p w14:paraId="50C718BD" w14:textId="77777777" w:rsidR="00FA6A88" w:rsidRDefault="00FA6A88" w:rsidP="00FA6A88">
      <w:r>
        <w:t>— </w:t>
      </w:r>
      <w:r w:rsidR="00A92B34" w:rsidRPr="00B877BC">
        <w:rPr>
          <w:i/>
          <w:iCs/>
        </w:rPr>
        <w:t>Je vous dis</w:t>
      </w:r>
      <w:r>
        <w:rPr>
          <w:i/>
          <w:iCs/>
        </w:rPr>
        <w:t xml:space="preserve">, </w:t>
      </w:r>
      <w:r w:rsidR="00A92B34" w:rsidRPr="00B877BC">
        <w:rPr>
          <w:i/>
          <w:iCs/>
        </w:rPr>
        <w:t>mon père</w:t>
      </w:r>
      <w:r>
        <w:rPr>
          <w:i/>
          <w:iCs/>
        </w:rPr>
        <w:t xml:space="preserve">, </w:t>
      </w:r>
      <w:r w:rsidR="00A92B34" w:rsidRPr="00B877BC">
        <w:rPr>
          <w:i/>
          <w:iCs/>
        </w:rPr>
        <w:t>que j</w:t>
      </w:r>
      <w:r>
        <w:rPr>
          <w:i/>
          <w:iCs/>
        </w:rPr>
        <w:t>’</w:t>
      </w:r>
      <w:r w:rsidR="00A92B34" w:rsidRPr="00B877BC">
        <w:rPr>
          <w:i/>
          <w:iCs/>
        </w:rPr>
        <w:t>ai mis du poison dans sa t</w:t>
      </w:r>
      <w:r w:rsidR="00A92B34" w:rsidRPr="00B877BC">
        <w:rPr>
          <w:i/>
          <w:iCs/>
        </w:rPr>
        <w:t>i</w:t>
      </w:r>
      <w:r w:rsidR="00A92B34" w:rsidRPr="00B877BC">
        <w:rPr>
          <w:i/>
          <w:iCs/>
        </w:rPr>
        <w:t>sane</w:t>
      </w:r>
      <w:r>
        <w:rPr>
          <w:i/>
          <w:iCs/>
        </w:rPr>
        <w:t> !</w:t>
      </w:r>
    </w:p>
    <w:p w14:paraId="65A6FFAE" w14:textId="77777777" w:rsidR="00FA6A88" w:rsidRDefault="00A92B34" w:rsidP="00FA6A88">
      <w:r w:rsidRPr="00B877BC">
        <w:t>Puis</w:t>
      </w:r>
      <w:r w:rsidR="00FA6A88">
        <w:t xml:space="preserve">, </w:t>
      </w:r>
      <w:r w:rsidRPr="00B877BC">
        <w:t>rien</w:t>
      </w:r>
      <w:r w:rsidR="00FA6A88">
        <w:t xml:space="preserve">. </w:t>
      </w:r>
      <w:r w:rsidRPr="00B877BC">
        <w:t>La femme dont le visage était invisible se releva du prie-Dieu et</w:t>
      </w:r>
      <w:r w:rsidR="00FA6A88">
        <w:t xml:space="preserve">, </w:t>
      </w:r>
      <w:r w:rsidRPr="00B877BC">
        <w:t>silencieusement</w:t>
      </w:r>
      <w:r w:rsidR="00FA6A88">
        <w:t xml:space="preserve">, </w:t>
      </w:r>
      <w:r w:rsidRPr="00B877BC">
        <w:t>disparut dans le taillis des t</w:t>
      </w:r>
      <w:r w:rsidRPr="00B877BC">
        <w:t>é</w:t>
      </w:r>
      <w:r w:rsidRPr="00B877BC">
        <w:t>nèbres</w:t>
      </w:r>
      <w:r w:rsidR="00FA6A88">
        <w:t>.</w:t>
      </w:r>
    </w:p>
    <w:p w14:paraId="1DE9DB85" w14:textId="77777777" w:rsidR="00FA6A88" w:rsidRDefault="00A92B34" w:rsidP="00FA6A88">
      <w:r w:rsidRPr="00B877BC">
        <w:t>Pour ce qui est du prêtre</w:t>
      </w:r>
      <w:r w:rsidR="00FA6A88">
        <w:t xml:space="preserve">, </w:t>
      </w:r>
      <w:r w:rsidRPr="00B877BC">
        <w:t>il ne bougeait pas plus qu</w:t>
      </w:r>
      <w:r w:rsidR="00FA6A88">
        <w:t>’</w:t>
      </w:r>
      <w:r w:rsidRPr="00B877BC">
        <w:t>un mort et de lentes minutes s</w:t>
      </w:r>
      <w:r w:rsidR="00FA6A88">
        <w:t>’</w:t>
      </w:r>
      <w:r w:rsidRPr="00B877BC">
        <w:t>écoulèrent avant qu</w:t>
      </w:r>
      <w:r w:rsidR="00FA6A88">
        <w:t>’</w:t>
      </w:r>
      <w:r w:rsidRPr="00B877BC">
        <w:t>il ouvrît la porte et qu</w:t>
      </w:r>
      <w:r w:rsidR="00FA6A88">
        <w:t>’</w:t>
      </w:r>
      <w:r w:rsidRPr="00B877BC">
        <w:t>il s</w:t>
      </w:r>
      <w:r w:rsidR="00FA6A88">
        <w:t>’</w:t>
      </w:r>
      <w:r w:rsidRPr="00B877BC">
        <w:t>en allât</w:t>
      </w:r>
      <w:r w:rsidR="00FA6A88">
        <w:t xml:space="preserve">, </w:t>
      </w:r>
      <w:r w:rsidRPr="00B877BC">
        <w:t>à son tour</w:t>
      </w:r>
      <w:r w:rsidR="00FA6A88">
        <w:t xml:space="preserve">, </w:t>
      </w:r>
      <w:r w:rsidRPr="00B877BC">
        <w:t>du pas pesant d</w:t>
      </w:r>
      <w:r w:rsidR="00FA6A88">
        <w:t>’</w:t>
      </w:r>
      <w:r w:rsidRPr="00B877BC">
        <w:t>un homme a</w:t>
      </w:r>
      <w:r w:rsidRPr="00B877BC">
        <w:t>s</w:t>
      </w:r>
      <w:r w:rsidRPr="00B877BC">
        <w:t>sommé</w:t>
      </w:r>
      <w:r w:rsidR="00FA6A88">
        <w:t>.</w:t>
      </w:r>
    </w:p>
    <w:p w14:paraId="59A1861A" w14:textId="77777777" w:rsidR="00FA6A88" w:rsidRDefault="00A92B34" w:rsidP="00FA6A88">
      <w:r w:rsidRPr="00B877BC">
        <w:t>Il fallut le carillon persistant des clefs du bedeau et l</w:t>
      </w:r>
      <w:r w:rsidR="00FA6A88">
        <w:t>’</w:t>
      </w:r>
      <w:r w:rsidRPr="00B877BC">
        <w:t>injonction de sortir</w:t>
      </w:r>
      <w:r w:rsidR="00FA6A88">
        <w:t xml:space="preserve">, </w:t>
      </w:r>
      <w:r w:rsidRPr="00B877BC">
        <w:t>longtemps bramée dans la nef</w:t>
      </w:r>
      <w:r w:rsidR="00FA6A88">
        <w:t xml:space="preserve">, </w:t>
      </w:r>
      <w:r w:rsidRPr="00B877BC">
        <w:t>pour que Jacques se levât lui-même</w:t>
      </w:r>
      <w:r w:rsidR="00FA6A88">
        <w:t xml:space="preserve">, </w:t>
      </w:r>
      <w:r w:rsidRPr="00B877BC">
        <w:t>tellement il était abasourdi de cette parole qui retentissait en lui comme une clameur</w:t>
      </w:r>
      <w:r w:rsidR="00FA6A88">
        <w:t>.</w:t>
      </w:r>
    </w:p>
    <w:p w14:paraId="1C19CFA2" w14:textId="77777777" w:rsidR="00FA6A88" w:rsidRDefault="00FA6A88" w:rsidP="00FA6A88">
      <w:pPr>
        <w:pStyle w:val="Etoile"/>
      </w:pPr>
      <w:r>
        <w:t>* * *</w:t>
      </w:r>
    </w:p>
    <w:p w14:paraId="2292A880" w14:textId="77777777" w:rsidR="00FA6A88" w:rsidRDefault="00A92B34" w:rsidP="00FA6A88">
      <w:r w:rsidRPr="00B877BC">
        <w:t>Il avait parfaitement reconnu la voix de sa mère</w:t>
      </w:r>
      <w:r w:rsidR="00FA6A88">
        <w:t> !</w:t>
      </w:r>
    </w:p>
    <w:p w14:paraId="74832BAE" w14:textId="77777777" w:rsidR="00FA6A88" w:rsidRDefault="00A92B34" w:rsidP="00FA6A88">
      <w:r w:rsidRPr="00B877BC">
        <w:t>Oh</w:t>
      </w:r>
      <w:r w:rsidR="00FA6A88">
        <w:t xml:space="preserve"> ! </w:t>
      </w:r>
      <w:r w:rsidRPr="00B877BC">
        <w:t>impossible de s</w:t>
      </w:r>
      <w:r w:rsidR="00FA6A88">
        <w:t>’</w:t>
      </w:r>
      <w:r w:rsidRPr="00B877BC">
        <w:t>y tromper</w:t>
      </w:r>
      <w:r w:rsidR="00FA6A88">
        <w:t xml:space="preserve">. </w:t>
      </w:r>
      <w:r w:rsidRPr="00B877BC">
        <w:t>Il avait même reconnu sa démarche quand l</w:t>
      </w:r>
      <w:r w:rsidR="00FA6A88">
        <w:t>’</w:t>
      </w:r>
      <w:r w:rsidRPr="00B877BC">
        <w:t>ombre de femme s</w:t>
      </w:r>
      <w:r w:rsidR="00FA6A88">
        <w:t>’</w:t>
      </w:r>
      <w:r w:rsidRPr="00B877BC">
        <w:t>était dressée à deux pas de lui</w:t>
      </w:r>
      <w:r w:rsidR="00FA6A88">
        <w:t>.</w:t>
      </w:r>
    </w:p>
    <w:p w14:paraId="28E58066" w14:textId="77777777" w:rsidR="00FA6A88" w:rsidRDefault="00A92B34" w:rsidP="00FA6A88">
      <w:r w:rsidRPr="00B877BC">
        <w:t>Mais alors</w:t>
      </w:r>
      <w:r w:rsidR="00FA6A88">
        <w:t xml:space="preserve">, </w:t>
      </w:r>
      <w:r w:rsidRPr="00B877BC">
        <w:t>quoi</w:t>
      </w:r>
      <w:r w:rsidR="00FA6A88">
        <w:t xml:space="preserve"> ! </w:t>
      </w:r>
      <w:r w:rsidRPr="00B877BC">
        <w:t>tout croulait</w:t>
      </w:r>
      <w:r w:rsidR="00FA6A88">
        <w:t xml:space="preserve">, </w:t>
      </w:r>
      <w:r w:rsidRPr="00B877BC">
        <w:t>tout fichait le camp</w:t>
      </w:r>
      <w:r w:rsidR="00FA6A88">
        <w:t xml:space="preserve">, </w:t>
      </w:r>
      <w:r w:rsidRPr="00B877BC">
        <w:t>tout n</w:t>
      </w:r>
      <w:r w:rsidR="00FA6A88">
        <w:t>’</w:t>
      </w:r>
      <w:r w:rsidRPr="00B877BC">
        <w:t>était qu</w:t>
      </w:r>
      <w:r w:rsidR="00FA6A88">
        <w:t>’</w:t>
      </w:r>
      <w:r w:rsidRPr="00B877BC">
        <w:t>une monstrueuse blague</w:t>
      </w:r>
      <w:r w:rsidR="00FA6A88">
        <w:t> !</w:t>
      </w:r>
    </w:p>
    <w:p w14:paraId="2A703C08" w14:textId="77777777" w:rsidR="00FA6A88" w:rsidRDefault="00A92B34" w:rsidP="00FA6A88">
      <w:r w:rsidRPr="00B877BC">
        <w:lastRenderedPageBreak/>
        <w:t>Il vivait seul avec cette mère</w:t>
      </w:r>
      <w:r w:rsidR="00FA6A88">
        <w:t xml:space="preserve">, </w:t>
      </w:r>
      <w:r w:rsidRPr="00B877BC">
        <w:t>qui ne voyait presque pe</w:t>
      </w:r>
      <w:r w:rsidRPr="00B877BC">
        <w:t>r</w:t>
      </w:r>
      <w:r w:rsidRPr="00B877BC">
        <w:t>sonne et ne sortait que pour aller aux offices</w:t>
      </w:r>
      <w:r w:rsidR="00FA6A88">
        <w:t xml:space="preserve">. </w:t>
      </w:r>
      <w:r w:rsidRPr="00B877BC">
        <w:t>Il s</w:t>
      </w:r>
      <w:r w:rsidR="00FA6A88">
        <w:t>’</w:t>
      </w:r>
      <w:r w:rsidRPr="00B877BC">
        <w:t>était habitué à la vénérer de toute son âme</w:t>
      </w:r>
      <w:r w:rsidR="00FA6A88">
        <w:t xml:space="preserve">, </w:t>
      </w:r>
      <w:r w:rsidRPr="00B877BC">
        <w:t>comme un exemplaire unique de la droiture et de la bonté</w:t>
      </w:r>
      <w:r w:rsidR="00FA6A88">
        <w:t>.</w:t>
      </w:r>
    </w:p>
    <w:p w14:paraId="76C1D134" w14:textId="77777777" w:rsidR="00FA6A88" w:rsidRDefault="00A92B34" w:rsidP="00FA6A88">
      <w:r w:rsidRPr="00B877BC">
        <w:t>Aussi loin qu</w:t>
      </w:r>
      <w:r w:rsidR="00FA6A88">
        <w:t>’</w:t>
      </w:r>
      <w:r w:rsidRPr="00B877BC">
        <w:t>il pût voir dans le passé</w:t>
      </w:r>
      <w:r w:rsidR="00FA6A88">
        <w:t xml:space="preserve">, </w:t>
      </w:r>
      <w:r w:rsidRPr="00B877BC">
        <w:t>rien de trouble</w:t>
      </w:r>
      <w:r w:rsidR="00FA6A88">
        <w:t xml:space="preserve">, </w:t>
      </w:r>
      <w:r w:rsidRPr="00B877BC">
        <w:t>rien d</w:t>
      </w:r>
      <w:r w:rsidR="00FA6A88">
        <w:t>’</w:t>
      </w:r>
      <w:r w:rsidRPr="00B877BC">
        <w:t>oblique</w:t>
      </w:r>
      <w:r w:rsidR="00FA6A88">
        <w:t xml:space="preserve">, </w:t>
      </w:r>
      <w:r w:rsidRPr="00B877BC">
        <w:t>pas un repli</w:t>
      </w:r>
      <w:r w:rsidR="00FA6A88">
        <w:t xml:space="preserve">, </w:t>
      </w:r>
      <w:r w:rsidRPr="00B877BC">
        <w:t>pas un seul détour</w:t>
      </w:r>
      <w:r w:rsidR="00FA6A88">
        <w:t xml:space="preserve">. </w:t>
      </w:r>
      <w:r w:rsidRPr="00B877BC">
        <w:t>Une belle route bla</w:t>
      </w:r>
      <w:r w:rsidRPr="00B877BC">
        <w:t>n</w:t>
      </w:r>
      <w:r w:rsidRPr="00B877BC">
        <w:t>che à perte de vue</w:t>
      </w:r>
      <w:r w:rsidR="00FA6A88">
        <w:t xml:space="preserve">, </w:t>
      </w:r>
      <w:r w:rsidRPr="00B877BC">
        <w:t>sous un ciel pâle</w:t>
      </w:r>
      <w:r w:rsidR="00FA6A88">
        <w:t xml:space="preserve">. </w:t>
      </w:r>
      <w:r w:rsidRPr="00B877BC">
        <w:t>Car l</w:t>
      </w:r>
      <w:r w:rsidR="00FA6A88">
        <w:t>’</w:t>
      </w:r>
      <w:r w:rsidRPr="00B877BC">
        <w:t>existence de la pauvre femme avait été fort mélancolique</w:t>
      </w:r>
      <w:r w:rsidR="00FA6A88">
        <w:t>.</w:t>
      </w:r>
    </w:p>
    <w:p w14:paraId="4AD2F2B5" w14:textId="77777777" w:rsidR="00FA6A88" w:rsidRDefault="00A92B34" w:rsidP="00FA6A88">
      <w:r w:rsidRPr="00B877BC">
        <w:t>Depuis la mort de son mari tué à Champigny et dont le jeune homme se souvenait à peine</w:t>
      </w:r>
      <w:r w:rsidR="00FA6A88">
        <w:t xml:space="preserve">, </w:t>
      </w:r>
      <w:r w:rsidRPr="00B877BC">
        <w:t>elle n</w:t>
      </w:r>
      <w:r w:rsidR="00FA6A88">
        <w:t>’</w:t>
      </w:r>
      <w:r w:rsidRPr="00B877BC">
        <w:t>avait cessé de porter le deuil</w:t>
      </w:r>
      <w:r w:rsidR="00FA6A88">
        <w:t xml:space="preserve">, </w:t>
      </w:r>
      <w:r w:rsidRPr="00B877BC">
        <w:t>s</w:t>
      </w:r>
      <w:r w:rsidR="00FA6A88">
        <w:t>’</w:t>
      </w:r>
      <w:r w:rsidRPr="00B877BC">
        <w:t>occupant exclusivement de l</w:t>
      </w:r>
      <w:r w:rsidR="00FA6A88">
        <w:t>’</w:t>
      </w:r>
      <w:r w:rsidRPr="00B877BC">
        <w:t>éducation de son fils qu</w:t>
      </w:r>
      <w:r w:rsidR="00FA6A88">
        <w:t>’</w:t>
      </w:r>
      <w:r w:rsidRPr="00B877BC">
        <w:t>elle ne quittait pas un seul jour</w:t>
      </w:r>
      <w:r w:rsidR="00FA6A88">
        <w:t xml:space="preserve">. </w:t>
      </w:r>
      <w:r w:rsidRPr="00B877BC">
        <w:t>Elle n</w:t>
      </w:r>
      <w:r w:rsidR="00FA6A88">
        <w:t>’</w:t>
      </w:r>
      <w:r w:rsidRPr="00B877BC">
        <w:t>avait jamais voulu l</w:t>
      </w:r>
      <w:r w:rsidR="00FA6A88">
        <w:t>’</w:t>
      </w:r>
      <w:r w:rsidRPr="00B877BC">
        <w:t>envoyer aux écoles</w:t>
      </w:r>
      <w:r w:rsidR="00FA6A88">
        <w:t xml:space="preserve">, </w:t>
      </w:r>
      <w:r w:rsidRPr="00B877BC">
        <w:t>redoutant pour lui les contacts</w:t>
      </w:r>
      <w:r w:rsidR="00FA6A88">
        <w:t xml:space="preserve">, </w:t>
      </w:r>
      <w:r w:rsidRPr="00B877BC">
        <w:t>s</w:t>
      </w:r>
      <w:r w:rsidR="00FA6A88">
        <w:t>’</w:t>
      </w:r>
      <w:r w:rsidRPr="00B877BC">
        <w:t>était chargée co</w:t>
      </w:r>
      <w:r w:rsidRPr="00B877BC">
        <w:t>m</w:t>
      </w:r>
      <w:r w:rsidRPr="00B877BC">
        <w:t>plètement de son instruction</w:t>
      </w:r>
      <w:r w:rsidR="00FA6A88">
        <w:t xml:space="preserve">, </w:t>
      </w:r>
      <w:r w:rsidRPr="00B877BC">
        <w:t>lui avait bâti son âme avec des morceaux de la sienne</w:t>
      </w:r>
      <w:r w:rsidR="00FA6A88">
        <w:t xml:space="preserve">. </w:t>
      </w:r>
      <w:r w:rsidRPr="00B877BC">
        <w:t>Il tenait même de ce régime une sensib</w:t>
      </w:r>
      <w:r w:rsidRPr="00B877BC">
        <w:t>i</w:t>
      </w:r>
      <w:r w:rsidRPr="00B877BC">
        <w:t>lité inquiète et des nerfs singulièrement vibrants qui l</w:t>
      </w:r>
      <w:r w:rsidR="00FA6A88">
        <w:t>’</w:t>
      </w:r>
      <w:r w:rsidRPr="00B877BC">
        <w:t>exposaient à de ridicules douleurs</w:t>
      </w:r>
      <w:r w:rsidR="00FA6A88">
        <w:t xml:space="preserve">, – </w:t>
      </w:r>
      <w:r w:rsidRPr="00B877BC">
        <w:t>peut-être aussi à de vér</w:t>
      </w:r>
      <w:r w:rsidRPr="00B877BC">
        <w:t>i</w:t>
      </w:r>
      <w:r w:rsidRPr="00B877BC">
        <w:t>tables dangers</w:t>
      </w:r>
      <w:r w:rsidR="00FA6A88">
        <w:t>.</w:t>
      </w:r>
    </w:p>
    <w:p w14:paraId="70A43E80" w14:textId="77777777" w:rsidR="00FA6A88" w:rsidRDefault="00A92B34" w:rsidP="00FA6A88">
      <w:r w:rsidRPr="00B877BC">
        <w:t>Quand l</w:t>
      </w:r>
      <w:r w:rsidR="00FA6A88">
        <w:t>’</w:t>
      </w:r>
      <w:r w:rsidRPr="00B877BC">
        <w:t>adolescence était arrivée</w:t>
      </w:r>
      <w:r w:rsidR="00FA6A88">
        <w:t xml:space="preserve">, </w:t>
      </w:r>
      <w:r w:rsidRPr="00B877BC">
        <w:t>les fredaines prévues qu</w:t>
      </w:r>
      <w:r w:rsidR="00FA6A88">
        <w:t>’</w:t>
      </w:r>
      <w:r w:rsidRPr="00B877BC">
        <w:t>elle ne pouvait pas empêcher l</w:t>
      </w:r>
      <w:r w:rsidR="00FA6A88">
        <w:t>’</w:t>
      </w:r>
      <w:r w:rsidRPr="00B877BC">
        <w:t>avaient faite un peu plus tri</w:t>
      </w:r>
      <w:r w:rsidRPr="00B877BC">
        <w:t>s</w:t>
      </w:r>
      <w:r w:rsidRPr="00B877BC">
        <w:t>te</w:t>
      </w:r>
      <w:r w:rsidR="00FA6A88">
        <w:t xml:space="preserve">, </w:t>
      </w:r>
      <w:r w:rsidRPr="00B877BC">
        <w:t>sans altérer sa douceur</w:t>
      </w:r>
      <w:r w:rsidR="00FA6A88">
        <w:t xml:space="preserve">. </w:t>
      </w:r>
      <w:r w:rsidRPr="00B877BC">
        <w:t>Ni reproches ni scènes muettes</w:t>
      </w:r>
      <w:r w:rsidR="00FA6A88">
        <w:t xml:space="preserve">. </w:t>
      </w:r>
      <w:r w:rsidRPr="00B877BC">
        <w:t>Elle avait accepté</w:t>
      </w:r>
      <w:r w:rsidR="00FA6A88">
        <w:t xml:space="preserve">, </w:t>
      </w:r>
      <w:r w:rsidRPr="00B877BC">
        <w:t>comme tant d</w:t>
      </w:r>
      <w:r w:rsidR="00FA6A88">
        <w:t>’</w:t>
      </w:r>
      <w:r w:rsidRPr="00B877BC">
        <w:t>autres</w:t>
      </w:r>
      <w:r w:rsidR="00FA6A88">
        <w:t xml:space="preserve">, </w:t>
      </w:r>
      <w:r w:rsidRPr="00B877BC">
        <w:t>ce qui est inévitable</w:t>
      </w:r>
      <w:r w:rsidR="00FA6A88">
        <w:t>.</w:t>
      </w:r>
    </w:p>
    <w:p w14:paraId="322206A8" w14:textId="77777777" w:rsidR="00FA6A88" w:rsidRDefault="00A92B34" w:rsidP="00FA6A88">
      <w:r w:rsidRPr="00B877BC">
        <w:t>Enfin</w:t>
      </w:r>
      <w:r w:rsidR="00FA6A88">
        <w:t xml:space="preserve">, </w:t>
      </w:r>
      <w:r w:rsidRPr="00B877BC">
        <w:t>tout le monde parlait d</w:t>
      </w:r>
      <w:r w:rsidR="00FA6A88">
        <w:t>’</w:t>
      </w:r>
      <w:r w:rsidRPr="00B877BC">
        <w:t>elle avec respect et lui seul au monde</w:t>
      </w:r>
      <w:r w:rsidR="00FA6A88">
        <w:t xml:space="preserve">, </w:t>
      </w:r>
      <w:r w:rsidRPr="00B877BC">
        <w:t>son fils très cher</w:t>
      </w:r>
      <w:r w:rsidR="00FA6A88">
        <w:t xml:space="preserve">, </w:t>
      </w:r>
      <w:r w:rsidRPr="00B877BC">
        <w:t>se voyait aujourd</w:t>
      </w:r>
      <w:r w:rsidR="00FA6A88">
        <w:t>’</w:t>
      </w:r>
      <w:r w:rsidRPr="00B877BC">
        <w:t>hui forcé de la mépriser</w:t>
      </w:r>
      <w:r w:rsidR="00FA6A88">
        <w:t xml:space="preserve"> – </w:t>
      </w:r>
      <w:r w:rsidRPr="00B877BC">
        <w:t>de la mépriser à deux genoux et les yeux en pleurs</w:t>
      </w:r>
      <w:r w:rsidR="00FA6A88">
        <w:t xml:space="preserve">, </w:t>
      </w:r>
      <w:r w:rsidRPr="00B877BC">
        <w:t>comme les anges mépriseraient Dieu s</w:t>
      </w:r>
      <w:r w:rsidR="00FA6A88">
        <w:t>’</w:t>
      </w:r>
      <w:r w:rsidRPr="00B877BC">
        <w:t>il ne tenait pas ses pr</w:t>
      </w:r>
      <w:r w:rsidRPr="00B877BC">
        <w:t>o</w:t>
      </w:r>
      <w:r w:rsidRPr="00B877BC">
        <w:t>messes</w:t>
      </w:r>
      <w:r w:rsidR="00FA6A88">
        <w:t> !…</w:t>
      </w:r>
    </w:p>
    <w:p w14:paraId="120FC04C" w14:textId="77777777" w:rsidR="00FA6A88" w:rsidRDefault="00A92B34" w:rsidP="00FA6A88">
      <w:r w:rsidRPr="00B877BC">
        <w:t>Vraiment</w:t>
      </w:r>
      <w:r w:rsidR="00FA6A88">
        <w:t xml:space="preserve">, </w:t>
      </w:r>
      <w:r w:rsidRPr="00B877BC">
        <w:t>c</w:t>
      </w:r>
      <w:r w:rsidR="00FA6A88">
        <w:t>’</w:t>
      </w:r>
      <w:r w:rsidRPr="00B877BC">
        <w:t>était à devenir fou</w:t>
      </w:r>
      <w:r w:rsidR="00FA6A88">
        <w:t xml:space="preserve">, </w:t>
      </w:r>
      <w:r w:rsidRPr="00B877BC">
        <w:t>c</w:t>
      </w:r>
      <w:r w:rsidR="00FA6A88">
        <w:t>’</w:t>
      </w:r>
      <w:r w:rsidRPr="00B877BC">
        <w:t>était à hurler dans la rue</w:t>
      </w:r>
      <w:r w:rsidR="00FA6A88">
        <w:t xml:space="preserve">. </w:t>
      </w:r>
      <w:r w:rsidRPr="00B877BC">
        <w:t>Sa mère</w:t>
      </w:r>
      <w:r w:rsidR="00FA6A88">
        <w:t xml:space="preserve"> ! </w:t>
      </w:r>
      <w:r w:rsidRPr="00B877BC">
        <w:t>une empoisonneuse</w:t>
      </w:r>
      <w:r w:rsidR="00FA6A88">
        <w:t xml:space="preserve"> ! </w:t>
      </w:r>
      <w:r w:rsidRPr="00B877BC">
        <w:t>C</w:t>
      </w:r>
      <w:r w:rsidR="00FA6A88">
        <w:t>’</w:t>
      </w:r>
      <w:r w:rsidRPr="00B877BC">
        <w:t>était insensé</w:t>
      </w:r>
      <w:r w:rsidR="00FA6A88">
        <w:t xml:space="preserve">, </w:t>
      </w:r>
      <w:r w:rsidRPr="00B877BC">
        <w:t>c</w:t>
      </w:r>
      <w:r w:rsidR="00FA6A88">
        <w:t>’</w:t>
      </w:r>
      <w:r w:rsidRPr="00B877BC">
        <w:t>était un million de fois absurde</w:t>
      </w:r>
      <w:r w:rsidR="00FA6A88">
        <w:t xml:space="preserve">, </w:t>
      </w:r>
      <w:r w:rsidRPr="00B877BC">
        <w:t>c</w:t>
      </w:r>
      <w:r w:rsidR="00FA6A88">
        <w:t>’</w:t>
      </w:r>
      <w:r w:rsidRPr="00B877BC">
        <w:t>était absolument impossible et</w:t>
      </w:r>
      <w:r w:rsidR="00FA6A88">
        <w:t xml:space="preserve">, </w:t>
      </w:r>
      <w:r w:rsidRPr="00B877BC">
        <w:lastRenderedPageBreak/>
        <w:t>pourtant</w:t>
      </w:r>
      <w:r w:rsidR="00FA6A88">
        <w:t xml:space="preserve">, </w:t>
      </w:r>
      <w:r w:rsidRPr="00B877BC">
        <w:t>c</w:t>
      </w:r>
      <w:r w:rsidR="00FA6A88">
        <w:t>’</w:t>
      </w:r>
      <w:r w:rsidRPr="00B877BC">
        <w:t>était certain</w:t>
      </w:r>
      <w:r w:rsidR="00FA6A88">
        <w:t xml:space="preserve">. </w:t>
      </w:r>
      <w:r w:rsidRPr="00B877BC">
        <w:t>Ne venait-elle pas de le déclarer elle-même</w:t>
      </w:r>
      <w:r w:rsidR="00FA6A88">
        <w:t xml:space="preserve"> ? </w:t>
      </w:r>
      <w:r w:rsidRPr="00B877BC">
        <w:t>Il se serait arraché la tête</w:t>
      </w:r>
      <w:r w:rsidR="00FA6A88">
        <w:t>.</w:t>
      </w:r>
    </w:p>
    <w:p w14:paraId="192C6C91" w14:textId="77777777" w:rsidR="00FA6A88" w:rsidRDefault="00A92B34" w:rsidP="00FA6A88">
      <w:r w:rsidRPr="00B877BC">
        <w:t>Mais empoisonneuse de qui</w:t>
      </w:r>
      <w:r w:rsidR="00FA6A88">
        <w:t xml:space="preserve"> ? </w:t>
      </w:r>
      <w:r w:rsidRPr="00B877BC">
        <w:t>Bon Dieu</w:t>
      </w:r>
      <w:r w:rsidR="00FA6A88">
        <w:t xml:space="preserve"> ! </w:t>
      </w:r>
      <w:r w:rsidRPr="00B877BC">
        <w:t>Il ne connaissait personne qui fût mort empoisonné dans son entourage</w:t>
      </w:r>
      <w:r w:rsidR="00FA6A88">
        <w:t xml:space="preserve">. </w:t>
      </w:r>
      <w:r w:rsidRPr="00B877BC">
        <w:t>Ce n</w:t>
      </w:r>
      <w:r w:rsidR="00FA6A88">
        <w:t>’</w:t>
      </w:r>
      <w:r w:rsidRPr="00B877BC">
        <w:t>était pas son père qui avait reçu un paquet de mitraille dans le ventre</w:t>
      </w:r>
      <w:r w:rsidR="00FA6A88">
        <w:t xml:space="preserve">. </w:t>
      </w:r>
      <w:r w:rsidRPr="00B877BC">
        <w:t>Ce n</w:t>
      </w:r>
      <w:r w:rsidR="00FA6A88">
        <w:t>’</w:t>
      </w:r>
      <w:r w:rsidRPr="00B877BC">
        <w:t>était pas lui</w:t>
      </w:r>
      <w:r w:rsidR="00FA6A88">
        <w:t xml:space="preserve">, </w:t>
      </w:r>
      <w:r w:rsidRPr="00B877BC">
        <w:t>non plus</w:t>
      </w:r>
      <w:r w:rsidR="00FA6A88">
        <w:t xml:space="preserve">, </w:t>
      </w:r>
      <w:r w:rsidRPr="00B877BC">
        <w:t>qu</w:t>
      </w:r>
      <w:r w:rsidR="00FA6A88">
        <w:t>’</w:t>
      </w:r>
      <w:r w:rsidRPr="00B877BC">
        <w:t>elle aurait essayé de tuer</w:t>
      </w:r>
      <w:r w:rsidR="00FA6A88">
        <w:t xml:space="preserve">. </w:t>
      </w:r>
      <w:r w:rsidRPr="00B877BC">
        <w:t>Il n</w:t>
      </w:r>
      <w:r w:rsidR="00FA6A88">
        <w:t>’</w:t>
      </w:r>
      <w:r w:rsidRPr="00B877BC">
        <w:t>avait jamais été malade</w:t>
      </w:r>
      <w:r w:rsidR="00FA6A88">
        <w:t xml:space="preserve">, </w:t>
      </w:r>
      <w:r w:rsidRPr="00B877BC">
        <w:t>n</w:t>
      </w:r>
      <w:r w:rsidR="00FA6A88">
        <w:t>’</w:t>
      </w:r>
      <w:r w:rsidRPr="00B877BC">
        <w:t>avait jamais eu besoin de tisane et se savait adoré</w:t>
      </w:r>
      <w:r w:rsidR="00FA6A88">
        <w:t xml:space="preserve">. </w:t>
      </w:r>
      <w:r w:rsidRPr="00B877BC">
        <w:t>La première fois qu</w:t>
      </w:r>
      <w:r w:rsidR="00FA6A88">
        <w:t>’</w:t>
      </w:r>
      <w:r w:rsidRPr="00B877BC">
        <w:t>il s</w:t>
      </w:r>
      <w:r w:rsidR="00FA6A88">
        <w:t>’</w:t>
      </w:r>
      <w:r w:rsidRPr="00B877BC">
        <w:t>était attardé le soir</w:t>
      </w:r>
      <w:r w:rsidR="00FA6A88">
        <w:t xml:space="preserve">, </w:t>
      </w:r>
      <w:r w:rsidRPr="00B877BC">
        <w:t>et ce n</w:t>
      </w:r>
      <w:r w:rsidR="00FA6A88">
        <w:t>’</w:t>
      </w:r>
      <w:r w:rsidRPr="00B877BC">
        <w:t>était certes pas pour de propres choses</w:t>
      </w:r>
      <w:r w:rsidR="00FA6A88">
        <w:t xml:space="preserve">, </w:t>
      </w:r>
      <w:r w:rsidRPr="00B877BC">
        <w:t>elle avait été m</w:t>
      </w:r>
      <w:r w:rsidRPr="00B877BC">
        <w:t>a</w:t>
      </w:r>
      <w:r w:rsidRPr="00B877BC">
        <w:t>lade elle-même d</w:t>
      </w:r>
      <w:r w:rsidR="00FA6A88">
        <w:t>’</w:t>
      </w:r>
      <w:r w:rsidRPr="00B877BC">
        <w:t>inquiétude</w:t>
      </w:r>
      <w:r w:rsidR="00FA6A88">
        <w:t>.</w:t>
      </w:r>
    </w:p>
    <w:p w14:paraId="38937FAD" w14:textId="77777777" w:rsidR="00FA6A88" w:rsidRDefault="00A92B34" w:rsidP="00FA6A88">
      <w:r w:rsidRPr="00B877BC">
        <w:t>S</w:t>
      </w:r>
      <w:r w:rsidR="00FA6A88">
        <w:t>’</w:t>
      </w:r>
      <w:r w:rsidRPr="00B877BC">
        <w:t>agissait-il d</w:t>
      </w:r>
      <w:r w:rsidR="00FA6A88">
        <w:t>’</w:t>
      </w:r>
      <w:r w:rsidRPr="00B877BC">
        <w:t>un fait antérieur à sa naissance</w:t>
      </w:r>
      <w:r w:rsidR="00FA6A88">
        <w:t xml:space="preserve"> ? </w:t>
      </w:r>
      <w:r w:rsidRPr="00B877BC">
        <w:t>Son père l</w:t>
      </w:r>
      <w:r w:rsidR="00FA6A88">
        <w:t>’</w:t>
      </w:r>
      <w:r w:rsidRPr="00B877BC">
        <w:t>avait épousée pour sa beauté</w:t>
      </w:r>
      <w:r w:rsidR="00FA6A88">
        <w:t xml:space="preserve">, </w:t>
      </w:r>
      <w:r w:rsidRPr="00B877BC">
        <w:t>lorsqu</w:t>
      </w:r>
      <w:r w:rsidR="00FA6A88">
        <w:t>’</w:t>
      </w:r>
      <w:r w:rsidRPr="00B877BC">
        <w:t>elle avait à peine vingt ans</w:t>
      </w:r>
      <w:r w:rsidR="00FA6A88">
        <w:t xml:space="preserve">. </w:t>
      </w:r>
      <w:r w:rsidRPr="00B877BC">
        <w:t>Ce mariage avait-il été précédé de quelque aventure po</w:t>
      </w:r>
      <w:r w:rsidRPr="00B877BC">
        <w:t>u</w:t>
      </w:r>
      <w:r w:rsidRPr="00B877BC">
        <w:t>vant impliquer un crime</w:t>
      </w:r>
      <w:r w:rsidR="00FA6A88">
        <w:t> ?</w:t>
      </w:r>
    </w:p>
    <w:p w14:paraId="498C499F" w14:textId="77777777" w:rsidR="00FA6A88" w:rsidRDefault="00A92B34" w:rsidP="00FA6A88">
      <w:r w:rsidRPr="00B877BC">
        <w:t>Non</w:t>
      </w:r>
      <w:r w:rsidR="00FA6A88">
        <w:t xml:space="preserve">, </w:t>
      </w:r>
      <w:r w:rsidRPr="00B877BC">
        <w:t>cependant</w:t>
      </w:r>
      <w:r w:rsidR="00FA6A88">
        <w:t xml:space="preserve">. </w:t>
      </w:r>
      <w:r w:rsidRPr="00B877BC">
        <w:t>Ce passé limpide lui était connu</w:t>
      </w:r>
      <w:r w:rsidR="00FA6A88">
        <w:t xml:space="preserve">, </w:t>
      </w:r>
      <w:r w:rsidRPr="00B877BC">
        <w:t>lui avait été raconté cent fois et les témoignages étaient trop certains</w:t>
      </w:r>
      <w:r w:rsidR="00FA6A88">
        <w:t xml:space="preserve">. </w:t>
      </w:r>
      <w:r w:rsidRPr="00B877BC">
        <w:t>Pourquoi donc cet aveu terrible</w:t>
      </w:r>
      <w:r w:rsidR="00FA6A88">
        <w:t xml:space="preserve"> ? </w:t>
      </w:r>
      <w:r w:rsidRPr="00B877BC">
        <w:t>Pourquoi surtout</w:t>
      </w:r>
      <w:r w:rsidR="00FA6A88">
        <w:t xml:space="preserve">, </w:t>
      </w:r>
      <w:r w:rsidRPr="00B877BC">
        <w:t>oh</w:t>
      </w:r>
      <w:r w:rsidR="00FA6A88">
        <w:t xml:space="preserve"> ! </w:t>
      </w:r>
      <w:r w:rsidRPr="00B877BC">
        <w:t>pou</w:t>
      </w:r>
      <w:r w:rsidRPr="00B877BC">
        <w:t>r</w:t>
      </w:r>
      <w:r w:rsidRPr="00B877BC">
        <w:t>quoi fallait-il qu</w:t>
      </w:r>
      <w:r w:rsidR="00FA6A88">
        <w:t>’</w:t>
      </w:r>
      <w:r w:rsidRPr="00B877BC">
        <w:t>il en eût été le témoin</w:t>
      </w:r>
      <w:r w:rsidR="00FA6A88">
        <w:t> ?</w:t>
      </w:r>
    </w:p>
    <w:p w14:paraId="2FEA3E3B" w14:textId="77777777" w:rsidR="00FA6A88" w:rsidRDefault="00A92B34" w:rsidP="00FA6A88">
      <w:r w:rsidRPr="00B877BC">
        <w:t>Soûl d</w:t>
      </w:r>
      <w:r w:rsidR="00FA6A88">
        <w:t>’</w:t>
      </w:r>
      <w:r w:rsidRPr="00B877BC">
        <w:t>horreur et de désespoir</w:t>
      </w:r>
      <w:r w:rsidR="00FA6A88">
        <w:t xml:space="preserve">, </w:t>
      </w:r>
      <w:r w:rsidRPr="00B877BC">
        <w:t>il revint à la maison</w:t>
      </w:r>
      <w:r w:rsidR="00FA6A88">
        <w:t>.</w:t>
      </w:r>
    </w:p>
    <w:p w14:paraId="40860A0F" w14:textId="77777777" w:rsidR="00FA6A88" w:rsidRDefault="00FA6A88" w:rsidP="00FA6A88">
      <w:pPr>
        <w:pStyle w:val="Etoile"/>
        <w:spacing w:before="480" w:after="480"/>
      </w:pPr>
      <w:r>
        <w:t>* * *</w:t>
      </w:r>
    </w:p>
    <w:p w14:paraId="28595D4C" w14:textId="77777777" w:rsidR="00FA6A88" w:rsidRDefault="00A92B34" w:rsidP="00FA6A88">
      <w:r w:rsidRPr="00B877BC">
        <w:t>Sa mère accourut aussitôt l</w:t>
      </w:r>
      <w:r w:rsidR="00FA6A88">
        <w:t>’</w:t>
      </w:r>
      <w:r w:rsidRPr="00B877BC">
        <w:t>embrasser</w:t>
      </w:r>
      <w:r w:rsidR="00FA6A88">
        <w:t>.</w:t>
      </w:r>
    </w:p>
    <w:p w14:paraId="16F85983" w14:textId="77777777" w:rsidR="00FA6A88" w:rsidRDefault="00FA6A88" w:rsidP="00FA6A88">
      <w:r>
        <w:t>— </w:t>
      </w:r>
      <w:r w:rsidR="00A92B34" w:rsidRPr="00B877BC">
        <w:t>Comme tu rentres tard</w:t>
      </w:r>
      <w:r>
        <w:t xml:space="preserve">, </w:t>
      </w:r>
      <w:r w:rsidR="00A92B34" w:rsidRPr="00B877BC">
        <w:t>mon cher enfant</w:t>
      </w:r>
      <w:r>
        <w:t xml:space="preserve"> ! </w:t>
      </w:r>
      <w:r w:rsidR="00A92B34" w:rsidRPr="00B877BC">
        <w:t>et comme tu es pâle</w:t>
      </w:r>
      <w:r>
        <w:t xml:space="preserve"> ! </w:t>
      </w:r>
      <w:r w:rsidR="00A92B34" w:rsidRPr="00B877BC">
        <w:t>Serais-tu malade</w:t>
      </w:r>
      <w:r>
        <w:t> ?</w:t>
      </w:r>
    </w:p>
    <w:p w14:paraId="0E49E6E4" w14:textId="77777777" w:rsidR="00FA6A88" w:rsidRDefault="00FA6A88" w:rsidP="00FA6A88">
      <w:r>
        <w:t>— </w:t>
      </w:r>
      <w:r w:rsidR="00A92B34" w:rsidRPr="00B877BC">
        <w:t>Non</w:t>
      </w:r>
      <w:r>
        <w:t xml:space="preserve">, </w:t>
      </w:r>
      <w:r w:rsidR="00A92B34" w:rsidRPr="00B877BC">
        <w:t>répondit-il</w:t>
      </w:r>
      <w:r>
        <w:t xml:space="preserve">, </w:t>
      </w:r>
      <w:r w:rsidR="00A92B34" w:rsidRPr="00B877BC">
        <w:t>je ne suis pas malade</w:t>
      </w:r>
      <w:r>
        <w:t xml:space="preserve">, </w:t>
      </w:r>
      <w:r w:rsidR="00A92B34" w:rsidRPr="00B877BC">
        <w:t>mais cette grande chaleur me fatigue et je crois que je ne pourrais pas manger</w:t>
      </w:r>
      <w:r>
        <w:t xml:space="preserve">. </w:t>
      </w:r>
      <w:r w:rsidR="00A92B34" w:rsidRPr="00B877BC">
        <w:t>Et vous</w:t>
      </w:r>
      <w:r>
        <w:t xml:space="preserve">, </w:t>
      </w:r>
      <w:r w:rsidR="00A92B34" w:rsidRPr="00B877BC">
        <w:t>maman</w:t>
      </w:r>
      <w:r>
        <w:t xml:space="preserve">, </w:t>
      </w:r>
      <w:r w:rsidR="00A92B34" w:rsidRPr="00B877BC">
        <w:t>ne sentez-vous aucun malaise</w:t>
      </w:r>
      <w:r>
        <w:t xml:space="preserve"> ? </w:t>
      </w:r>
      <w:r w:rsidR="00A92B34" w:rsidRPr="00B877BC">
        <w:lastRenderedPageBreak/>
        <w:t>Vous êtes sortie</w:t>
      </w:r>
      <w:r>
        <w:t xml:space="preserve">, </w:t>
      </w:r>
      <w:r w:rsidR="00A92B34" w:rsidRPr="00B877BC">
        <w:t>sans doute</w:t>
      </w:r>
      <w:r>
        <w:t xml:space="preserve">, </w:t>
      </w:r>
      <w:r w:rsidR="00A92B34" w:rsidRPr="00B877BC">
        <w:t>pour chercher un peu de fraîcheur</w:t>
      </w:r>
      <w:r>
        <w:t xml:space="preserve"> ? </w:t>
      </w:r>
      <w:r w:rsidR="00A92B34" w:rsidRPr="00B877BC">
        <w:t>Il me semble vous avoir aperçue de loin sur le quai</w:t>
      </w:r>
      <w:r>
        <w:t>.</w:t>
      </w:r>
    </w:p>
    <w:p w14:paraId="525F4D11" w14:textId="77777777" w:rsidR="00FA6A88" w:rsidRDefault="00FA6A88" w:rsidP="00FA6A88">
      <w:r>
        <w:t>— </w:t>
      </w:r>
      <w:r w:rsidR="00A92B34" w:rsidRPr="00B877BC">
        <w:t>Je suis sortie</w:t>
      </w:r>
      <w:r>
        <w:t xml:space="preserve">, </w:t>
      </w:r>
      <w:r w:rsidR="00A92B34" w:rsidRPr="00B877BC">
        <w:t>en effet</w:t>
      </w:r>
      <w:r>
        <w:t xml:space="preserve">, </w:t>
      </w:r>
      <w:r w:rsidR="00A92B34" w:rsidRPr="00B877BC">
        <w:t>mais tu n</w:t>
      </w:r>
      <w:r>
        <w:t>’</w:t>
      </w:r>
      <w:r w:rsidR="00A92B34" w:rsidRPr="00B877BC">
        <w:t>as pu me voir sur le quai</w:t>
      </w:r>
      <w:r>
        <w:t xml:space="preserve">. </w:t>
      </w:r>
      <w:proofErr w:type="gramStart"/>
      <w:r w:rsidR="00A92B34" w:rsidRPr="00B877BC">
        <w:rPr>
          <w:i/>
          <w:iCs/>
        </w:rPr>
        <w:t>J</w:t>
      </w:r>
      <w:r>
        <w:rPr>
          <w:i/>
          <w:iCs/>
        </w:rPr>
        <w:t>’</w:t>
      </w:r>
      <w:r w:rsidR="00A92B34" w:rsidRPr="00B877BC">
        <w:rPr>
          <w:i/>
          <w:iCs/>
        </w:rPr>
        <w:t>ai</w:t>
      </w:r>
      <w:r w:rsidR="00A92B34" w:rsidRPr="00B877BC">
        <w:t xml:space="preserve"> </w:t>
      </w:r>
      <w:r w:rsidR="00A92B34" w:rsidRPr="00B877BC">
        <w:rPr>
          <w:i/>
          <w:iCs/>
        </w:rPr>
        <w:t>été</w:t>
      </w:r>
      <w:proofErr w:type="gramEnd"/>
      <w:r w:rsidR="00A92B34" w:rsidRPr="00B877BC">
        <w:t xml:space="preserve"> </w:t>
      </w:r>
      <w:r w:rsidR="00A92B34" w:rsidRPr="00B877BC">
        <w:rPr>
          <w:i/>
          <w:iCs/>
        </w:rPr>
        <w:t>me</w:t>
      </w:r>
      <w:r w:rsidR="00A92B34" w:rsidRPr="00B877BC">
        <w:t xml:space="preserve"> </w:t>
      </w:r>
      <w:r w:rsidR="00A92B34" w:rsidRPr="00B877BC">
        <w:rPr>
          <w:i/>
          <w:iCs/>
        </w:rPr>
        <w:t>confesser</w:t>
      </w:r>
      <w:r>
        <w:t xml:space="preserve">, </w:t>
      </w:r>
      <w:r w:rsidR="00A92B34" w:rsidRPr="00B877BC">
        <w:t>ce que tu ne fais plus</w:t>
      </w:r>
      <w:r>
        <w:t xml:space="preserve">, </w:t>
      </w:r>
      <w:r w:rsidR="00A92B34" w:rsidRPr="00B877BC">
        <w:t>je crois</w:t>
      </w:r>
      <w:r>
        <w:t xml:space="preserve">, </w:t>
      </w:r>
      <w:r w:rsidR="00A92B34" w:rsidRPr="00B877BC">
        <w:t>d</w:t>
      </w:r>
      <w:r w:rsidR="00A92B34" w:rsidRPr="00B877BC">
        <w:t>e</w:t>
      </w:r>
      <w:r w:rsidR="00A92B34" w:rsidRPr="00B877BC">
        <w:t>puis longtemps</w:t>
      </w:r>
      <w:r>
        <w:t xml:space="preserve">, </w:t>
      </w:r>
      <w:r w:rsidR="00A92B34" w:rsidRPr="00B877BC">
        <w:t>mauvais sujet</w:t>
      </w:r>
      <w:r>
        <w:t>.</w:t>
      </w:r>
    </w:p>
    <w:p w14:paraId="33FA53B0" w14:textId="77777777" w:rsidR="00FA6A88" w:rsidRDefault="00A92B34" w:rsidP="00FA6A88">
      <w:r w:rsidRPr="00B877BC">
        <w:t>Jacques s</w:t>
      </w:r>
      <w:r w:rsidR="00FA6A88">
        <w:t>’</w:t>
      </w:r>
      <w:r w:rsidRPr="00B877BC">
        <w:t>étonna de n</w:t>
      </w:r>
      <w:r w:rsidR="00FA6A88">
        <w:t>’</w:t>
      </w:r>
      <w:r w:rsidRPr="00B877BC">
        <w:t>être pas suffoqué</w:t>
      </w:r>
      <w:r w:rsidR="00FA6A88">
        <w:t xml:space="preserve">, </w:t>
      </w:r>
      <w:r w:rsidRPr="00B877BC">
        <w:t>de ne pas tomber à la renverse</w:t>
      </w:r>
      <w:r w:rsidR="00FA6A88">
        <w:t xml:space="preserve">, </w:t>
      </w:r>
      <w:r w:rsidRPr="00B877BC">
        <w:t>foudroyé</w:t>
      </w:r>
      <w:r w:rsidR="00FA6A88">
        <w:t xml:space="preserve">, </w:t>
      </w:r>
      <w:r w:rsidRPr="00B877BC">
        <w:t>comme cela se voit dans les bons romans qu</w:t>
      </w:r>
      <w:r w:rsidR="00FA6A88">
        <w:t>’</w:t>
      </w:r>
      <w:r w:rsidRPr="00B877BC">
        <w:t>il avait lus</w:t>
      </w:r>
      <w:r w:rsidR="00FA6A88">
        <w:t>.</w:t>
      </w:r>
    </w:p>
    <w:p w14:paraId="5470BDF5" w14:textId="77777777" w:rsidR="00FA6A88" w:rsidRDefault="00A92B34" w:rsidP="00FA6A88">
      <w:r w:rsidRPr="00B877BC">
        <w:t>C</w:t>
      </w:r>
      <w:r w:rsidR="00FA6A88">
        <w:t>’</w:t>
      </w:r>
      <w:r w:rsidRPr="00B877BC">
        <w:t>était donc vrai</w:t>
      </w:r>
      <w:r w:rsidR="00FA6A88">
        <w:t xml:space="preserve">, </w:t>
      </w:r>
      <w:r w:rsidRPr="00B877BC">
        <w:t>qu</w:t>
      </w:r>
      <w:r w:rsidR="00FA6A88">
        <w:t>’</w:t>
      </w:r>
      <w:r w:rsidRPr="00B877BC">
        <w:t xml:space="preserve">elle </w:t>
      </w:r>
      <w:proofErr w:type="gramStart"/>
      <w:r w:rsidRPr="00B877BC">
        <w:t>avait été</w:t>
      </w:r>
      <w:proofErr w:type="gramEnd"/>
      <w:r w:rsidRPr="00B877BC">
        <w:t xml:space="preserve"> se confesser</w:t>
      </w:r>
      <w:r w:rsidR="00FA6A88">
        <w:t xml:space="preserve"> ! </w:t>
      </w:r>
      <w:r w:rsidRPr="00B877BC">
        <w:t>Il ne s</w:t>
      </w:r>
      <w:r w:rsidR="00FA6A88">
        <w:t>’</w:t>
      </w:r>
      <w:r w:rsidRPr="00B877BC">
        <w:t>était donc pas endormi dans l</w:t>
      </w:r>
      <w:r w:rsidR="00FA6A88">
        <w:t>’</w:t>
      </w:r>
      <w:r w:rsidRPr="00B877BC">
        <w:t>église et cette catastrophe abominable n</w:t>
      </w:r>
      <w:r w:rsidR="00FA6A88">
        <w:t>’</w:t>
      </w:r>
      <w:r w:rsidRPr="00B877BC">
        <w:t>était pas un cauchemar</w:t>
      </w:r>
      <w:r w:rsidR="00FA6A88">
        <w:t xml:space="preserve">, </w:t>
      </w:r>
      <w:r w:rsidRPr="00B877BC">
        <w:t>ainsi qu</w:t>
      </w:r>
      <w:r w:rsidR="00FA6A88">
        <w:t>’</w:t>
      </w:r>
      <w:r w:rsidRPr="00B877BC">
        <w:t>il l</w:t>
      </w:r>
      <w:r w:rsidR="00FA6A88">
        <w:t>’</w:t>
      </w:r>
      <w:r w:rsidRPr="00B877BC">
        <w:t>avait</w:t>
      </w:r>
      <w:r w:rsidR="00FA6A88">
        <w:t xml:space="preserve">, </w:t>
      </w:r>
      <w:r w:rsidRPr="00B877BC">
        <w:t>une minute</w:t>
      </w:r>
      <w:r w:rsidR="00FA6A88">
        <w:t xml:space="preserve">, </w:t>
      </w:r>
      <w:r w:rsidRPr="00B877BC">
        <w:t>foll</w:t>
      </w:r>
      <w:r w:rsidRPr="00B877BC">
        <w:t>e</w:t>
      </w:r>
      <w:r w:rsidRPr="00B877BC">
        <w:t>ment conçu</w:t>
      </w:r>
      <w:r w:rsidR="00FA6A88">
        <w:t>.</w:t>
      </w:r>
    </w:p>
    <w:p w14:paraId="65F19EBB" w14:textId="77777777" w:rsidR="00FA6A88" w:rsidRDefault="00A92B34" w:rsidP="00FA6A88">
      <w:r w:rsidRPr="00B877BC">
        <w:t>Il ne tomba pas</w:t>
      </w:r>
      <w:r w:rsidR="00FA6A88">
        <w:t xml:space="preserve">, </w:t>
      </w:r>
      <w:r w:rsidRPr="00B877BC">
        <w:t>mais il devint beaucoup plus pâle et sa mère en fut effrayée</w:t>
      </w:r>
      <w:r w:rsidR="00FA6A88">
        <w:t>.</w:t>
      </w:r>
    </w:p>
    <w:p w14:paraId="58F4290A" w14:textId="77777777" w:rsidR="00FA6A88" w:rsidRDefault="00FA6A88" w:rsidP="00FA6A88">
      <w:r>
        <w:t>— </w:t>
      </w:r>
      <w:r w:rsidR="00A92B34" w:rsidRPr="00B877BC">
        <w:t>Qu</w:t>
      </w:r>
      <w:r>
        <w:t>’</w:t>
      </w:r>
      <w:r w:rsidR="00A92B34" w:rsidRPr="00B877BC">
        <w:t>as-tu donc</w:t>
      </w:r>
      <w:r>
        <w:t xml:space="preserve">, </w:t>
      </w:r>
      <w:r w:rsidR="00A92B34" w:rsidRPr="00B877BC">
        <w:t>mon petit Jacques</w:t>
      </w:r>
      <w:r>
        <w:t xml:space="preserve"> ? </w:t>
      </w:r>
      <w:r w:rsidR="00A92B34" w:rsidRPr="00B877BC">
        <w:t>lui dit-elle</w:t>
      </w:r>
      <w:r>
        <w:t xml:space="preserve">. </w:t>
      </w:r>
      <w:r w:rsidR="00A92B34" w:rsidRPr="00B877BC">
        <w:t>Tu sou</w:t>
      </w:r>
      <w:r w:rsidR="00A92B34" w:rsidRPr="00B877BC">
        <w:t>f</w:t>
      </w:r>
      <w:r w:rsidR="00A92B34" w:rsidRPr="00B877BC">
        <w:t>fres</w:t>
      </w:r>
      <w:r>
        <w:t xml:space="preserve">, </w:t>
      </w:r>
      <w:r w:rsidR="00A92B34" w:rsidRPr="00B877BC">
        <w:t>tu caches quelque chose à ta mère</w:t>
      </w:r>
      <w:r>
        <w:t xml:space="preserve">. </w:t>
      </w:r>
      <w:r w:rsidR="00A92B34" w:rsidRPr="00B877BC">
        <w:t>Tu devrais avoir plus de confiance en elle qui n</w:t>
      </w:r>
      <w:r>
        <w:t>’</w:t>
      </w:r>
      <w:r w:rsidR="00A92B34" w:rsidRPr="00B877BC">
        <w:t>aime que toi et qui n</w:t>
      </w:r>
      <w:r>
        <w:t>’</w:t>
      </w:r>
      <w:r w:rsidR="00A92B34" w:rsidRPr="00B877BC">
        <w:t>a que toi</w:t>
      </w:r>
      <w:r>
        <w:t xml:space="preserve">… </w:t>
      </w:r>
      <w:r w:rsidR="00A92B34" w:rsidRPr="00B877BC">
        <w:t>Comme tu me regardes</w:t>
      </w:r>
      <w:r>
        <w:t xml:space="preserve"> ! </w:t>
      </w:r>
      <w:r w:rsidR="00A92B34" w:rsidRPr="00B877BC">
        <w:t>mon cher trésor</w:t>
      </w:r>
      <w:r>
        <w:t xml:space="preserve">… </w:t>
      </w:r>
      <w:r w:rsidR="00A92B34" w:rsidRPr="00B877BC">
        <w:t>Mais qu</w:t>
      </w:r>
      <w:r>
        <w:t>’</w:t>
      </w:r>
      <w:r w:rsidR="00A92B34" w:rsidRPr="00B877BC">
        <w:t>est-ce que tu as donc</w:t>
      </w:r>
      <w:r>
        <w:t xml:space="preserve"> ? </w:t>
      </w:r>
      <w:r w:rsidR="00A92B34" w:rsidRPr="00B877BC">
        <w:t>Tu me fais peur</w:t>
      </w:r>
      <w:r>
        <w:t> !…</w:t>
      </w:r>
    </w:p>
    <w:p w14:paraId="43A3CCA7" w14:textId="77777777" w:rsidR="00FA6A88" w:rsidRDefault="00A92B34" w:rsidP="00FA6A88">
      <w:r w:rsidRPr="00B877BC">
        <w:t>Elle le prit amoureusement dans ses bras</w:t>
      </w:r>
      <w:r w:rsidR="00FA6A88">
        <w:t>.</w:t>
      </w:r>
    </w:p>
    <w:p w14:paraId="51577B8F" w14:textId="77777777" w:rsidR="00FA6A88" w:rsidRDefault="00FA6A88" w:rsidP="00FA6A88">
      <w:r>
        <w:t>— </w:t>
      </w:r>
      <w:r w:rsidR="00A92B34" w:rsidRPr="00B877BC">
        <w:t>Écoute-moi bien</w:t>
      </w:r>
      <w:r>
        <w:t xml:space="preserve">, </w:t>
      </w:r>
      <w:r w:rsidR="00A92B34" w:rsidRPr="00B877BC">
        <w:t>grand enfant</w:t>
      </w:r>
      <w:r>
        <w:t xml:space="preserve">. </w:t>
      </w:r>
      <w:r w:rsidR="00A92B34" w:rsidRPr="00B877BC">
        <w:t>Je ne suis pas une curieuse</w:t>
      </w:r>
      <w:r>
        <w:t xml:space="preserve">, </w:t>
      </w:r>
      <w:r w:rsidR="00A92B34" w:rsidRPr="00B877BC">
        <w:t>tu le sais</w:t>
      </w:r>
      <w:r>
        <w:t xml:space="preserve">, </w:t>
      </w:r>
      <w:r w:rsidR="00A92B34" w:rsidRPr="00B877BC">
        <w:t>et je ne veux pas être ton juge</w:t>
      </w:r>
      <w:r>
        <w:t xml:space="preserve">. </w:t>
      </w:r>
      <w:r w:rsidR="00A92B34" w:rsidRPr="00B877BC">
        <w:t>Ne me dis rien</w:t>
      </w:r>
      <w:r>
        <w:t xml:space="preserve">, </w:t>
      </w:r>
      <w:r w:rsidR="00A92B34" w:rsidRPr="00B877BC">
        <w:t>si tu ne veux rien me dire</w:t>
      </w:r>
      <w:r>
        <w:t xml:space="preserve">, </w:t>
      </w:r>
      <w:r w:rsidR="00A92B34" w:rsidRPr="00B877BC">
        <w:t>mais laisse-toi soigner</w:t>
      </w:r>
      <w:r>
        <w:t xml:space="preserve">. </w:t>
      </w:r>
      <w:r w:rsidR="00A92B34" w:rsidRPr="00B877BC">
        <w:t>Tu vas te mettre au lit tout de suite</w:t>
      </w:r>
      <w:r>
        <w:t xml:space="preserve">. </w:t>
      </w:r>
      <w:r w:rsidR="00A92B34" w:rsidRPr="00B877BC">
        <w:t>Pendant ce temps</w:t>
      </w:r>
      <w:r>
        <w:t xml:space="preserve">, </w:t>
      </w:r>
      <w:r w:rsidR="00A92B34" w:rsidRPr="00B877BC">
        <w:t>je te préparerai un bon petit repas très léger que je t</w:t>
      </w:r>
      <w:r>
        <w:t>’</w:t>
      </w:r>
      <w:r w:rsidR="00A92B34" w:rsidRPr="00B877BC">
        <w:t>apporterai moi-même</w:t>
      </w:r>
      <w:r>
        <w:t xml:space="preserve">, </w:t>
      </w:r>
      <w:r w:rsidR="00A92B34" w:rsidRPr="00B877BC">
        <w:t>n</w:t>
      </w:r>
      <w:r>
        <w:t>’</w:t>
      </w:r>
      <w:r w:rsidR="00A92B34" w:rsidRPr="00B877BC">
        <w:t>est-ce pas</w:t>
      </w:r>
      <w:r>
        <w:t xml:space="preserve"> ? </w:t>
      </w:r>
      <w:r w:rsidR="00A92B34" w:rsidRPr="00B877BC">
        <w:t>et si tu as de la fièvre cette nuit</w:t>
      </w:r>
      <w:r>
        <w:t xml:space="preserve">, </w:t>
      </w:r>
      <w:r w:rsidR="00A92B34" w:rsidRPr="00B877BC">
        <w:t>je te ferai de la TISANE</w:t>
      </w:r>
      <w:r>
        <w:t>…</w:t>
      </w:r>
    </w:p>
    <w:p w14:paraId="4465838A" w14:textId="77777777" w:rsidR="00FA6A88" w:rsidRDefault="00A92B34" w:rsidP="00FA6A88">
      <w:r w:rsidRPr="00B877BC">
        <w:t>Jacques</w:t>
      </w:r>
      <w:r w:rsidR="00FA6A88">
        <w:t xml:space="preserve">, </w:t>
      </w:r>
      <w:r w:rsidRPr="00B877BC">
        <w:t>cette fois</w:t>
      </w:r>
      <w:r w:rsidR="00FA6A88">
        <w:t xml:space="preserve">, </w:t>
      </w:r>
      <w:r w:rsidRPr="00B877BC">
        <w:t>roula par terre</w:t>
      </w:r>
      <w:r w:rsidR="00FA6A88">
        <w:t>.</w:t>
      </w:r>
    </w:p>
    <w:p w14:paraId="52F1C6D6" w14:textId="77777777" w:rsidR="00FA6A88" w:rsidRDefault="00FA6A88" w:rsidP="00FA6A88">
      <w:r>
        <w:lastRenderedPageBreak/>
        <w:t>— </w:t>
      </w:r>
      <w:r w:rsidR="00A92B34" w:rsidRPr="00B877BC">
        <w:t>Enfin</w:t>
      </w:r>
      <w:r>
        <w:t xml:space="preserve"> ! </w:t>
      </w:r>
      <w:r w:rsidR="00A92B34" w:rsidRPr="00B877BC">
        <w:t>soupira-t-elle</w:t>
      </w:r>
      <w:r>
        <w:t xml:space="preserve">, </w:t>
      </w:r>
      <w:r w:rsidR="00A92B34" w:rsidRPr="00B877BC">
        <w:t>un peu lasse</w:t>
      </w:r>
      <w:r>
        <w:t xml:space="preserve">, </w:t>
      </w:r>
      <w:r w:rsidR="00A92B34" w:rsidRPr="00B877BC">
        <w:t>en étendant la main vers une sonnette</w:t>
      </w:r>
      <w:r>
        <w:t>.</w:t>
      </w:r>
    </w:p>
    <w:p w14:paraId="7DDA807D" w14:textId="77777777" w:rsidR="00FA6A88" w:rsidRDefault="00A92B34" w:rsidP="00FA6A88">
      <w:r w:rsidRPr="00B877BC">
        <w:t xml:space="preserve">Jacques avait un </w:t>
      </w:r>
      <w:r w:rsidRPr="00B877BC">
        <w:rPr>
          <w:i/>
          <w:iCs/>
        </w:rPr>
        <w:t>anévrisme</w:t>
      </w:r>
      <w:r w:rsidRPr="00B877BC">
        <w:t xml:space="preserve"> au dernier période et sa mère avait un amant qui ne voulait pas être beau-père</w:t>
      </w:r>
      <w:r w:rsidR="00FA6A88">
        <w:t>.</w:t>
      </w:r>
    </w:p>
    <w:p w14:paraId="4AD81AAA" w14:textId="77777777" w:rsidR="00FA6A88" w:rsidRDefault="00A92B34" w:rsidP="00FA6A88">
      <w:r w:rsidRPr="00B877BC">
        <w:t>Ce drame simple s</w:t>
      </w:r>
      <w:r w:rsidR="00FA6A88">
        <w:t>’</w:t>
      </w:r>
      <w:r w:rsidRPr="00B877BC">
        <w:t>est accompli</w:t>
      </w:r>
      <w:r w:rsidR="00FA6A88">
        <w:t xml:space="preserve">, </w:t>
      </w:r>
      <w:r w:rsidRPr="00B877BC">
        <w:t>il y a trois ans</w:t>
      </w:r>
      <w:r w:rsidR="00FA6A88">
        <w:t xml:space="preserve">, </w:t>
      </w:r>
      <w:r w:rsidRPr="00B877BC">
        <w:t>dans le vo</w:t>
      </w:r>
      <w:r w:rsidRPr="00B877BC">
        <w:t>i</w:t>
      </w:r>
      <w:r w:rsidRPr="00B877BC">
        <w:t>sinage de Saint-Germain-des-Prés</w:t>
      </w:r>
      <w:r w:rsidR="00FA6A88">
        <w:t xml:space="preserve">. </w:t>
      </w:r>
      <w:r w:rsidRPr="00B877BC">
        <w:t>La maison qui en fut le thé</w:t>
      </w:r>
      <w:r w:rsidRPr="00B877BC">
        <w:t>â</w:t>
      </w:r>
      <w:r w:rsidRPr="00B877BC">
        <w:t>tre appartient à un entrepreneur de démolitions</w:t>
      </w:r>
      <w:r w:rsidR="00FA6A88">
        <w:t>.</w:t>
      </w:r>
    </w:p>
    <w:p w14:paraId="3502AAC7" w14:textId="428030AC" w:rsidR="00A92B34" w:rsidRPr="00B877BC" w:rsidRDefault="00A92B34" w:rsidP="00FA6A88">
      <w:pPr>
        <w:pStyle w:val="Titre1"/>
      </w:pPr>
      <w:bookmarkStart w:id="2" w:name="_Toc198811639"/>
      <w:r w:rsidRPr="00B877BC">
        <w:lastRenderedPageBreak/>
        <w:t>II</w:t>
      </w:r>
      <w:r w:rsidRPr="00B877BC">
        <w:br/>
      </w:r>
      <w:r w:rsidRPr="00B877BC">
        <w:br/>
        <w:t>LE VIEUX DE LA MAISON</w:t>
      </w:r>
      <w:bookmarkEnd w:id="2"/>
      <w:r w:rsidRPr="00B877BC">
        <w:br/>
      </w:r>
    </w:p>
    <w:p w14:paraId="5C68B9F4" w14:textId="77777777" w:rsidR="00FA6A88" w:rsidRDefault="00A92B34" w:rsidP="00FA6A88">
      <w:pPr>
        <w:jc w:val="right"/>
      </w:pPr>
      <w:r w:rsidRPr="00FA6A88">
        <w:rPr>
          <w:i/>
          <w:iCs/>
        </w:rPr>
        <w:t>À Charles Cain</w:t>
      </w:r>
      <w:r w:rsidR="00FA6A88" w:rsidRPr="00FA6A88">
        <w:t>.</w:t>
      </w:r>
    </w:p>
    <w:p w14:paraId="37DF2062" w14:textId="77777777" w:rsidR="00FA6A88" w:rsidRDefault="00A92B34" w:rsidP="00FA6A88">
      <w:r w:rsidRPr="00B877BC">
        <w:t>Ah</w:t>
      </w:r>
      <w:r w:rsidR="00FA6A88">
        <w:t xml:space="preserve"> ! </w:t>
      </w:r>
      <w:r w:rsidRPr="00B877BC">
        <w:t>elle pouvait se vanter d</w:t>
      </w:r>
      <w:r w:rsidR="00FA6A88">
        <w:t>’</w:t>
      </w:r>
      <w:r w:rsidRPr="00B877BC">
        <w:t>en avoir de la vertu</w:t>
      </w:r>
      <w:r w:rsidR="00FA6A88">
        <w:t>, M</w:t>
      </w:r>
      <w:r w:rsidR="00FA6A88" w:rsidRPr="00FA6A88">
        <w:rPr>
          <w:vertAlign w:val="superscript"/>
        </w:rPr>
        <w:t>me</w:t>
      </w:r>
      <w:r w:rsidR="00FA6A88">
        <w:t> </w:t>
      </w:r>
      <w:r w:rsidRPr="00B877BC">
        <w:t>Alexandre</w:t>
      </w:r>
      <w:r w:rsidR="00FA6A88">
        <w:t xml:space="preserve"> ! </w:t>
      </w:r>
      <w:r w:rsidRPr="00B877BC">
        <w:t>Songez donc</w:t>
      </w:r>
      <w:r w:rsidR="00FA6A88">
        <w:t xml:space="preserve"> ! </w:t>
      </w:r>
      <w:r w:rsidRPr="00B877BC">
        <w:t>Depuis trois ans qu</w:t>
      </w:r>
      <w:r w:rsidR="00FA6A88">
        <w:t>’</w:t>
      </w:r>
      <w:r w:rsidRPr="00B877BC">
        <w:t>elle le su</w:t>
      </w:r>
      <w:r w:rsidRPr="00B877BC">
        <w:t>p</w:t>
      </w:r>
      <w:r w:rsidRPr="00B877BC">
        <w:t>portait</w:t>
      </w:r>
      <w:r w:rsidR="00FA6A88">
        <w:t xml:space="preserve">, </w:t>
      </w:r>
      <w:r w:rsidRPr="00B877BC">
        <w:t>ce vieux fricoteur</w:t>
      </w:r>
      <w:r w:rsidR="00FA6A88">
        <w:t xml:space="preserve">, </w:t>
      </w:r>
      <w:r w:rsidRPr="00B877BC">
        <w:t>cette vieille ficelle à pot-au-feu qui déshonorait sa maison</w:t>
      </w:r>
      <w:r w:rsidR="00FA6A88">
        <w:t xml:space="preserve">, </w:t>
      </w:r>
      <w:r w:rsidRPr="00B877BC">
        <w:t>vous pensez bien que si ce n</w:t>
      </w:r>
      <w:r w:rsidR="00FA6A88">
        <w:t>’</w:t>
      </w:r>
      <w:r w:rsidRPr="00B877BC">
        <w:t>était pas son père</w:t>
      </w:r>
      <w:r w:rsidR="00FA6A88">
        <w:t xml:space="preserve">, </w:t>
      </w:r>
      <w:r w:rsidRPr="00B877BC">
        <w:t>il y avait longtemps qu</w:t>
      </w:r>
      <w:r w:rsidR="00FA6A88">
        <w:t>’</w:t>
      </w:r>
      <w:r w:rsidRPr="00B877BC">
        <w:t>elle lui aurait collé son billet de retour pour le poussier des invalos de la Publique</w:t>
      </w:r>
      <w:r w:rsidR="00FA6A88">
        <w:t> !</w:t>
      </w:r>
    </w:p>
    <w:p w14:paraId="007EA5AC" w14:textId="77777777" w:rsidR="00FA6A88" w:rsidRDefault="00A92B34" w:rsidP="00FA6A88">
      <w:r w:rsidRPr="00B877BC">
        <w:t>Mais quoi</w:t>
      </w:r>
      <w:r w:rsidR="00FA6A88">
        <w:t xml:space="preserve"> ! </w:t>
      </w:r>
      <w:r w:rsidRPr="00B877BC">
        <w:t>on est bien forcé de garder les convenances</w:t>
      </w:r>
      <w:r w:rsidR="00FA6A88">
        <w:t xml:space="preserve">, </w:t>
      </w:r>
      <w:r w:rsidRPr="00B877BC">
        <w:t>de subvenir à ses auteurs quand on n</w:t>
      </w:r>
      <w:r w:rsidR="00FA6A88">
        <w:t>’</w:t>
      </w:r>
      <w:r w:rsidRPr="00B877BC">
        <w:t>est pas des enfants de chiens et surtout quand on est dans le commerce</w:t>
      </w:r>
      <w:r w:rsidR="00FA6A88">
        <w:t>.</w:t>
      </w:r>
    </w:p>
    <w:p w14:paraId="29A1F0BA" w14:textId="77777777" w:rsidR="00FA6A88" w:rsidRDefault="00A92B34" w:rsidP="00FA6A88">
      <w:r w:rsidRPr="00B877BC">
        <w:t>Oh</w:t>
      </w:r>
      <w:r w:rsidR="00FA6A88">
        <w:t xml:space="preserve"> ! </w:t>
      </w:r>
      <w:r w:rsidRPr="00B877BC">
        <w:t>la famille</w:t>
      </w:r>
      <w:r w:rsidR="00FA6A88">
        <w:t xml:space="preserve"> ! </w:t>
      </w:r>
      <w:r w:rsidRPr="00B877BC">
        <w:t>Malheur de malheur</w:t>
      </w:r>
      <w:r w:rsidR="00FA6A88">
        <w:t xml:space="preserve"> ! </w:t>
      </w:r>
      <w:r w:rsidRPr="00B877BC">
        <w:t>Et il y en a qui disent qu</w:t>
      </w:r>
      <w:r w:rsidR="00FA6A88">
        <w:t>’</w:t>
      </w:r>
      <w:r w:rsidRPr="00B877BC">
        <w:t>il y a un bon Dieu</w:t>
      </w:r>
      <w:r w:rsidR="00FA6A88">
        <w:t xml:space="preserve"> ! </w:t>
      </w:r>
      <w:r w:rsidRPr="00B877BC">
        <w:t>Il ne crèvera donc pas un de ces quatre matins</w:t>
      </w:r>
      <w:r w:rsidR="00FA6A88">
        <w:t xml:space="preserve">, </w:t>
      </w:r>
      <w:r w:rsidRPr="00B877BC">
        <w:t>le chameau</w:t>
      </w:r>
      <w:r w:rsidR="00FA6A88">
        <w:t> ?</w:t>
      </w:r>
    </w:p>
    <w:p w14:paraId="506FFCE0" w14:textId="77777777" w:rsidR="00FA6A88" w:rsidRDefault="00A92B34" w:rsidP="00FA6A88">
      <w:r w:rsidRPr="00B877BC">
        <w:t>La fréquence extrême de ce monologue filial en avait ma</w:t>
      </w:r>
      <w:r w:rsidRPr="00B877BC">
        <w:t>l</w:t>
      </w:r>
      <w:r w:rsidRPr="00B877BC">
        <w:t>heureusement altéré la fraîcheur</w:t>
      </w:r>
      <w:r w:rsidR="00FA6A88">
        <w:t xml:space="preserve">. </w:t>
      </w:r>
      <w:r w:rsidRPr="00B877BC">
        <w:t xml:space="preserve">Il ne se passait pas de jour que </w:t>
      </w:r>
      <w:r w:rsidR="00FA6A88">
        <w:t>M</w:t>
      </w:r>
      <w:r w:rsidR="00FA6A88" w:rsidRPr="00FA6A88">
        <w:rPr>
          <w:vertAlign w:val="superscript"/>
        </w:rPr>
        <w:t>me</w:t>
      </w:r>
      <w:r w:rsidR="00FA6A88">
        <w:t> </w:t>
      </w:r>
      <w:r w:rsidRPr="00B877BC">
        <w:t>Alexandre ne se plaignît en ces termes de la coriacité de son destin</w:t>
      </w:r>
      <w:r w:rsidR="00FA6A88">
        <w:t>.</w:t>
      </w:r>
    </w:p>
    <w:p w14:paraId="389321BB" w14:textId="77777777" w:rsidR="00FA6A88" w:rsidRDefault="00A92B34" w:rsidP="00FA6A88">
      <w:r w:rsidRPr="00B877BC">
        <w:t>Quelquefois</w:t>
      </w:r>
      <w:r w:rsidR="00FA6A88">
        <w:t xml:space="preserve">, </w:t>
      </w:r>
      <w:r w:rsidRPr="00B877BC">
        <w:t>pourtant</w:t>
      </w:r>
      <w:r w:rsidR="00FA6A88">
        <w:t xml:space="preserve">, </w:t>
      </w:r>
      <w:r w:rsidRPr="00B877BC">
        <w:t>elle s</w:t>
      </w:r>
      <w:r w:rsidR="00FA6A88">
        <w:t>’</w:t>
      </w:r>
      <w:r w:rsidRPr="00B877BC">
        <w:t>attendrissait lorsqu</w:t>
      </w:r>
      <w:r w:rsidR="00FA6A88">
        <w:t>’</w:t>
      </w:r>
      <w:r w:rsidRPr="00B877BC">
        <w:t>il lui fallait divulguer son âme à des clients jeunes qui n</w:t>
      </w:r>
      <w:r w:rsidR="00FA6A88">
        <w:t>’</w:t>
      </w:r>
      <w:r w:rsidRPr="00B877BC">
        <w:t>eussent qu</w:t>
      </w:r>
      <w:r w:rsidR="00FA6A88">
        <w:t>’</w:t>
      </w:r>
      <w:r w:rsidRPr="00B877BC">
        <w:t>imparfaitement saisi la noblesse de ses jérémiades</w:t>
      </w:r>
      <w:r w:rsidR="00FA6A88">
        <w:t>.</w:t>
      </w:r>
    </w:p>
    <w:p w14:paraId="3192858A" w14:textId="77777777" w:rsidR="00FA6A88" w:rsidRDefault="00FA6A88" w:rsidP="00FA6A88">
      <w:r>
        <w:t>— </w:t>
      </w:r>
      <w:r w:rsidR="00A92B34" w:rsidRPr="00B877BC">
        <w:t>Bon et cher papa</w:t>
      </w:r>
      <w:r>
        <w:t xml:space="preserve">, </w:t>
      </w:r>
      <w:r w:rsidR="00A92B34" w:rsidRPr="00B877BC">
        <w:t>roucoulait-elle</w:t>
      </w:r>
      <w:r>
        <w:t xml:space="preserve">, </w:t>
      </w:r>
      <w:r w:rsidR="00A92B34" w:rsidRPr="00B877BC">
        <w:t>si vous saviez comme nous l</w:t>
      </w:r>
      <w:r>
        <w:t>’</w:t>
      </w:r>
      <w:r w:rsidR="00A92B34" w:rsidRPr="00B877BC">
        <w:t>aimons</w:t>
      </w:r>
      <w:r>
        <w:t xml:space="preserve"> ! </w:t>
      </w:r>
      <w:r w:rsidR="00A92B34" w:rsidRPr="00B877BC">
        <w:t>Nous n</w:t>
      </w:r>
      <w:r>
        <w:t>’</w:t>
      </w:r>
      <w:r w:rsidR="00A92B34" w:rsidRPr="00B877BC">
        <w:t>avons toutes qu</w:t>
      </w:r>
      <w:r>
        <w:t>’</w:t>
      </w:r>
      <w:r w:rsidR="00A92B34" w:rsidRPr="00B877BC">
        <w:t>un cœur pour le chérir</w:t>
      </w:r>
      <w:r>
        <w:t xml:space="preserve">. </w:t>
      </w:r>
      <w:r w:rsidR="00A92B34" w:rsidRPr="00B877BC">
        <w:t>Le métier n</w:t>
      </w:r>
      <w:r>
        <w:t>’</w:t>
      </w:r>
      <w:r w:rsidR="00A92B34" w:rsidRPr="00B877BC">
        <w:t>y fait rien</w:t>
      </w:r>
      <w:r>
        <w:t xml:space="preserve">, </w:t>
      </w:r>
      <w:r w:rsidR="00A92B34" w:rsidRPr="00B877BC">
        <w:t>voyez-vous</w:t>
      </w:r>
      <w:r>
        <w:t xml:space="preserve"> ! </w:t>
      </w:r>
      <w:r w:rsidR="00A92B34" w:rsidRPr="00B877BC">
        <w:t xml:space="preserve">On a beau être </w:t>
      </w:r>
      <w:r w:rsidR="00A92B34" w:rsidRPr="00B877BC">
        <w:lastRenderedPageBreak/>
        <w:t xml:space="preserve">des </w:t>
      </w:r>
      <w:r w:rsidR="00A92B34" w:rsidRPr="00B877BC">
        <w:rPr>
          <w:i/>
          <w:iCs/>
        </w:rPr>
        <w:t>décla</w:t>
      </w:r>
      <w:r w:rsidR="00A92B34" w:rsidRPr="00B877BC">
        <w:rPr>
          <w:i/>
          <w:iCs/>
        </w:rPr>
        <w:t>s</w:t>
      </w:r>
      <w:r w:rsidR="00A92B34" w:rsidRPr="00B877BC">
        <w:rPr>
          <w:i/>
          <w:iCs/>
        </w:rPr>
        <w:t>sées</w:t>
      </w:r>
      <w:r>
        <w:t xml:space="preserve">, </w:t>
      </w:r>
      <w:r w:rsidR="00A92B34" w:rsidRPr="00B877BC">
        <w:t>des malheureuses</w:t>
      </w:r>
      <w:r>
        <w:t xml:space="preserve">, </w:t>
      </w:r>
      <w:r w:rsidR="00A92B34" w:rsidRPr="00B877BC">
        <w:t>si vous voulez</w:t>
      </w:r>
      <w:r>
        <w:t xml:space="preserve">, </w:t>
      </w:r>
      <w:r w:rsidR="00A92B34" w:rsidRPr="00B877BC">
        <w:t>le cœur parle toujours</w:t>
      </w:r>
      <w:r>
        <w:t xml:space="preserve">. </w:t>
      </w:r>
      <w:r w:rsidR="00A92B34" w:rsidRPr="00B877BC">
        <w:t>On se souvient de son enfance</w:t>
      </w:r>
      <w:r>
        <w:t xml:space="preserve">, </w:t>
      </w:r>
      <w:r w:rsidR="00A92B34" w:rsidRPr="00B877BC">
        <w:t>des joies pures de la famille</w:t>
      </w:r>
      <w:r>
        <w:t xml:space="preserve">, </w:t>
      </w:r>
      <w:r w:rsidR="00A92B34" w:rsidRPr="00B877BC">
        <w:t>et je me sens bien relevée à mes propres yeux</w:t>
      </w:r>
      <w:r>
        <w:t xml:space="preserve">, </w:t>
      </w:r>
      <w:r w:rsidR="00A92B34" w:rsidRPr="00B877BC">
        <w:t>je vous le jure</w:t>
      </w:r>
      <w:r>
        <w:t xml:space="preserve">, </w:t>
      </w:r>
      <w:r w:rsidR="00A92B34" w:rsidRPr="00B877BC">
        <w:t>quand je vois aller et venir</w:t>
      </w:r>
      <w:r>
        <w:t xml:space="preserve">, </w:t>
      </w:r>
      <w:r w:rsidR="00A92B34" w:rsidRPr="00B877BC">
        <w:t>dans ma maison</w:t>
      </w:r>
      <w:r>
        <w:t xml:space="preserve">, </w:t>
      </w:r>
      <w:r w:rsidR="00A92B34" w:rsidRPr="00B877BC">
        <w:t>ce vénérable vieillard couronné de cheveux blancs qui nous fait penser à la céleste p</w:t>
      </w:r>
      <w:r w:rsidR="00A92B34" w:rsidRPr="00B877BC">
        <w:t>a</w:t>
      </w:r>
      <w:r w:rsidR="00A92B34" w:rsidRPr="00B877BC">
        <w:t>trie</w:t>
      </w:r>
      <w:r>
        <w:t xml:space="preserve">. </w:t>
      </w:r>
      <w:r w:rsidR="00A92B34" w:rsidRPr="00B877BC">
        <w:t>Etc</w:t>
      </w:r>
      <w:r>
        <w:t xml:space="preserve">., </w:t>
      </w:r>
      <w:r w:rsidR="00A92B34" w:rsidRPr="00B877BC">
        <w:t>etc</w:t>
      </w:r>
      <w:r>
        <w:t>.</w:t>
      </w:r>
    </w:p>
    <w:p w14:paraId="3F054F69" w14:textId="77777777" w:rsidR="00FA6A88" w:rsidRDefault="00A92B34" w:rsidP="00FA6A88">
      <w:r w:rsidRPr="00B877BC">
        <w:t>L</w:t>
      </w:r>
      <w:r w:rsidR="00FA6A88">
        <w:t>’</w:t>
      </w:r>
      <w:r w:rsidRPr="00B877BC">
        <w:t>inconscience professionnelle permettait sans doute à la drôlesse de fonctionner</w:t>
      </w:r>
      <w:r w:rsidR="00FA6A88">
        <w:t xml:space="preserve">, </w:t>
      </w:r>
      <w:r w:rsidRPr="00B877BC">
        <w:t>avec une égale bonne foi</w:t>
      </w:r>
      <w:r w:rsidR="00FA6A88">
        <w:t xml:space="preserve">, </w:t>
      </w:r>
      <w:r w:rsidRPr="00B877BC">
        <w:t>dans l</w:t>
      </w:r>
      <w:r w:rsidR="00FA6A88">
        <w:t>’</w:t>
      </w:r>
      <w:r w:rsidRPr="00B877BC">
        <w:t>une ou l</w:t>
      </w:r>
      <w:r w:rsidR="00FA6A88">
        <w:t>’</w:t>
      </w:r>
      <w:r w:rsidRPr="00B877BC">
        <w:t>autre posture</w:t>
      </w:r>
      <w:r w:rsidR="00FA6A88">
        <w:t xml:space="preserve">, </w:t>
      </w:r>
      <w:r w:rsidRPr="00B877BC">
        <w:t>et l</w:t>
      </w:r>
      <w:r w:rsidR="00FA6A88">
        <w:t>’</w:t>
      </w:r>
      <w:r w:rsidRPr="00B877BC">
        <w:t>hôte septuagénaire du grand 12</w:t>
      </w:r>
      <w:r w:rsidR="00FA6A88">
        <w:t xml:space="preserve">, </w:t>
      </w:r>
      <w:r w:rsidRPr="00B877BC">
        <w:t>alternat</w:t>
      </w:r>
      <w:r w:rsidRPr="00B877BC">
        <w:t>i</w:t>
      </w:r>
      <w:r w:rsidRPr="00B877BC">
        <w:t>vement habillé de gloire et d</w:t>
      </w:r>
      <w:r w:rsidR="00FA6A88">
        <w:t>’</w:t>
      </w:r>
      <w:r w:rsidRPr="00B877BC">
        <w:t>ignominie</w:t>
      </w:r>
      <w:r w:rsidR="00FA6A88">
        <w:t xml:space="preserve">, </w:t>
      </w:r>
      <w:r w:rsidRPr="00B877BC">
        <w:t>croupissait au bord de sa fille</w:t>
      </w:r>
      <w:r w:rsidR="00FA6A88">
        <w:t xml:space="preserve">, – </w:t>
      </w:r>
      <w:r w:rsidRPr="00B877BC">
        <w:t>dans l</w:t>
      </w:r>
      <w:r w:rsidR="00FA6A88">
        <w:t>’</w:t>
      </w:r>
      <w:r w:rsidRPr="00B877BC">
        <w:t>inaltérable sérénité du soir de sa vie</w:t>
      </w:r>
      <w:r w:rsidR="00FA6A88">
        <w:t xml:space="preserve">, – </w:t>
      </w:r>
      <w:r w:rsidRPr="00B877BC">
        <w:t>comme une guenille d</w:t>
      </w:r>
      <w:r w:rsidR="00FA6A88">
        <w:t>’</w:t>
      </w:r>
      <w:r w:rsidRPr="00B877BC">
        <w:t>hôpital sur la rive du grand collecteur</w:t>
      </w:r>
      <w:r w:rsidR="00FA6A88">
        <w:t>.</w:t>
      </w:r>
    </w:p>
    <w:p w14:paraId="713CAC26" w14:textId="77777777" w:rsidR="00FA6A88" w:rsidRDefault="00FA6A88" w:rsidP="00FA6A88">
      <w:pPr>
        <w:pStyle w:val="Etoile"/>
      </w:pPr>
      <w:r>
        <w:t>* * *</w:t>
      </w:r>
    </w:p>
    <w:p w14:paraId="374B0212" w14:textId="77777777" w:rsidR="00FA6A88" w:rsidRDefault="00A92B34" w:rsidP="00FA6A88">
      <w:r w:rsidRPr="00B877BC">
        <w:t>L</w:t>
      </w:r>
      <w:r w:rsidR="00FA6A88">
        <w:t>’</w:t>
      </w:r>
      <w:r w:rsidRPr="00B877BC">
        <w:t>histoire de ces deux individus n</w:t>
      </w:r>
      <w:r w:rsidR="00FA6A88">
        <w:t>’</w:t>
      </w:r>
      <w:r w:rsidRPr="00B877BC">
        <w:t>avait</w:t>
      </w:r>
      <w:r w:rsidR="00FA6A88">
        <w:t xml:space="preserve">, </w:t>
      </w:r>
      <w:r w:rsidRPr="00B877BC">
        <w:t>pour tout dire</w:t>
      </w:r>
      <w:r w:rsidR="00FA6A88">
        <w:t xml:space="preserve">, </w:t>
      </w:r>
      <w:r w:rsidRPr="00B877BC">
        <w:t>a</w:t>
      </w:r>
      <w:r w:rsidRPr="00B877BC">
        <w:t>u</w:t>
      </w:r>
      <w:r w:rsidRPr="00B877BC">
        <w:t>cune des qualités essentielles qu</w:t>
      </w:r>
      <w:r w:rsidR="00FA6A88">
        <w:t>’</w:t>
      </w:r>
      <w:r w:rsidRPr="00B877BC">
        <w:t>on doit exiger du poème ép</w:t>
      </w:r>
      <w:r w:rsidRPr="00B877BC">
        <w:t>i</w:t>
      </w:r>
      <w:r w:rsidRPr="00B877BC">
        <w:t>que</w:t>
      </w:r>
      <w:r w:rsidR="00FA6A88">
        <w:t>.</w:t>
      </w:r>
    </w:p>
    <w:p w14:paraId="07498484" w14:textId="77777777" w:rsidR="00FA6A88" w:rsidRDefault="00A92B34" w:rsidP="00FA6A88">
      <w:r w:rsidRPr="00B877BC">
        <w:t>Le bonhomme Ferdinand Bouton</w:t>
      </w:r>
      <w:r w:rsidR="00FA6A88">
        <w:t xml:space="preserve">, </w:t>
      </w:r>
      <w:r w:rsidRPr="00B877BC">
        <w:t xml:space="preserve">familièrement dénommé papa Ferdinand ou le </w:t>
      </w:r>
      <w:r w:rsidRPr="00B877BC">
        <w:rPr>
          <w:i/>
          <w:iCs/>
        </w:rPr>
        <w:t>Vieux</w:t>
      </w:r>
      <w:r w:rsidR="00FA6A88">
        <w:t xml:space="preserve">, </w:t>
      </w:r>
      <w:r w:rsidRPr="00B877BC">
        <w:t>était une ancienne canaille de la rue de Flandre où il exerça naguère trente métiers dont le moins inavouable mit plusieurs fois en danger sa liberté</w:t>
      </w:r>
      <w:r w:rsidR="00FA6A88">
        <w:t>.</w:t>
      </w:r>
    </w:p>
    <w:p w14:paraId="45470A64" w14:textId="77777777" w:rsidR="00FA6A88" w:rsidRDefault="00FA6A88" w:rsidP="00FA6A88">
      <w:r>
        <w:t>M</w:t>
      </w:r>
      <w:r w:rsidRPr="00FA6A88">
        <w:rPr>
          <w:vertAlign w:val="superscript"/>
        </w:rPr>
        <w:t>lle</w:t>
      </w:r>
      <w:r>
        <w:t> </w:t>
      </w:r>
      <w:r w:rsidR="00A92B34" w:rsidRPr="00B877BC">
        <w:t>Léontine Bouton</w:t>
      </w:r>
      <w:r>
        <w:t xml:space="preserve">, </w:t>
      </w:r>
      <w:r w:rsidR="00A92B34" w:rsidRPr="00B877BC">
        <w:t xml:space="preserve">qui devait être un jour </w:t>
      </w:r>
      <w:r>
        <w:t>M</w:t>
      </w:r>
      <w:r w:rsidRPr="00FA6A88">
        <w:rPr>
          <w:vertAlign w:val="superscript"/>
        </w:rPr>
        <w:t>me</w:t>
      </w:r>
      <w:r>
        <w:t> </w:t>
      </w:r>
      <w:r w:rsidR="00A92B34" w:rsidRPr="00B877BC">
        <w:t>Alexandre et dont la mère disparut peu de temps après sa naissance</w:t>
      </w:r>
      <w:r>
        <w:t xml:space="preserve">, </w:t>
      </w:r>
      <w:r w:rsidR="00A92B34" w:rsidRPr="00B877BC">
        <w:t>avait été élevée par le digne homme dans les princ</w:t>
      </w:r>
      <w:r w:rsidR="00A92B34" w:rsidRPr="00B877BC">
        <w:t>i</w:t>
      </w:r>
      <w:r w:rsidR="00A92B34" w:rsidRPr="00B877BC">
        <w:t>pes de la plus rigoureuse improbité</w:t>
      </w:r>
      <w:r>
        <w:t>.</w:t>
      </w:r>
    </w:p>
    <w:p w14:paraId="604E3B9F" w14:textId="77777777" w:rsidR="00FA6A88" w:rsidRDefault="00A92B34" w:rsidP="00FA6A88">
      <w:r w:rsidRPr="00B877BC">
        <w:t>Préparée</w:t>
      </w:r>
      <w:r w:rsidR="00FA6A88">
        <w:t xml:space="preserve">, </w:t>
      </w:r>
      <w:r w:rsidRPr="00B877BC">
        <w:t>dès son âge tendre</w:t>
      </w:r>
      <w:r w:rsidR="00FA6A88">
        <w:t xml:space="preserve">, </w:t>
      </w:r>
      <w:r w:rsidRPr="00B877BC">
        <w:t>aux militantes pratiques</w:t>
      </w:r>
      <w:r w:rsidR="00FA6A88">
        <w:t xml:space="preserve">, </w:t>
      </w:r>
      <w:r w:rsidRPr="00B877BC">
        <w:t>elle décrochait</w:t>
      </w:r>
      <w:r w:rsidR="00FA6A88">
        <w:t xml:space="preserve">, </w:t>
      </w:r>
      <w:r w:rsidRPr="00B877BC">
        <w:t>à treize ans</w:t>
      </w:r>
      <w:r w:rsidR="00FA6A88">
        <w:t xml:space="preserve">, </w:t>
      </w:r>
      <w:r w:rsidRPr="00B877BC">
        <w:t>une brillante situation de vierge oblate chez un millionnaire genevois renommé pour sa vertu</w:t>
      </w:r>
      <w:r w:rsidR="00FA6A88">
        <w:t xml:space="preserve">, </w:t>
      </w:r>
      <w:r w:rsidRPr="00B877BC">
        <w:t>qui l</w:t>
      </w:r>
      <w:r w:rsidR="00FA6A88">
        <w:t>’</w:t>
      </w:r>
      <w:r w:rsidRPr="00B877BC">
        <w:t xml:space="preserve">appelait son </w:t>
      </w:r>
      <w:r w:rsidR="00FA6A88">
        <w:t>« </w:t>
      </w:r>
      <w:r w:rsidRPr="00B877BC">
        <w:t>ange de lumière</w:t>
      </w:r>
      <w:r w:rsidR="00FA6A88">
        <w:t> »</w:t>
      </w:r>
      <w:r w:rsidRPr="00B877BC">
        <w:t xml:space="preserve"> et qui acheva de la </w:t>
      </w:r>
      <w:r w:rsidRPr="00B877BC">
        <w:lastRenderedPageBreak/>
        <w:t>putréfier</w:t>
      </w:r>
      <w:r w:rsidR="00FA6A88">
        <w:t xml:space="preserve">. </w:t>
      </w:r>
      <w:r w:rsidRPr="00B877BC">
        <w:t>Deux ans suffirent à la débutante pour crever ce calviniste</w:t>
      </w:r>
      <w:r w:rsidR="00FA6A88">
        <w:t>.</w:t>
      </w:r>
    </w:p>
    <w:p w14:paraId="51F9D9BF" w14:textId="77777777" w:rsidR="00FA6A88" w:rsidRDefault="00A92B34" w:rsidP="00FA6A88">
      <w:r w:rsidRPr="00B877BC">
        <w:t>Après celui-là</w:t>
      </w:r>
      <w:r w:rsidR="00FA6A88">
        <w:t xml:space="preserve">, </w:t>
      </w:r>
      <w:r w:rsidRPr="00B877BC">
        <w:t>combien d</w:t>
      </w:r>
      <w:r w:rsidR="00FA6A88">
        <w:t>’</w:t>
      </w:r>
      <w:r w:rsidRPr="00B877BC">
        <w:t>autres</w:t>
      </w:r>
      <w:r w:rsidR="00FA6A88">
        <w:t xml:space="preserve"> ! </w:t>
      </w:r>
      <w:r w:rsidRPr="00B877BC">
        <w:t>Recommandée surtout aux messieurs discrets</w:t>
      </w:r>
      <w:r w:rsidR="00FA6A88">
        <w:t xml:space="preserve">, </w:t>
      </w:r>
      <w:r w:rsidRPr="00B877BC">
        <w:t>elle devint quelque chose comme un placement de père de famille et marcha</w:t>
      </w:r>
      <w:r w:rsidR="00FA6A88">
        <w:t xml:space="preserve">, </w:t>
      </w:r>
      <w:r w:rsidRPr="00B877BC">
        <w:t>jusqu</w:t>
      </w:r>
      <w:r w:rsidR="00FA6A88">
        <w:t>’</w:t>
      </w:r>
      <w:r w:rsidRPr="00B877BC">
        <w:t>à dix-huit ans</w:t>
      </w:r>
      <w:r w:rsidR="00FA6A88">
        <w:t xml:space="preserve">, </w:t>
      </w:r>
      <w:r w:rsidRPr="00B877BC">
        <w:t>dans une auréole de turpitudes</w:t>
      </w:r>
      <w:r w:rsidR="00FA6A88">
        <w:t>.</w:t>
      </w:r>
    </w:p>
    <w:p w14:paraId="5DD57234" w14:textId="77777777" w:rsidR="00FA6A88" w:rsidRDefault="00A92B34" w:rsidP="00FA6A88">
      <w:r w:rsidRPr="00B877BC">
        <w:t>À ce moment</w:t>
      </w:r>
      <w:r w:rsidR="00FA6A88">
        <w:t xml:space="preserve">, </w:t>
      </w:r>
      <w:r w:rsidRPr="00B877BC">
        <w:t>devenue sérieuse elle-même</w:t>
      </w:r>
      <w:r w:rsidR="00FA6A88">
        <w:t xml:space="preserve">, </w:t>
      </w:r>
      <w:r w:rsidRPr="00B877BC">
        <w:t xml:space="preserve">à force de se frotter à des gens </w:t>
      </w:r>
      <w:r w:rsidRPr="00B877BC">
        <w:rPr>
          <w:i/>
          <w:iCs/>
        </w:rPr>
        <w:t>sérieux</w:t>
      </w:r>
      <w:r w:rsidR="00FA6A88">
        <w:t xml:space="preserve">, </w:t>
      </w:r>
      <w:r w:rsidRPr="00B877BC">
        <w:t>elle lâcha son père dont la pocharde frivolité de crapule</w:t>
      </w:r>
      <w:r w:rsidR="00FA6A88">
        <w:t xml:space="preserve">, </w:t>
      </w:r>
      <w:r w:rsidRPr="00B877BC">
        <w:t>désormais oisive</w:t>
      </w:r>
      <w:r w:rsidR="00FA6A88">
        <w:t xml:space="preserve">, </w:t>
      </w:r>
      <w:r w:rsidRPr="00B877BC">
        <w:t>révoltait son cœur</w:t>
      </w:r>
      <w:r w:rsidR="00FA6A88">
        <w:t>.</w:t>
      </w:r>
    </w:p>
    <w:p w14:paraId="519E6F28" w14:textId="77777777" w:rsidR="00FA6A88" w:rsidRDefault="00A92B34" w:rsidP="00FA6A88">
      <w:r w:rsidRPr="00B877BC">
        <w:t>Et quinze années ensuite s</w:t>
      </w:r>
      <w:r w:rsidR="00FA6A88">
        <w:t>’</w:t>
      </w:r>
      <w:r w:rsidRPr="00B877BC">
        <w:t>écoulèrent pendant lesquelles cet abandonné se rassasia d</w:t>
      </w:r>
      <w:r w:rsidR="00FA6A88">
        <w:t>’</w:t>
      </w:r>
      <w:r w:rsidRPr="00B877BC">
        <w:t>infortunes</w:t>
      </w:r>
      <w:r w:rsidR="00FA6A88">
        <w:t>.</w:t>
      </w:r>
    </w:p>
    <w:p w14:paraId="1CF3DAD2" w14:textId="77777777" w:rsidR="00FA6A88" w:rsidRDefault="00A92B34" w:rsidP="00FA6A88">
      <w:r w:rsidRPr="00B877BC">
        <w:t>Désaccoutumé des affaires</w:t>
      </w:r>
      <w:r w:rsidR="00FA6A88">
        <w:t xml:space="preserve">, </w:t>
      </w:r>
      <w:r w:rsidRPr="00B877BC">
        <w:t>ne retrouvant plus son a</w:t>
      </w:r>
      <w:r w:rsidRPr="00B877BC">
        <w:t>n</w:t>
      </w:r>
      <w:r w:rsidRPr="00B877BC">
        <w:t>cienne astuce</w:t>
      </w:r>
      <w:r w:rsidR="00FA6A88">
        <w:t xml:space="preserve">, </w:t>
      </w:r>
      <w:r w:rsidRPr="00B877BC">
        <w:t>il ressemblait à une vieille mouche qui n</w:t>
      </w:r>
      <w:r w:rsidR="00FA6A88">
        <w:t>’</w:t>
      </w:r>
      <w:r w:rsidRPr="00B877BC">
        <w:t>aurait pas la force de voler sur les excréments et dont les araignées elles-mêmes ne voudraient plus</w:t>
      </w:r>
      <w:r w:rsidR="00FA6A88">
        <w:t>.</w:t>
      </w:r>
    </w:p>
    <w:p w14:paraId="7638C93F" w14:textId="77777777" w:rsidR="00FA6A88" w:rsidRDefault="00A92B34" w:rsidP="00FA6A88">
      <w:r w:rsidRPr="00B877BC">
        <w:t>Léontine</w:t>
      </w:r>
      <w:r w:rsidR="00FA6A88">
        <w:t xml:space="preserve">, </w:t>
      </w:r>
      <w:r w:rsidRPr="00B877BC">
        <w:t>plus heureuse</w:t>
      </w:r>
      <w:r w:rsidR="00FA6A88">
        <w:t xml:space="preserve">, </w:t>
      </w:r>
      <w:r w:rsidRPr="00B877BC">
        <w:t>prospéra</w:t>
      </w:r>
      <w:r w:rsidR="00FA6A88">
        <w:t xml:space="preserve">. </w:t>
      </w:r>
      <w:r w:rsidRPr="00B877BC">
        <w:t>Sans s</w:t>
      </w:r>
      <w:r w:rsidR="00FA6A88">
        <w:t>’</w:t>
      </w:r>
      <w:r w:rsidRPr="00B877BC">
        <w:t>élever aux pr</w:t>
      </w:r>
      <w:r w:rsidRPr="00B877BC">
        <w:t>e</w:t>
      </w:r>
      <w:r w:rsidRPr="00B877BC">
        <w:t xml:space="preserve">mières charges de </w:t>
      </w:r>
      <w:smartTag w:uri="urn:schemas-microsoft-com:office:smarttags" w:element="PersonName">
        <w:smartTagPr>
          <w:attr w:name="ProductID" w:val="la Galanterie"/>
        </w:smartTagPr>
        <w:r w:rsidRPr="00B877BC">
          <w:t>la Galanterie</w:t>
        </w:r>
      </w:smartTag>
      <w:r w:rsidRPr="00B877BC">
        <w:t xml:space="preserve"> publique dont ses manières de goujate incorrigible ne lui permettaient pas d</w:t>
      </w:r>
      <w:r w:rsidR="00FA6A88">
        <w:t>’</w:t>
      </w:r>
      <w:r w:rsidRPr="00B877BC">
        <w:t>ambitionner la dictature</w:t>
      </w:r>
      <w:r w:rsidR="00FA6A88">
        <w:t xml:space="preserve">, </w:t>
      </w:r>
      <w:r w:rsidRPr="00B877BC">
        <w:t>elle sut manœuvrer dans les emplois subalternes avec tant d</w:t>
      </w:r>
      <w:r w:rsidR="00FA6A88">
        <w:t>’</w:t>
      </w:r>
      <w:r w:rsidRPr="00B877BC">
        <w:t>art et de si ambidextres complaisances</w:t>
      </w:r>
      <w:r w:rsidR="00FA6A88">
        <w:t xml:space="preserve">, </w:t>
      </w:r>
      <w:r w:rsidRPr="00B877BC">
        <w:t>elle se faufila</w:t>
      </w:r>
      <w:r w:rsidR="00FA6A88">
        <w:t xml:space="preserve">, </w:t>
      </w:r>
      <w:r w:rsidRPr="00B877BC">
        <w:t>s</w:t>
      </w:r>
      <w:r w:rsidR="00FA6A88">
        <w:t>’</w:t>
      </w:r>
      <w:r w:rsidRPr="00B877BC">
        <w:t>installa</w:t>
      </w:r>
      <w:r w:rsidR="00FA6A88">
        <w:t xml:space="preserve">, </w:t>
      </w:r>
      <w:r w:rsidRPr="00B877BC">
        <w:t>se tassa si fermement aux bonnes ripailles et</w:t>
      </w:r>
      <w:r w:rsidR="00FA6A88">
        <w:t xml:space="preserve">, </w:t>
      </w:r>
      <w:r w:rsidRPr="00B877BC">
        <w:t>n</w:t>
      </w:r>
      <w:r w:rsidR="00FA6A88">
        <w:t>’</w:t>
      </w:r>
      <w:r w:rsidRPr="00B877BC">
        <w:t>oubliant jamais d</w:t>
      </w:r>
      <w:r w:rsidR="00FA6A88">
        <w:t>’</w:t>
      </w:r>
      <w:r w:rsidRPr="00B877BC">
        <w:t>emplir son verre avant que la bouteille eût achevé de circuler</w:t>
      </w:r>
      <w:r w:rsidR="00FA6A88">
        <w:t xml:space="preserve">, </w:t>
      </w:r>
      <w:r w:rsidRPr="00B877BC">
        <w:t xml:space="preserve">fut tellement </w:t>
      </w:r>
      <w:r w:rsidRPr="00B877BC">
        <w:rPr>
          <w:i/>
          <w:iCs/>
        </w:rPr>
        <w:t>rosse</w:t>
      </w:r>
      <w:r w:rsidRPr="00B877BC">
        <w:t xml:space="preserve"> devant Dieu et devant les hommes</w:t>
      </w:r>
      <w:r w:rsidR="00FA6A88">
        <w:t xml:space="preserve">, </w:t>
      </w:r>
      <w:r w:rsidRPr="00B877BC">
        <w:t>qu</w:t>
      </w:r>
      <w:r w:rsidR="00FA6A88">
        <w:t>’</w:t>
      </w:r>
      <w:r w:rsidRPr="00B877BC">
        <w:t>elle en vint à pouvoir défier le malheur</w:t>
      </w:r>
      <w:r w:rsidR="00FA6A88">
        <w:t>.</w:t>
      </w:r>
    </w:p>
    <w:p w14:paraId="3FA531AE" w14:textId="77777777" w:rsidR="00FA6A88" w:rsidRDefault="00FA6A88" w:rsidP="00FA6A88">
      <w:pPr>
        <w:pStyle w:val="Etoile"/>
      </w:pPr>
      <w:r>
        <w:t>* * *</w:t>
      </w:r>
    </w:p>
    <w:p w14:paraId="7408421D" w14:textId="77777777" w:rsidR="00FA6A88" w:rsidRDefault="00A92B34" w:rsidP="00FA6A88">
      <w:r w:rsidRPr="00B877BC">
        <w:t>Le malheur</w:t>
      </w:r>
      <w:r w:rsidR="00FA6A88">
        <w:t xml:space="preserve">, </w:t>
      </w:r>
      <w:r w:rsidRPr="00B877BC">
        <w:t>alors</w:t>
      </w:r>
      <w:r w:rsidR="00FA6A88">
        <w:t xml:space="preserve">, </w:t>
      </w:r>
      <w:r w:rsidRPr="00B877BC">
        <w:t>se présenta sous l</w:t>
      </w:r>
      <w:r w:rsidR="00FA6A88">
        <w:t>’</w:t>
      </w:r>
      <w:r w:rsidRPr="00B877BC">
        <w:t>espèce falote et fa</w:t>
      </w:r>
      <w:r w:rsidRPr="00B877BC">
        <w:t>n</w:t>
      </w:r>
      <w:r w:rsidRPr="00B877BC">
        <w:t>tomatique de son père</w:t>
      </w:r>
      <w:r w:rsidR="00FA6A88">
        <w:t>.</w:t>
      </w:r>
    </w:p>
    <w:p w14:paraId="7296E708" w14:textId="77777777" w:rsidR="00FA6A88" w:rsidRDefault="00A92B34" w:rsidP="00FA6A88">
      <w:r w:rsidRPr="00B877BC">
        <w:lastRenderedPageBreak/>
        <w:t>Le vieux drôle</w:t>
      </w:r>
      <w:r w:rsidR="00FA6A88">
        <w:t xml:space="preserve">, </w:t>
      </w:r>
      <w:r w:rsidRPr="00B877BC">
        <w:t>au moment de sombrer à tout jamais dans le plus insondable gouffre</w:t>
      </w:r>
      <w:r w:rsidR="00FA6A88">
        <w:t xml:space="preserve">, </w:t>
      </w:r>
      <w:r w:rsidRPr="00B877BC">
        <w:t>avait appris que sa fille</w:t>
      </w:r>
      <w:r w:rsidR="00FA6A88">
        <w:t xml:space="preserve">, </w:t>
      </w:r>
      <w:r w:rsidRPr="00B877BC">
        <w:t>sa Titine</w:t>
      </w:r>
      <w:r w:rsidR="00FA6A88">
        <w:t xml:space="preserve">, </w:t>
      </w:r>
      <w:r w:rsidRPr="00B877BC">
        <w:t>quasi célèbre</w:t>
      </w:r>
      <w:r w:rsidR="00FA6A88">
        <w:t xml:space="preserve">, </w:t>
      </w:r>
      <w:r w:rsidRPr="00B877BC">
        <w:t>maintenant</w:t>
      </w:r>
      <w:r w:rsidR="00FA6A88">
        <w:t xml:space="preserve">, </w:t>
      </w:r>
      <w:r w:rsidRPr="00B877BC">
        <w:t xml:space="preserve">sous le nom de </w:t>
      </w:r>
      <w:r w:rsidR="00FA6A88">
        <w:t>M</w:t>
      </w:r>
      <w:r w:rsidR="00FA6A88" w:rsidRPr="00FA6A88">
        <w:rPr>
          <w:vertAlign w:val="superscript"/>
        </w:rPr>
        <w:t>me</w:t>
      </w:r>
      <w:r w:rsidR="00FA6A88">
        <w:t> </w:t>
      </w:r>
      <w:r w:rsidRPr="00B877BC">
        <w:t>Alexandre</w:t>
      </w:r>
      <w:r w:rsidR="00FA6A88">
        <w:t xml:space="preserve">, </w:t>
      </w:r>
      <w:r w:rsidRPr="00B877BC">
        <w:t>go</w:t>
      </w:r>
      <w:r w:rsidRPr="00B877BC">
        <w:t>u</w:t>
      </w:r>
      <w:r w:rsidRPr="00B877BC">
        <w:t>vernait de main magistrale une hôtellerie fameuse où les princes de l</w:t>
      </w:r>
      <w:r w:rsidR="00FA6A88">
        <w:t>’</w:t>
      </w:r>
      <w:r w:rsidRPr="00B877BC">
        <w:t>extrême Orient venaient apporter leur or</w:t>
      </w:r>
      <w:r w:rsidR="00FA6A88">
        <w:t>.</w:t>
      </w:r>
    </w:p>
    <w:p w14:paraId="41FD8A82" w14:textId="77777777" w:rsidR="00FA6A88" w:rsidRDefault="00A92B34" w:rsidP="00FA6A88">
      <w:r w:rsidRPr="00B877BC">
        <w:t>Vermineux et couvert de loques impures</w:t>
      </w:r>
      <w:r w:rsidR="00FA6A88">
        <w:t xml:space="preserve">, </w:t>
      </w:r>
      <w:r w:rsidRPr="00B877BC">
        <w:t>n</w:t>
      </w:r>
      <w:r w:rsidR="00FA6A88">
        <w:t>’</w:t>
      </w:r>
      <w:r w:rsidRPr="00B877BC">
        <w:t xml:space="preserve">ayant </w:t>
      </w:r>
      <w:r w:rsidR="00FA6A88">
        <w:t>« </w:t>
      </w:r>
      <w:r w:rsidRPr="00B877BC">
        <w:t>plus un radis dans la profonde et rien dans le battant</w:t>
      </w:r>
      <w:r w:rsidR="00FA6A88">
        <w:t xml:space="preserve"> », </w:t>
      </w:r>
      <w:r w:rsidRPr="00B877BC">
        <w:t>il tomba donc chez elle un beau jour et la fortune lui fut à ce point favorable que l</w:t>
      </w:r>
      <w:r w:rsidR="00FA6A88">
        <w:t>’</w:t>
      </w:r>
      <w:r w:rsidRPr="00B877BC">
        <w:t xml:space="preserve">altière </w:t>
      </w:r>
      <w:proofErr w:type="spellStart"/>
      <w:r w:rsidRPr="00B877BC">
        <w:t>pachate</w:t>
      </w:r>
      <w:proofErr w:type="spellEnd"/>
      <w:r w:rsidR="00FA6A88">
        <w:t xml:space="preserve">, </w:t>
      </w:r>
      <w:r w:rsidRPr="00B877BC">
        <w:t>quoique enragée de sa survenue</w:t>
      </w:r>
      <w:r w:rsidR="00FA6A88">
        <w:t xml:space="preserve">, </w:t>
      </w:r>
      <w:r w:rsidRPr="00B877BC">
        <w:t>fut obl</w:t>
      </w:r>
      <w:r w:rsidRPr="00B877BC">
        <w:t>i</w:t>
      </w:r>
      <w:r w:rsidRPr="00B877BC">
        <w:t>gée de l</w:t>
      </w:r>
      <w:r w:rsidR="00FA6A88">
        <w:t>’</w:t>
      </w:r>
      <w:r w:rsidRPr="00B877BC">
        <w:t>accueillir avec les démonstrations du plus ostensible amour</w:t>
      </w:r>
      <w:r w:rsidR="00FA6A88">
        <w:t>.</w:t>
      </w:r>
    </w:p>
    <w:p w14:paraId="38C128F1" w14:textId="77777777" w:rsidR="00FA6A88" w:rsidRDefault="00A92B34" w:rsidP="00FA6A88">
      <w:r w:rsidRPr="00B877BC">
        <w:t xml:space="preserve">La </w:t>
      </w:r>
      <w:proofErr w:type="spellStart"/>
      <w:r w:rsidRPr="00B877BC">
        <w:t>malechance</w:t>
      </w:r>
      <w:proofErr w:type="spellEnd"/>
      <w:r w:rsidRPr="00B877BC">
        <w:t xml:space="preserve"> de celle-ci voulut</w:t>
      </w:r>
      <w:r w:rsidR="00FA6A88">
        <w:t xml:space="preserve">, </w:t>
      </w:r>
      <w:r w:rsidRPr="00B877BC">
        <w:t>en effet</w:t>
      </w:r>
      <w:r w:rsidR="00FA6A88">
        <w:t xml:space="preserve">, </w:t>
      </w:r>
      <w:r w:rsidRPr="00B877BC">
        <w:t>qu</w:t>
      </w:r>
      <w:r w:rsidR="00FA6A88">
        <w:t>’</w:t>
      </w:r>
      <w:r w:rsidRPr="00B877BC">
        <w:t>à l</w:t>
      </w:r>
      <w:r w:rsidR="00FA6A88">
        <w:t>’</w:t>
      </w:r>
      <w:r w:rsidRPr="00B877BC">
        <w:t>instant même où</w:t>
      </w:r>
      <w:r w:rsidR="00FA6A88">
        <w:t xml:space="preserve">, </w:t>
      </w:r>
      <w:r w:rsidRPr="00B877BC">
        <w:t>forçant toutes les consignes</w:t>
      </w:r>
      <w:r w:rsidR="00FA6A88">
        <w:t xml:space="preserve">, </w:t>
      </w:r>
      <w:r w:rsidRPr="00B877BC">
        <w:t>il se précipitait dans ses bras</w:t>
      </w:r>
      <w:r w:rsidR="00FA6A88">
        <w:t xml:space="preserve">, </w:t>
      </w:r>
      <w:r w:rsidRPr="00B877BC">
        <w:t>elle se trouvât en conférence avec de rigides sénateurs peu capables de badiner sur le quatrième commandement de la loi divine</w:t>
      </w:r>
      <w:r w:rsidR="00FA6A88">
        <w:t xml:space="preserve">. </w:t>
      </w:r>
      <w:r w:rsidRPr="00B877BC">
        <w:t>L</w:t>
      </w:r>
      <w:r w:rsidR="00FA6A88">
        <w:t>’</w:t>
      </w:r>
      <w:r w:rsidRPr="00B877BC">
        <w:t>un d</w:t>
      </w:r>
      <w:r w:rsidR="00FA6A88">
        <w:t>’</w:t>
      </w:r>
      <w:r w:rsidRPr="00B877BC">
        <w:t>eux même</w:t>
      </w:r>
      <w:r w:rsidR="00FA6A88">
        <w:t xml:space="preserve">, </w:t>
      </w:r>
      <w:r w:rsidRPr="00B877BC">
        <w:t>remué jusqu</w:t>
      </w:r>
      <w:r w:rsidR="00FA6A88">
        <w:t>’</w:t>
      </w:r>
      <w:r w:rsidRPr="00B877BC">
        <w:t>au fond de ses entrailles par cet incident pathétique</w:t>
      </w:r>
      <w:r w:rsidR="00FA6A88">
        <w:t xml:space="preserve">, </w:t>
      </w:r>
      <w:r w:rsidRPr="00B877BC">
        <w:t>ne crut pouvoir se dispenser de la bénir en lui prédisant une interminable vie</w:t>
      </w:r>
      <w:r w:rsidR="00FA6A88">
        <w:t>.</w:t>
      </w:r>
    </w:p>
    <w:p w14:paraId="41755FDF" w14:textId="77777777" w:rsidR="00FA6A88" w:rsidRDefault="00A92B34" w:rsidP="00FA6A88">
      <w:r w:rsidRPr="00B877BC">
        <w:t>Après un tel coup</w:t>
      </w:r>
      <w:r w:rsidR="00FA6A88">
        <w:t xml:space="preserve">, </w:t>
      </w:r>
      <w:r w:rsidRPr="00B877BC">
        <w:t>papa Ferdinand devenait indélogeable et inextirpable à jamais</w:t>
      </w:r>
      <w:r w:rsidR="00FA6A88">
        <w:t xml:space="preserve">. </w:t>
      </w:r>
      <w:r w:rsidRPr="00B877BC">
        <w:t>Sous peine d</w:t>
      </w:r>
      <w:r w:rsidR="00FA6A88">
        <w:t>’</w:t>
      </w:r>
      <w:r w:rsidRPr="00B877BC">
        <w:t>encourir l</w:t>
      </w:r>
      <w:r w:rsidR="00FA6A88">
        <w:t>’</w:t>
      </w:r>
      <w:r w:rsidRPr="00B877BC">
        <w:t>indignation des honnêtes gens et de perdre l</w:t>
      </w:r>
      <w:r w:rsidR="00FA6A88">
        <w:t>’</w:t>
      </w:r>
      <w:r w:rsidRPr="00B877BC">
        <w:t>estime fructueuse des mandarins</w:t>
      </w:r>
      <w:r w:rsidR="00FA6A88">
        <w:t xml:space="preserve">, </w:t>
      </w:r>
      <w:r w:rsidRPr="00B877BC">
        <w:t>il fallut le décrasser</w:t>
      </w:r>
      <w:r w:rsidR="00FA6A88">
        <w:t xml:space="preserve">, </w:t>
      </w:r>
      <w:r w:rsidRPr="00B877BC">
        <w:t>l</w:t>
      </w:r>
      <w:r w:rsidR="00FA6A88">
        <w:t>’</w:t>
      </w:r>
      <w:r w:rsidRPr="00B877BC">
        <w:t>habiller</w:t>
      </w:r>
      <w:r w:rsidR="00FA6A88">
        <w:t xml:space="preserve">, </w:t>
      </w:r>
      <w:r w:rsidRPr="00B877BC">
        <w:t>le loger et le remplir tous les jours</w:t>
      </w:r>
      <w:r w:rsidR="00FA6A88">
        <w:t>.</w:t>
      </w:r>
    </w:p>
    <w:p w14:paraId="4855D13C" w14:textId="77777777" w:rsidR="00FA6A88" w:rsidRDefault="00A92B34" w:rsidP="00FA6A88">
      <w:r w:rsidRPr="00B877BC">
        <w:t>L</w:t>
      </w:r>
      <w:r w:rsidR="00FA6A88">
        <w:t>’</w:t>
      </w:r>
      <w:r w:rsidRPr="00B877BC">
        <w:t>existence</w:t>
      </w:r>
      <w:r w:rsidR="00FA6A88">
        <w:t xml:space="preserve">, </w:t>
      </w:r>
      <w:r w:rsidRPr="00B877BC">
        <w:t>jusqu</w:t>
      </w:r>
      <w:r w:rsidR="00FA6A88">
        <w:t>’</w:t>
      </w:r>
      <w:r w:rsidRPr="00B877BC">
        <w:t>alors douce comme le miel</w:t>
      </w:r>
      <w:r w:rsidR="00FA6A88">
        <w:t xml:space="preserve">, </w:t>
      </w:r>
      <w:r w:rsidRPr="00B877BC">
        <w:t xml:space="preserve">de </w:t>
      </w:r>
      <w:r w:rsidR="00FA6A88">
        <w:t>M</w:t>
      </w:r>
      <w:r w:rsidR="00FA6A88" w:rsidRPr="00FA6A88">
        <w:rPr>
          <w:vertAlign w:val="superscript"/>
        </w:rPr>
        <w:t>me</w:t>
      </w:r>
      <w:r w:rsidR="00FA6A88">
        <w:t> </w:t>
      </w:r>
      <w:r w:rsidRPr="00B877BC">
        <w:t>Alexandre</w:t>
      </w:r>
      <w:r w:rsidR="00FA6A88">
        <w:t xml:space="preserve">, </w:t>
      </w:r>
      <w:r w:rsidRPr="00B877BC">
        <w:t>fut empoisonnée</w:t>
      </w:r>
      <w:r w:rsidR="00FA6A88">
        <w:t xml:space="preserve">. </w:t>
      </w:r>
      <w:r w:rsidRPr="00B877BC">
        <w:t>Ce père fut le pli de rose de sa couche</w:t>
      </w:r>
      <w:r w:rsidR="00FA6A88">
        <w:t xml:space="preserve">, </w:t>
      </w:r>
      <w:r w:rsidRPr="00B877BC">
        <w:t>le pétrin de son âme</w:t>
      </w:r>
      <w:r w:rsidR="00FA6A88">
        <w:t xml:space="preserve">, </w:t>
      </w:r>
      <w:r w:rsidRPr="00B877BC">
        <w:t>la tablature de ses digestions et</w:t>
      </w:r>
      <w:r w:rsidR="00FA6A88">
        <w:t xml:space="preserve">, </w:t>
      </w:r>
      <w:r w:rsidRPr="00B877BC">
        <w:t>tout au contraire de Calypso</w:t>
      </w:r>
      <w:r w:rsidR="00FA6A88">
        <w:t xml:space="preserve">, </w:t>
      </w:r>
      <w:r w:rsidRPr="00B877BC">
        <w:t>elle ne parvenait pas à se consoler du retour d</w:t>
      </w:r>
      <w:r w:rsidR="00FA6A88">
        <w:t>’</w:t>
      </w:r>
      <w:r w:rsidRPr="00B877BC">
        <w:t>Ulysse</w:t>
      </w:r>
      <w:r w:rsidR="00FA6A88">
        <w:t>.</w:t>
      </w:r>
    </w:p>
    <w:p w14:paraId="46C34658" w14:textId="77777777" w:rsidR="00FA6A88" w:rsidRDefault="00A92B34" w:rsidP="00FA6A88">
      <w:r w:rsidRPr="00B877BC">
        <w:t>Il n</w:t>
      </w:r>
      <w:r w:rsidR="00FA6A88">
        <w:t>’</w:t>
      </w:r>
      <w:r w:rsidRPr="00B877BC">
        <w:t>était pourtant pas gênant</w:t>
      </w:r>
      <w:r w:rsidR="00FA6A88">
        <w:t xml:space="preserve">. </w:t>
      </w:r>
      <w:r w:rsidRPr="00B877BC">
        <w:t>Dès le premier jour</w:t>
      </w:r>
      <w:r w:rsidR="00FA6A88">
        <w:t xml:space="preserve">, </w:t>
      </w:r>
      <w:r w:rsidRPr="00B877BC">
        <w:t>on l</w:t>
      </w:r>
      <w:r w:rsidR="00FA6A88">
        <w:t>’</w:t>
      </w:r>
      <w:r w:rsidRPr="00B877BC">
        <w:t>avait installé dans la mansarde la plus lointaine</w:t>
      </w:r>
      <w:r w:rsidR="00FA6A88">
        <w:t xml:space="preserve">, </w:t>
      </w:r>
      <w:r w:rsidRPr="00B877BC">
        <w:t xml:space="preserve">la plus </w:t>
      </w:r>
      <w:r w:rsidRPr="00B877BC">
        <w:lastRenderedPageBreak/>
        <w:t>i</w:t>
      </w:r>
      <w:r w:rsidRPr="00B877BC">
        <w:t>n</w:t>
      </w:r>
      <w:r w:rsidRPr="00B877BC">
        <w:t>commode et probablement la plus malsaine</w:t>
      </w:r>
      <w:r w:rsidR="00FA6A88">
        <w:t xml:space="preserve">. </w:t>
      </w:r>
      <w:r w:rsidRPr="00B877BC">
        <w:t>C</w:t>
      </w:r>
      <w:r w:rsidR="00FA6A88">
        <w:t>’</w:t>
      </w:r>
      <w:r w:rsidRPr="00B877BC">
        <w:t>était à peine si on le voyait</w:t>
      </w:r>
      <w:r w:rsidR="00FA6A88">
        <w:t xml:space="preserve">. </w:t>
      </w:r>
      <w:r w:rsidRPr="00B877BC">
        <w:t>Il observait fidèlement la consigne de ne pas rôder dans la maison à l</w:t>
      </w:r>
      <w:r w:rsidR="00FA6A88">
        <w:t>’</w:t>
      </w:r>
      <w:r w:rsidRPr="00B877BC">
        <w:t>heure des clients et surtout de ne jamais me</w:t>
      </w:r>
      <w:r w:rsidRPr="00B877BC">
        <w:t>t</w:t>
      </w:r>
      <w:r w:rsidRPr="00B877BC">
        <w:t>tre les pieds au Salon</w:t>
      </w:r>
      <w:r w:rsidR="00FA6A88">
        <w:t>.</w:t>
      </w:r>
    </w:p>
    <w:p w14:paraId="427BCE74" w14:textId="77777777" w:rsidR="00FA6A88" w:rsidRDefault="00A92B34" w:rsidP="00FA6A88">
      <w:r w:rsidRPr="00B877BC">
        <w:t>Il ne fallait rien moins pour déroger à cette loi sévère</w:t>
      </w:r>
      <w:r w:rsidR="00FA6A88">
        <w:t xml:space="preserve">, </w:t>
      </w:r>
      <w:r w:rsidRPr="00B877BC">
        <w:t>que la fantaisie d</w:t>
      </w:r>
      <w:r w:rsidR="00FA6A88">
        <w:t>’</w:t>
      </w:r>
      <w:r w:rsidRPr="00B877BC">
        <w:t>un amateur étranger qui demandait quelquefois à voir le Vieux</w:t>
      </w:r>
      <w:r w:rsidR="00FA6A88">
        <w:t xml:space="preserve">, </w:t>
      </w:r>
      <w:r w:rsidRPr="00B877BC">
        <w:t>dont toutes ces dames parlaient avec des susurr</w:t>
      </w:r>
      <w:r w:rsidRPr="00B877BC">
        <w:t>e</w:t>
      </w:r>
      <w:r w:rsidRPr="00B877BC">
        <w:t>ments de vénération craintive</w:t>
      </w:r>
      <w:r w:rsidR="00FA6A88">
        <w:t xml:space="preserve">, </w:t>
      </w:r>
      <w:r w:rsidRPr="00B877BC">
        <w:t>comme elles auraient parlé du Masque de Fer</w:t>
      </w:r>
      <w:r w:rsidR="00FA6A88">
        <w:t>.</w:t>
      </w:r>
    </w:p>
    <w:p w14:paraId="3CAB0DD5" w14:textId="77777777" w:rsidR="00FA6A88" w:rsidRDefault="00A92B34" w:rsidP="00FA6A88">
      <w:r w:rsidRPr="00B877BC">
        <w:t>Pour ces circonstances</w:t>
      </w:r>
      <w:r w:rsidR="00FA6A88">
        <w:t xml:space="preserve">, </w:t>
      </w:r>
      <w:r w:rsidRPr="00B877BC">
        <w:t>il avait un justaucorps écarlate à brandebourgs et une espèce de casquette macédonienne qui lui donnait l</w:t>
      </w:r>
      <w:r w:rsidR="00FA6A88">
        <w:t>’</w:t>
      </w:r>
      <w:r w:rsidRPr="00B877BC">
        <w:t>air d</w:t>
      </w:r>
      <w:r w:rsidR="00FA6A88">
        <w:t>’</w:t>
      </w:r>
      <w:r w:rsidRPr="00B877BC">
        <w:t>un Hongrois ou d</w:t>
      </w:r>
      <w:r w:rsidR="00FA6A88">
        <w:t>’</w:t>
      </w:r>
      <w:r w:rsidRPr="00B877BC">
        <w:t>un Polonais dans le malheur</w:t>
      </w:r>
      <w:r w:rsidR="00FA6A88">
        <w:t xml:space="preserve">. </w:t>
      </w:r>
      <w:r w:rsidRPr="00B877BC">
        <w:t>On l</w:t>
      </w:r>
      <w:r w:rsidR="00FA6A88">
        <w:t>’</w:t>
      </w:r>
      <w:r w:rsidRPr="00B877BC">
        <w:t>ornait alors du titre de comte</w:t>
      </w:r>
      <w:r w:rsidR="00FA6A88">
        <w:t xml:space="preserve">, – </w:t>
      </w:r>
      <w:r w:rsidRPr="00B877BC">
        <w:t xml:space="preserve">le comte </w:t>
      </w:r>
      <w:proofErr w:type="spellStart"/>
      <w:r w:rsidRPr="00B877BC">
        <w:t>Boutonski</w:t>
      </w:r>
      <w:proofErr w:type="spellEnd"/>
      <w:r w:rsidR="00FA6A88">
        <w:t xml:space="preserve"> ! – </w:t>
      </w:r>
      <w:r w:rsidRPr="00B877BC">
        <w:t>et il passait pour un débris couvert de gloire</w:t>
      </w:r>
      <w:r w:rsidR="00FA6A88">
        <w:t xml:space="preserve">, </w:t>
      </w:r>
      <w:r w:rsidRPr="00B877BC">
        <w:t>de la plus récente i</w:t>
      </w:r>
      <w:r w:rsidRPr="00B877BC">
        <w:t>n</w:t>
      </w:r>
      <w:r w:rsidRPr="00B877BC">
        <w:t>surrection</w:t>
      </w:r>
      <w:r w:rsidR="00FA6A88">
        <w:t>.</w:t>
      </w:r>
    </w:p>
    <w:p w14:paraId="3D072152" w14:textId="77777777" w:rsidR="00FA6A88" w:rsidRDefault="00A92B34" w:rsidP="00FA6A88">
      <w:r w:rsidRPr="00B877BC">
        <w:t>Cumulativement</w:t>
      </w:r>
      <w:r w:rsidR="00FA6A88">
        <w:t xml:space="preserve">, </w:t>
      </w:r>
      <w:r w:rsidRPr="00B877BC">
        <w:t>il nettoyait les latrines</w:t>
      </w:r>
      <w:r w:rsidR="00FA6A88">
        <w:t xml:space="preserve">, </w:t>
      </w:r>
      <w:r w:rsidRPr="00B877BC">
        <w:t>balayait les esc</w:t>
      </w:r>
      <w:r w:rsidRPr="00B877BC">
        <w:t>a</w:t>
      </w:r>
      <w:r w:rsidRPr="00B877BC">
        <w:t>liers</w:t>
      </w:r>
      <w:r w:rsidR="00FA6A88">
        <w:t xml:space="preserve">, </w:t>
      </w:r>
      <w:r w:rsidRPr="00B877BC">
        <w:t>essuyait les cuvettes et la vaisselle</w:t>
      </w:r>
      <w:r w:rsidR="00FA6A88">
        <w:t xml:space="preserve">, </w:t>
      </w:r>
      <w:r w:rsidRPr="00B877BC">
        <w:t>quelquefois avec le même torchon</w:t>
      </w:r>
      <w:r w:rsidR="00FA6A88">
        <w:t xml:space="preserve">, </w:t>
      </w:r>
      <w:r w:rsidRPr="00B877BC">
        <w:t xml:space="preserve">disait avec rage </w:t>
      </w:r>
      <w:r w:rsidR="00FA6A88">
        <w:t>M</w:t>
      </w:r>
      <w:r w:rsidR="00FA6A88" w:rsidRPr="00FA6A88">
        <w:rPr>
          <w:vertAlign w:val="superscript"/>
        </w:rPr>
        <w:t>me</w:t>
      </w:r>
      <w:r w:rsidR="00FA6A88">
        <w:t> </w:t>
      </w:r>
      <w:r w:rsidRPr="00B877BC">
        <w:t>Alexandre</w:t>
      </w:r>
      <w:r w:rsidR="00FA6A88">
        <w:t xml:space="preserve">. </w:t>
      </w:r>
      <w:r w:rsidRPr="00B877BC">
        <w:t>Enfin</w:t>
      </w:r>
      <w:r w:rsidR="00FA6A88">
        <w:t xml:space="preserve">, </w:t>
      </w:r>
      <w:r w:rsidRPr="00B877BC">
        <w:t>il faisait les courses des pensionnaires dont il avait la confiance et qui lui donnaient de jolis pourboires</w:t>
      </w:r>
      <w:r w:rsidR="00FA6A88">
        <w:t>.</w:t>
      </w:r>
    </w:p>
    <w:p w14:paraId="77F09A61" w14:textId="77777777" w:rsidR="00FA6A88" w:rsidRDefault="00A92B34" w:rsidP="00FA6A88">
      <w:r w:rsidRPr="00B877BC">
        <w:t>Aux heures de loisir</w:t>
      </w:r>
      <w:r w:rsidR="00FA6A88">
        <w:t xml:space="preserve">, </w:t>
      </w:r>
      <w:r w:rsidRPr="00B877BC">
        <w:t>l</w:t>
      </w:r>
      <w:r w:rsidR="00FA6A88">
        <w:t>’</w:t>
      </w:r>
      <w:r w:rsidRPr="00B877BC">
        <w:t>heureux vieillard se retirait dans sa chambre et relisait assidûment les œuvres de Paul de Kock ou les élucubrations humanitaires d</w:t>
      </w:r>
      <w:r w:rsidR="00FA6A88">
        <w:t>’</w:t>
      </w:r>
      <w:r w:rsidRPr="00B877BC">
        <w:t xml:space="preserve">Eugène </w:t>
      </w:r>
      <w:r w:rsidRPr="00B877BC">
        <w:rPr>
          <w:i/>
          <w:iCs/>
        </w:rPr>
        <w:t>Transpire</w:t>
      </w:r>
      <w:r w:rsidR="00FA6A88">
        <w:t xml:space="preserve">, </w:t>
      </w:r>
      <w:r w:rsidRPr="00B877BC">
        <w:t>ainsi qu</w:t>
      </w:r>
      <w:r w:rsidR="00FA6A88">
        <w:t>’</w:t>
      </w:r>
      <w:r w:rsidRPr="00B877BC">
        <w:t>il nommait l</w:t>
      </w:r>
      <w:r w:rsidR="00FA6A88">
        <w:t>’</w:t>
      </w:r>
      <w:r w:rsidRPr="00B877BC">
        <w:t xml:space="preserve">auteur des </w:t>
      </w:r>
      <w:r w:rsidRPr="00B877BC">
        <w:rPr>
          <w:i/>
          <w:iCs/>
        </w:rPr>
        <w:t>Mystères</w:t>
      </w:r>
      <w:r w:rsidRPr="00B877BC">
        <w:t xml:space="preserve"> </w:t>
      </w:r>
      <w:r w:rsidRPr="00B877BC">
        <w:rPr>
          <w:i/>
          <w:iCs/>
        </w:rPr>
        <w:t>de</w:t>
      </w:r>
      <w:r w:rsidRPr="00B877BC">
        <w:t xml:space="preserve"> </w:t>
      </w:r>
      <w:r w:rsidRPr="00B877BC">
        <w:rPr>
          <w:i/>
          <w:iCs/>
        </w:rPr>
        <w:t>Paris</w:t>
      </w:r>
      <w:r w:rsidRPr="00B877BC">
        <w:t xml:space="preserve"> et du </w:t>
      </w:r>
      <w:r w:rsidRPr="00B877BC">
        <w:rPr>
          <w:i/>
          <w:iCs/>
        </w:rPr>
        <w:t>Juif</w:t>
      </w:r>
      <w:r w:rsidRPr="00B877BC">
        <w:t xml:space="preserve"> </w:t>
      </w:r>
      <w:r w:rsidRPr="00B877BC">
        <w:rPr>
          <w:i/>
          <w:iCs/>
        </w:rPr>
        <w:t>Errant</w:t>
      </w:r>
      <w:r w:rsidR="00FA6A88">
        <w:t xml:space="preserve">, </w:t>
      </w:r>
      <w:r w:rsidRPr="00B877BC">
        <w:t>les deux plus beaux livres du monde</w:t>
      </w:r>
      <w:r w:rsidR="00FA6A88">
        <w:t>.</w:t>
      </w:r>
    </w:p>
    <w:p w14:paraId="3F6FAE10" w14:textId="77777777" w:rsidR="00FA6A88" w:rsidRDefault="00FA6A88" w:rsidP="00FA6A88">
      <w:pPr>
        <w:pStyle w:val="Etoile"/>
      </w:pPr>
      <w:r>
        <w:t>* * *</w:t>
      </w:r>
    </w:p>
    <w:p w14:paraId="500DF1EF" w14:textId="77777777" w:rsidR="00FA6A88" w:rsidRDefault="00A92B34" w:rsidP="00FA6A88">
      <w:r w:rsidRPr="00B877BC">
        <w:t>Pendant la guerre</w:t>
      </w:r>
      <w:r w:rsidR="00FA6A88">
        <w:t xml:space="preserve">, </w:t>
      </w:r>
      <w:r w:rsidRPr="00B877BC">
        <w:t>naturellement</w:t>
      </w:r>
      <w:r w:rsidR="00FA6A88">
        <w:t xml:space="preserve">, </w:t>
      </w:r>
      <w:r w:rsidRPr="00B877BC">
        <w:t>la maison périclita</w:t>
      </w:r>
      <w:r w:rsidR="00FA6A88">
        <w:t xml:space="preserve">. </w:t>
      </w:r>
      <w:r w:rsidRPr="00B877BC">
        <w:t>Les clients étaient en province ou sur les remparts et l</w:t>
      </w:r>
      <w:r w:rsidR="00FA6A88">
        <w:t>’</w:t>
      </w:r>
      <w:r w:rsidRPr="00B877BC">
        <w:t>état de siège rendait les trottoirs impraticables</w:t>
      </w:r>
      <w:r w:rsidR="00FA6A88">
        <w:t>.</w:t>
      </w:r>
    </w:p>
    <w:p w14:paraId="2A092544" w14:textId="77777777" w:rsidR="00FA6A88" w:rsidRDefault="00A92B34" w:rsidP="00FA6A88">
      <w:r w:rsidRPr="00B877BC">
        <w:lastRenderedPageBreak/>
        <w:t>L</w:t>
      </w:r>
      <w:r w:rsidR="00FA6A88">
        <w:t>’</w:t>
      </w:r>
      <w:r w:rsidRPr="00B877BC">
        <w:t xml:space="preserve">exaspération de </w:t>
      </w:r>
      <w:r w:rsidR="00FA6A88">
        <w:t>M</w:t>
      </w:r>
      <w:r w:rsidR="00FA6A88" w:rsidRPr="00FA6A88">
        <w:rPr>
          <w:vertAlign w:val="superscript"/>
        </w:rPr>
        <w:t>me</w:t>
      </w:r>
      <w:r w:rsidR="00FA6A88">
        <w:t> </w:t>
      </w:r>
      <w:r w:rsidRPr="00B877BC">
        <w:t>Alexandre fut à son comble</w:t>
      </w:r>
      <w:r w:rsidR="00FA6A88">
        <w:t xml:space="preserve">. </w:t>
      </w:r>
      <w:r w:rsidRPr="00B877BC">
        <w:t>Du m</w:t>
      </w:r>
      <w:r w:rsidRPr="00B877BC">
        <w:t>a</w:t>
      </w:r>
      <w:r w:rsidRPr="00B877BC">
        <w:t>tin au soir</w:t>
      </w:r>
      <w:r w:rsidR="00FA6A88">
        <w:t xml:space="preserve">, </w:t>
      </w:r>
      <w:r w:rsidRPr="00B877BC">
        <w:t>elle ne cessait d</w:t>
      </w:r>
      <w:r w:rsidR="00FA6A88">
        <w:t>’</w:t>
      </w:r>
      <w:r w:rsidRPr="00B877BC">
        <w:t>exhaler sa fureur contre le Vieux qui se racornissait de plus en plus et qu</w:t>
      </w:r>
      <w:r w:rsidR="00FA6A88">
        <w:t>’</w:t>
      </w:r>
      <w:r w:rsidRPr="00B877BC">
        <w:t>elle vomissait à pleine gue</w:t>
      </w:r>
      <w:r w:rsidRPr="00B877BC">
        <w:t>u</w:t>
      </w:r>
      <w:r w:rsidRPr="00B877BC">
        <w:t>le</w:t>
      </w:r>
      <w:r w:rsidR="00FA6A88">
        <w:t xml:space="preserve">, </w:t>
      </w:r>
      <w:r w:rsidRPr="00B877BC">
        <w:t>sans interruption</w:t>
      </w:r>
      <w:r w:rsidR="00FA6A88">
        <w:t>.</w:t>
      </w:r>
    </w:p>
    <w:p w14:paraId="3A9AF3BF" w14:textId="77777777" w:rsidR="00FA6A88" w:rsidRDefault="00A92B34" w:rsidP="00FA6A88">
      <w:r w:rsidRPr="00B877BC">
        <w:t>Elle alla</w:t>
      </w:r>
      <w:r w:rsidR="00FA6A88">
        <w:t xml:space="preserve">, </w:t>
      </w:r>
      <w:r w:rsidRPr="00B877BC">
        <w:t>dans son délire</w:t>
      </w:r>
      <w:r w:rsidR="00FA6A88">
        <w:t xml:space="preserve">, </w:t>
      </w:r>
      <w:r w:rsidRPr="00B877BC">
        <w:t>jusqu</w:t>
      </w:r>
      <w:r w:rsidR="00FA6A88">
        <w:t>’</w:t>
      </w:r>
      <w:r w:rsidRPr="00B877BC">
        <w:t>à l</w:t>
      </w:r>
      <w:r w:rsidR="00FA6A88">
        <w:t>’</w:t>
      </w:r>
      <w:r w:rsidRPr="00B877BC">
        <w:t>accuser d</w:t>
      </w:r>
      <w:r w:rsidR="00FA6A88">
        <w:t>’</w:t>
      </w:r>
      <w:r w:rsidRPr="00B877BC">
        <w:t>avoir allumé le conflit international par ses manigances</w:t>
      </w:r>
      <w:r w:rsidR="00FA6A88">
        <w:t xml:space="preserve">. </w:t>
      </w:r>
      <w:r w:rsidRPr="00B877BC">
        <w:t>Quand fut décidée la rançon des cinq milliards</w:t>
      </w:r>
      <w:r w:rsidR="00FA6A88">
        <w:t xml:space="preserve">, </w:t>
      </w:r>
      <w:r w:rsidRPr="00B877BC">
        <w:t>elle se prétendit frustrée</w:t>
      </w:r>
      <w:r w:rsidR="00FA6A88">
        <w:t xml:space="preserve">, </w:t>
      </w:r>
      <w:r w:rsidRPr="00B877BC">
        <w:t>vociférant que c</w:t>
      </w:r>
      <w:r w:rsidR="00FA6A88">
        <w:t>’</w:t>
      </w:r>
      <w:r w:rsidRPr="00B877BC">
        <w:t>était autant de fichu pour son commerce et qu</w:t>
      </w:r>
      <w:r w:rsidR="00FA6A88">
        <w:t>’</w:t>
      </w:r>
      <w:r w:rsidRPr="00B877BC">
        <w:t>on devrait bien fusiller tous les vieux salauds qui portaient malheur</w:t>
      </w:r>
      <w:r w:rsidR="00FA6A88">
        <w:t>…</w:t>
      </w:r>
    </w:p>
    <w:p w14:paraId="560FAF8B" w14:textId="77777777" w:rsidR="00FA6A88" w:rsidRDefault="00A92B34" w:rsidP="00FA6A88">
      <w:r w:rsidRPr="00B877BC">
        <w:t>Elle tournait positivement à l</w:t>
      </w:r>
      <w:r w:rsidR="00FA6A88">
        <w:t>’</w:t>
      </w:r>
      <w:r w:rsidRPr="00B877BC">
        <w:t>hydrophobie et l</w:t>
      </w:r>
      <w:r w:rsidR="00FA6A88">
        <w:t>’</w:t>
      </w:r>
      <w:r w:rsidRPr="00B877BC">
        <w:t>existence devenait impossible</w:t>
      </w:r>
      <w:r w:rsidR="00FA6A88">
        <w:t>.</w:t>
      </w:r>
    </w:p>
    <w:p w14:paraId="314248A9" w14:textId="77777777" w:rsidR="00FA6A88" w:rsidRDefault="00A92B34" w:rsidP="00FA6A88">
      <w:r w:rsidRPr="00B877BC">
        <w:t xml:space="preserve">Il va sans dire que </w:t>
      </w:r>
      <w:smartTag w:uri="urn:schemas-microsoft-com:office:smarttags" w:element="PersonName">
        <w:smartTagPr>
          <w:attr w:name="ProductID" w:val="la Commune"/>
        </w:smartTagPr>
        <w:r w:rsidRPr="00B877BC">
          <w:t>la Commune</w:t>
        </w:r>
      </w:smartTag>
      <w:r w:rsidRPr="00B877BC">
        <w:t xml:space="preserve"> fut inapte à revigorer son branlant négoce</w:t>
      </w:r>
      <w:r w:rsidR="00FA6A88">
        <w:t xml:space="preserve">. </w:t>
      </w:r>
      <w:r w:rsidRPr="00B877BC">
        <w:t>La clientèle pourtant ne chômait pas</w:t>
      </w:r>
      <w:r w:rsidR="00FA6A88">
        <w:t xml:space="preserve">. </w:t>
      </w:r>
      <w:r w:rsidRPr="00B877BC">
        <w:t>L</w:t>
      </w:r>
      <w:r w:rsidR="00FA6A88">
        <w:t>’</w:t>
      </w:r>
      <w:r w:rsidRPr="00B877BC">
        <w:t>établissement ne désemplissait pas une minute</w:t>
      </w:r>
      <w:r w:rsidR="00FA6A88">
        <w:t xml:space="preserve">. </w:t>
      </w:r>
      <w:r w:rsidRPr="00B877BC">
        <w:t>C</w:t>
      </w:r>
      <w:r w:rsidR="00FA6A88">
        <w:t>’</w:t>
      </w:r>
      <w:r w:rsidRPr="00B877BC">
        <w:t>était à se croire dans une église</w:t>
      </w:r>
      <w:r w:rsidR="00FA6A88">
        <w:t> !</w:t>
      </w:r>
    </w:p>
    <w:p w14:paraId="7539A2F6" w14:textId="77777777" w:rsidR="00FA6A88" w:rsidRDefault="00A92B34" w:rsidP="00FA6A88">
      <w:r w:rsidRPr="00B877BC">
        <w:t>Mais quelle clientèle</w:t>
      </w:r>
      <w:r w:rsidR="00FA6A88">
        <w:t xml:space="preserve">, </w:t>
      </w:r>
      <w:r w:rsidRPr="00B877BC">
        <w:t>Dieu des cieux</w:t>
      </w:r>
      <w:r w:rsidR="00FA6A88">
        <w:t xml:space="preserve"> ! </w:t>
      </w:r>
      <w:r w:rsidRPr="00B877BC">
        <w:t>Des ivrognes rouges</w:t>
      </w:r>
      <w:r w:rsidR="00FA6A88">
        <w:t xml:space="preserve">, </w:t>
      </w:r>
      <w:r w:rsidRPr="00B877BC">
        <w:t>des assassins</w:t>
      </w:r>
      <w:r w:rsidR="00FA6A88">
        <w:t xml:space="preserve">, </w:t>
      </w:r>
      <w:r w:rsidRPr="00B877BC">
        <w:t>des voyous infâmes galonnés de la tête aux pieds</w:t>
      </w:r>
      <w:r w:rsidR="00FA6A88">
        <w:t xml:space="preserve">, </w:t>
      </w:r>
      <w:r w:rsidRPr="00B877BC">
        <w:t>qui se faisaient servir le revolver au poing et qui cassaient tout</w:t>
      </w:r>
      <w:r w:rsidR="00FA6A88">
        <w:t xml:space="preserve">, </w:t>
      </w:r>
      <w:r w:rsidRPr="00B877BC">
        <w:t>et qui auraient tout brûlé si on avait eu l</w:t>
      </w:r>
      <w:r w:rsidR="00FA6A88">
        <w:t>’</w:t>
      </w:r>
      <w:r w:rsidRPr="00B877BC">
        <w:t>audace de leur résister</w:t>
      </w:r>
      <w:r w:rsidR="00FA6A88">
        <w:t>.</w:t>
      </w:r>
    </w:p>
    <w:p w14:paraId="542AF8ED" w14:textId="77777777" w:rsidR="00FA6A88" w:rsidRDefault="00A92B34" w:rsidP="00FA6A88">
      <w:r w:rsidRPr="00B877BC">
        <w:t>Cette fois</w:t>
      </w:r>
      <w:r w:rsidR="00FA6A88">
        <w:t xml:space="preserve">, </w:t>
      </w:r>
      <w:r w:rsidRPr="00B877BC">
        <w:t>par exemple</w:t>
      </w:r>
      <w:r w:rsidR="00FA6A88">
        <w:t xml:space="preserve">, </w:t>
      </w:r>
      <w:r w:rsidRPr="00B877BC">
        <w:t>elle ne gueulait plus</w:t>
      </w:r>
      <w:r w:rsidR="00FA6A88">
        <w:t xml:space="preserve">, </w:t>
      </w:r>
      <w:r w:rsidRPr="00B877BC">
        <w:t>la patronne</w:t>
      </w:r>
      <w:r w:rsidR="00FA6A88">
        <w:t xml:space="preserve">. </w:t>
      </w:r>
      <w:r w:rsidRPr="00B877BC">
        <w:t>Elle crevait silencieusement de peur</w:t>
      </w:r>
      <w:r w:rsidR="00FA6A88">
        <w:t xml:space="preserve">, </w:t>
      </w:r>
      <w:r w:rsidRPr="00B877BC">
        <w:t>en attendant le secours d</w:t>
      </w:r>
      <w:r w:rsidR="00FA6A88">
        <w:t>’</w:t>
      </w:r>
      <w:r w:rsidRPr="00B877BC">
        <w:t>En Haut</w:t>
      </w:r>
      <w:r w:rsidR="00FA6A88">
        <w:t>.</w:t>
      </w:r>
    </w:p>
    <w:p w14:paraId="011A61B7" w14:textId="77777777" w:rsidR="00FA6A88" w:rsidRDefault="00A92B34" w:rsidP="00FA6A88">
      <w:r w:rsidRPr="00B877BC">
        <w:t>Il ne se fit pas longtemps attendre</w:t>
      </w:r>
      <w:r w:rsidR="00FA6A88">
        <w:t xml:space="preserve">. </w:t>
      </w:r>
      <w:r w:rsidRPr="00B877BC">
        <w:t>On apprit tout à coup que les Versaillais venaient d</w:t>
      </w:r>
      <w:r w:rsidR="00FA6A88">
        <w:t>’</w:t>
      </w:r>
      <w:r w:rsidRPr="00B877BC">
        <w:t>entrer dans Paris</w:t>
      </w:r>
      <w:r w:rsidR="00FA6A88">
        <w:t xml:space="preserve"> ! </w:t>
      </w:r>
      <w:r w:rsidRPr="00B877BC">
        <w:t>Délivrance</w:t>
      </w:r>
      <w:r w:rsidR="00FA6A88">
        <w:t xml:space="preserve"> ! </w:t>
      </w:r>
      <w:r w:rsidRPr="00B877BC">
        <w:t>Mais une guigne vraiment noire s</w:t>
      </w:r>
      <w:r w:rsidR="00FA6A88">
        <w:t>’</w:t>
      </w:r>
      <w:r w:rsidRPr="00B877BC">
        <w:t>acharnait sur la pauvre cré</w:t>
      </w:r>
      <w:r w:rsidRPr="00B877BC">
        <w:t>a</w:t>
      </w:r>
      <w:r w:rsidRPr="00B877BC">
        <w:t>ture</w:t>
      </w:r>
      <w:r w:rsidR="00FA6A88">
        <w:t>.</w:t>
      </w:r>
    </w:p>
    <w:p w14:paraId="24F6C611" w14:textId="77777777" w:rsidR="00FA6A88" w:rsidRDefault="00A92B34" w:rsidP="00FA6A88">
      <w:r w:rsidRPr="00B877BC">
        <w:lastRenderedPageBreak/>
        <w:t>Il arriva qu</w:t>
      </w:r>
      <w:r w:rsidR="00FA6A88">
        <w:t>’</w:t>
      </w:r>
      <w:r w:rsidRPr="00B877BC">
        <w:t>une barricade f</w:t>
      </w:r>
      <w:r>
        <w:t>û</w:t>
      </w:r>
      <w:r w:rsidRPr="00B877BC">
        <w:t>t dressée au bout de la rue</w:t>
      </w:r>
      <w:r w:rsidR="00FA6A88">
        <w:t xml:space="preserve">. </w:t>
      </w:r>
      <w:r w:rsidRPr="00B877BC">
        <w:t>C</w:t>
      </w:r>
      <w:r w:rsidR="00FA6A88">
        <w:t>’</w:t>
      </w:r>
      <w:r w:rsidRPr="00B877BC">
        <w:t>était le moment o</w:t>
      </w:r>
      <w:r>
        <w:t>u</w:t>
      </w:r>
      <w:r w:rsidRPr="00B877BC">
        <w:t xml:space="preserve"> jamais de fermer la porte à triple tour et de faire comme si on était des mortes</w:t>
      </w:r>
      <w:r w:rsidR="00FA6A88">
        <w:t xml:space="preserve">. </w:t>
      </w:r>
      <w:r w:rsidRPr="00B877BC">
        <w:t>Papa Ferdinand fut compl</w:t>
      </w:r>
      <w:r w:rsidRPr="00B877BC">
        <w:t>è</w:t>
      </w:r>
      <w:r w:rsidRPr="00B877BC">
        <w:t>tement oublié</w:t>
      </w:r>
      <w:r w:rsidR="00FA6A88">
        <w:t>.</w:t>
      </w:r>
    </w:p>
    <w:p w14:paraId="23D96741" w14:textId="77777777" w:rsidR="00FA6A88" w:rsidRDefault="00A92B34" w:rsidP="00FA6A88">
      <w:r w:rsidRPr="00B877BC">
        <w:t>La barricade était prise à deux heures de l</w:t>
      </w:r>
      <w:r w:rsidR="00FA6A88">
        <w:t>’</w:t>
      </w:r>
      <w:r w:rsidRPr="00B877BC">
        <w:t>après-midi et les fédérés en fuite abandonnaient le quartier</w:t>
      </w:r>
      <w:r w:rsidR="00FA6A88">
        <w:t xml:space="preserve">. </w:t>
      </w:r>
      <w:r w:rsidRPr="00B877BC">
        <w:t>Bientôt</w:t>
      </w:r>
      <w:r w:rsidR="00FA6A88">
        <w:t xml:space="preserve">, </w:t>
      </w:r>
      <w:r w:rsidRPr="00B877BC">
        <w:t>il ne resta plus qu</w:t>
      </w:r>
      <w:r w:rsidR="00FA6A88">
        <w:t>’</w:t>
      </w:r>
      <w:r w:rsidRPr="00B877BC">
        <w:t>un seul être</w:t>
      </w:r>
      <w:r w:rsidR="00FA6A88">
        <w:t xml:space="preserve">, </w:t>
      </w:r>
      <w:r w:rsidRPr="00B877BC">
        <w:t>un mince vieillard dont les pas sonnaient dans le grand silence</w:t>
      </w:r>
      <w:r w:rsidR="00FA6A88">
        <w:t>.</w:t>
      </w:r>
    </w:p>
    <w:p w14:paraId="4A3B07AD" w14:textId="77777777" w:rsidR="00FA6A88" w:rsidRDefault="00A92B34" w:rsidP="00FA6A88">
      <w:r w:rsidRPr="00B877BC">
        <w:t>Impossible de ne pas le reconnaître</w:t>
      </w:r>
      <w:r w:rsidR="00FA6A88">
        <w:t xml:space="preserve">. </w:t>
      </w:r>
      <w:r w:rsidRPr="00B877BC">
        <w:t>C</w:t>
      </w:r>
      <w:r w:rsidR="00FA6A88">
        <w:t>’</w:t>
      </w:r>
      <w:r w:rsidRPr="00B877BC">
        <w:t>était le gâteux sorti le matin par curiosité et qui</w:t>
      </w:r>
      <w:r w:rsidR="00FA6A88">
        <w:t xml:space="preserve">, </w:t>
      </w:r>
      <w:r w:rsidRPr="00B877BC">
        <w:t>bêtement</w:t>
      </w:r>
      <w:r w:rsidR="00FA6A88">
        <w:t xml:space="preserve">, </w:t>
      </w:r>
      <w:r w:rsidRPr="00B877BC">
        <w:t>fuyait comme un crim</w:t>
      </w:r>
      <w:r w:rsidRPr="00B877BC">
        <w:t>i</w:t>
      </w:r>
      <w:r w:rsidRPr="00B877BC">
        <w:t>nel devant les pantalons rouges</w:t>
      </w:r>
      <w:r w:rsidR="00FA6A88">
        <w:t>.</w:t>
      </w:r>
    </w:p>
    <w:p w14:paraId="51DC3F50" w14:textId="77777777" w:rsidR="00FA6A88" w:rsidRDefault="00A92B34" w:rsidP="00FA6A88">
      <w:r w:rsidRPr="00B877BC">
        <w:t>Ceux-ci</w:t>
      </w:r>
      <w:r w:rsidR="00FA6A88">
        <w:t xml:space="preserve">, </w:t>
      </w:r>
      <w:r w:rsidRPr="00B877BC">
        <w:t>pleins de défiance</w:t>
      </w:r>
      <w:r w:rsidR="00FA6A88">
        <w:t xml:space="preserve">, </w:t>
      </w:r>
      <w:r w:rsidRPr="00B877BC">
        <w:t>ne le suivaient pas encore</w:t>
      </w:r>
      <w:r w:rsidR="00FA6A88">
        <w:t xml:space="preserve">, </w:t>
      </w:r>
      <w:r w:rsidRPr="00B877BC">
        <w:t>hés</w:t>
      </w:r>
      <w:r w:rsidRPr="00B877BC">
        <w:t>i</w:t>
      </w:r>
      <w:r w:rsidRPr="00B877BC">
        <w:t>tant à tirer sur un homme d</w:t>
      </w:r>
      <w:r w:rsidR="00FA6A88">
        <w:t>’</w:t>
      </w:r>
      <w:r w:rsidRPr="00B877BC">
        <w:t>un si grand âge</w:t>
      </w:r>
      <w:r w:rsidR="00FA6A88">
        <w:t xml:space="preserve">. </w:t>
      </w:r>
      <w:r w:rsidRPr="00B877BC">
        <w:t>Ils accoururent en le voyant s</w:t>
      </w:r>
      <w:r w:rsidR="00FA6A88">
        <w:t>’</w:t>
      </w:r>
      <w:r w:rsidRPr="00B877BC">
        <w:t>arrêter à la porte du grand 12</w:t>
      </w:r>
      <w:r w:rsidR="00FA6A88">
        <w:t>.</w:t>
      </w:r>
    </w:p>
    <w:p w14:paraId="045E251C" w14:textId="77777777" w:rsidR="00FA6A88" w:rsidRDefault="00FA6A88" w:rsidP="00FA6A88">
      <w:r>
        <w:t>— </w:t>
      </w:r>
      <w:r w:rsidR="00A92B34" w:rsidRPr="00B877BC">
        <w:t>Avance à l</w:t>
      </w:r>
      <w:r>
        <w:t>’</w:t>
      </w:r>
      <w:r w:rsidR="00A92B34" w:rsidRPr="00B877BC">
        <w:t>ordre et fais voir tes pattes</w:t>
      </w:r>
      <w:r>
        <w:t> !</w:t>
      </w:r>
    </w:p>
    <w:p w14:paraId="7EEA144C" w14:textId="77777777" w:rsidR="00FA6A88" w:rsidRDefault="00A92B34" w:rsidP="00FA6A88">
      <w:r w:rsidRPr="00B877BC">
        <w:t>Le vieillard</w:t>
      </w:r>
      <w:r w:rsidR="00FA6A88">
        <w:t xml:space="preserve">, </w:t>
      </w:r>
      <w:r w:rsidRPr="00B877BC">
        <w:t>pantelant d</w:t>
      </w:r>
      <w:r w:rsidR="00FA6A88">
        <w:t>’</w:t>
      </w:r>
      <w:r w:rsidRPr="00B877BC">
        <w:t>effroi</w:t>
      </w:r>
      <w:r w:rsidR="00FA6A88">
        <w:t xml:space="preserve">, </w:t>
      </w:r>
      <w:r w:rsidRPr="00B877BC">
        <w:t>se précipita sur la sonnette et se mit à carillonner</w:t>
      </w:r>
      <w:r w:rsidR="00FA6A88">
        <w:t>.</w:t>
      </w:r>
    </w:p>
    <w:p w14:paraId="7447A84E" w14:textId="77777777" w:rsidR="00FA6A88" w:rsidRDefault="00FA6A88" w:rsidP="00FA6A88">
      <w:r>
        <w:t>— </w:t>
      </w:r>
      <w:r w:rsidR="00A92B34" w:rsidRPr="00B877BC">
        <w:t>Titine</w:t>
      </w:r>
      <w:r>
        <w:t xml:space="preserve">, </w:t>
      </w:r>
      <w:r w:rsidR="00A92B34" w:rsidRPr="00B877BC">
        <w:t>ma Titine</w:t>
      </w:r>
      <w:r>
        <w:t xml:space="preserve">, </w:t>
      </w:r>
      <w:r w:rsidR="00A92B34" w:rsidRPr="00B877BC">
        <w:t>c</w:t>
      </w:r>
      <w:r>
        <w:t>’</w:t>
      </w:r>
      <w:r w:rsidR="00A92B34" w:rsidRPr="00B877BC">
        <w:t>est moi</w:t>
      </w:r>
      <w:r>
        <w:t xml:space="preserve"> ! </w:t>
      </w:r>
      <w:r w:rsidR="00A92B34" w:rsidRPr="00B877BC">
        <w:t>Ouvre à ton vieux père</w:t>
      </w:r>
      <w:r>
        <w:t>.</w:t>
      </w:r>
    </w:p>
    <w:p w14:paraId="29814C80" w14:textId="77777777" w:rsidR="00FA6A88" w:rsidRDefault="00A92B34" w:rsidP="00FA6A88">
      <w:r w:rsidRPr="00B877BC">
        <w:t>La fenêtre close du mauvais lieu s</w:t>
      </w:r>
      <w:r w:rsidR="00FA6A88">
        <w:t>’</w:t>
      </w:r>
      <w:r w:rsidRPr="00B877BC">
        <w:t>ouvrit alors spontan</w:t>
      </w:r>
      <w:r w:rsidRPr="00B877BC">
        <w:t>é</w:t>
      </w:r>
      <w:r w:rsidRPr="00B877BC">
        <w:t xml:space="preserve">ment et </w:t>
      </w:r>
      <w:r w:rsidR="00FA6A88">
        <w:t>M</w:t>
      </w:r>
      <w:r w:rsidR="00FA6A88" w:rsidRPr="00FA6A88">
        <w:rPr>
          <w:vertAlign w:val="superscript"/>
        </w:rPr>
        <w:t>me</w:t>
      </w:r>
      <w:r w:rsidR="00FA6A88">
        <w:t> </w:t>
      </w:r>
      <w:r w:rsidRPr="00B877BC">
        <w:t>Alexandre</w:t>
      </w:r>
      <w:r w:rsidR="00FA6A88">
        <w:t xml:space="preserve">, </w:t>
      </w:r>
      <w:r w:rsidRPr="00B877BC">
        <w:t xml:space="preserve">ivre de </w:t>
      </w:r>
      <w:r w:rsidRPr="00B877BC">
        <w:rPr>
          <w:i/>
          <w:iCs/>
        </w:rPr>
        <w:t>joie</w:t>
      </w:r>
      <w:r w:rsidR="00FA6A88">
        <w:t xml:space="preserve">, </w:t>
      </w:r>
      <w:r w:rsidRPr="00B877BC">
        <w:t>désignant son père aux so</w:t>
      </w:r>
      <w:r w:rsidRPr="00B877BC">
        <w:t>l</w:t>
      </w:r>
      <w:r w:rsidRPr="00B877BC">
        <w:t>dats</w:t>
      </w:r>
      <w:r w:rsidR="00FA6A88">
        <w:t xml:space="preserve">, </w:t>
      </w:r>
      <w:r w:rsidRPr="00B877BC">
        <w:t>leur cria</w:t>
      </w:r>
      <w:r w:rsidR="00FA6A88">
        <w:t> :</w:t>
      </w:r>
    </w:p>
    <w:p w14:paraId="74EF81E6" w14:textId="77777777" w:rsidR="00FA6A88" w:rsidRDefault="00FA6A88" w:rsidP="00FA6A88">
      <w:r>
        <w:t>— </w:t>
      </w:r>
      <w:r w:rsidR="00A92B34" w:rsidRPr="00B877BC">
        <w:t>Mais fusillez-le donc</w:t>
      </w:r>
      <w:r>
        <w:t xml:space="preserve">, </w:t>
      </w:r>
      <w:r w:rsidR="00A92B34" w:rsidRPr="00B877BC">
        <w:t>tonnerre de Dieu</w:t>
      </w:r>
      <w:r>
        <w:t xml:space="preserve"> ! </w:t>
      </w:r>
      <w:r w:rsidR="00A92B34" w:rsidRPr="00B877BC">
        <w:t>Il était tout à l</w:t>
      </w:r>
      <w:r>
        <w:t>’</w:t>
      </w:r>
      <w:r w:rsidR="00A92B34" w:rsidRPr="00B877BC">
        <w:t>heure avec les autres</w:t>
      </w:r>
      <w:r>
        <w:t xml:space="preserve">. </w:t>
      </w:r>
      <w:r w:rsidR="00A92B34" w:rsidRPr="00B877BC">
        <w:t>C</w:t>
      </w:r>
      <w:r>
        <w:t>’</w:t>
      </w:r>
      <w:r w:rsidR="00A92B34" w:rsidRPr="00B877BC">
        <w:t>est un sale communard</w:t>
      </w:r>
      <w:r>
        <w:t xml:space="preserve">, </w:t>
      </w:r>
      <w:r w:rsidR="00A92B34" w:rsidRPr="00B877BC">
        <w:t>c</w:t>
      </w:r>
      <w:r>
        <w:t>’</w:t>
      </w:r>
      <w:r w:rsidR="00A92B34" w:rsidRPr="00B877BC">
        <w:t>est un pétr</w:t>
      </w:r>
      <w:r w:rsidR="00A92B34" w:rsidRPr="00B877BC">
        <w:t>o</w:t>
      </w:r>
      <w:r w:rsidR="00A92B34" w:rsidRPr="00B877BC">
        <w:t>leur qui a essayé de foutre le feu au quartier</w:t>
      </w:r>
      <w:r>
        <w:t>.</w:t>
      </w:r>
    </w:p>
    <w:p w14:paraId="653C4C2D" w14:textId="77777777" w:rsidR="00FA6A88" w:rsidRDefault="00A92B34" w:rsidP="00FA6A88">
      <w:r w:rsidRPr="00B877BC">
        <w:t>On n</w:t>
      </w:r>
      <w:r w:rsidR="00FA6A88">
        <w:t>’</w:t>
      </w:r>
      <w:r w:rsidRPr="00B877BC">
        <w:t>en demandait pas davantage en ces gracieux jours et papa Ferdinand</w:t>
      </w:r>
      <w:r w:rsidR="00FA6A88">
        <w:t xml:space="preserve">, </w:t>
      </w:r>
      <w:r w:rsidRPr="00B877BC">
        <w:t>criblé de balles</w:t>
      </w:r>
      <w:r w:rsidR="00FA6A88">
        <w:t xml:space="preserve">, </w:t>
      </w:r>
      <w:r w:rsidRPr="00B877BC">
        <w:t>tomba sur le seuil</w:t>
      </w:r>
      <w:r w:rsidR="00FA6A88">
        <w:t>…</w:t>
      </w:r>
    </w:p>
    <w:p w14:paraId="0E66C4EA" w14:textId="77777777" w:rsidR="00FA6A88" w:rsidRDefault="00A92B34" w:rsidP="00FA6A88">
      <w:r w:rsidRPr="00B877BC">
        <w:lastRenderedPageBreak/>
        <w:t>Aujourd</w:t>
      </w:r>
      <w:r w:rsidR="00FA6A88">
        <w:t>’</w:t>
      </w:r>
      <w:r w:rsidRPr="00B877BC">
        <w:t>hui</w:t>
      </w:r>
      <w:r w:rsidR="00FA6A88">
        <w:t>, M</w:t>
      </w:r>
      <w:r w:rsidR="00FA6A88" w:rsidRPr="00FA6A88">
        <w:rPr>
          <w:vertAlign w:val="superscript"/>
        </w:rPr>
        <w:t>me</w:t>
      </w:r>
      <w:r w:rsidR="00FA6A88">
        <w:t> </w:t>
      </w:r>
      <w:r w:rsidRPr="00B877BC">
        <w:t>Alexandre est retirée des affaires et n</w:t>
      </w:r>
      <w:r w:rsidR="00FA6A88">
        <w:t>’</w:t>
      </w:r>
      <w:r w:rsidRPr="00B877BC">
        <w:t xml:space="preserve">habite plus le quartier de </w:t>
      </w:r>
      <w:smartTag w:uri="urn:schemas-microsoft-com:office:smarttags" w:element="PersonName">
        <w:smartTagPr>
          <w:attr w:name="ProductID" w:val="la Bourse"/>
        </w:smartTagPr>
        <w:r w:rsidRPr="00B877BC">
          <w:t>la Bourse</w:t>
        </w:r>
      </w:smartTag>
      <w:r w:rsidRPr="00B877BC">
        <w:t xml:space="preserve"> dont elle fut</w:t>
      </w:r>
      <w:r w:rsidR="00FA6A88">
        <w:t xml:space="preserve">, </w:t>
      </w:r>
      <w:r w:rsidRPr="00B877BC">
        <w:t>si longtemps</w:t>
      </w:r>
      <w:r w:rsidR="00FA6A88">
        <w:t xml:space="preserve">, </w:t>
      </w:r>
      <w:r w:rsidRPr="00B877BC">
        <w:t>la gloire</w:t>
      </w:r>
      <w:r w:rsidR="00FA6A88">
        <w:t xml:space="preserve">. </w:t>
      </w:r>
      <w:r w:rsidRPr="00B877BC">
        <w:t>Elle a trente mille francs de rentes</w:t>
      </w:r>
      <w:r w:rsidR="00FA6A88">
        <w:t xml:space="preserve">, </w:t>
      </w:r>
      <w:r w:rsidRPr="00B877BC">
        <w:t>pèse quatre cents kilos et lit avec émotion les romans de Paul Bourget</w:t>
      </w:r>
      <w:r w:rsidR="00FA6A88">
        <w:t>.</w:t>
      </w:r>
    </w:p>
    <w:p w14:paraId="03B42CAD" w14:textId="55433576" w:rsidR="00A92B34" w:rsidRPr="00B877BC" w:rsidRDefault="00A92B34" w:rsidP="00FA6A88">
      <w:pPr>
        <w:pStyle w:val="Titre1"/>
      </w:pPr>
      <w:bookmarkStart w:id="3" w:name="_Toc198811640"/>
      <w:r w:rsidRPr="00B877BC">
        <w:lastRenderedPageBreak/>
        <w:t>III</w:t>
      </w:r>
      <w:r w:rsidRPr="00B877BC">
        <w:br/>
      </w:r>
      <w:r w:rsidRPr="00B877BC">
        <w:br/>
      </w:r>
      <w:smartTag w:uri="urn:schemas-microsoft-com:office:smarttags" w:element="PersonName">
        <w:smartTagPr>
          <w:attr w:name="ProductID" w:val="LA RELIGION DE"/>
        </w:smartTagPr>
        <w:r w:rsidRPr="00B877BC">
          <w:t>LA RELIGION DE</w:t>
        </w:r>
      </w:smartTag>
      <w:r w:rsidRPr="00B877BC">
        <w:t xml:space="preserve"> MONSIEUR PLEUR</w:t>
      </w:r>
      <w:bookmarkEnd w:id="3"/>
      <w:r w:rsidRPr="00B877BC">
        <w:br/>
      </w:r>
    </w:p>
    <w:p w14:paraId="7CE413FB" w14:textId="77777777" w:rsidR="00FA6A88" w:rsidRPr="00E67E99" w:rsidRDefault="00A92B34" w:rsidP="00FA6A88">
      <w:pPr>
        <w:rPr>
          <w:rStyle w:val="Taille-1Caracteres"/>
        </w:rPr>
      </w:pPr>
      <w:r w:rsidRPr="00E67E99">
        <w:rPr>
          <w:rStyle w:val="Taille-1Caracteres"/>
        </w:rPr>
        <w:t>Généralement</w:t>
      </w:r>
      <w:r w:rsidR="00FA6A88" w:rsidRPr="00E67E99">
        <w:rPr>
          <w:rStyle w:val="Taille-1Caracteres"/>
        </w:rPr>
        <w:t xml:space="preserve">, </w:t>
      </w:r>
      <w:r w:rsidRPr="00E67E99">
        <w:rPr>
          <w:rStyle w:val="Taille-1Caracteres"/>
        </w:rPr>
        <w:t>les individus qui ont excité mon dégoût en ce monde étaient des gens florissants et de bonne renommée</w:t>
      </w:r>
      <w:r w:rsidR="00FA6A88" w:rsidRPr="00E67E99">
        <w:rPr>
          <w:rStyle w:val="Taille-1Caracteres"/>
        </w:rPr>
        <w:t xml:space="preserve">. </w:t>
      </w:r>
      <w:r w:rsidRPr="00E67E99">
        <w:rPr>
          <w:rStyle w:val="Taille-1Caracteres"/>
        </w:rPr>
        <w:t>Quant aux coquins que j</w:t>
      </w:r>
      <w:r w:rsidR="00FA6A88" w:rsidRPr="00E67E99">
        <w:rPr>
          <w:rStyle w:val="Taille-1Caracteres"/>
        </w:rPr>
        <w:t>’</w:t>
      </w:r>
      <w:r w:rsidRPr="00E67E99">
        <w:rPr>
          <w:rStyle w:val="Taille-1Caracteres"/>
        </w:rPr>
        <w:t>ai connus</w:t>
      </w:r>
      <w:r w:rsidR="00FA6A88" w:rsidRPr="00E67E99">
        <w:rPr>
          <w:rStyle w:val="Taille-1Caracteres"/>
        </w:rPr>
        <w:t xml:space="preserve">, </w:t>
      </w:r>
      <w:r w:rsidRPr="00E67E99">
        <w:rPr>
          <w:rStyle w:val="Taille-1Caracteres"/>
        </w:rPr>
        <w:t>et ils ne sont pas en petit nombre</w:t>
      </w:r>
      <w:r w:rsidR="00FA6A88" w:rsidRPr="00E67E99">
        <w:rPr>
          <w:rStyle w:val="Taille-1Caracteres"/>
        </w:rPr>
        <w:t xml:space="preserve">, </w:t>
      </w:r>
      <w:r w:rsidRPr="00E67E99">
        <w:rPr>
          <w:rStyle w:val="Taille-1Caracteres"/>
        </w:rPr>
        <w:t>je pense à eux</w:t>
      </w:r>
      <w:r w:rsidR="00FA6A88" w:rsidRPr="00E67E99">
        <w:rPr>
          <w:rStyle w:val="Taille-1Caracteres"/>
        </w:rPr>
        <w:t xml:space="preserve">, </w:t>
      </w:r>
      <w:r w:rsidRPr="00E67E99">
        <w:rPr>
          <w:rStyle w:val="Taille-1Caracteres"/>
        </w:rPr>
        <w:t>à eux tous sans exception</w:t>
      </w:r>
      <w:r w:rsidR="00FA6A88" w:rsidRPr="00E67E99">
        <w:rPr>
          <w:rStyle w:val="Taille-1Caracteres"/>
        </w:rPr>
        <w:t xml:space="preserve">, </w:t>
      </w:r>
      <w:r w:rsidRPr="00E67E99">
        <w:rPr>
          <w:rStyle w:val="Taille-1Caracteres"/>
        </w:rPr>
        <w:t>avec plaisir et bienveillance</w:t>
      </w:r>
      <w:r w:rsidR="00FA6A88" w:rsidRPr="00E67E99">
        <w:rPr>
          <w:rStyle w:val="Taille-1Caracteres"/>
        </w:rPr>
        <w:t>.</w:t>
      </w:r>
    </w:p>
    <w:p w14:paraId="1E50F6DB" w14:textId="77777777" w:rsidR="00FA6A88" w:rsidRPr="00E67E99" w:rsidRDefault="00A92B34" w:rsidP="00FA6A88">
      <w:pPr>
        <w:jc w:val="right"/>
        <w:rPr>
          <w:rStyle w:val="Taille-1Caracteres"/>
        </w:rPr>
      </w:pPr>
      <w:r w:rsidRPr="00E67E99">
        <w:rPr>
          <w:rStyle w:val="Taille-1Caracteres"/>
        </w:rPr>
        <w:t>THOMAS DE QUINCEY</w:t>
      </w:r>
    </w:p>
    <w:p w14:paraId="5998C109" w14:textId="77777777" w:rsidR="00FA6A88" w:rsidRDefault="00A92B34" w:rsidP="00FA6A88">
      <w:pPr>
        <w:jc w:val="right"/>
      </w:pPr>
      <w:r w:rsidRPr="00FA6A88">
        <w:rPr>
          <w:i/>
          <w:iCs/>
        </w:rPr>
        <w:t>À Paul Adam</w:t>
      </w:r>
      <w:r w:rsidR="00FA6A88" w:rsidRPr="00FA6A88">
        <w:t>.</w:t>
      </w:r>
    </w:p>
    <w:p w14:paraId="2A93E432" w14:textId="77777777" w:rsidR="00FA6A88" w:rsidRDefault="00A92B34" w:rsidP="00FA6A88">
      <w:r w:rsidRPr="00B877BC">
        <w:t>L</w:t>
      </w:r>
      <w:r w:rsidR="00FA6A88">
        <w:t>’</w:t>
      </w:r>
      <w:r w:rsidRPr="00B877BC">
        <w:t>aspect de ce vieillard fécondait la vermine</w:t>
      </w:r>
      <w:r w:rsidR="00FA6A88">
        <w:t xml:space="preserve">. </w:t>
      </w:r>
      <w:r w:rsidRPr="00B877BC">
        <w:t>Le fumier de son âme était tellement sur ses mains et sur son visage qu</w:t>
      </w:r>
      <w:r w:rsidR="00FA6A88">
        <w:t>’</w:t>
      </w:r>
      <w:r w:rsidRPr="00B877BC">
        <w:t>il n</w:t>
      </w:r>
      <w:r w:rsidR="00FA6A88">
        <w:t>’</w:t>
      </w:r>
      <w:r w:rsidRPr="00B877BC">
        <w:t>eût pas été possible d</w:t>
      </w:r>
      <w:r w:rsidR="00FA6A88">
        <w:t>’</w:t>
      </w:r>
      <w:r w:rsidRPr="00B877BC">
        <w:t>imaginer un contact plus effrayant</w:t>
      </w:r>
      <w:r w:rsidR="00FA6A88">
        <w:t xml:space="preserve">. </w:t>
      </w:r>
      <w:r w:rsidRPr="00B877BC">
        <w:t>Quand il allait par les rues</w:t>
      </w:r>
      <w:r w:rsidR="00FA6A88">
        <w:t xml:space="preserve">, </w:t>
      </w:r>
      <w:r w:rsidRPr="00B877BC">
        <w:t>les ruisseaux les plus fangeux</w:t>
      </w:r>
      <w:r w:rsidR="00FA6A88">
        <w:t xml:space="preserve">, </w:t>
      </w:r>
      <w:r w:rsidRPr="00B877BC">
        <w:t>tre</w:t>
      </w:r>
      <w:r w:rsidRPr="00B877BC">
        <w:t>m</w:t>
      </w:r>
      <w:r w:rsidRPr="00B877BC">
        <w:t>blant de refléter son image</w:t>
      </w:r>
      <w:r w:rsidR="00FA6A88">
        <w:t xml:space="preserve">, </w:t>
      </w:r>
      <w:r w:rsidRPr="00B877BC">
        <w:t>paraissaient avoir l</w:t>
      </w:r>
      <w:r w:rsidR="00FA6A88">
        <w:t>’</w:t>
      </w:r>
      <w:r w:rsidRPr="00B877BC">
        <w:t>intention de r</w:t>
      </w:r>
      <w:r w:rsidRPr="00B877BC">
        <w:t>e</w:t>
      </w:r>
      <w:r w:rsidRPr="00B877BC">
        <w:t>monter vers leur source</w:t>
      </w:r>
      <w:r w:rsidR="00FA6A88">
        <w:t>.</w:t>
      </w:r>
    </w:p>
    <w:p w14:paraId="2FE494AF" w14:textId="77777777" w:rsidR="00FA6A88" w:rsidRDefault="00A92B34" w:rsidP="00FA6A88">
      <w:r w:rsidRPr="00B877BC">
        <w:t>Sa fortune</w:t>
      </w:r>
      <w:r w:rsidR="00FA6A88">
        <w:t xml:space="preserve">, </w:t>
      </w:r>
      <w:r w:rsidRPr="00B877BC">
        <w:t>qu</w:t>
      </w:r>
      <w:r w:rsidR="00FA6A88">
        <w:t>’</w:t>
      </w:r>
      <w:r w:rsidRPr="00B877BC">
        <w:t>on disait colossale et que les bons juges n</w:t>
      </w:r>
      <w:r w:rsidR="00FA6A88">
        <w:t>’</w:t>
      </w:r>
      <w:r w:rsidRPr="00B877BC">
        <w:t>évaluaient qu</w:t>
      </w:r>
      <w:r w:rsidR="00FA6A88">
        <w:t>’</w:t>
      </w:r>
      <w:r w:rsidRPr="00B877BC">
        <w:t>en pleurant d</w:t>
      </w:r>
      <w:r w:rsidR="00FA6A88">
        <w:t>’</w:t>
      </w:r>
      <w:r w:rsidRPr="00B877BC">
        <w:t>extase</w:t>
      </w:r>
      <w:r w:rsidR="00FA6A88">
        <w:t xml:space="preserve">, </w:t>
      </w:r>
      <w:r w:rsidRPr="00B877BC">
        <w:t>devait être cachée dans de furieux endroits</w:t>
      </w:r>
      <w:r w:rsidR="00FA6A88">
        <w:t xml:space="preserve">, </w:t>
      </w:r>
      <w:r w:rsidRPr="00B877BC">
        <w:t>car nul n</w:t>
      </w:r>
      <w:r w:rsidR="00FA6A88">
        <w:t>’</w:t>
      </w:r>
      <w:r w:rsidRPr="00B877BC">
        <w:t>osait hasarder une ferme conjecture sur les placements financiers de ce cauchemar</w:t>
      </w:r>
      <w:r w:rsidR="00FA6A88">
        <w:t>.</w:t>
      </w:r>
    </w:p>
    <w:p w14:paraId="0A224E9C" w14:textId="77777777" w:rsidR="00FA6A88" w:rsidRDefault="00A92B34" w:rsidP="00FA6A88">
      <w:r w:rsidRPr="00B877BC">
        <w:t>Il se disait seulement que</w:t>
      </w:r>
      <w:r w:rsidR="00FA6A88">
        <w:t xml:space="preserve">, </w:t>
      </w:r>
      <w:r w:rsidRPr="00B877BC">
        <w:t>diverses fois</w:t>
      </w:r>
      <w:r w:rsidR="00FA6A88">
        <w:t xml:space="preserve">, </w:t>
      </w:r>
      <w:r w:rsidRPr="00B877BC">
        <w:t>on entrevit sa main de cadavre dans certaines manigances d</w:t>
      </w:r>
      <w:r w:rsidR="00FA6A88">
        <w:t>’</w:t>
      </w:r>
      <w:r w:rsidRPr="00B877BC">
        <w:t>argent qui avaient abouti à des débâcles sublimes dont quelques éleveurs de gr</w:t>
      </w:r>
      <w:r w:rsidRPr="00B877BC">
        <w:t>e</w:t>
      </w:r>
      <w:r w:rsidRPr="00B877BC">
        <w:t>nouilles le supposaient artisan</w:t>
      </w:r>
      <w:r w:rsidR="00FA6A88">
        <w:t>.</w:t>
      </w:r>
    </w:p>
    <w:p w14:paraId="4D34FF45" w14:textId="77777777" w:rsidR="00FA6A88" w:rsidRDefault="00A92B34" w:rsidP="00FA6A88">
      <w:r w:rsidRPr="00B877BC">
        <w:t>Il n</w:t>
      </w:r>
      <w:r w:rsidR="00FA6A88">
        <w:t>’</w:t>
      </w:r>
      <w:r w:rsidRPr="00B877BC">
        <w:t>était pas juif</w:t>
      </w:r>
      <w:r w:rsidR="00FA6A88">
        <w:t xml:space="preserve">, </w:t>
      </w:r>
      <w:r w:rsidRPr="00B877BC">
        <w:t>cependant</w:t>
      </w:r>
      <w:r w:rsidR="00FA6A88">
        <w:t xml:space="preserve">, </w:t>
      </w:r>
      <w:r w:rsidRPr="00B877BC">
        <w:t>et lorsqu</w:t>
      </w:r>
      <w:r w:rsidR="00FA6A88">
        <w:t>’</w:t>
      </w:r>
      <w:r w:rsidRPr="00B877BC">
        <w:t xml:space="preserve">on le traitait de </w:t>
      </w:r>
      <w:r w:rsidR="00FA6A88">
        <w:t>« </w:t>
      </w:r>
      <w:r w:rsidRPr="00B877BC">
        <w:t>vieille crapule</w:t>
      </w:r>
      <w:r w:rsidR="00FA6A88">
        <w:t> »</w:t>
      </w:r>
      <w:r w:rsidRPr="00B877BC">
        <w:t xml:space="preserve"> il avait une manière douce de répondre</w:t>
      </w:r>
      <w:r w:rsidR="00FA6A88">
        <w:t xml:space="preserve"> : </w:t>
      </w:r>
      <w:r w:rsidRPr="00B877BC">
        <w:rPr>
          <w:i/>
          <w:iCs/>
        </w:rPr>
        <w:lastRenderedPageBreak/>
        <w:t>Dieu</w:t>
      </w:r>
      <w:r w:rsidRPr="00B877BC">
        <w:t xml:space="preserve"> </w:t>
      </w:r>
      <w:r w:rsidRPr="00B877BC">
        <w:rPr>
          <w:i/>
          <w:iCs/>
        </w:rPr>
        <w:t>vous</w:t>
      </w:r>
      <w:r w:rsidRPr="00B877BC">
        <w:t xml:space="preserve"> </w:t>
      </w:r>
      <w:r w:rsidRPr="00B877BC">
        <w:rPr>
          <w:i/>
          <w:iCs/>
        </w:rPr>
        <w:t>le</w:t>
      </w:r>
      <w:r w:rsidRPr="00B877BC">
        <w:t xml:space="preserve"> </w:t>
      </w:r>
      <w:r w:rsidRPr="00B877BC">
        <w:rPr>
          <w:i/>
          <w:iCs/>
        </w:rPr>
        <w:t>rende</w:t>
      </w:r>
      <w:r w:rsidR="00FA6A88">
        <w:t xml:space="preserve"> ! </w:t>
      </w:r>
      <w:r w:rsidRPr="00B877BC">
        <w:t>qui faisait courir</w:t>
      </w:r>
      <w:r w:rsidR="00FA6A88">
        <w:t xml:space="preserve">, </w:t>
      </w:r>
      <w:r w:rsidRPr="00B877BC">
        <w:t>sur l</w:t>
      </w:r>
      <w:r w:rsidR="00FA6A88">
        <w:t>’</w:t>
      </w:r>
      <w:r w:rsidRPr="00B877BC">
        <w:t>échine des plus roublards</w:t>
      </w:r>
      <w:r w:rsidR="00FA6A88">
        <w:t xml:space="preserve">, </w:t>
      </w:r>
      <w:r w:rsidRPr="00B877BC">
        <w:t>un léger frisson</w:t>
      </w:r>
      <w:r w:rsidR="00FA6A88">
        <w:t>.</w:t>
      </w:r>
    </w:p>
    <w:p w14:paraId="62A40813" w14:textId="77777777" w:rsidR="00FA6A88" w:rsidRDefault="00A92B34" w:rsidP="00FA6A88">
      <w:r w:rsidRPr="00B877BC">
        <w:t>L</w:t>
      </w:r>
      <w:r w:rsidR="00FA6A88">
        <w:t>’</w:t>
      </w:r>
      <w:r w:rsidRPr="00B877BC">
        <w:t>unique chose qui parût certaine</w:t>
      </w:r>
      <w:r w:rsidR="00FA6A88">
        <w:t xml:space="preserve">, </w:t>
      </w:r>
      <w:r w:rsidRPr="00B877BC">
        <w:t>c</w:t>
      </w:r>
      <w:r w:rsidR="00FA6A88">
        <w:t>’</w:t>
      </w:r>
      <w:r w:rsidRPr="00B877BC">
        <w:t>était que ce guenilleux effroyable possédait une maison de haut rapport dans l</w:t>
      </w:r>
      <w:r w:rsidR="00FA6A88">
        <w:t>’</w:t>
      </w:r>
      <w:r w:rsidRPr="00B877BC">
        <w:t>un ou l</w:t>
      </w:r>
      <w:r w:rsidR="00FA6A88">
        <w:t>’</w:t>
      </w:r>
      <w:r w:rsidRPr="00B877BC">
        <w:t>autre des grands quartiers excentriques</w:t>
      </w:r>
      <w:r w:rsidR="00FA6A88">
        <w:t xml:space="preserve">. </w:t>
      </w:r>
      <w:r w:rsidRPr="00B877BC">
        <w:t>On ne savait pas exa</w:t>
      </w:r>
      <w:r w:rsidRPr="00B877BC">
        <w:t>c</w:t>
      </w:r>
      <w:r w:rsidRPr="00B877BC">
        <w:t>tement</w:t>
      </w:r>
      <w:r w:rsidR="00FA6A88">
        <w:t xml:space="preserve">. </w:t>
      </w:r>
      <w:r w:rsidRPr="00B877BC">
        <w:t>Il en possédait peut-être plusieurs</w:t>
      </w:r>
      <w:r w:rsidR="00FA6A88">
        <w:t>.</w:t>
      </w:r>
    </w:p>
    <w:p w14:paraId="4A48ADB1" w14:textId="77777777" w:rsidR="00FA6A88" w:rsidRDefault="00A92B34" w:rsidP="00FA6A88">
      <w:r w:rsidRPr="00B877BC">
        <w:t>La légende voulait qu</w:t>
      </w:r>
      <w:r w:rsidR="00FA6A88">
        <w:t>’</w:t>
      </w:r>
      <w:r w:rsidRPr="00B877BC">
        <w:t>il couchât dans un antre obscur</w:t>
      </w:r>
      <w:r w:rsidR="00FA6A88">
        <w:t xml:space="preserve">, </w:t>
      </w:r>
      <w:r w:rsidRPr="00B877BC">
        <w:t>sous l</w:t>
      </w:r>
      <w:r w:rsidR="00FA6A88">
        <w:t>’</w:t>
      </w:r>
      <w:r w:rsidRPr="00B877BC">
        <w:t>escalier de service</w:t>
      </w:r>
      <w:r w:rsidR="00FA6A88">
        <w:t xml:space="preserve">, </w:t>
      </w:r>
      <w:r w:rsidRPr="00B877BC">
        <w:t>entre le tuyau des latrines et la loge du concierge que ce voisinage idiotifiait</w:t>
      </w:r>
      <w:r w:rsidR="00FA6A88">
        <w:t>.</w:t>
      </w:r>
    </w:p>
    <w:p w14:paraId="617108D5" w14:textId="77777777" w:rsidR="00FA6A88" w:rsidRDefault="00A92B34" w:rsidP="00FA6A88">
      <w:r w:rsidRPr="00B877BC">
        <w:t>Ses quittances de loyer étaient</w:t>
      </w:r>
      <w:r w:rsidR="00FA6A88">
        <w:t xml:space="preserve">, </w:t>
      </w:r>
      <w:r w:rsidRPr="00B877BC">
        <w:t>m</w:t>
      </w:r>
      <w:r w:rsidR="00FA6A88">
        <w:t>’</w:t>
      </w:r>
      <w:r w:rsidRPr="00B877BC">
        <w:t>a-t-on dit</w:t>
      </w:r>
      <w:r w:rsidR="00FA6A88">
        <w:t xml:space="preserve">, </w:t>
      </w:r>
      <w:r w:rsidRPr="00B877BC">
        <w:t>délivrées</w:t>
      </w:r>
      <w:r w:rsidR="00FA6A88">
        <w:t xml:space="preserve">, </w:t>
      </w:r>
      <w:r w:rsidRPr="00B877BC">
        <w:t>par économie</w:t>
      </w:r>
      <w:r w:rsidR="00FA6A88">
        <w:t xml:space="preserve">, </w:t>
      </w:r>
      <w:r w:rsidRPr="00B877BC">
        <w:t>sur des déchirures d</w:t>
      </w:r>
      <w:r w:rsidR="00FA6A88">
        <w:t>’</w:t>
      </w:r>
      <w:r w:rsidRPr="00B877BC">
        <w:t>affiches que des locataires pleins d</w:t>
      </w:r>
      <w:r w:rsidR="00FA6A88">
        <w:t>’</w:t>
      </w:r>
      <w:r w:rsidRPr="00B877BC">
        <w:t>entregent revendirent à des collectionneurs astucieux</w:t>
      </w:r>
      <w:r w:rsidR="00FA6A88">
        <w:t>.</w:t>
      </w:r>
    </w:p>
    <w:p w14:paraId="0C27100E" w14:textId="77777777" w:rsidR="00FA6A88" w:rsidRDefault="00A92B34" w:rsidP="00FA6A88">
      <w:r w:rsidRPr="00B877BC">
        <w:t>On racontait aussi l</w:t>
      </w:r>
      <w:r w:rsidR="00FA6A88">
        <w:t>’</w:t>
      </w:r>
      <w:r w:rsidRPr="00B877BC">
        <w:t>histoire</w:t>
      </w:r>
      <w:r w:rsidR="00FA6A88">
        <w:t xml:space="preserve">, </w:t>
      </w:r>
      <w:r w:rsidRPr="00B877BC">
        <w:t>devenue fameuse</w:t>
      </w:r>
      <w:r w:rsidR="00FA6A88">
        <w:t xml:space="preserve">, </w:t>
      </w:r>
      <w:r w:rsidRPr="00B877BC">
        <w:t>d</w:t>
      </w:r>
      <w:r w:rsidR="00FA6A88">
        <w:t>’</w:t>
      </w:r>
      <w:r w:rsidRPr="00B877BC">
        <w:t>une soupe fantastique trempée régulièrement le dimanche soir et qui d</w:t>
      </w:r>
      <w:r w:rsidRPr="00B877BC">
        <w:t>e</w:t>
      </w:r>
      <w:r w:rsidRPr="00B877BC">
        <w:t>vait le nourrir toute la semaine</w:t>
      </w:r>
      <w:r w:rsidR="00FA6A88">
        <w:t xml:space="preserve">. </w:t>
      </w:r>
      <w:r w:rsidRPr="00B877BC">
        <w:t>Pour ne pas brûler de charbon</w:t>
      </w:r>
      <w:r w:rsidR="00FA6A88">
        <w:t xml:space="preserve">, </w:t>
      </w:r>
      <w:r w:rsidRPr="00B877BC">
        <w:t>il la mangeait froide six jours de suite</w:t>
      </w:r>
      <w:r w:rsidR="00FA6A88">
        <w:t>.</w:t>
      </w:r>
    </w:p>
    <w:p w14:paraId="7265DC12" w14:textId="77777777" w:rsidR="00FA6A88" w:rsidRDefault="00A92B34" w:rsidP="00FA6A88">
      <w:r w:rsidRPr="00B877BC">
        <w:t>Dès le mardi</w:t>
      </w:r>
      <w:r w:rsidR="00FA6A88">
        <w:t xml:space="preserve">, </w:t>
      </w:r>
      <w:r w:rsidRPr="00B877BC">
        <w:t>naturellement</w:t>
      </w:r>
      <w:r w:rsidR="00FA6A88">
        <w:t xml:space="preserve">, </w:t>
      </w:r>
      <w:r w:rsidRPr="00B877BC">
        <w:t>cette substance alimentaire devenait fétide</w:t>
      </w:r>
      <w:r w:rsidR="00FA6A88">
        <w:t xml:space="preserve">. </w:t>
      </w:r>
      <w:r w:rsidRPr="00B877BC">
        <w:t>Alors</w:t>
      </w:r>
      <w:r w:rsidR="00FA6A88">
        <w:t xml:space="preserve">, </w:t>
      </w:r>
      <w:r w:rsidRPr="00B877BC">
        <w:t>avec les révérencieuses façons d</w:t>
      </w:r>
      <w:r w:rsidR="00FA6A88">
        <w:t>’</w:t>
      </w:r>
      <w:r w:rsidRPr="00B877BC">
        <w:t>un prêtre qui ouvre le tabernacle</w:t>
      </w:r>
      <w:r w:rsidR="00FA6A88">
        <w:t xml:space="preserve">, </w:t>
      </w:r>
      <w:r w:rsidRPr="00B877BC">
        <w:t>il prenait</w:t>
      </w:r>
      <w:r w:rsidR="00FA6A88">
        <w:t xml:space="preserve">, </w:t>
      </w:r>
      <w:r w:rsidRPr="00B877BC">
        <w:t>dans une petite armoire sce</w:t>
      </w:r>
      <w:r w:rsidRPr="00B877BC">
        <w:t>l</w:t>
      </w:r>
      <w:r w:rsidRPr="00B877BC">
        <w:t>lée au mur et qui devait contenir d</w:t>
      </w:r>
      <w:r w:rsidR="00FA6A88">
        <w:t>’</w:t>
      </w:r>
      <w:r w:rsidRPr="00B877BC">
        <w:t>étranges papiers</w:t>
      </w:r>
      <w:r w:rsidR="00FA6A88">
        <w:t xml:space="preserve">, </w:t>
      </w:r>
      <w:r w:rsidRPr="00B877BC">
        <w:t>une bo</w:t>
      </w:r>
      <w:r w:rsidRPr="00B877BC">
        <w:t>u</w:t>
      </w:r>
      <w:r w:rsidRPr="00B877BC">
        <w:t>teille de très vieux rhum vraisemblablement recueillie dans quelque naufrage</w:t>
      </w:r>
      <w:r w:rsidR="00FA6A88">
        <w:t>.</w:t>
      </w:r>
    </w:p>
    <w:p w14:paraId="6A0B5AAB" w14:textId="77777777" w:rsidR="00FA6A88" w:rsidRDefault="00A92B34" w:rsidP="00FA6A88">
      <w:r w:rsidRPr="00B877BC">
        <w:t>Il en versait des gouttes rares dans un verre minuscule et se fortifiait à l</w:t>
      </w:r>
      <w:r w:rsidR="00FA6A88">
        <w:t>’</w:t>
      </w:r>
      <w:r w:rsidRPr="00B877BC">
        <w:t>espoir de les déguster aussitôt après avoir englouti son cataplasme</w:t>
      </w:r>
      <w:r w:rsidR="00FA6A88">
        <w:t xml:space="preserve">. </w:t>
      </w:r>
      <w:r w:rsidRPr="00B877BC">
        <w:t>L</w:t>
      </w:r>
      <w:r w:rsidR="00FA6A88">
        <w:t>’</w:t>
      </w:r>
      <w:r w:rsidRPr="00B877BC">
        <w:t>opération terminée</w:t>
      </w:r>
      <w:r w:rsidR="00FA6A88">
        <w:t> :</w:t>
      </w:r>
    </w:p>
    <w:p w14:paraId="7E17AD81" w14:textId="77777777" w:rsidR="00FA6A88" w:rsidRDefault="00FA6A88" w:rsidP="00FA6A88">
      <w:r>
        <w:t>— </w:t>
      </w:r>
      <w:r w:rsidR="00A92B34" w:rsidRPr="00B877BC">
        <w:t>Maintenant que tu as mangé ta soupe</w:t>
      </w:r>
      <w:r>
        <w:t xml:space="preserve">, </w:t>
      </w:r>
      <w:r w:rsidR="00A92B34" w:rsidRPr="00B877BC">
        <w:t>disait-il</w:t>
      </w:r>
      <w:r>
        <w:t xml:space="preserve">, </w:t>
      </w:r>
      <w:r w:rsidR="00A92B34" w:rsidRPr="00B877BC">
        <w:rPr>
          <w:i/>
          <w:iCs/>
        </w:rPr>
        <w:t>tu</w:t>
      </w:r>
      <w:r w:rsidR="00A92B34" w:rsidRPr="00B877BC">
        <w:t xml:space="preserve"> </w:t>
      </w:r>
      <w:r w:rsidR="00A92B34" w:rsidRPr="00B877BC">
        <w:rPr>
          <w:i/>
          <w:iCs/>
        </w:rPr>
        <w:t>n</w:t>
      </w:r>
      <w:r>
        <w:rPr>
          <w:i/>
          <w:iCs/>
        </w:rPr>
        <w:t>’</w:t>
      </w:r>
      <w:r w:rsidR="00A92B34" w:rsidRPr="00B877BC">
        <w:rPr>
          <w:i/>
          <w:iCs/>
        </w:rPr>
        <w:t>auras</w:t>
      </w:r>
      <w:r w:rsidR="00A92B34" w:rsidRPr="00B877BC">
        <w:t xml:space="preserve"> </w:t>
      </w:r>
      <w:r w:rsidR="00A92B34" w:rsidRPr="00B877BC">
        <w:rPr>
          <w:i/>
          <w:iCs/>
        </w:rPr>
        <w:t>pas</w:t>
      </w:r>
      <w:r w:rsidR="00A92B34" w:rsidRPr="00B877BC">
        <w:t xml:space="preserve"> ton petit verre de rhum</w:t>
      </w:r>
      <w:r>
        <w:t> !</w:t>
      </w:r>
    </w:p>
    <w:p w14:paraId="4D329C96" w14:textId="77777777" w:rsidR="00FA6A88" w:rsidRDefault="00A92B34" w:rsidP="00FA6A88">
      <w:r w:rsidRPr="00B877BC">
        <w:lastRenderedPageBreak/>
        <w:t>Et déloyalement</w:t>
      </w:r>
      <w:r w:rsidR="00FA6A88">
        <w:t xml:space="preserve">, </w:t>
      </w:r>
      <w:r w:rsidRPr="00B877BC">
        <w:t>il reversait dans la bouteille le précieux liquide</w:t>
      </w:r>
      <w:r w:rsidR="00FA6A88">
        <w:t xml:space="preserve">. </w:t>
      </w:r>
      <w:r w:rsidRPr="00B877BC">
        <w:t>Recommandable finesse qui réussissait toujours</w:t>
      </w:r>
      <w:r w:rsidR="00FA6A88">
        <w:t xml:space="preserve">, </w:t>
      </w:r>
      <w:r w:rsidRPr="00B877BC">
        <w:t>depuis trente ou quarante ans</w:t>
      </w:r>
      <w:r w:rsidR="00FA6A88">
        <w:t>.</w:t>
      </w:r>
    </w:p>
    <w:p w14:paraId="3A756B16" w14:textId="77777777" w:rsidR="00FA6A88" w:rsidRDefault="00FA6A88" w:rsidP="00FA6A88">
      <w:pPr>
        <w:pStyle w:val="Etoile"/>
      </w:pPr>
      <w:r>
        <w:t>* * *</w:t>
      </w:r>
    </w:p>
    <w:p w14:paraId="36A9136B" w14:textId="77777777" w:rsidR="00FA6A88" w:rsidRDefault="00A92B34" w:rsidP="00FA6A88">
      <w:r w:rsidRPr="00B877BC">
        <w:t>Jamais un spectre ne parut être aussi complètement dénué de style et de caractère</w:t>
      </w:r>
      <w:r w:rsidR="00FA6A88">
        <w:t xml:space="preserve">. </w:t>
      </w:r>
      <w:r w:rsidRPr="00B877BC">
        <w:t>Il avait beau ressembler par ses hai</w:t>
      </w:r>
      <w:r w:rsidRPr="00B877BC">
        <w:t>l</w:t>
      </w:r>
      <w:r w:rsidRPr="00B877BC">
        <w:t>lons</w:t>
      </w:r>
      <w:r w:rsidR="00FA6A88">
        <w:t xml:space="preserve">, </w:t>
      </w:r>
      <w:r w:rsidRPr="00B877BC">
        <w:t>et sans doute</w:t>
      </w:r>
      <w:r w:rsidR="00FA6A88">
        <w:t xml:space="preserve">, </w:t>
      </w:r>
      <w:r w:rsidRPr="00B877BC">
        <w:t>par quelques-unes de ses pratiques</w:t>
      </w:r>
      <w:r w:rsidR="00FA6A88">
        <w:t xml:space="preserve">, </w:t>
      </w:r>
      <w:r w:rsidRPr="00B877BC">
        <w:t>aux youtres les plus conspués de Buda-</w:t>
      </w:r>
      <w:proofErr w:type="spellStart"/>
      <w:r w:rsidRPr="00B877BC">
        <w:t>Pesth</w:t>
      </w:r>
      <w:proofErr w:type="spellEnd"/>
      <w:r w:rsidRPr="00B877BC">
        <w:t xml:space="preserve"> ou d</w:t>
      </w:r>
      <w:r w:rsidR="00FA6A88">
        <w:t>’</w:t>
      </w:r>
      <w:r w:rsidRPr="00B877BC">
        <w:t>Amsterdam</w:t>
      </w:r>
      <w:r w:rsidR="00FA6A88">
        <w:t xml:space="preserve">, </w:t>
      </w:r>
      <w:r w:rsidRPr="00B877BC">
        <w:t>l</w:t>
      </w:r>
      <w:r w:rsidR="00FA6A88">
        <w:t>’</w:t>
      </w:r>
      <w:r w:rsidRPr="00B877BC">
        <w:t>imagination d</w:t>
      </w:r>
      <w:r w:rsidR="00FA6A88">
        <w:t>’</w:t>
      </w:r>
      <w:r w:rsidRPr="00B877BC">
        <w:t>un Prométhée n</w:t>
      </w:r>
      <w:r w:rsidR="00FA6A88">
        <w:t>’</w:t>
      </w:r>
      <w:r w:rsidRPr="00B877BC">
        <w:t>aurait pu découvrir en lui le moindre linéament archaïque</w:t>
      </w:r>
      <w:r w:rsidR="00FA6A88">
        <w:t>.</w:t>
      </w:r>
    </w:p>
    <w:p w14:paraId="274FAFEE" w14:textId="77777777" w:rsidR="00FA6A88" w:rsidRDefault="00A92B34" w:rsidP="00FA6A88">
      <w:r w:rsidRPr="00B877BC">
        <w:t xml:space="preserve">Le surnom de </w:t>
      </w:r>
      <w:proofErr w:type="spellStart"/>
      <w:r w:rsidRPr="00B877BC">
        <w:t>Schylock</w:t>
      </w:r>
      <w:proofErr w:type="spellEnd"/>
      <w:r w:rsidR="00FA6A88">
        <w:t xml:space="preserve">, </w:t>
      </w:r>
      <w:r w:rsidRPr="00B877BC">
        <w:t>décerné par de subalternes impr</w:t>
      </w:r>
      <w:r w:rsidRPr="00B877BC">
        <w:t>é</w:t>
      </w:r>
      <w:r w:rsidRPr="00B877BC">
        <w:t>cateurs</w:t>
      </w:r>
      <w:r w:rsidR="00FA6A88">
        <w:t xml:space="preserve">, </w:t>
      </w:r>
      <w:r w:rsidRPr="00B877BC">
        <w:t>révoltait comme un blasphème</w:t>
      </w:r>
      <w:r w:rsidR="00FA6A88">
        <w:t xml:space="preserve">, </w:t>
      </w:r>
      <w:r w:rsidRPr="00B877BC">
        <w:t>tellement cet avare n</w:t>
      </w:r>
      <w:r w:rsidR="00FA6A88">
        <w:t>’</w:t>
      </w:r>
      <w:r w:rsidRPr="00B877BC">
        <w:t>exprimait que la platitude</w:t>
      </w:r>
      <w:r w:rsidR="00FA6A88">
        <w:t xml:space="preserve"> ! </w:t>
      </w:r>
      <w:r w:rsidRPr="00B877BC">
        <w:t>Il n</w:t>
      </w:r>
      <w:r w:rsidR="00FA6A88">
        <w:t>’</w:t>
      </w:r>
      <w:r w:rsidRPr="00B877BC">
        <w:t>avait de terrible que sa crasse et sa puanteur de bête crevée</w:t>
      </w:r>
      <w:r w:rsidR="00FA6A88">
        <w:t xml:space="preserve">. </w:t>
      </w:r>
      <w:r w:rsidRPr="00B877BC">
        <w:t>Mais cela encore était d</w:t>
      </w:r>
      <w:r w:rsidR="00FA6A88">
        <w:t>’</w:t>
      </w:r>
      <w:r w:rsidRPr="00B877BC">
        <w:t>un m</w:t>
      </w:r>
      <w:r w:rsidRPr="00B877BC">
        <w:t>o</w:t>
      </w:r>
      <w:r w:rsidRPr="00B877BC">
        <w:t>dernisme décourageant</w:t>
      </w:r>
      <w:r w:rsidR="00FA6A88">
        <w:t xml:space="preserve">. </w:t>
      </w:r>
      <w:r w:rsidRPr="00B877BC">
        <w:t>Son ordure ne lui conférait la bienv</w:t>
      </w:r>
      <w:r w:rsidRPr="00B877BC">
        <w:t>e</w:t>
      </w:r>
      <w:r w:rsidRPr="00B877BC">
        <w:t>nue dans aucun abîme</w:t>
      </w:r>
      <w:r w:rsidR="00FA6A88">
        <w:t>.</w:t>
      </w:r>
    </w:p>
    <w:p w14:paraId="716CFE25" w14:textId="77777777" w:rsidR="00FA6A88" w:rsidRDefault="00A92B34" w:rsidP="00FA6A88">
      <w:r w:rsidRPr="00B877BC">
        <w:t>Il ne réalisait</w:t>
      </w:r>
      <w:r w:rsidR="00FA6A88">
        <w:t xml:space="preserve">, </w:t>
      </w:r>
      <w:r w:rsidRPr="00B877BC">
        <w:rPr>
          <w:i/>
          <w:iCs/>
        </w:rPr>
        <w:t>en</w:t>
      </w:r>
      <w:r w:rsidRPr="00B877BC">
        <w:t xml:space="preserve"> </w:t>
      </w:r>
      <w:r w:rsidRPr="00B877BC">
        <w:rPr>
          <w:i/>
          <w:iCs/>
        </w:rPr>
        <w:t>apparence</w:t>
      </w:r>
      <w:r w:rsidRPr="00B877BC">
        <w:t xml:space="preserve"> du moins</w:t>
      </w:r>
      <w:r w:rsidR="00FA6A88">
        <w:t xml:space="preserve">, </w:t>
      </w:r>
      <w:r w:rsidRPr="00B877BC">
        <w:t>que le BOURGEOIS</w:t>
      </w:r>
      <w:r w:rsidR="00FA6A88">
        <w:t xml:space="preserve">, </w:t>
      </w:r>
      <w:r w:rsidRPr="00B877BC">
        <w:t>le Médiocre</w:t>
      </w:r>
      <w:r w:rsidR="00FA6A88">
        <w:t xml:space="preserve">, </w:t>
      </w:r>
      <w:r w:rsidRPr="00B877BC">
        <w:t xml:space="preserve">le </w:t>
      </w:r>
      <w:r w:rsidR="00FA6A88">
        <w:t>« </w:t>
      </w:r>
      <w:r w:rsidRPr="00B877BC">
        <w:t>Tueur de cygnes</w:t>
      </w:r>
      <w:r w:rsidR="00FA6A88">
        <w:t xml:space="preserve"> », </w:t>
      </w:r>
      <w:r w:rsidRPr="00B877BC">
        <w:t>comme d</w:t>
      </w:r>
      <w:r w:rsidRPr="00B877BC">
        <w:t>i</w:t>
      </w:r>
      <w:r w:rsidRPr="00B877BC">
        <w:t>sait Villiers</w:t>
      </w:r>
      <w:r w:rsidR="00FA6A88">
        <w:t xml:space="preserve">, </w:t>
      </w:r>
      <w:r w:rsidRPr="00B877BC">
        <w:t>accompli et définitivement révolu</w:t>
      </w:r>
      <w:r w:rsidR="00FA6A88">
        <w:t xml:space="preserve">, </w:t>
      </w:r>
      <w:r w:rsidRPr="00B877BC">
        <w:t>tel qu</w:t>
      </w:r>
      <w:r w:rsidR="00FA6A88">
        <w:t>’</w:t>
      </w:r>
      <w:r w:rsidRPr="00B877BC">
        <w:t>il doit a</w:t>
      </w:r>
      <w:r w:rsidRPr="00B877BC">
        <w:t>p</w:t>
      </w:r>
      <w:r w:rsidRPr="00B877BC">
        <w:t>paraître à la fin des fins</w:t>
      </w:r>
      <w:r w:rsidR="00FA6A88">
        <w:t xml:space="preserve">, </w:t>
      </w:r>
      <w:r w:rsidRPr="00B877BC">
        <w:t>quand les Tremblements sortiront de leurs tanières et que les sales âmes seront manifestées au grand jour</w:t>
      </w:r>
      <w:r w:rsidR="00FA6A88">
        <w:t> !</w:t>
      </w:r>
    </w:p>
    <w:p w14:paraId="351FAC6B" w14:textId="77777777" w:rsidR="00FA6A88" w:rsidRDefault="00A92B34" w:rsidP="00FA6A88">
      <w:r w:rsidRPr="00B877BC">
        <w:t>S</w:t>
      </w:r>
      <w:r w:rsidR="00FA6A88">
        <w:t>’</w:t>
      </w:r>
      <w:r w:rsidRPr="00B877BC">
        <w:t>il pouvait être innocent de prostituer les mots</w:t>
      </w:r>
      <w:r w:rsidR="00FA6A88">
        <w:t xml:space="preserve">, </w:t>
      </w:r>
      <w:r w:rsidRPr="00B877BC">
        <w:t xml:space="preserve">il aurait fallu comparer </w:t>
      </w:r>
      <w:r w:rsidR="00FA6A88">
        <w:t>M. </w:t>
      </w:r>
      <w:r w:rsidRPr="00B877BC">
        <w:t>Pleur à quelque horrible prophète</w:t>
      </w:r>
      <w:r w:rsidR="00FA6A88">
        <w:t xml:space="preserve">, </w:t>
      </w:r>
      <w:r w:rsidRPr="00B877BC">
        <w:t>annonci</w:t>
      </w:r>
      <w:r w:rsidRPr="00B877BC">
        <w:t>a</w:t>
      </w:r>
      <w:r w:rsidRPr="00B877BC">
        <w:t>teur des vomissements de Dieu</w:t>
      </w:r>
      <w:r w:rsidR="00FA6A88">
        <w:t>.</w:t>
      </w:r>
    </w:p>
    <w:p w14:paraId="2ADB347B" w14:textId="77777777" w:rsidR="00FA6A88" w:rsidRDefault="00A92B34" w:rsidP="00FA6A88">
      <w:r w:rsidRPr="00B877BC">
        <w:t>Il semblait dire aux individus confortables que dégoûtait sa présence</w:t>
      </w:r>
      <w:r w:rsidR="00FA6A88">
        <w:t> :</w:t>
      </w:r>
    </w:p>
    <w:p w14:paraId="5D63D3C1" w14:textId="77777777" w:rsidR="00FA6A88" w:rsidRDefault="00FA6A88" w:rsidP="00FA6A88">
      <w:r>
        <w:t>— </w:t>
      </w:r>
      <w:r w:rsidR="00A92B34" w:rsidRPr="00B877BC">
        <w:t>Ne comprenez-vous pas</w:t>
      </w:r>
      <w:r>
        <w:t xml:space="preserve">, </w:t>
      </w:r>
      <w:r w:rsidR="00A92B34" w:rsidRPr="00B877BC">
        <w:t>ô mes frères</w:t>
      </w:r>
      <w:r>
        <w:t xml:space="preserve">, </w:t>
      </w:r>
      <w:r w:rsidR="00A92B34" w:rsidRPr="00B877BC">
        <w:t xml:space="preserve">que je vous </w:t>
      </w:r>
      <w:r w:rsidR="00A92B34" w:rsidRPr="00B877BC">
        <w:rPr>
          <w:i/>
          <w:iCs/>
        </w:rPr>
        <w:t>traduis</w:t>
      </w:r>
      <w:r w:rsidR="00A92B34" w:rsidRPr="00B877BC">
        <w:t xml:space="preserve"> pour l</w:t>
      </w:r>
      <w:r>
        <w:t>’</w:t>
      </w:r>
      <w:r w:rsidR="00A92B34" w:rsidRPr="00B877BC">
        <w:t xml:space="preserve">éternité et que mon impure carcasse vous reflète </w:t>
      </w:r>
      <w:r w:rsidR="00A92B34" w:rsidRPr="00B877BC">
        <w:lastRenderedPageBreak/>
        <w:t>prod</w:t>
      </w:r>
      <w:r w:rsidR="00A92B34" w:rsidRPr="00B877BC">
        <w:t>i</w:t>
      </w:r>
      <w:r w:rsidR="00A92B34" w:rsidRPr="00B877BC">
        <w:t>gieusement</w:t>
      </w:r>
      <w:r>
        <w:t xml:space="preserve"> ? </w:t>
      </w:r>
      <w:r w:rsidR="00A92B34" w:rsidRPr="00B877BC">
        <w:t>Quand la vérité sera connue</w:t>
      </w:r>
      <w:r>
        <w:t xml:space="preserve">, </w:t>
      </w:r>
      <w:r w:rsidR="00A92B34" w:rsidRPr="00B877BC">
        <w:t>vous découvrirez</w:t>
      </w:r>
      <w:r>
        <w:t xml:space="preserve">, </w:t>
      </w:r>
      <w:r w:rsidR="00A92B34" w:rsidRPr="00B877BC">
        <w:t>une bonne fois</w:t>
      </w:r>
      <w:r>
        <w:t xml:space="preserve">, </w:t>
      </w:r>
      <w:r w:rsidR="00A92B34" w:rsidRPr="00B877BC">
        <w:t>que j</w:t>
      </w:r>
      <w:r>
        <w:t>’</w:t>
      </w:r>
      <w:r w:rsidR="00A92B34" w:rsidRPr="00B877BC">
        <w:t>étais votre vraie patrie</w:t>
      </w:r>
      <w:r>
        <w:t xml:space="preserve">, </w:t>
      </w:r>
      <w:r w:rsidR="00A92B34" w:rsidRPr="00B877BC">
        <w:t>à tel point que</w:t>
      </w:r>
      <w:r>
        <w:t xml:space="preserve">, </w:t>
      </w:r>
      <w:r w:rsidR="00A92B34" w:rsidRPr="00B877BC">
        <w:t>v</w:t>
      </w:r>
      <w:r w:rsidR="00A92B34" w:rsidRPr="00B877BC">
        <w:t>e</w:t>
      </w:r>
      <w:r w:rsidR="00A92B34" w:rsidRPr="00B877BC">
        <w:t>nant à disparaître</w:t>
      </w:r>
      <w:r>
        <w:t xml:space="preserve">, </w:t>
      </w:r>
      <w:r w:rsidR="00A92B34" w:rsidRPr="00B877BC">
        <w:t>la pestilence de vos esprits me regrettera</w:t>
      </w:r>
      <w:r>
        <w:t xml:space="preserve">. </w:t>
      </w:r>
      <w:r w:rsidR="00A92B34" w:rsidRPr="00B877BC">
        <w:t>Vous aurez la nostalgie de mon voisinage immonde qui vous faisait paraître vivants</w:t>
      </w:r>
      <w:r>
        <w:t xml:space="preserve">, </w:t>
      </w:r>
      <w:r w:rsidR="00A92B34" w:rsidRPr="00B877BC">
        <w:t>alors que vous étiez au-dessous du n</w:t>
      </w:r>
      <w:r w:rsidR="00A92B34" w:rsidRPr="00B877BC">
        <w:t>i</w:t>
      </w:r>
      <w:r w:rsidR="00A92B34" w:rsidRPr="00B877BC">
        <w:t>veau des morts</w:t>
      </w:r>
      <w:r>
        <w:t xml:space="preserve">. </w:t>
      </w:r>
      <w:r w:rsidR="00A92B34" w:rsidRPr="00B877BC">
        <w:t>Hypocrites salauds qui détestez en moi le d</w:t>
      </w:r>
      <w:r w:rsidR="00A92B34" w:rsidRPr="00B877BC">
        <w:t>é</w:t>
      </w:r>
      <w:r w:rsidR="00A92B34" w:rsidRPr="00B877BC">
        <w:t>nonciateur silencieux de vos turpitudes</w:t>
      </w:r>
      <w:r>
        <w:t xml:space="preserve">, </w:t>
      </w:r>
      <w:r w:rsidR="00A92B34" w:rsidRPr="00B877BC">
        <w:t>l</w:t>
      </w:r>
      <w:r>
        <w:t>’</w:t>
      </w:r>
      <w:r w:rsidR="00A92B34" w:rsidRPr="00B877BC">
        <w:t>horreur matérielle que je vous inspire est précisément la mesure des abominations de votre pensée</w:t>
      </w:r>
      <w:r>
        <w:t xml:space="preserve">. </w:t>
      </w:r>
      <w:r w:rsidR="00A92B34" w:rsidRPr="00B877BC">
        <w:t>Car enfin</w:t>
      </w:r>
      <w:r>
        <w:t xml:space="preserve">, </w:t>
      </w:r>
      <w:r w:rsidR="00A92B34" w:rsidRPr="00B877BC">
        <w:t>de quoi pourrais-je donc être verm</w:t>
      </w:r>
      <w:r w:rsidR="00A92B34" w:rsidRPr="00B877BC">
        <w:t>i</w:t>
      </w:r>
      <w:r w:rsidR="00A92B34" w:rsidRPr="00B877BC">
        <w:t>neux</w:t>
      </w:r>
      <w:r>
        <w:t xml:space="preserve">, </w:t>
      </w:r>
      <w:r w:rsidR="00A92B34" w:rsidRPr="00B877BC">
        <w:t>sinon de vous-mêmes qui me grouillez jusqu</w:t>
      </w:r>
      <w:r>
        <w:t>’</w:t>
      </w:r>
      <w:r w:rsidR="00A92B34" w:rsidRPr="00B877BC">
        <w:t>au fond du cœur</w:t>
      </w:r>
      <w:r>
        <w:t> ?</w:t>
      </w:r>
    </w:p>
    <w:p w14:paraId="1FE61CC3" w14:textId="77777777" w:rsidR="00FA6A88" w:rsidRDefault="00A92B34" w:rsidP="00FA6A88">
      <w:r w:rsidRPr="00B877BC">
        <w:t>Le regard du drôle était particulièrement insupportable aux femmes élégantes qu</w:t>
      </w:r>
      <w:r w:rsidR="00FA6A88">
        <w:t>’</w:t>
      </w:r>
      <w:r w:rsidRPr="00B877BC">
        <w:t>il paraissait exécrer</w:t>
      </w:r>
      <w:r w:rsidR="00FA6A88">
        <w:t xml:space="preserve">, </w:t>
      </w:r>
      <w:r w:rsidRPr="00B877BC">
        <w:t>les fixant parfois d</w:t>
      </w:r>
      <w:r w:rsidR="00FA6A88">
        <w:t>’</w:t>
      </w:r>
      <w:r w:rsidRPr="00B877BC">
        <w:t>un rayon plus pâle que le phosphore des charniers</w:t>
      </w:r>
      <w:r w:rsidR="00FA6A88">
        <w:t xml:space="preserve">, </w:t>
      </w:r>
      <w:r w:rsidRPr="00B877BC">
        <w:t xml:space="preserve">œillade funèbre et </w:t>
      </w:r>
      <w:r w:rsidRPr="00B877BC">
        <w:rPr>
          <w:i/>
          <w:iCs/>
        </w:rPr>
        <w:t>visqueuse</w:t>
      </w:r>
      <w:r w:rsidRPr="00B877BC">
        <w:t xml:space="preserve"> qui se collait à leur chair</w:t>
      </w:r>
      <w:r w:rsidR="00FA6A88">
        <w:t xml:space="preserve">, </w:t>
      </w:r>
      <w:r w:rsidRPr="00B877BC">
        <w:t>comme la salive des brucolaques</w:t>
      </w:r>
      <w:r w:rsidR="00FA6A88">
        <w:t xml:space="preserve">, </w:t>
      </w:r>
      <w:r w:rsidRPr="00B877BC">
        <w:t>et qu</w:t>
      </w:r>
      <w:r w:rsidR="00FA6A88">
        <w:t>’</w:t>
      </w:r>
      <w:r w:rsidRPr="00B877BC">
        <w:t>elles emportaient en bramant d</w:t>
      </w:r>
      <w:r w:rsidR="00FA6A88">
        <w:t>’</w:t>
      </w:r>
      <w:r w:rsidRPr="00B877BC">
        <w:t>effroi</w:t>
      </w:r>
      <w:r w:rsidR="00FA6A88">
        <w:t>.</w:t>
      </w:r>
    </w:p>
    <w:p w14:paraId="08B8BECD" w14:textId="77777777" w:rsidR="00FA6A88" w:rsidRDefault="00FA6A88" w:rsidP="00FA6A88">
      <w:r>
        <w:t>— </w:t>
      </w:r>
      <w:r w:rsidR="00A92B34" w:rsidRPr="00B877BC">
        <w:t>N</w:t>
      </w:r>
      <w:r>
        <w:t>’</w:t>
      </w:r>
      <w:r w:rsidR="00A92B34" w:rsidRPr="00B877BC">
        <w:t>est-il pas vrai</w:t>
      </w:r>
      <w:r>
        <w:t xml:space="preserve">, </w:t>
      </w:r>
      <w:r w:rsidR="00A92B34" w:rsidRPr="00B877BC">
        <w:t>mignonne</w:t>
      </w:r>
      <w:r>
        <w:t xml:space="preserve">, </w:t>
      </w:r>
      <w:r w:rsidR="00A92B34" w:rsidRPr="00B877BC">
        <w:t>croyaient-elles entendre</w:t>
      </w:r>
      <w:r>
        <w:t xml:space="preserve">, </w:t>
      </w:r>
      <w:r w:rsidR="00A92B34" w:rsidRPr="00B877BC">
        <w:t>que tu viendras à mon rendez-vous</w:t>
      </w:r>
      <w:r>
        <w:t xml:space="preserve"> ? </w:t>
      </w:r>
      <w:r w:rsidR="00A92B34" w:rsidRPr="00B877BC">
        <w:t>Je te ferai visiter ma fosse gr</w:t>
      </w:r>
      <w:r w:rsidR="00A92B34" w:rsidRPr="00B877BC">
        <w:t>a</w:t>
      </w:r>
      <w:r w:rsidR="00A92B34" w:rsidRPr="00B877BC">
        <w:t>cieuse et tu verras la jolie parure d</w:t>
      </w:r>
      <w:r>
        <w:t>’</w:t>
      </w:r>
      <w:r w:rsidR="00A92B34" w:rsidRPr="00B877BC">
        <w:t>escargots et de scarabées noirs que je te donnerai pour rehausser la blancheur de ta peau divine</w:t>
      </w:r>
      <w:r>
        <w:t xml:space="preserve">. </w:t>
      </w:r>
      <w:r w:rsidR="00A92B34" w:rsidRPr="00B877BC">
        <w:t>Je suis amoureux de toi comme un chancre</w:t>
      </w:r>
      <w:r>
        <w:t xml:space="preserve">, </w:t>
      </w:r>
      <w:r w:rsidR="00A92B34" w:rsidRPr="00B877BC">
        <w:t>et mes ba</w:t>
      </w:r>
      <w:r w:rsidR="00A92B34" w:rsidRPr="00B877BC">
        <w:t>i</w:t>
      </w:r>
      <w:r w:rsidR="00A92B34" w:rsidRPr="00B877BC">
        <w:t>sers</w:t>
      </w:r>
      <w:r>
        <w:t xml:space="preserve">, </w:t>
      </w:r>
      <w:r w:rsidR="00A92B34" w:rsidRPr="00B877BC">
        <w:t>je t</w:t>
      </w:r>
      <w:r>
        <w:t>’</w:t>
      </w:r>
      <w:r w:rsidR="00A92B34" w:rsidRPr="00B877BC">
        <w:t>assure</w:t>
      </w:r>
      <w:r>
        <w:t xml:space="preserve">, </w:t>
      </w:r>
      <w:r w:rsidR="00A92B34" w:rsidRPr="00B877BC">
        <w:t>valent mieux que tous les divorces</w:t>
      </w:r>
      <w:r>
        <w:t xml:space="preserve">. </w:t>
      </w:r>
      <w:r w:rsidR="00A92B34" w:rsidRPr="00B877BC">
        <w:t>Car vous puerez un jour</w:t>
      </w:r>
      <w:r>
        <w:t xml:space="preserve">, </w:t>
      </w:r>
      <w:r w:rsidR="00A92B34" w:rsidRPr="00B877BC">
        <w:t>ma souris rose</w:t>
      </w:r>
      <w:r>
        <w:t xml:space="preserve">, </w:t>
      </w:r>
      <w:r w:rsidR="00A92B34" w:rsidRPr="00B877BC">
        <w:t>vous puerez voluptueusement à côté de moi</w:t>
      </w:r>
      <w:r>
        <w:t xml:space="preserve">, </w:t>
      </w:r>
      <w:r w:rsidR="00A92B34" w:rsidRPr="00B877BC">
        <w:t>et nous serons deux cassolettes sous les étoiles</w:t>
      </w:r>
      <w:r>
        <w:t>…</w:t>
      </w:r>
    </w:p>
    <w:p w14:paraId="459A0B93" w14:textId="77777777" w:rsidR="00FA6A88" w:rsidRDefault="00FA6A88" w:rsidP="00FA6A88">
      <w:pPr>
        <w:pStyle w:val="Etoile"/>
      </w:pPr>
      <w:r>
        <w:t>* * *</w:t>
      </w:r>
    </w:p>
    <w:p w14:paraId="5BFF8492" w14:textId="77777777" w:rsidR="00FA6A88" w:rsidRDefault="00A92B34" w:rsidP="00FA6A88">
      <w:r w:rsidRPr="00B877BC">
        <w:t>Mais il eût été difficile</w:t>
      </w:r>
      <w:r w:rsidR="00FA6A88">
        <w:t xml:space="preserve">, </w:t>
      </w:r>
      <w:r w:rsidRPr="00B877BC">
        <w:t>encore une fois</w:t>
      </w:r>
      <w:r w:rsidR="00FA6A88">
        <w:t xml:space="preserve">, </w:t>
      </w:r>
      <w:r w:rsidRPr="00B877BC">
        <w:t>malgré ce regard atroce</w:t>
      </w:r>
      <w:r w:rsidR="00FA6A88">
        <w:t xml:space="preserve">, </w:t>
      </w:r>
      <w:r w:rsidRPr="00B877BC">
        <w:t xml:space="preserve">de donner un signe qui pût être appelé caractéristique de ce </w:t>
      </w:r>
      <w:r w:rsidR="00FA6A88">
        <w:t>M. </w:t>
      </w:r>
      <w:r w:rsidRPr="00B877BC">
        <w:t>Pleur</w:t>
      </w:r>
      <w:r w:rsidR="00FA6A88">
        <w:t>.</w:t>
      </w:r>
    </w:p>
    <w:p w14:paraId="7F576769" w14:textId="77777777" w:rsidR="00FA6A88" w:rsidRDefault="00A92B34" w:rsidP="00FA6A88">
      <w:r w:rsidRPr="00B877BC">
        <w:lastRenderedPageBreak/>
        <w:t>La voix seule</w:t>
      </w:r>
      <w:r w:rsidR="00FA6A88">
        <w:t xml:space="preserve">, </w:t>
      </w:r>
      <w:r w:rsidRPr="00B877BC">
        <w:t>peut-être</w:t>
      </w:r>
      <w:r w:rsidR="00FA6A88">
        <w:t xml:space="preserve">, – </w:t>
      </w:r>
      <w:r w:rsidRPr="00B877BC">
        <w:t>voix d</w:t>
      </w:r>
      <w:r w:rsidR="00FA6A88">
        <w:t>’</w:t>
      </w:r>
      <w:r w:rsidRPr="00B877BC">
        <w:t>une douceur méchante et qui suggérait l</w:t>
      </w:r>
      <w:r w:rsidR="00FA6A88">
        <w:t>’</w:t>
      </w:r>
      <w:r w:rsidRPr="00B877BC">
        <w:t>idée d</w:t>
      </w:r>
      <w:r w:rsidR="00FA6A88">
        <w:t>’</w:t>
      </w:r>
      <w:r w:rsidRPr="00B877BC">
        <w:t>un impudique sacristain chuchotant des ignominies</w:t>
      </w:r>
      <w:r w:rsidR="00FA6A88">
        <w:t>.</w:t>
      </w:r>
    </w:p>
    <w:p w14:paraId="111AF5BE" w14:textId="77777777" w:rsidR="00FA6A88" w:rsidRDefault="00A92B34" w:rsidP="00FA6A88">
      <w:r w:rsidRPr="00B877BC">
        <w:t>Il avait</w:t>
      </w:r>
      <w:r w:rsidR="00FA6A88">
        <w:t xml:space="preserve">, </w:t>
      </w:r>
      <w:r w:rsidRPr="00B877BC">
        <w:t>par exemple</w:t>
      </w:r>
      <w:r w:rsidR="00FA6A88">
        <w:t xml:space="preserve">, </w:t>
      </w:r>
      <w:r w:rsidRPr="00B877BC">
        <w:t xml:space="preserve">une manière de prononcer le mot </w:t>
      </w:r>
      <w:r w:rsidR="00FA6A88">
        <w:t>« </w:t>
      </w:r>
      <w:r w:rsidRPr="00B877BC">
        <w:t>argent</w:t>
      </w:r>
      <w:r w:rsidR="00FA6A88">
        <w:t> »</w:t>
      </w:r>
      <w:r w:rsidRPr="00B877BC">
        <w:t xml:space="preserve"> qui abolissait la notion de ce métal et même de sa valeur représentative</w:t>
      </w:r>
      <w:r w:rsidR="00FA6A88">
        <w:t>.</w:t>
      </w:r>
    </w:p>
    <w:p w14:paraId="356BFBE3" w14:textId="77777777" w:rsidR="00FA6A88" w:rsidRDefault="00A92B34" w:rsidP="00FA6A88">
      <w:r w:rsidRPr="00B877BC">
        <w:t xml:space="preserve">On entendait quelque chose comme </w:t>
      </w:r>
      <w:proofErr w:type="spellStart"/>
      <w:r w:rsidRPr="00B877BC">
        <w:rPr>
          <w:i/>
          <w:iCs/>
        </w:rPr>
        <w:t>erge</w:t>
      </w:r>
      <w:proofErr w:type="spellEnd"/>
      <w:r w:rsidRPr="00B877BC">
        <w:t xml:space="preserve"> ou </w:t>
      </w:r>
      <w:r w:rsidRPr="00B877BC">
        <w:rPr>
          <w:i/>
          <w:iCs/>
        </w:rPr>
        <w:t>orge</w:t>
      </w:r>
      <w:r w:rsidR="00FA6A88">
        <w:t xml:space="preserve">, </w:t>
      </w:r>
      <w:r w:rsidRPr="00B877BC">
        <w:t>selon le cas</w:t>
      </w:r>
      <w:r w:rsidR="00FA6A88">
        <w:t xml:space="preserve">. </w:t>
      </w:r>
      <w:r w:rsidRPr="00B877BC">
        <w:t>Souvent aussi</w:t>
      </w:r>
      <w:r w:rsidR="00FA6A88">
        <w:t xml:space="preserve">, </w:t>
      </w:r>
      <w:r w:rsidRPr="00B877BC">
        <w:t>on n</w:t>
      </w:r>
      <w:r w:rsidR="00FA6A88">
        <w:t>’</w:t>
      </w:r>
      <w:r w:rsidRPr="00B877BC">
        <w:t>entendait rien du tout</w:t>
      </w:r>
      <w:r w:rsidR="00FA6A88">
        <w:t xml:space="preserve">. </w:t>
      </w:r>
      <w:r w:rsidRPr="00B877BC">
        <w:t>Le mot s</w:t>
      </w:r>
      <w:r w:rsidR="00FA6A88">
        <w:t>’</w:t>
      </w:r>
      <w:r w:rsidRPr="00B877BC">
        <w:t>évanouissait</w:t>
      </w:r>
      <w:r w:rsidR="00FA6A88">
        <w:t>.</w:t>
      </w:r>
    </w:p>
    <w:p w14:paraId="60918AD7" w14:textId="77777777" w:rsidR="00FA6A88" w:rsidRDefault="00A92B34" w:rsidP="00FA6A88">
      <w:r w:rsidRPr="00B877BC">
        <w:t>Cela faisait une espèce de pudeur soudaine</w:t>
      </w:r>
      <w:r w:rsidR="00FA6A88">
        <w:t xml:space="preserve">, </w:t>
      </w:r>
      <w:r w:rsidRPr="00B877BC">
        <w:t>une draperie tombant tout à coup au-devant du sanctuaire</w:t>
      </w:r>
      <w:r w:rsidR="00FA6A88">
        <w:t xml:space="preserve">, </w:t>
      </w:r>
      <w:r w:rsidRPr="00B877BC">
        <w:t>une crainte in</w:t>
      </w:r>
      <w:r w:rsidRPr="00B877BC">
        <w:t>o</w:t>
      </w:r>
      <w:r w:rsidRPr="00B877BC">
        <w:t>pinée de paraître obscène en dépoitraillant l</w:t>
      </w:r>
      <w:r w:rsidR="00FA6A88">
        <w:t>’</w:t>
      </w:r>
      <w:r w:rsidRPr="00B877BC">
        <w:t>idole</w:t>
      </w:r>
      <w:r w:rsidR="00FA6A88">
        <w:t>.</w:t>
      </w:r>
    </w:p>
    <w:p w14:paraId="69769778" w14:textId="77777777" w:rsidR="00FA6A88" w:rsidRDefault="00A92B34" w:rsidP="00FA6A88">
      <w:r w:rsidRPr="00B877BC">
        <w:t>Imaginez</w:t>
      </w:r>
      <w:r w:rsidR="00FA6A88">
        <w:t xml:space="preserve">, </w:t>
      </w:r>
      <w:r w:rsidRPr="00B877BC">
        <w:t>si la chose vous amuse</w:t>
      </w:r>
      <w:r w:rsidR="00FA6A88">
        <w:t xml:space="preserve">, </w:t>
      </w:r>
      <w:r w:rsidRPr="00B877BC">
        <w:t>un sculpteur fanatique</w:t>
      </w:r>
      <w:r w:rsidR="00FA6A88">
        <w:t xml:space="preserve">, </w:t>
      </w:r>
      <w:r w:rsidRPr="00B877BC">
        <w:t>un Pygmalion sanguinaire et doucereux</w:t>
      </w:r>
      <w:r w:rsidR="00FA6A88">
        <w:t xml:space="preserve">, </w:t>
      </w:r>
      <w:r w:rsidRPr="00B877BC">
        <w:t>cherchant avec vous le point de vue de sa Galathée</w:t>
      </w:r>
      <w:r w:rsidR="00FA6A88">
        <w:t xml:space="preserve">, </w:t>
      </w:r>
      <w:r w:rsidRPr="00B877BC">
        <w:t>et vous faisant reculer sournois</w:t>
      </w:r>
      <w:r w:rsidRPr="00B877BC">
        <w:t>e</w:t>
      </w:r>
      <w:r w:rsidRPr="00B877BC">
        <w:t>ment jusqu</w:t>
      </w:r>
      <w:r w:rsidR="00FA6A88">
        <w:t>’</w:t>
      </w:r>
      <w:r w:rsidRPr="00B877BC">
        <w:t>à une trappe ouverte pour vous engloutir</w:t>
      </w:r>
      <w:r w:rsidR="00FA6A88">
        <w:t>.</w:t>
      </w:r>
    </w:p>
    <w:p w14:paraId="0E6F3986" w14:textId="77777777" w:rsidR="00FA6A88" w:rsidRDefault="00A92B34" w:rsidP="00FA6A88">
      <w:r w:rsidRPr="00B877BC">
        <w:t>C</w:t>
      </w:r>
      <w:r w:rsidR="00FA6A88">
        <w:t>’</w:t>
      </w:r>
      <w:r w:rsidRPr="00B877BC">
        <w:t>était si fort</w:t>
      </w:r>
      <w:r w:rsidR="00FA6A88">
        <w:t xml:space="preserve">, </w:t>
      </w:r>
      <w:r w:rsidRPr="00B877BC">
        <w:t>cette passion jalouse pour l</w:t>
      </w:r>
      <w:r w:rsidR="00FA6A88">
        <w:t>’</w:t>
      </w:r>
      <w:r w:rsidRPr="00B877BC">
        <w:t>Argent</w:t>
      </w:r>
      <w:r w:rsidR="00FA6A88">
        <w:t xml:space="preserve">, </w:t>
      </w:r>
      <w:r w:rsidRPr="00B877BC">
        <w:t>que que</w:t>
      </w:r>
      <w:r w:rsidRPr="00B877BC">
        <w:t>l</w:t>
      </w:r>
      <w:r w:rsidRPr="00B877BC">
        <w:t>ques-uns s</w:t>
      </w:r>
      <w:r w:rsidR="00FA6A88">
        <w:t>’</w:t>
      </w:r>
      <w:r w:rsidRPr="00B877BC">
        <w:t>y étaient trompés</w:t>
      </w:r>
      <w:r w:rsidR="00FA6A88">
        <w:t xml:space="preserve">. </w:t>
      </w:r>
      <w:r w:rsidRPr="00B877BC">
        <w:t>On avait attribué d</w:t>
      </w:r>
      <w:r w:rsidR="00FA6A88">
        <w:t>’</w:t>
      </w:r>
      <w:r w:rsidRPr="00B877BC">
        <w:t>horribles vices à ce dévot impénitent de la tirelire et du coffre-fort</w:t>
      </w:r>
      <w:r w:rsidR="00FA6A88">
        <w:t xml:space="preserve">, – </w:t>
      </w:r>
      <w:r w:rsidRPr="00B877BC">
        <w:t>soupçons injustes mais accrédités par quelques exégètes savants de la vie privée d</w:t>
      </w:r>
      <w:r w:rsidR="00FA6A88">
        <w:t>’</w:t>
      </w:r>
      <w:r w:rsidRPr="00B877BC">
        <w:t>autrui qui l</w:t>
      </w:r>
      <w:r w:rsidR="00FA6A88">
        <w:t>’</w:t>
      </w:r>
      <w:r w:rsidRPr="00B877BC">
        <w:t>avaient surpris en de mystérieux colloques de trottoir avec des femmes ou des enfants</w:t>
      </w:r>
      <w:r w:rsidR="00FA6A88">
        <w:t>.</w:t>
      </w:r>
    </w:p>
    <w:p w14:paraId="4EBAC631" w14:textId="77777777" w:rsidR="00FA6A88" w:rsidRDefault="00A92B34" w:rsidP="00FA6A88">
      <w:r w:rsidRPr="00B877BC">
        <w:t>Son culte s</w:t>
      </w:r>
      <w:r w:rsidR="00FA6A88">
        <w:t>’</w:t>
      </w:r>
      <w:r w:rsidRPr="00B877BC">
        <w:t>exprimait parfois en de telles circonlocutions extatiques</w:t>
      </w:r>
      <w:r w:rsidR="00FA6A88">
        <w:t xml:space="preserve">, </w:t>
      </w:r>
      <w:r w:rsidRPr="00B877BC">
        <w:t>le baveux éréthisme de sa ferveur atténuait si étra</w:t>
      </w:r>
      <w:r w:rsidRPr="00B877BC">
        <w:t>n</w:t>
      </w:r>
      <w:r w:rsidRPr="00B877BC">
        <w:t>gement sa physionomie de fossoyeur calciné</w:t>
      </w:r>
      <w:r w:rsidR="00FA6A88">
        <w:t xml:space="preserve">, </w:t>
      </w:r>
      <w:r w:rsidRPr="00B877BC">
        <w:t>et de si déshonn</w:t>
      </w:r>
      <w:r w:rsidRPr="00B877BC">
        <w:t>ê</w:t>
      </w:r>
      <w:r w:rsidRPr="00B877BC">
        <w:t>tes soupirs s</w:t>
      </w:r>
      <w:r w:rsidR="00FA6A88">
        <w:t>’</w:t>
      </w:r>
      <w:r w:rsidRPr="00B877BC">
        <w:t>exhalaient alors de son sein</w:t>
      </w:r>
      <w:r w:rsidR="00FA6A88">
        <w:t xml:space="preserve">, </w:t>
      </w:r>
      <w:r w:rsidRPr="00B877BC">
        <w:t>que les vases de moindre élection dans lesquels il laissait tomber sa rare parole</w:t>
      </w:r>
      <w:r w:rsidR="00FA6A88">
        <w:t xml:space="preserve">, </w:t>
      </w:r>
      <w:r w:rsidRPr="00B877BC">
        <w:t>étaient excusables</w:t>
      </w:r>
      <w:r w:rsidR="00FA6A88">
        <w:t xml:space="preserve">, </w:t>
      </w:r>
      <w:r w:rsidRPr="00B877BC">
        <w:t>après tout</w:t>
      </w:r>
      <w:r w:rsidR="00FA6A88">
        <w:t xml:space="preserve">, </w:t>
      </w:r>
      <w:r w:rsidRPr="00B877BC">
        <w:t xml:space="preserve">de ne pas sentir </w:t>
      </w:r>
      <w:r w:rsidRPr="00B877BC">
        <w:lastRenderedPageBreak/>
        <w:t>passer</w:t>
      </w:r>
      <w:r w:rsidR="00FA6A88">
        <w:t xml:space="preserve">, </w:t>
      </w:r>
      <w:r w:rsidRPr="00B877BC">
        <w:t>entre eux et lui</w:t>
      </w:r>
      <w:r w:rsidR="00FA6A88">
        <w:t xml:space="preserve">, </w:t>
      </w:r>
      <w:r w:rsidRPr="00B877BC">
        <w:t>l</w:t>
      </w:r>
      <w:r w:rsidR="00FA6A88">
        <w:t>’</w:t>
      </w:r>
      <w:r w:rsidRPr="00B877BC">
        <w:t>hypocondriaque majesté de l</w:t>
      </w:r>
      <w:r w:rsidR="00FA6A88">
        <w:t>’</w:t>
      </w:r>
      <w:r w:rsidRPr="00B877BC">
        <w:t>Idolâtrie</w:t>
      </w:r>
      <w:r w:rsidR="00FA6A88">
        <w:t>.</w:t>
      </w:r>
    </w:p>
    <w:p w14:paraId="41BAE569" w14:textId="77777777" w:rsidR="00FA6A88" w:rsidRDefault="00FA6A88" w:rsidP="00FA6A88">
      <w:pPr>
        <w:pStyle w:val="Etoile"/>
      </w:pPr>
      <w:r>
        <w:t>* * *</w:t>
      </w:r>
    </w:p>
    <w:p w14:paraId="37CA7E27" w14:textId="77777777" w:rsidR="00FA6A88" w:rsidRDefault="00A92B34" w:rsidP="00FA6A88">
      <w:r w:rsidRPr="00B877BC">
        <w:t>On me dispensera</w:t>
      </w:r>
      <w:r w:rsidR="00FA6A88">
        <w:t xml:space="preserve">, </w:t>
      </w:r>
      <w:r w:rsidRPr="00B877BC">
        <w:t>je veux l</w:t>
      </w:r>
      <w:r w:rsidR="00FA6A88">
        <w:t>’</w:t>
      </w:r>
      <w:r w:rsidRPr="00B877BC">
        <w:t>espérer</w:t>
      </w:r>
      <w:r w:rsidR="00FA6A88">
        <w:t xml:space="preserve">, </w:t>
      </w:r>
      <w:r w:rsidRPr="00B877BC">
        <w:t>de faire connaître les raisons d</w:t>
      </w:r>
      <w:r w:rsidR="00FA6A88">
        <w:t>’</w:t>
      </w:r>
      <w:r w:rsidRPr="00B877BC">
        <w:t>ordre exceptionnel qui déterminèrent un commerce d</w:t>
      </w:r>
      <w:r w:rsidR="00FA6A88">
        <w:t>’</w:t>
      </w:r>
      <w:r w:rsidRPr="00B877BC">
        <w:t>amitié entre moi et ce personnage sympathique</w:t>
      </w:r>
      <w:r w:rsidR="00FA6A88">
        <w:t>.</w:t>
      </w:r>
    </w:p>
    <w:p w14:paraId="07BC6597" w14:textId="77777777" w:rsidR="00FA6A88" w:rsidRDefault="00A92B34" w:rsidP="00FA6A88">
      <w:r w:rsidRPr="00B877BC">
        <w:t>J</w:t>
      </w:r>
      <w:r w:rsidR="00FA6A88">
        <w:t>’</w:t>
      </w:r>
      <w:r w:rsidRPr="00B877BC">
        <w:t>étais jeune</w:t>
      </w:r>
      <w:r w:rsidR="00FA6A88">
        <w:t xml:space="preserve">, </w:t>
      </w:r>
      <w:r w:rsidRPr="00B877BC">
        <w:t>alors</w:t>
      </w:r>
      <w:r w:rsidR="00FA6A88">
        <w:t xml:space="preserve">, </w:t>
      </w:r>
      <w:r w:rsidRPr="00B877BC">
        <w:t>très jeune même</w:t>
      </w:r>
      <w:r w:rsidR="00FA6A88">
        <w:t xml:space="preserve">, </w:t>
      </w:r>
      <w:r w:rsidRPr="00B877BC">
        <w:t>et facilement access</w:t>
      </w:r>
      <w:r w:rsidRPr="00B877BC">
        <w:t>i</w:t>
      </w:r>
      <w:r w:rsidRPr="00B877BC">
        <w:t>ble à l</w:t>
      </w:r>
      <w:r w:rsidR="00FA6A88">
        <w:t>’</w:t>
      </w:r>
      <w:r w:rsidRPr="00B877BC">
        <w:t>enthousiasme</w:t>
      </w:r>
      <w:r w:rsidR="00FA6A88">
        <w:t>. M. </w:t>
      </w:r>
      <w:r w:rsidRPr="00B877BC">
        <w:t>Pleur se fit un plaisir de m</w:t>
      </w:r>
      <w:r w:rsidR="00FA6A88">
        <w:t>’</w:t>
      </w:r>
      <w:r w:rsidRPr="00B877BC">
        <w:t>en saturer en se dévoilant à moi</w:t>
      </w:r>
      <w:r w:rsidR="00FA6A88">
        <w:t>.</w:t>
      </w:r>
    </w:p>
    <w:p w14:paraId="3A05DE00" w14:textId="77777777" w:rsidR="00FA6A88" w:rsidRDefault="00A92B34" w:rsidP="00FA6A88">
      <w:r w:rsidRPr="00B877BC">
        <w:t>Je crois être le seul qui ait reçu ses confidences</w:t>
      </w:r>
      <w:r w:rsidR="00FA6A88">
        <w:t xml:space="preserve">. </w:t>
      </w:r>
      <w:r w:rsidRPr="00B877BC">
        <w:t>J</w:t>
      </w:r>
      <w:r w:rsidR="00FA6A88">
        <w:t>’</w:t>
      </w:r>
      <w:r w:rsidRPr="00B877BC">
        <w:t>ajoute que ce souvenir m</w:t>
      </w:r>
      <w:r w:rsidR="00FA6A88">
        <w:t>’</w:t>
      </w:r>
      <w:r w:rsidRPr="00B877BC">
        <w:t>a fort aidé à supporter une destinée plus que chienne et</w:t>
      </w:r>
      <w:r w:rsidR="00FA6A88">
        <w:t xml:space="preserve">, </w:t>
      </w:r>
      <w:r w:rsidRPr="00B877BC">
        <w:t>le personnage étant mort</w:t>
      </w:r>
      <w:r w:rsidR="00FA6A88">
        <w:t xml:space="preserve">, </w:t>
      </w:r>
      <w:r w:rsidRPr="00B877BC">
        <w:t>il y a bien longtemps déjà</w:t>
      </w:r>
      <w:r w:rsidR="00FA6A88">
        <w:t xml:space="preserve">, </w:t>
      </w:r>
      <w:r w:rsidRPr="00B877BC">
        <w:t>ma conscience me presse</w:t>
      </w:r>
      <w:r w:rsidR="00FA6A88">
        <w:t xml:space="preserve">, </w:t>
      </w:r>
      <w:r w:rsidRPr="00B877BC">
        <w:t>aujourd</w:t>
      </w:r>
      <w:r w:rsidR="00FA6A88">
        <w:t>’</w:t>
      </w:r>
      <w:r w:rsidRPr="00B877BC">
        <w:t>hui</w:t>
      </w:r>
      <w:r w:rsidR="00FA6A88">
        <w:t xml:space="preserve">, </w:t>
      </w:r>
      <w:r w:rsidRPr="00B877BC">
        <w:t>de témoigner en faveur de ce méconnu</w:t>
      </w:r>
      <w:r w:rsidR="00FA6A88">
        <w:t>.</w:t>
      </w:r>
    </w:p>
    <w:p w14:paraId="5AD480B1" w14:textId="77777777" w:rsidR="00FA6A88" w:rsidRDefault="00A92B34" w:rsidP="00FA6A88">
      <w:r w:rsidRPr="00B877BC">
        <w:t>Quelques hommes de ma génération peuvent se rappeler sa fin tragique</w:t>
      </w:r>
      <w:r w:rsidR="00FA6A88">
        <w:t xml:space="preserve">, </w:t>
      </w:r>
      <w:r w:rsidRPr="00B877BC">
        <w:t>arrivée dans les dernières années de l</w:t>
      </w:r>
      <w:r w:rsidR="00FA6A88">
        <w:t>’</w:t>
      </w:r>
      <w:r w:rsidRPr="00B877BC">
        <w:t>Empire</w:t>
      </w:r>
      <w:r w:rsidR="00FA6A88">
        <w:t xml:space="preserve">, </w:t>
      </w:r>
      <w:r w:rsidRPr="00B877BC">
        <w:t>et qui fit un assez grand bruit</w:t>
      </w:r>
      <w:r w:rsidR="00FA6A88">
        <w:t>.</w:t>
      </w:r>
    </w:p>
    <w:p w14:paraId="07067394" w14:textId="77777777" w:rsidR="00FA6A88" w:rsidRDefault="00A92B34" w:rsidP="00FA6A88">
      <w:r w:rsidRPr="00B877BC">
        <w:t>L</w:t>
      </w:r>
      <w:r w:rsidR="00FA6A88">
        <w:t>’</w:t>
      </w:r>
      <w:r w:rsidRPr="00B877BC">
        <w:t>assassinat</w:t>
      </w:r>
      <w:r w:rsidR="00FA6A88">
        <w:t xml:space="preserve">, </w:t>
      </w:r>
      <w:r w:rsidRPr="00B877BC">
        <w:t>dont les gazettes m</w:t>
      </w:r>
      <w:r w:rsidR="00FA6A88">
        <w:t>’</w:t>
      </w:r>
      <w:r w:rsidRPr="00B877BC">
        <w:t>apportèrent les détails jusqu</w:t>
      </w:r>
      <w:r w:rsidR="00FA6A88">
        <w:t>’</w:t>
      </w:r>
      <w:r w:rsidRPr="00B877BC">
        <w:t>aux environs du Cap Nord</w:t>
      </w:r>
      <w:r w:rsidR="00FA6A88">
        <w:t xml:space="preserve">, </w:t>
      </w:r>
      <w:r w:rsidRPr="00B877BC">
        <w:t>était assurément de l</w:t>
      </w:r>
      <w:r w:rsidR="00FA6A88">
        <w:t>’</w:t>
      </w:r>
      <w:r w:rsidRPr="00B877BC">
        <w:t>espèce la plus banale et les chenapans qui le perpétrèrent étaient peu d</w:t>
      </w:r>
      <w:r w:rsidRPr="00B877BC">
        <w:t>i</w:t>
      </w:r>
      <w:r w:rsidRPr="00B877BC">
        <w:t>gnes</w:t>
      </w:r>
      <w:r w:rsidR="00FA6A88">
        <w:t xml:space="preserve">, </w:t>
      </w:r>
      <w:r w:rsidRPr="00B877BC">
        <w:t>il faut l</w:t>
      </w:r>
      <w:r w:rsidR="00FA6A88">
        <w:t>’</w:t>
      </w:r>
      <w:r w:rsidRPr="00B877BC">
        <w:t>avouer</w:t>
      </w:r>
      <w:r w:rsidR="00FA6A88">
        <w:t xml:space="preserve">, </w:t>
      </w:r>
      <w:r w:rsidRPr="00B877BC">
        <w:t>de la célébrité qu</w:t>
      </w:r>
      <w:r w:rsidR="00FA6A88">
        <w:t>’</w:t>
      </w:r>
      <w:r w:rsidRPr="00B877BC">
        <w:t>ils obtinrent</w:t>
      </w:r>
      <w:r w:rsidR="00FA6A88">
        <w:t>.</w:t>
      </w:r>
    </w:p>
    <w:p w14:paraId="36CBF375" w14:textId="77777777" w:rsidR="00FA6A88" w:rsidRDefault="00A92B34" w:rsidP="00FA6A88">
      <w:r w:rsidRPr="00B877BC">
        <w:t>Le vieillard avait été simplement étranglé sur sa couche n</w:t>
      </w:r>
      <w:r w:rsidRPr="00B877BC">
        <w:t>i</w:t>
      </w:r>
      <w:r w:rsidRPr="00B877BC">
        <w:t>doreuse par des bandits jusqu</w:t>
      </w:r>
      <w:r w:rsidR="00FA6A88">
        <w:t>’</w:t>
      </w:r>
      <w:r w:rsidRPr="00B877BC">
        <w:t>alors privés de notoriété et qui n</w:t>
      </w:r>
      <w:r w:rsidR="00FA6A88">
        <w:t>’</w:t>
      </w:r>
      <w:r w:rsidRPr="00B877BC">
        <w:t>avouèrent d</w:t>
      </w:r>
      <w:r w:rsidR="00FA6A88">
        <w:t>’</w:t>
      </w:r>
      <w:r w:rsidRPr="00B877BC">
        <w:t>autre mobile que le vol</w:t>
      </w:r>
      <w:r w:rsidR="00FA6A88">
        <w:t>.</w:t>
      </w:r>
    </w:p>
    <w:p w14:paraId="5B49FCE2" w14:textId="77777777" w:rsidR="00FA6A88" w:rsidRDefault="00A92B34" w:rsidP="00FA6A88">
      <w:r w:rsidRPr="00B877BC">
        <w:t>Mais certaines circonstances relatives seulement au passé de la victime et demeurées inexplicables</w:t>
      </w:r>
      <w:r w:rsidR="00FA6A88">
        <w:t xml:space="preserve">, </w:t>
      </w:r>
      <w:r w:rsidRPr="00B877BC">
        <w:t>exercèrent en vain</w:t>
      </w:r>
      <w:r w:rsidR="00FA6A88">
        <w:t xml:space="preserve">, </w:t>
      </w:r>
      <w:r w:rsidRPr="00B877BC">
        <w:t>quelques mois</w:t>
      </w:r>
      <w:r w:rsidR="00FA6A88">
        <w:t xml:space="preserve">, </w:t>
      </w:r>
      <w:r w:rsidRPr="00B877BC">
        <w:t>la sagacité des contemporains</w:t>
      </w:r>
      <w:r w:rsidR="00FA6A88">
        <w:t>.</w:t>
      </w:r>
    </w:p>
    <w:p w14:paraId="3D226772" w14:textId="77777777" w:rsidR="00FA6A88" w:rsidRDefault="00A92B34" w:rsidP="00FA6A88">
      <w:r w:rsidRPr="00B877BC">
        <w:lastRenderedPageBreak/>
        <w:t xml:space="preserve">Enfin on crut deviner ou comprendre que </w:t>
      </w:r>
      <w:r w:rsidR="00FA6A88">
        <w:t>M. </w:t>
      </w:r>
      <w:r w:rsidRPr="00B877BC">
        <w:t xml:space="preserve">Pleur </w:t>
      </w:r>
      <w:r w:rsidRPr="00B877BC">
        <w:rPr>
          <w:i/>
          <w:iCs/>
        </w:rPr>
        <w:t>n</w:t>
      </w:r>
      <w:r w:rsidR="00FA6A88">
        <w:rPr>
          <w:i/>
          <w:iCs/>
        </w:rPr>
        <w:t>’</w:t>
      </w:r>
      <w:r w:rsidRPr="00B877BC">
        <w:rPr>
          <w:i/>
          <w:iCs/>
        </w:rPr>
        <w:t>avait</w:t>
      </w:r>
      <w:r w:rsidRPr="00B877BC">
        <w:t xml:space="preserve"> </w:t>
      </w:r>
      <w:r w:rsidRPr="00B877BC">
        <w:rPr>
          <w:i/>
          <w:iCs/>
        </w:rPr>
        <w:t>pas</w:t>
      </w:r>
      <w:r w:rsidRPr="00B877BC">
        <w:t xml:space="preserve"> </w:t>
      </w:r>
      <w:r w:rsidRPr="00B877BC">
        <w:rPr>
          <w:i/>
          <w:iCs/>
        </w:rPr>
        <w:t>été</w:t>
      </w:r>
      <w:r w:rsidRPr="00B877BC">
        <w:t xml:space="preserve"> </w:t>
      </w:r>
      <w:r w:rsidRPr="00B877BC">
        <w:rPr>
          <w:i/>
          <w:iCs/>
        </w:rPr>
        <w:t>ce</w:t>
      </w:r>
      <w:r w:rsidRPr="00B877BC">
        <w:t xml:space="preserve"> </w:t>
      </w:r>
      <w:r w:rsidRPr="00B877BC">
        <w:rPr>
          <w:i/>
          <w:iCs/>
        </w:rPr>
        <w:t>qu</w:t>
      </w:r>
      <w:r w:rsidR="00FA6A88">
        <w:rPr>
          <w:i/>
          <w:iCs/>
        </w:rPr>
        <w:t>’</w:t>
      </w:r>
      <w:r w:rsidRPr="00B877BC">
        <w:rPr>
          <w:i/>
          <w:iCs/>
        </w:rPr>
        <w:t>il</w:t>
      </w:r>
      <w:r w:rsidRPr="00B877BC">
        <w:t xml:space="preserve"> </w:t>
      </w:r>
      <w:r w:rsidRPr="00B877BC">
        <w:rPr>
          <w:i/>
          <w:iCs/>
        </w:rPr>
        <w:t>paraissait</w:t>
      </w:r>
      <w:r w:rsidRPr="00B877BC">
        <w:t xml:space="preserve"> </w:t>
      </w:r>
      <w:r w:rsidRPr="00B877BC">
        <w:rPr>
          <w:i/>
          <w:iCs/>
        </w:rPr>
        <w:t>être</w:t>
      </w:r>
      <w:r w:rsidR="00FA6A88">
        <w:t>.</w:t>
      </w:r>
    </w:p>
    <w:p w14:paraId="222B6791" w14:textId="77777777" w:rsidR="00FA6A88" w:rsidRDefault="00A92B34" w:rsidP="00FA6A88">
      <w:r w:rsidRPr="00B877BC">
        <w:t>Bref</w:t>
      </w:r>
      <w:r w:rsidR="00FA6A88">
        <w:t xml:space="preserve">, </w:t>
      </w:r>
      <w:r w:rsidRPr="00B877BC">
        <w:t>les assassins malchanceux</w:t>
      </w:r>
      <w:r w:rsidR="00FA6A88">
        <w:t xml:space="preserve">, </w:t>
      </w:r>
      <w:r w:rsidRPr="00B877BC">
        <w:t>qui</w:t>
      </w:r>
      <w:r w:rsidR="00FA6A88">
        <w:t xml:space="preserve">, </w:t>
      </w:r>
      <w:r w:rsidRPr="00B877BC">
        <w:t>d</w:t>
      </w:r>
      <w:r w:rsidR="00FA6A88">
        <w:t>’</w:t>
      </w:r>
      <w:r w:rsidRPr="00B877BC">
        <w:t>ailleurs</w:t>
      </w:r>
      <w:r w:rsidR="00FA6A88">
        <w:t xml:space="preserve">, </w:t>
      </w:r>
      <w:r w:rsidRPr="00B877BC">
        <w:t>se laiss</w:t>
      </w:r>
      <w:r w:rsidRPr="00B877BC">
        <w:t>è</w:t>
      </w:r>
      <w:r w:rsidRPr="00B877BC">
        <w:t>rent prendre avec une extrême facilité</w:t>
      </w:r>
      <w:r w:rsidR="00FA6A88">
        <w:t xml:space="preserve">, </w:t>
      </w:r>
      <w:r w:rsidRPr="00B877BC">
        <w:t>n</w:t>
      </w:r>
      <w:r w:rsidR="00FA6A88">
        <w:t>’</w:t>
      </w:r>
      <w:r w:rsidRPr="00B877BC">
        <w:t>avaient pu découvrir le moindre trésor dans la tanière de l</w:t>
      </w:r>
      <w:r w:rsidR="00FA6A88">
        <w:t>’</w:t>
      </w:r>
      <w:r w:rsidRPr="00B877BC">
        <w:t>avare et</w:t>
      </w:r>
      <w:r w:rsidR="00FA6A88">
        <w:t xml:space="preserve">, </w:t>
      </w:r>
      <w:r w:rsidRPr="00B877BC">
        <w:t>quoique ce dernier fût mort intestat et sans héritiers naturels</w:t>
      </w:r>
      <w:r w:rsidR="00FA6A88">
        <w:t xml:space="preserve">, </w:t>
      </w:r>
      <w:r w:rsidRPr="00B877BC">
        <w:t>le Domaine de l</w:t>
      </w:r>
      <w:r w:rsidR="00FA6A88">
        <w:t>’</w:t>
      </w:r>
      <w:r w:rsidRPr="00B877BC">
        <w:t>État ne put étendre ses griffes sur aucune propriété mobilière ou immobilière</w:t>
      </w:r>
      <w:r w:rsidR="00FA6A88">
        <w:t>.</w:t>
      </w:r>
    </w:p>
    <w:p w14:paraId="4F90CA97" w14:textId="77777777" w:rsidR="00FA6A88" w:rsidRDefault="00A92B34" w:rsidP="00FA6A88">
      <w:r w:rsidRPr="00B877BC">
        <w:t>Il fut établi que le défunt ne possédait absolument rien</w:t>
      </w:r>
      <w:r w:rsidR="00FA6A88">
        <w:t xml:space="preserve">… </w:t>
      </w:r>
      <w:r w:rsidRPr="00B877BC">
        <w:t>sinon l</w:t>
      </w:r>
      <w:r w:rsidR="00FA6A88">
        <w:t>’</w:t>
      </w:r>
      <w:r w:rsidRPr="00B877BC">
        <w:t>intendance viagère et l</w:t>
      </w:r>
      <w:r w:rsidR="00FA6A88">
        <w:t>’</w:t>
      </w:r>
      <w:r w:rsidRPr="00B877BC">
        <w:t>usufruit d</w:t>
      </w:r>
      <w:r w:rsidR="00FA6A88">
        <w:t>’</w:t>
      </w:r>
      <w:r w:rsidRPr="00B877BC">
        <w:t>une fortune gigante</w:t>
      </w:r>
      <w:r w:rsidRPr="00B877BC">
        <w:t>s</w:t>
      </w:r>
      <w:r w:rsidRPr="00B877BC">
        <w:t xml:space="preserve">que </w:t>
      </w:r>
      <w:proofErr w:type="spellStart"/>
      <w:r w:rsidRPr="00B877BC">
        <w:t>inattaquablement</w:t>
      </w:r>
      <w:proofErr w:type="spellEnd"/>
      <w:r w:rsidRPr="00B877BC">
        <w:t xml:space="preserve"> aliénée dans les mains d</w:t>
      </w:r>
      <w:r w:rsidR="00FA6A88">
        <w:t>’</w:t>
      </w:r>
      <w:r w:rsidRPr="00B877BC">
        <w:t xml:space="preserve">un certain </w:t>
      </w:r>
      <w:r w:rsidRPr="00B877BC">
        <w:rPr>
          <w:i/>
          <w:iCs/>
        </w:rPr>
        <w:t>Év</w:t>
      </w:r>
      <w:r w:rsidRPr="00B877BC">
        <w:rPr>
          <w:i/>
          <w:iCs/>
        </w:rPr>
        <w:t>ê</w:t>
      </w:r>
      <w:r w:rsidRPr="00B877BC">
        <w:rPr>
          <w:i/>
          <w:iCs/>
        </w:rPr>
        <w:t>que</w:t>
      </w:r>
      <w:r w:rsidR="00FA6A88">
        <w:t>.</w:t>
      </w:r>
    </w:p>
    <w:p w14:paraId="52614305" w14:textId="77777777" w:rsidR="00FA6A88" w:rsidRDefault="00A92B34" w:rsidP="00FA6A88">
      <w:r w:rsidRPr="00B877BC">
        <w:t>Impossible de savoir ce qu</w:t>
      </w:r>
      <w:r w:rsidR="00FA6A88">
        <w:t>’</w:t>
      </w:r>
      <w:r w:rsidRPr="00B877BC">
        <w:t>étaient devenues les considér</w:t>
      </w:r>
      <w:r w:rsidRPr="00B877BC">
        <w:t>a</w:t>
      </w:r>
      <w:r w:rsidRPr="00B877BC">
        <w:t>bles sommes qui avaient dû lui passer par les mains</w:t>
      </w:r>
      <w:r w:rsidR="00FA6A88">
        <w:t xml:space="preserve">, </w:t>
      </w:r>
      <w:r w:rsidRPr="00B877BC">
        <w:t>depuis tant d</w:t>
      </w:r>
      <w:r w:rsidR="00FA6A88">
        <w:t>’</w:t>
      </w:r>
      <w:r w:rsidRPr="00B877BC">
        <w:t>années qu</w:t>
      </w:r>
      <w:r w:rsidR="00FA6A88">
        <w:t>’</w:t>
      </w:r>
      <w:r w:rsidRPr="00B877BC">
        <w:t>il donnait lui-même quittance à des escadrons de locataires</w:t>
      </w:r>
      <w:r w:rsidR="00FA6A88">
        <w:t>.</w:t>
      </w:r>
    </w:p>
    <w:p w14:paraId="6F89E42E" w14:textId="77777777" w:rsidR="00FA6A88" w:rsidRDefault="00A92B34" w:rsidP="00FA6A88">
      <w:r w:rsidRPr="00B877BC">
        <w:t>Pas un titre</w:t>
      </w:r>
      <w:r w:rsidR="00FA6A88">
        <w:t xml:space="preserve">, </w:t>
      </w:r>
      <w:r w:rsidRPr="00B877BC">
        <w:t>pas une valeur</w:t>
      </w:r>
      <w:r w:rsidR="00FA6A88">
        <w:t xml:space="preserve">, </w:t>
      </w:r>
      <w:r w:rsidRPr="00B877BC">
        <w:t>rien de rien</w:t>
      </w:r>
      <w:r w:rsidR="00FA6A88">
        <w:t xml:space="preserve">, </w:t>
      </w:r>
      <w:r w:rsidRPr="00B877BC">
        <w:t>excepté la f</w:t>
      </w:r>
      <w:r w:rsidRPr="00B877BC">
        <w:t>a</w:t>
      </w:r>
      <w:r w:rsidRPr="00B877BC">
        <w:t>meuse bouteille de rhum vidée par les étrangleurs</w:t>
      </w:r>
      <w:r w:rsidR="00FA6A88">
        <w:t>.</w:t>
      </w:r>
    </w:p>
    <w:p w14:paraId="39FFD346" w14:textId="77777777" w:rsidR="00FA6A88" w:rsidRDefault="00FA6A88" w:rsidP="00FA6A88">
      <w:pPr>
        <w:pStyle w:val="Etoile"/>
      </w:pPr>
      <w:r>
        <w:t>* * *</w:t>
      </w:r>
    </w:p>
    <w:p w14:paraId="5A86002E" w14:textId="77777777" w:rsidR="00FA6A88" w:rsidRDefault="00A92B34" w:rsidP="00FA6A88">
      <w:r w:rsidRPr="00B877BC">
        <w:t>Comme ceci est à peine un conte</w:t>
      </w:r>
      <w:r w:rsidR="00FA6A88">
        <w:t xml:space="preserve">, </w:t>
      </w:r>
      <w:r w:rsidRPr="00B877BC">
        <w:t>j</w:t>
      </w:r>
      <w:r w:rsidR="00FA6A88">
        <w:t>’</w:t>
      </w:r>
      <w:r w:rsidRPr="00B877BC">
        <w:t>ai le droit de ne pas promettre une conclusion plus dramatique</w:t>
      </w:r>
      <w:r w:rsidR="00FA6A88">
        <w:t xml:space="preserve">. </w:t>
      </w:r>
      <w:r w:rsidRPr="00B877BC">
        <w:t>Je le répète</w:t>
      </w:r>
      <w:r w:rsidR="00FA6A88">
        <w:t xml:space="preserve">, </w:t>
      </w:r>
      <w:r w:rsidRPr="00B877BC">
        <w:t>je n</w:t>
      </w:r>
      <w:r w:rsidR="00FA6A88">
        <w:t>’</w:t>
      </w:r>
      <w:r w:rsidRPr="00B877BC">
        <w:t>ai voulu que donner mon témoignage</w:t>
      </w:r>
      <w:r w:rsidR="00FA6A88">
        <w:t xml:space="preserve">, </w:t>
      </w:r>
      <w:r w:rsidRPr="00B877BC">
        <w:t>le seul</w:t>
      </w:r>
      <w:r w:rsidR="00FA6A88">
        <w:t xml:space="preserve">, </w:t>
      </w:r>
      <w:r w:rsidRPr="00B877BC">
        <w:t>très probablement</w:t>
      </w:r>
      <w:r w:rsidR="00FA6A88">
        <w:t xml:space="preserve">, </w:t>
      </w:r>
      <w:r w:rsidRPr="00B877BC">
        <w:t>que puisse espérer l</w:t>
      </w:r>
      <w:r w:rsidR="00FA6A88">
        <w:t>’</w:t>
      </w:r>
      <w:r w:rsidRPr="00B877BC">
        <w:t>ombre courroucée du mort</w:t>
      </w:r>
      <w:r w:rsidR="00FA6A88">
        <w:t>.</w:t>
      </w:r>
    </w:p>
    <w:p w14:paraId="6202957C" w14:textId="77777777" w:rsidR="00FA6A88" w:rsidRDefault="00A92B34" w:rsidP="00FA6A88">
      <w:r w:rsidRPr="00B877BC">
        <w:t>Qu</w:t>
      </w:r>
      <w:r w:rsidR="00FA6A88">
        <w:t>’</w:t>
      </w:r>
      <w:r w:rsidRPr="00B877BC">
        <w:t>il me soit donc permis de résumer en quelques lignes les paroles assez curieuses qui me furent dites</w:t>
      </w:r>
      <w:r w:rsidR="00FA6A88">
        <w:t xml:space="preserve">, </w:t>
      </w:r>
      <w:r w:rsidRPr="00B877BC">
        <w:t>en diverses fois</w:t>
      </w:r>
      <w:r w:rsidR="00FA6A88">
        <w:t xml:space="preserve">, </w:t>
      </w:r>
      <w:r w:rsidRPr="00B877BC">
        <w:t>par ce solitaire ordinairement silencieux</w:t>
      </w:r>
      <w:r w:rsidR="00FA6A88">
        <w:t>.</w:t>
      </w:r>
    </w:p>
    <w:p w14:paraId="29686CF2" w14:textId="77777777" w:rsidR="00FA6A88" w:rsidRDefault="00A92B34" w:rsidP="00FA6A88">
      <w:r w:rsidRPr="00B877BC">
        <w:lastRenderedPageBreak/>
        <w:t>Je ne crois pas que je sentirai jamais un si noir frisson qu</w:t>
      </w:r>
      <w:r w:rsidR="00FA6A88">
        <w:t>’</w:t>
      </w:r>
      <w:r w:rsidRPr="00B877BC">
        <w:t>en ce lointain jour où</w:t>
      </w:r>
      <w:r w:rsidR="00FA6A88">
        <w:t xml:space="preserve">, </w:t>
      </w:r>
      <w:r w:rsidRPr="00B877BC">
        <w:t>côte à côte sur un banc du Jardin des Plantes</w:t>
      </w:r>
      <w:r w:rsidR="00FA6A88">
        <w:t xml:space="preserve">, </w:t>
      </w:r>
      <w:r w:rsidRPr="00B877BC">
        <w:t>il me fit entendre ceci</w:t>
      </w:r>
      <w:r w:rsidR="00FA6A88">
        <w:t> :</w:t>
      </w:r>
    </w:p>
    <w:p w14:paraId="728FAF3C" w14:textId="77777777" w:rsidR="00FA6A88" w:rsidRDefault="00FA6A88" w:rsidP="00FA6A88">
      <w:r>
        <w:t>— </w:t>
      </w:r>
      <w:r w:rsidR="00A92B34" w:rsidRPr="00B877BC">
        <w:t>Mon avarice vous fait peur</w:t>
      </w:r>
      <w:r>
        <w:t xml:space="preserve">. </w:t>
      </w:r>
      <w:r w:rsidR="00A92B34" w:rsidRPr="00B877BC">
        <w:t>Eh bien</w:t>
      </w:r>
      <w:r>
        <w:t xml:space="preserve"> ! </w:t>
      </w:r>
      <w:r w:rsidR="00A92B34" w:rsidRPr="00B877BC">
        <w:t>mon petit homme</w:t>
      </w:r>
      <w:r>
        <w:t xml:space="preserve">, </w:t>
      </w:r>
      <w:r w:rsidR="00A92B34" w:rsidRPr="00B877BC">
        <w:t>j</w:t>
      </w:r>
      <w:r>
        <w:t>’</w:t>
      </w:r>
      <w:r w:rsidR="00A92B34" w:rsidRPr="00B877BC">
        <w:t xml:space="preserve">ai connu un </w:t>
      </w:r>
      <w:r w:rsidR="00A92B34" w:rsidRPr="00B877BC">
        <w:rPr>
          <w:i/>
          <w:iCs/>
        </w:rPr>
        <w:t>prodigue</w:t>
      </w:r>
      <w:r>
        <w:t xml:space="preserve">, </w:t>
      </w:r>
      <w:r w:rsidR="00A92B34" w:rsidRPr="00B877BC">
        <w:t>d</w:t>
      </w:r>
      <w:r>
        <w:t>’</w:t>
      </w:r>
      <w:r w:rsidR="00A92B34" w:rsidRPr="00B877BC">
        <w:t>espèce moins rare qu</w:t>
      </w:r>
      <w:r>
        <w:t>’</w:t>
      </w:r>
      <w:r w:rsidR="00A92B34" w:rsidRPr="00B877BC">
        <w:t>on ne pense</w:t>
      </w:r>
      <w:r>
        <w:t xml:space="preserve">, </w:t>
      </w:r>
      <w:r w:rsidR="00A92B34" w:rsidRPr="00B877BC">
        <w:t>dont l</w:t>
      </w:r>
      <w:r>
        <w:t>’</w:t>
      </w:r>
      <w:r w:rsidR="00A92B34" w:rsidRPr="00B877BC">
        <w:t>histoire vous donnera peut-être l</w:t>
      </w:r>
      <w:r>
        <w:t>’</w:t>
      </w:r>
      <w:r w:rsidR="00A92B34" w:rsidRPr="00B877BC">
        <w:t>envie de baiser mes l</w:t>
      </w:r>
      <w:r w:rsidR="00A92B34" w:rsidRPr="00B877BC">
        <w:t>o</w:t>
      </w:r>
      <w:r w:rsidR="00A92B34" w:rsidRPr="00B877BC">
        <w:t>ques avec respect</w:t>
      </w:r>
      <w:r>
        <w:t xml:space="preserve">, </w:t>
      </w:r>
      <w:r w:rsidR="00A92B34" w:rsidRPr="00B877BC">
        <w:t>si vous êtes assez doué pour la comprendre</w:t>
      </w:r>
      <w:r>
        <w:t>.</w:t>
      </w:r>
    </w:p>
    <w:p w14:paraId="4B93D7D6" w14:textId="77777777" w:rsidR="00FA6A88" w:rsidRDefault="00A92B34" w:rsidP="00FA6A88">
      <w:r w:rsidRPr="00B877BC">
        <w:t>Ce prodigue était un maniaque</w:t>
      </w:r>
      <w:r w:rsidR="00FA6A88">
        <w:t xml:space="preserve"> – </w:t>
      </w:r>
      <w:r w:rsidRPr="00B877BC">
        <w:t>naturellement</w:t>
      </w:r>
      <w:r w:rsidR="00FA6A88">
        <w:t xml:space="preserve">. </w:t>
      </w:r>
      <w:r w:rsidRPr="00B877BC">
        <w:t>C</w:t>
      </w:r>
      <w:r w:rsidR="00FA6A88">
        <w:t>’</w:t>
      </w:r>
      <w:r w:rsidRPr="00B877BC">
        <w:t>est to</w:t>
      </w:r>
      <w:r w:rsidRPr="00B877BC">
        <w:t>u</w:t>
      </w:r>
      <w:r w:rsidRPr="00B877BC">
        <w:t>jours facile à dire et cela dispense de tout examen profond</w:t>
      </w:r>
      <w:r w:rsidR="00FA6A88">
        <w:t xml:space="preserve">. </w:t>
      </w:r>
      <w:r w:rsidRPr="00B877BC">
        <w:t>C</w:t>
      </w:r>
      <w:r w:rsidR="00FA6A88">
        <w:t>’</w:t>
      </w:r>
      <w:r w:rsidRPr="00B877BC">
        <w:t>était même</w:t>
      </w:r>
      <w:r w:rsidR="00FA6A88">
        <w:t xml:space="preserve">, </w:t>
      </w:r>
      <w:r w:rsidRPr="00B877BC">
        <w:t>si vous voulez</w:t>
      </w:r>
      <w:r w:rsidR="00FA6A88">
        <w:t xml:space="preserve">, </w:t>
      </w:r>
      <w:r w:rsidRPr="00B877BC">
        <w:t>un monomaniaque</w:t>
      </w:r>
      <w:r w:rsidR="00FA6A88">
        <w:t>.</w:t>
      </w:r>
    </w:p>
    <w:p w14:paraId="0B33B328" w14:textId="77777777" w:rsidR="00FA6A88" w:rsidRDefault="00A92B34" w:rsidP="00FA6A88">
      <w:r w:rsidRPr="00B877BC">
        <w:t xml:space="preserve">Son idée fixe était de </w:t>
      </w:r>
      <w:r w:rsidRPr="00B877BC">
        <w:rPr>
          <w:i/>
          <w:iCs/>
        </w:rPr>
        <w:t>jeter</w:t>
      </w:r>
      <w:r w:rsidRPr="00B877BC">
        <w:t xml:space="preserve"> </w:t>
      </w:r>
      <w:r w:rsidRPr="00B877BC">
        <w:rPr>
          <w:i/>
          <w:iCs/>
        </w:rPr>
        <w:t>le</w:t>
      </w:r>
      <w:r w:rsidRPr="00B877BC">
        <w:t xml:space="preserve"> PAIN </w:t>
      </w:r>
      <w:r w:rsidRPr="00B877BC">
        <w:rPr>
          <w:i/>
          <w:iCs/>
        </w:rPr>
        <w:t>dans</w:t>
      </w:r>
      <w:r w:rsidRPr="00B877BC">
        <w:t xml:space="preserve"> </w:t>
      </w:r>
      <w:r w:rsidRPr="00B877BC">
        <w:rPr>
          <w:i/>
          <w:iCs/>
        </w:rPr>
        <w:t>les</w:t>
      </w:r>
      <w:r w:rsidRPr="00B877BC">
        <w:t xml:space="preserve"> </w:t>
      </w:r>
      <w:r w:rsidRPr="00B877BC">
        <w:rPr>
          <w:i/>
          <w:iCs/>
        </w:rPr>
        <w:t>latrines</w:t>
      </w:r>
      <w:r w:rsidR="00FA6A88">
        <w:t> !</w:t>
      </w:r>
    </w:p>
    <w:p w14:paraId="3D9A6C85" w14:textId="77777777" w:rsidR="00FA6A88" w:rsidRDefault="00A92B34" w:rsidP="00FA6A88">
      <w:r w:rsidRPr="00B877BC">
        <w:t>Il se ruinait dans ce but chez les boulangers</w:t>
      </w:r>
      <w:r w:rsidR="00FA6A88">
        <w:t xml:space="preserve">. </w:t>
      </w:r>
      <w:r w:rsidRPr="00B877BC">
        <w:t>On ne le re</w:t>
      </w:r>
      <w:r w:rsidRPr="00B877BC">
        <w:t>n</w:t>
      </w:r>
      <w:r w:rsidRPr="00B877BC">
        <w:t>contrait jamais sans un gros pain sous le bras</w:t>
      </w:r>
      <w:r w:rsidR="00FA6A88">
        <w:t xml:space="preserve">, </w:t>
      </w:r>
      <w:r w:rsidRPr="00B877BC">
        <w:t>qu</w:t>
      </w:r>
      <w:r w:rsidR="00FA6A88">
        <w:t>’</w:t>
      </w:r>
      <w:r w:rsidRPr="00B877BC">
        <w:t>il s</w:t>
      </w:r>
      <w:r w:rsidR="00FA6A88">
        <w:t>’</w:t>
      </w:r>
      <w:r w:rsidRPr="00B877BC">
        <w:t>en allait</w:t>
      </w:r>
      <w:r w:rsidR="00FA6A88">
        <w:t xml:space="preserve">, </w:t>
      </w:r>
      <w:r w:rsidRPr="00B877BC">
        <w:t>en sautillant d</w:t>
      </w:r>
      <w:r w:rsidR="00FA6A88">
        <w:t>’</w:t>
      </w:r>
      <w:r w:rsidRPr="00B877BC">
        <w:t>aise</w:t>
      </w:r>
      <w:r w:rsidR="00FA6A88">
        <w:t xml:space="preserve">, </w:t>
      </w:r>
      <w:r w:rsidRPr="00B877BC">
        <w:t>précipiter dans les goguenots de la pop</w:t>
      </w:r>
      <w:r w:rsidRPr="00B877BC">
        <w:t>u</w:t>
      </w:r>
      <w:r w:rsidRPr="00B877BC">
        <w:t>lace</w:t>
      </w:r>
      <w:r w:rsidR="00FA6A88">
        <w:t>.</w:t>
      </w:r>
    </w:p>
    <w:p w14:paraId="44FFE2B9" w14:textId="77777777" w:rsidR="00FA6A88" w:rsidRDefault="00A92B34" w:rsidP="00FA6A88">
      <w:r w:rsidRPr="00B877BC">
        <w:t>Il ne vivait que pour accomplir cet acte et il faut croire qu</w:t>
      </w:r>
      <w:r w:rsidR="00FA6A88">
        <w:t>’</w:t>
      </w:r>
      <w:r w:rsidRPr="00B877BC">
        <w:t>il en éprouvait de furieuses jouissances</w:t>
      </w:r>
      <w:r w:rsidR="00FA6A88">
        <w:t xml:space="preserve"> ; </w:t>
      </w:r>
      <w:r w:rsidRPr="00B877BC">
        <w:t>mais sa joie devenait du délire quand l</w:t>
      </w:r>
      <w:r w:rsidR="00FA6A88">
        <w:t>’</w:t>
      </w:r>
      <w:r w:rsidRPr="00B877BC">
        <w:t>occasion se présentait d</w:t>
      </w:r>
      <w:r w:rsidR="00FA6A88">
        <w:t>’</w:t>
      </w:r>
      <w:r w:rsidRPr="00B877BC">
        <w:t>en offrir le spectacle à de pauvres diables crevant de faim</w:t>
      </w:r>
      <w:r w:rsidR="00FA6A88">
        <w:t>.</w:t>
      </w:r>
    </w:p>
    <w:p w14:paraId="3554A088" w14:textId="77777777" w:rsidR="00FA6A88" w:rsidRDefault="00A92B34" w:rsidP="00FA6A88">
      <w:r w:rsidRPr="00B877BC">
        <w:t>Il avait trente mille francs de rente</w:t>
      </w:r>
      <w:r w:rsidR="00FA6A88">
        <w:t xml:space="preserve">, </w:t>
      </w:r>
      <w:r w:rsidRPr="00B877BC">
        <w:t>celui-là</w:t>
      </w:r>
      <w:r w:rsidR="00FA6A88">
        <w:t xml:space="preserve">, </w:t>
      </w:r>
      <w:r w:rsidRPr="00B877BC">
        <w:t>et se plaignait de la cherté du pain</w:t>
      </w:r>
      <w:r w:rsidR="00FA6A88">
        <w:t>.</w:t>
      </w:r>
    </w:p>
    <w:p w14:paraId="1A71801E" w14:textId="77777777" w:rsidR="00FA6A88" w:rsidRDefault="00A92B34" w:rsidP="00FA6A88">
      <w:r w:rsidRPr="00B877BC">
        <w:t>Méditez attentivement cette histoire vraie qui ressemble à un apologue</w:t>
      </w:r>
      <w:r w:rsidR="00FA6A88">
        <w:t>.</w:t>
      </w:r>
    </w:p>
    <w:p w14:paraId="102F72D7" w14:textId="77777777" w:rsidR="00FA6A88" w:rsidRDefault="00A92B34" w:rsidP="00FA6A88">
      <w:r w:rsidRPr="00B877BC">
        <w:t>Je n</w:t>
      </w:r>
      <w:r w:rsidR="00FA6A88">
        <w:t>’</w:t>
      </w:r>
      <w:r w:rsidRPr="00B877BC">
        <w:t xml:space="preserve">eus pas le désir de baiser les loques de </w:t>
      </w:r>
      <w:r w:rsidR="00FA6A88">
        <w:t>M. </w:t>
      </w:r>
      <w:r w:rsidRPr="00B877BC">
        <w:t>Pleur</w:t>
      </w:r>
      <w:r w:rsidR="00FA6A88">
        <w:t xml:space="preserve">, </w:t>
      </w:r>
      <w:r w:rsidRPr="00B877BC">
        <w:t>mais son récit me fut assez clair</w:t>
      </w:r>
      <w:r w:rsidR="00FA6A88">
        <w:t xml:space="preserve">, </w:t>
      </w:r>
      <w:r w:rsidRPr="00B877BC">
        <w:t>sans doute</w:t>
      </w:r>
      <w:r w:rsidR="00FA6A88">
        <w:t xml:space="preserve">, </w:t>
      </w:r>
      <w:r w:rsidRPr="00B877BC">
        <w:t>car je crus entendre g</w:t>
      </w:r>
      <w:r w:rsidRPr="00B877BC">
        <w:t>a</w:t>
      </w:r>
      <w:r w:rsidRPr="00B877BC">
        <w:t>loper</w:t>
      </w:r>
      <w:r w:rsidR="00FA6A88">
        <w:t xml:space="preserve">, </w:t>
      </w:r>
      <w:r w:rsidRPr="00B877BC">
        <w:t>au-dessous de moi</w:t>
      </w:r>
      <w:r w:rsidR="00FA6A88">
        <w:t xml:space="preserve">, </w:t>
      </w:r>
      <w:r w:rsidRPr="00B877BC">
        <w:t>toute la cavalerie des abîmes</w:t>
      </w:r>
      <w:r w:rsidR="00FA6A88">
        <w:t>.</w:t>
      </w:r>
    </w:p>
    <w:p w14:paraId="2658EE03" w14:textId="77777777" w:rsidR="00FA6A88" w:rsidRDefault="00FA6A88" w:rsidP="00FA6A88">
      <w:pPr>
        <w:pStyle w:val="Etoile"/>
      </w:pPr>
      <w:r>
        <w:t>* * *</w:t>
      </w:r>
    </w:p>
    <w:p w14:paraId="0E9FEE56" w14:textId="77777777" w:rsidR="00FA6A88" w:rsidRDefault="00A92B34" w:rsidP="00FA6A88">
      <w:r w:rsidRPr="00B877BC">
        <w:lastRenderedPageBreak/>
        <w:t>La dernière fois que je rencontrai ce Platon de la lésine</w:t>
      </w:r>
      <w:r w:rsidR="00FA6A88">
        <w:t> :</w:t>
      </w:r>
    </w:p>
    <w:p w14:paraId="5F3F292E" w14:textId="77777777" w:rsidR="00FA6A88" w:rsidRDefault="00FA6A88" w:rsidP="00FA6A88">
      <w:r>
        <w:t>— </w:t>
      </w:r>
      <w:r w:rsidR="00A92B34" w:rsidRPr="00B877BC">
        <w:t>Savez-vous</w:t>
      </w:r>
      <w:r>
        <w:t xml:space="preserve">, </w:t>
      </w:r>
      <w:r w:rsidR="00A92B34" w:rsidRPr="00B877BC">
        <w:t>me dit-il</w:t>
      </w:r>
      <w:r>
        <w:t xml:space="preserve">, </w:t>
      </w:r>
      <w:r w:rsidR="00A92B34" w:rsidRPr="00B877BC">
        <w:t>que l</w:t>
      </w:r>
      <w:r>
        <w:t>’</w:t>
      </w:r>
      <w:r w:rsidR="00A92B34" w:rsidRPr="00B877BC">
        <w:t>Argent est Dieu et que c</w:t>
      </w:r>
      <w:r>
        <w:t>’</w:t>
      </w:r>
      <w:r w:rsidR="00A92B34" w:rsidRPr="00B877BC">
        <w:t>est pour cette raison que les hommes le cherchent avec tant d</w:t>
      </w:r>
      <w:r>
        <w:t>’</w:t>
      </w:r>
      <w:r w:rsidR="00A92B34" w:rsidRPr="00B877BC">
        <w:t>ardeur</w:t>
      </w:r>
      <w:r>
        <w:t xml:space="preserve"> ? </w:t>
      </w:r>
      <w:r w:rsidR="00A92B34" w:rsidRPr="00B877BC">
        <w:t>Non</w:t>
      </w:r>
      <w:r>
        <w:t xml:space="preserve">, </w:t>
      </w:r>
      <w:r w:rsidR="00A92B34" w:rsidRPr="00B877BC">
        <w:t>n</w:t>
      </w:r>
      <w:r>
        <w:t>’</w:t>
      </w:r>
      <w:r w:rsidR="00A92B34" w:rsidRPr="00B877BC">
        <w:t>est-ce pas</w:t>
      </w:r>
      <w:r>
        <w:t xml:space="preserve"> ? </w:t>
      </w:r>
      <w:r w:rsidR="00A92B34" w:rsidRPr="00B877BC">
        <w:t>vous être trop jeune pour y avoir pensé</w:t>
      </w:r>
      <w:r>
        <w:t xml:space="preserve">. </w:t>
      </w:r>
      <w:r w:rsidR="00A92B34" w:rsidRPr="00B877BC">
        <w:t>Vous me prendriez infailliblement pour une espèce de fou sacrilège si je vous disais qu</w:t>
      </w:r>
      <w:r>
        <w:t>’</w:t>
      </w:r>
      <w:r w:rsidR="00A92B34" w:rsidRPr="00B877BC">
        <w:t>Il est infiniment bon</w:t>
      </w:r>
      <w:r>
        <w:t xml:space="preserve">, </w:t>
      </w:r>
      <w:r w:rsidR="00A92B34" w:rsidRPr="00B877BC">
        <w:t>infin</w:t>
      </w:r>
      <w:r w:rsidR="00A92B34" w:rsidRPr="00B877BC">
        <w:t>i</w:t>
      </w:r>
      <w:r w:rsidR="00A92B34" w:rsidRPr="00B877BC">
        <w:t>ment parfait</w:t>
      </w:r>
      <w:r>
        <w:t xml:space="preserve">, </w:t>
      </w:r>
      <w:r w:rsidR="00A92B34" w:rsidRPr="00B877BC">
        <w:t>le souverain Seigneur de toutes choses et que rien ne se fait en ce monde sans Son ordre ou Sa permission</w:t>
      </w:r>
      <w:r>
        <w:t xml:space="preserve"> ; </w:t>
      </w:r>
      <w:r w:rsidR="00A92B34" w:rsidRPr="00B877BC">
        <w:t>qu</w:t>
      </w:r>
      <w:r>
        <w:t>’</w:t>
      </w:r>
      <w:r w:rsidR="00A92B34" w:rsidRPr="00B877BC">
        <w:t>en conséquence nous sommes créés uniquement pour Le conna</w:t>
      </w:r>
      <w:r w:rsidR="00A92B34" w:rsidRPr="00B877BC">
        <w:t>î</w:t>
      </w:r>
      <w:r w:rsidR="00A92B34" w:rsidRPr="00B877BC">
        <w:t>tre</w:t>
      </w:r>
      <w:r>
        <w:t xml:space="preserve">, </w:t>
      </w:r>
      <w:r w:rsidR="00A92B34" w:rsidRPr="00B877BC">
        <w:t>L</w:t>
      </w:r>
      <w:r>
        <w:t>’</w:t>
      </w:r>
      <w:r w:rsidR="00A92B34" w:rsidRPr="00B877BC">
        <w:t>adorer et Le servir</w:t>
      </w:r>
      <w:r>
        <w:t xml:space="preserve">, </w:t>
      </w:r>
      <w:r w:rsidR="00A92B34" w:rsidRPr="00B877BC">
        <w:t>et gagner</w:t>
      </w:r>
      <w:r>
        <w:t xml:space="preserve">, </w:t>
      </w:r>
      <w:r w:rsidR="00A92B34" w:rsidRPr="00B877BC">
        <w:t>par ce moyen</w:t>
      </w:r>
      <w:r>
        <w:t xml:space="preserve">, </w:t>
      </w:r>
      <w:r w:rsidR="00A92B34" w:rsidRPr="00B877BC">
        <w:t>la Vie éte</w:t>
      </w:r>
      <w:r w:rsidR="00A92B34" w:rsidRPr="00B877BC">
        <w:t>r</w:t>
      </w:r>
      <w:r w:rsidR="00A92B34" w:rsidRPr="00B877BC">
        <w:t>nelle</w:t>
      </w:r>
      <w:r>
        <w:t>.</w:t>
      </w:r>
    </w:p>
    <w:p w14:paraId="616F3D9B" w14:textId="33A969C4" w:rsidR="00FA6A88" w:rsidRDefault="00A92B34" w:rsidP="00FA6A88">
      <w:r w:rsidRPr="00B877BC">
        <w:t xml:space="preserve">Vous me vomiriez si je vous parlais du mystère de </w:t>
      </w:r>
      <w:r w:rsidRPr="00B877BC">
        <w:rPr>
          <w:i/>
          <w:iCs/>
        </w:rPr>
        <w:t>Son</w:t>
      </w:r>
      <w:r w:rsidRPr="00B877BC">
        <w:t xml:space="preserve"> </w:t>
      </w:r>
      <w:r w:rsidRPr="00B877BC">
        <w:rPr>
          <w:i/>
          <w:iCs/>
        </w:rPr>
        <w:t>I</w:t>
      </w:r>
      <w:r w:rsidRPr="00B877BC">
        <w:rPr>
          <w:i/>
          <w:iCs/>
        </w:rPr>
        <w:t>n</w:t>
      </w:r>
      <w:r w:rsidRPr="00B877BC">
        <w:rPr>
          <w:i/>
          <w:iCs/>
        </w:rPr>
        <w:t>carnation</w:t>
      </w:r>
      <w:r w:rsidR="00FA6A88">
        <w:t xml:space="preserve">. </w:t>
      </w:r>
      <w:r w:rsidRPr="00B877BC">
        <w:t>N</w:t>
      </w:r>
      <w:r w:rsidR="00FA6A88">
        <w:t>’</w:t>
      </w:r>
      <w:r w:rsidRPr="00B877BC">
        <w:t>importe</w:t>
      </w:r>
      <w:r w:rsidR="00FA6A88">
        <w:t xml:space="preserve"> ! </w:t>
      </w:r>
      <w:r w:rsidRPr="00B877BC">
        <w:t xml:space="preserve">apprenez que je ne passe pas un jour sans demander que Son Règne arrive et que Son </w:t>
      </w:r>
      <w:r w:rsidR="00164658">
        <w:t>N</w:t>
      </w:r>
      <w:r w:rsidR="00164658" w:rsidRPr="00B877BC">
        <w:t xml:space="preserve">om </w:t>
      </w:r>
      <w:r w:rsidRPr="00B877BC">
        <w:t>soit san</w:t>
      </w:r>
      <w:r w:rsidRPr="00B877BC">
        <w:t>c</w:t>
      </w:r>
      <w:r w:rsidRPr="00B877BC">
        <w:t>tifié</w:t>
      </w:r>
      <w:r w:rsidR="00FA6A88">
        <w:t>.</w:t>
      </w:r>
    </w:p>
    <w:p w14:paraId="7A06589D" w14:textId="77777777" w:rsidR="00FA6A88" w:rsidRDefault="00A92B34" w:rsidP="00FA6A88">
      <w:r w:rsidRPr="00B877BC">
        <w:t>Je demande aussi à l</w:t>
      </w:r>
      <w:r w:rsidR="00FA6A88">
        <w:t>’</w:t>
      </w:r>
      <w:r w:rsidRPr="00B877BC">
        <w:t>Argent</w:t>
      </w:r>
      <w:r w:rsidR="00FA6A88">
        <w:t xml:space="preserve">, </w:t>
      </w:r>
      <w:r w:rsidRPr="00B877BC">
        <w:t>mon Rédempteur</w:t>
      </w:r>
      <w:r w:rsidR="00FA6A88">
        <w:t xml:space="preserve">, </w:t>
      </w:r>
      <w:r w:rsidRPr="00B877BC">
        <w:t>qu</w:t>
      </w:r>
      <w:r w:rsidR="00FA6A88">
        <w:t>’</w:t>
      </w:r>
      <w:r w:rsidRPr="00B877BC">
        <w:t>Il me délivre de tout mal</w:t>
      </w:r>
      <w:r w:rsidR="00FA6A88">
        <w:t xml:space="preserve">, </w:t>
      </w:r>
      <w:r w:rsidRPr="00B877BC">
        <w:t>de tout péché</w:t>
      </w:r>
      <w:r w:rsidR="00FA6A88">
        <w:t xml:space="preserve">, </w:t>
      </w:r>
      <w:r w:rsidRPr="00B877BC">
        <w:t>des pièges du diable</w:t>
      </w:r>
      <w:r w:rsidR="00FA6A88">
        <w:t xml:space="preserve">, </w:t>
      </w:r>
      <w:r w:rsidRPr="00B877BC">
        <w:t>de l</w:t>
      </w:r>
      <w:r w:rsidR="00FA6A88">
        <w:t>’</w:t>
      </w:r>
      <w:r w:rsidRPr="00B877BC">
        <w:t>esprit de fornication</w:t>
      </w:r>
      <w:r w:rsidR="00FA6A88">
        <w:t xml:space="preserve">, </w:t>
      </w:r>
      <w:r w:rsidRPr="00B877BC">
        <w:t>et je L</w:t>
      </w:r>
      <w:r w:rsidR="00FA6A88">
        <w:t>’</w:t>
      </w:r>
      <w:r w:rsidRPr="00B877BC">
        <w:t>implore par Ses langueurs aussi bien que par Ses Joies et par Sa Gloire</w:t>
      </w:r>
      <w:r w:rsidR="00FA6A88">
        <w:t>.</w:t>
      </w:r>
    </w:p>
    <w:p w14:paraId="08D6BECE" w14:textId="77777777" w:rsidR="00FA6A88" w:rsidRDefault="00A92B34" w:rsidP="00FA6A88">
      <w:r w:rsidRPr="00B877BC">
        <w:t>Vous comprendrez un jour</w:t>
      </w:r>
      <w:r w:rsidR="00FA6A88">
        <w:t xml:space="preserve">, </w:t>
      </w:r>
      <w:r w:rsidRPr="00B877BC">
        <w:t>mon garçon</w:t>
      </w:r>
      <w:r w:rsidR="00FA6A88">
        <w:t xml:space="preserve">, </w:t>
      </w:r>
      <w:r w:rsidRPr="00B877BC">
        <w:t>combien ce Dieu S</w:t>
      </w:r>
      <w:r w:rsidR="00FA6A88">
        <w:t>’</w:t>
      </w:r>
      <w:r w:rsidRPr="00B877BC">
        <w:t>est avili pour nous autres</w:t>
      </w:r>
      <w:r w:rsidR="00FA6A88">
        <w:t xml:space="preserve">. </w:t>
      </w:r>
      <w:r w:rsidRPr="00B877BC">
        <w:t>Rappelez-vous mon maniaque</w:t>
      </w:r>
      <w:r w:rsidR="00FA6A88">
        <w:t xml:space="preserve"> ! </w:t>
      </w:r>
      <w:r w:rsidRPr="00B877BC">
        <w:t>Et voyez à quels emplois la malice des hommes Le condamne</w:t>
      </w:r>
      <w:r w:rsidR="00FA6A88">
        <w:t> !</w:t>
      </w:r>
    </w:p>
    <w:p w14:paraId="2F8B1A73" w14:textId="77777777" w:rsidR="00FA6A88" w:rsidRDefault="00FA6A88" w:rsidP="00FA6A88">
      <w:r>
        <w:t xml:space="preserve">… </w:t>
      </w:r>
      <w:r w:rsidR="00A92B34" w:rsidRPr="00B877BC">
        <w:t>Moi</w:t>
      </w:r>
      <w:r>
        <w:t xml:space="preserve">, </w:t>
      </w:r>
      <w:r w:rsidR="00A92B34" w:rsidRPr="00B877BC">
        <w:t>je n</w:t>
      </w:r>
      <w:r>
        <w:t>’</w:t>
      </w:r>
      <w:r w:rsidR="00A92B34" w:rsidRPr="00B877BC">
        <w:t>ose plus y toucher depuis trente ans</w:t>
      </w:r>
      <w:r>
        <w:t xml:space="preserve"> !… </w:t>
      </w:r>
      <w:r w:rsidR="00A92B34" w:rsidRPr="00B877BC">
        <w:t>Oui</w:t>
      </w:r>
      <w:r>
        <w:t xml:space="preserve">, </w:t>
      </w:r>
      <w:r w:rsidR="00A92B34" w:rsidRPr="00B877BC">
        <w:t>jeune homme</w:t>
      </w:r>
      <w:r>
        <w:t xml:space="preserve">, </w:t>
      </w:r>
      <w:r w:rsidR="00A92B34" w:rsidRPr="00B877BC">
        <w:t>depuis trente ans</w:t>
      </w:r>
      <w:r>
        <w:t xml:space="preserve">, </w:t>
      </w:r>
      <w:r w:rsidR="00A92B34" w:rsidRPr="00B877BC">
        <w:t>je n</w:t>
      </w:r>
      <w:r>
        <w:t>’</w:t>
      </w:r>
      <w:r w:rsidR="00A92B34" w:rsidRPr="00B877BC">
        <w:t>ai pas osé porter mes pa</w:t>
      </w:r>
      <w:r w:rsidR="00A92B34" w:rsidRPr="00B877BC">
        <w:t>t</w:t>
      </w:r>
      <w:r w:rsidR="00A92B34" w:rsidRPr="00B877BC">
        <w:t>tes malpropres sur une pièce de cinquante centimes</w:t>
      </w:r>
      <w:r>
        <w:t xml:space="preserve"> ! </w:t>
      </w:r>
      <w:r w:rsidR="00A92B34" w:rsidRPr="00B877BC">
        <w:t>Quand mes locataires me paient</w:t>
      </w:r>
      <w:r>
        <w:t xml:space="preserve">, </w:t>
      </w:r>
      <w:r w:rsidR="00A92B34" w:rsidRPr="00B877BC">
        <w:t>je reçois leur monnaie dans une ca</w:t>
      </w:r>
      <w:r w:rsidR="00A92B34" w:rsidRPr="00B877BC">
        <w:t>s</w:t>
      </w:r>
      <w:r w:rsidR="00A92B34" w:rsidRPr="00B877BC">
        <w:t>sette précieuse</w:t>
      </w:r>
      <w:r>
        <w:t xml:space="preserve">, </w:t>
      </w:r>
      <w:r w:rsidR="00A92B34" w:rsidRPr="00B877BC">
        <w:t>en bois d</w:t>
      </w:r>
      <w:r>
        <w:t>’</w:t>
      </w:r>
      <w:r w:rsidR="00A92B34" w:rsidRPr="00B877BC">
        <w:t>olivier</w:t>
      </w:r>
      <w:r>
        <w:t xml:space="preserve">, </w:t>
      </w:r>
      <w:r w:rsidR="00A92B34" w:rsidRPr="00B877BC">
        <w:t>qui a touché le Tombeau du Christ</w:t>
      </w:r>
      <w:r>
        <w:t xml:space="preserve">, </w:t>
      </w:r>
      <w:r w:rsidR="00A92B34" w:rsidRPr="00B877BC">
        <w:t>et je ne la garde pas un seul jour</w:t>
      </w:r>
      <w:r>
        <w:t>.</w:t>
      </w:r>
    </w:p>
    <w:p w14:paraId="575A786D" w14:textId="77777777" w:rsidR="00FA6A88" w:rsidRDefault="00A92B34" w:rsidP="00FA6A88">
      <w:r w:rsidRPr="00B877BC">
        <w:t>Je suis</w:t>
      </w:r>
      <w:r w:rsidR="00FA6A88">
        <w:t xml:space="preserve">, </w:t>
      </w:r>
      <w:r w:rsidRPr="00B877BC">
        <w:t>si vous voulez le savoir</w:t>
      </w:r>
      <w:r w:rsidR="00FA6A88">
        <w:t xml:space="preserve">, </w:t>
      </w:r>
      <w:r w:rsidRPr="00B877BC">
        <w:t xml:space="preserve">un </w:t>
      </w:r>
      <w:r w:rsidRPr="00B877BC">
        <w:rPr>
          <w:i/>
          <w:iCs/>
        </w:rPr>
        <w:t>pénitent</w:t>
      </w:r>
      <w:r w:rsidRPr="00B877BC">
        <w:t xml:space="preserve"> </w:t>
      </w:r>
      <w:r w:rsidRPr="00B877BC">
        <w:rPr>
          <w:i/>
          <w:iCs/>
        </w:rPr>
        <w:t>de</w:t>
      </w:r>
      <w:r w:rsidRPr="00B877BC">
        <w:t xml:space="preserve"> </w:t>
      </w:r>
      <w:r w:rsidRPr="00B877BC">
        <w:rPr>
          <w:i/>
          <w:iCs/>
        </w:rPr>
        <w:t>l</w:t>
      </w:r>
      <w:r w:rsidR="00FA6A88">
        <w:rPr>
          <w:i/>
          <w:iCs/>
        </w:rPr>
        <w:t>’</w:t>
      </w:r>
      <w:r w:rsidRPr="00B877BC">
        <w:rPr>
          <w:i/>
          <w:iCs/>
        </w:rPr>
        <w:t>Argent</w:t>
      </w:r>
      <w:r w:rsidR="00FA6A88">
        <w:t>.</w:t>
      </w:r>
    </w:p>
    <w:p w14:paraId="31D08B2E" w14:textId="77777777" w:rsidR="00FA6A88" w:rsidRDefault="00A92B34" w:rsidP="00FA6A88">
      <w:r w:rsidRPr="00B877BC">
        <w:lastRenderedPageBreak/>
        <w:t>Avec des consolations inexprimables</w:t>
      </w:r>
      <w:r w:rsidR="00FA6A88">
        <w:t xml:space="preserve">, </w:t>
      </w:r>
      <w:r w:rsidRPr="00B877BC">
        <w:t>j</w:t>
      </w:r>
      <w:r w:rsidR="00FA6A88">
        <w:t>’</w:t>
      </w:r>
      <w:r w:rsidRPr="00B877BC">
        <w:t>endure pour Lui d</w:t>
      </w:r>
      <w:r w:rsidR="00FA6A88">
        <w:t>’</w:t>
      </w:r>
      <w:r w:rsidRPr="00B877BC">
        <w:t>être méprisé par les hommes</w:t>
      </w:r>
      <w:r w:rsidR="00FA6A88">
        <w:t xml:space="preserve">, </w:t>
      </w:r>
      <w:r w:rsidRPr="00B877BC">
        <w:t>d</w:t>
      </w:r>
      <w:r w:rsidR="00FA6A88">
        <w:t>’</w:t>
      </w:r>
      <w:r w:rsidRPr="00B877BC">
        <w:t>épouvanter jusqu</w:t>
      </w:r>
      <w:r w:rsidR="00FA6A88">
        <w:t>’</w:t>
      </w:r>
      <w:r w:rsidRPr="00B877BC">
        <w:t>aux bêtes et d</w:t>
      </w:r>
      <w:r w:rsidR="00FA6A88">
        <w:t>’</w:t>
      </w:r>
      <w:r w:rsidRPr="00B877BC">
        <w:t>être crucifié tous les jours de ma vie par la plus épouvantable misère</w:t>
      </w:r>
      <w:r w:rsidR="00FA6A88">
        <w:t>…</w:t>
      </w:r>
    </w:p>
    <w:p w14:paraId="26D887AA" w14:textId="77777777" w:rsidR="00FA6A88" w:rsidRDefault="00A92B34" w:rsidP="00FA6A88">
      <w:r w:rsidRPr="00B877BC">
        <w:t>J</w:t>
      </w:r>
      <w:r w:rsidR="00FA6A88">
        <w:t>’</w:t>
      </w:r>
      <w:r w:rsidRPr="00B877BC">
        <w:t>avais assez pénétré l</w:t>
      </w:r>
      <w:r w:rsidR="00FA6A88">
        <w:t>’</w:t>
      </w:r>
      <w:r w:rsidRPr="00B877BC">
        <w:t>existence mystérieuse de cet homme extraordinaire pour entrevoir qu</w:t>
      </w:r>
      <w:r w:rsidR="00FA6A88">
        <w:t>’</w:t>
      </w:r>
      <w:r w:rsidRPr="00B877BC">
        <w:t>il me parlait d</w:t>
      </w:r>
      <w:r w:rsidR="00FA6A88">
        <w:t>’</w:t>
      </w:r>
      <w:r w:rsidRPr="00B877BC">
        <w:t>une façon toute symbolique</w:t>
      </w:r>
      <w:r w:rsidR="00FA6A88">
        <w:t xml:space="preserve">. </w:t>
      </w:r>
      <w:r w:rsidRPr="00B877BC">
        <w:t>Cependant les Paroles Saintes aussi rudement adaptées</w:t>
      </w:r>
      <w:r w:rsidR="00FA6A88">
        <w:t xml:space="preserve">, </w:t>
      </w:r>
      <w:r w:rsidRPr="00B877BC">
        <w:t>m</w:t>
      </w:r>
      <w:r w:rsidR="00FA6A88">
        <w:t>’</w:t>
      </w:r>
      <w:r w:rsidRPr="00B877BC">
        <w:t>effaraient un peu</w:t>
      </w:r>
      <w:r w:rsidR="00FA6A88">
        <w:t xml:space="preserve">, </w:t>
      </w:r>
      <w:r w:rsidRPr="00B877BC">
        <w:t>je l</w:t>
      </w:r>
      <w:r w:rsidR="00FA6A88">
        <w:t>’</w:t>
      </w:r>
      <w:r w:rsidRPr="00B877BC">
        <w:t>avoue</w:t>
      </w:r>
      <w:r w:rsidR="00FA6A88">
        <w:t>.</w:t>
      </w:r>
    </w:p>
    <w:p w14:paraId="3BB314E7" w14:textId="77777777" w:rsidR="00FA6A88" w:rsidRDefault="00A92B34" w:rsidP="00FA6A88">
      <w:r w:rsidRPr="00B877BC">
        <w:t>Il se dressa tout à coup</w:t>
      </w:r>
      <w:r w:rsidR="00FA6A88">
        <w:t xml:space="preserve">, </w:t>
      </w:r>
      <w:r w:rsidRPr="00B877BC">
        <w:t>levant les bras</w:t>
      </w:r>
      <w:r w:rsidR="00FA6A88">
        <w:t xml:space="preserve">, </w:t>
      </w:r>
      <w:r w:rsidRPr="00B877BC">
        <w:t>et je le vois encore</w:t>
      </w:r>
      <w:r w:rsidR="00FA6A88">
        <w:t xml:space="preserve">, </w:t>
      </w:r>
      <w:r w:rsidRPr="00B877BC">
        <w:t>semblable à une potence géminée d</w:t>
      </w:r>
      <w:r w:rsidR="00FA6A88">
        <w:t>’</w:t>
      </w:r>
      <w:r w:rsidRPr="00B877BC">
        <w:t>où pendraient les haillons pourris de quelque ancien supplicié</w:t>
      </w:r>
      <w:r w:rsidR="00FA6A88">
        <w:t>.</w:t>
      </w:r>
    </w:p>
    <w:p w14:paraId="085CB40F" w14:textId="77777777" w:rsidR="00FA6A88" w:rsidRDefault="00FA6A88" w:rsidP="00FA6A88">
      <w:r>
        <w:t>— </w:t>
      </w:r>
      <w:r w:rsidR="00A92B34" w:rsidRPr="00B877BC">
        <w:t>On dit assez</w:t>
      </w:r>
      <w:r>
        <w:t xml:space="preserve">, </w:t>
      </w:r>
      <w:r w:rsidR="00A92B34" w:rsidRPr="00B877BC">
        <w:t>par le monde</w:t>
      </w:r>
      <w:r>
        <w:t xml:space="preserve">, </w:t>
      </w:r>
      <w:r w:rsidR="00A92B34" w:rsidRPr="00B877BC">
        <w:t>me cria-t-il</w:t>
      </w:r>
      <w:r>
        <w:t xml:space="preserve">, </w:t>
      </w:r>
      <w:r w:rsidR="00A92B34" w:rsidRPr="00B877BC">
        <w:t>que je suis un horrible avare</w:t>
      </w:r>
      <w:r>
        <w:t xml:space="preserve">. </w:t>
      </w:r>
      <w:r w:rsidR="00A92B34" w:rsidRPr="00B877BC">
        <w:t>Eh</w:t>
      </w:r>
      <w:r>
        <w:t xml:space="preserve"> ! </w:t>
      </w:r>
      <w:r w:rsidR="00A92B34" w:rsidRPr="00B877BC">
        <w:t>bien</w:t>
      </w:r>
      <w:r>
        <w:t xml:space="preserve">, </w:t>
      </w:r>
      <w:r w:rsidR="00A92B34" w:rsidRPr="00B877BC">
        <w:t>vous raconterez un jour que j</w:t>
      </w:r>
      <w:r>
        <w:t>’</w:t>
      </w:r>
      <w:r w:rsidR="00A92B34" w:rsidRPr="00B877BC">
        <w:t>avais découvert la cachette</w:t>
      </w:r>
      <w:r>
        <w:t xml:space="preserve">, </w:t>
      </w:r>
      <w:r w:rsidR="00A92B34" w:rsidRPr="00B877BC">
        <w:t>infiniment sûre</w:t>
      </w:r>
      <w:r>
        <w:t xml:space="preserve">, </w:t>
      </w:r>
      <w:r w:rsidR="00A92B34" w:rsidRPr="00B877BC">
        <w:t>dont aucun avare</w:t>
      </w:r>
      <w:r>
        <w:t xml:space="preserve">, </w:t>
      </w:r>
      <w:r w:rsidR="00A92B34" w:rsidRPr="00B877BC">
        <w:t>avant moi</w:t>
      </w:r>
      <w:r>
        <w:t xml:space="preserve">, </w:t>
      </w:r>
      <w:r w:rsidR="00A92B34" w:rsidRPr="00B877BC">
        <w:t>ne s</w:t>
      </w:r>
      <w:r>
        <w:t>’</w:t>
      </w:r>
      <w:r w:rsidR="00A92B34" w:rsidRPr="00B877BC">
        <w:t>était encore avisé</w:t>
      </w:r>
      <w:r>
        <w:t> :</w:t>
      </w:r>
    </w:p>
    <w:p w14:paraId="73B944F8" w14:textId="77777777" w:rsidR="00FA6A88" w:rsidRDefault="00A92B34" w:rsidP="00FA6A88">
      <w:r w:rsidRPr="00B877BC">
        <w:rPr>
          <w:i/>
          <w:iCs/>
        </w:rPr>
        <w:t>J</w:t>
      </w:r>
      <w:r w:rsidR="00FA6A88">
        <w:rPr>
          <w:i/>
          <w:iCs/>
        </w:rPr>
        <w:t>’</w:t>
      </w:r>
      <w:r w:rsidRPr="00B877BC">
        <w:rPr>
          <w:i/>
          <w:iCs/>
        </w:rPr>
        <w:t>enfouis</w:t>
      </w:r>
      <w:r w:rsidRPr="00B877BC">
        <w:t xml:space="preserve"> </w:t>
      </w:r>
      <w:r w:rsidRPr="00B877BC">
        <w:rPr>
          <w:i/>
          <w:iCs/>
        </w:rPr>
        <w:t>mon</w:t>
      </w:r>
      <w:r w:rsidRPr="00B877BC">
        <w:t xml:space="preserve"> </w:t>
      </w:r>
      <w:r w:rsidRPr="00B877BC">
        <w:rPr>
          <w:i/>
          <w:iCs/>
        </w:rPr>
        <w:t>Argent</w:t>
      </w:r>
      <w:r w:rsidRPr="00B877BC">
        <w:t xml:space="preserve"> </w:t>
      </w:r>
      <w:r w:rsidRPr="00B877BC">
        <w:rPr>
          <w:i/>
          <w:iCs/>
        </w:rPr>
        <w:t>dans</w:t>
      </w:r>
      <w:r w:rsidRPr="00B877BC">
        <w:t xml:space="preserve"> </w:t>
      </w:r>
      <w:r w:rsidRPr="00B877BC">
        <w:rPr>
          <w:i/>
          <w:iCs/>
        </w:rPr>
        <w:t>le</w:t>
      </w:r>
      <w:r w:rsidRPr="00B877BC">
        <w:t xml:space="preserve"> </w:t>
      </w:r>
      <w:r w:rsidRPr="00B877BC">
        <w:rPr>
          <w:i/>
          <w:iCs/>
        </w:rPr>
        <w:t>Sein</w:t>
      </w:r>
      <w:r w:rsidRPr="00B877BC">
        <w:t xml:space="preserve"> </w:t>
      </w:r>
      <w:r w:rsidRPr="00B877BC">
        <w:rPr>
          <w:i/>
          <w:iCs/>
        </w:rPr>
        <w:t>des</w:t>
      </w:r>
      <w:r w:rsidRPr="00B877BC">
        <w:t xml:space="preserve"> </w:t>
      </w:r>
      <w:r w:rsidRPr="00B877BC">
        <w:rPr>
          <w:i/>
          <w:iCs/>
        </w:rPr>
        <w:t>Pauvres</w:t>
      </w:r>
      <w:r w:rsidR="00FA6A88">
        <w:t> !…</w:t>
      </w:r>
    </w:p>
    <w:p w14:paraId="4A0D6B43" w14:textId="77777777" w:rsidR="00FA6A88" w:rsidRDefault="00A92B34" w:rsidP="00FA6A88">
      <w:r w:rsidRPr="00B877BC">
        <w:t>Vous publierez cela</w:t>
      </w:r>
      <w:r w:rsidR="00FA6A88">
        <w:t xml:space="preserve">, </w:t>
      </w:r>
      <w:r w:rsidRPr="00B877BC">
        <w:t>mon enfant</w:t>
      </w:r>
      <w:r w:rsidR="00FA6A88">
        <w:t xml:space="preserve">, </w:t>
      </w:r>
      <w:r w:rsidRPr="00B877BC">
        <w:t xml:space="preserve">le jour où le Mépris et </w:t>
      </w:r>
      <w:smartTag w:uri="urn:schemas-microsoft-com:office:smarttags" w:element="PersonName">
        <w:smartTagPr>
          <w:attr w:name="ProductID" w:val="la Douleur"/>
        </w:smartTagPr>
        <w:r w:rsidRPr="00B877BC">
          <w:t>la Douleur</w:t>
        </w:r>
      </w:smartTag>
      <w:r w:rsidRPr="00B877BC">
        <w:t xml:space="preserve"> vous auront fait assez grand pour ambitionner le s</w:t>
      </w:r>
      <w:r w:rsidRPr="00B877BC">
        <w:t>u</w:t>
      </w:r>
      <w:r w:rsidRPr="00B877BC">
        <w:t>prême honneur d</w:t>
      </w:r>
      <w:r w:rsidR="00FA6A88">
        <w:t>’</w:t>
      </w:r>
      <w:r w:rsidRPr="00B877BC">
        <w:t>être incompris</w:t>
      </w:r>
      <w:r w:rsidR="00FA6A88">
        <w:t>.</w:t>
      </w:r>
    </w:p>
    <w:p w14:paraId="3CAFAACD" w14:textId="77777777" w:rsidR="00FA6A88" w:rsidRDefault="00FA6A88" w:rsidP="00FA6A88">
      <w:pPr>
        <w:pStyle w:val="Etoile"/>
      </w:pPr>
      <w:r>
        <w:t>* * *</w:t>
      </w:r>
    </w:p>
    <w:p w14:paraId="29AC7AF2" w14:textId="77777777" w:rsidR="00FA6A88" w:rsidRDefault="00FA6A88" w:rsidP="00FA6A88">
      <w:r>
        <w:t>M. </w:t>
      </w:r>
      <w:r w:rsidR="00A92B34" w:rsidRPr="00B877BC">
        <w:t>Pleur nourrissait environ deux cents familles</w:t>
      </w:r>
      <w:r>
        <w:t xml:space="preserve">, </w:t>
      </w:r>
      <w:r w:rsidR="00A92B34" w:rsidRPr="00B877BC">
        <w:t>parmi lesquelles on aurait cherché vainement un individu qui ne le regardât pas comme une canaille</w:t>
      </w:r>
      <w:r>
        <w:t xml:space="preserve">, – </w:t>
      </w:r>
      <w:r w:rsidR="00A92B34" w:rsidRPr="00B877BC">
        <w:t>tellement il était malin</w:t>
      </w:r>
      <w:r>
        <w:t> !</w:t>
      </w:r>
    </w:p>
    <w:p w14:paraId="5A93935F" w14:textId="77777777" w:rsidR="00FA6A88" w:rsidRDefault="00A92B34" w:rsidP="00FA6A88">
      <w:r w:rsidRPr="00B877BC">
        <w:t>Mais aujourd</w:t>
      </w:r>
      <w:r w:rsidR="00FA6A88">
        <w:t>’</w:t>
      </w:r>
      <w:r w:rsidRPr="00B877BC">
        <w:t>hui</w:t>
      </w:r>
      <w:r w:rsidR="00FA6A88">
        <w:t xml:space="preserve">, </w:t>
      </w:r>
      <w:r w:rsidRPr="00B877BC">
        <w:t>juste ciel</w:t>
      </w:r>
      <w:r w:rsidR="00FA6A88">
        <w:t xml:space="preserve"> ! </w:t>
      </w:r>
      <w:r w:rsidRPr="00B877BC">
        <w:t>où donc est la multitude pâle des indigents assistés par le délégataire épiscopal de ce Pén</w:t>
      </w:r>
      <w:r w:rsidRPr="00B877BC">
        <w:t>i</w:t>
      </w:r>
      <w:r w:rsidRPr="00B877BC">
        <w:t>tent</w:t>
      </w:r>
      <w:r w:rsidR="00FA6A88">
        <w:t> ?</w:t>
      </w:r>
    </w:p>
    <w:p w14:paraId="072A57C2" w14:textId="58F56E41" w:rsidR="00A92B34" w:rsidRPr="00B877BC" w:rsidRDefault="00A92B34" w:rsidP="00FA6A88">
      <w:pPr>
        <w:pStyle w:val="Titre1"/>
      </w:pPr>
      <w:bookmarkStart w:id="4" w:name="_Toc198811641"/>
      <w:r w:rsidRPr="00B877BC">
        <w:lastRenderedPageBreak/>
        <w:t>IV</w:t>
      </w:r>
      <w:r w:rsidRPr="00B877BC">
        <w:br/>
      </w:r>
      <w:r w:rsidRPr="00B877BC">
        <w:br/>
        <w:t>LE PARLOIR DES TARENTULES</w:t>
      </w:r>
      <w:bookmarkEnd w:id="4"/>
      <w:r w:rsidRPr="00B877BC">
        <w:br/>
      </w:r>
    </w:p>
    <w:p w14:paraId="3863EE51" w14:textId="77777777" w:rsidR="00FA6A88" w:rsidRDefault="00A92B34" w:rsidP="00FA6A88">
      <w:pPr>
        <w:jc w:val="right"/>
      </w:pPr>
      <w:r w:rsidRPr="00FA6A88">
        <w:rPr>
          <w:i/>
          <w:iCs/>
        </w:rPr>
        <w:t>À</w:t>
      </w:r>
      <w:r w:rsidR="00FA6A88" w:rsidRPr="00FA6A88">
        <w:rPr>
          <w:i/>
          <w:iCs/>
        </w:rPr>
        <w:t xml:space="preserve"> </w:t>
      </w:r>
      <w:proofErr w:type="spellStart"/>
      <w:r w:rsidR="00FA6A88" w:rsidRPr="00FA6A88">
        <w:rPr>
          <w:i/>
          <w:iCs/>
        </w:rPr>
        <w:t>P.N</w:t>
      </w:r>
      <w:proofErr w:type="spellEnd"/>
      <w:r w:rsidR="00FA6A88" w:rsidRPr="00FA6A88">
        <w:rPr>
          <w:i/>
          <w:iCs/>
        </w:rPr>
        <w:t xml:space="preserve">. </w:t>
      </w:r>
      <w:proofErr w:type="spellStart"/>
      <w:r w:rsidRPr="00FA6A88">
        <w:rPr>
          <w:i/>
          <w:iCs/>
        </w:rPr>
        <w:t>Roinard</w:t>
      </w:r>
      <w:proofErr w:type="spellEnd"/>
      <w:r w:rsidR="00FA6A88" w:rsidRPr="00FA6A88">
        <w:t>.</w:t>
      </w:r>
    </w:p>
    <w:p w14:paraId="44D6EC8D" w14:textId="77777777" w:rsidR="00FA6A88" w:rsidRDefault="00A92B34" w:rsidP="00FA6A88">
      <w:r w:rsidRPr="00B877BC">
        <w:t>Ce fut chez Barbey d</w:t>
      </w:r>
      <w:r w:rsidR="00FA6A88">
        <w:t>’</w:t>
      </w:r>
      <w:proofErr w:type="spellStart"/>
      <w:r w:rsidRPr="00B877BC">
        <w:t>Aurevilly</w:t>
      </w:r>
      <w:proofErr w:type="spellEnd"/>
      <w:r w:rsidR="00FA6A88">
        <w:t xml:space="preserve">, </w:t>
      </w:r>
      <w:r w:rsidRPr="00B877BC">
        <w:t>en 1869</w:t>
      </w:r>
      <w:r w:rsidR="00FA6A88">
        <w:t xml:space="preserve">, </w:t>
      </w:r>
      <w:r w:rsidRPr="00B877BC">
        <w:t>au temps de ma jeunesse radieuse</w:t>
      </w:r>
      <w:r w:rsidR="00FA6A88">
        <w:t xml:space="preserve">, </w:t>
      </w:r>
      <w:r w:rsidRPr="00B877BC">
        <w:t>que je rencontrai ce poète</w:t>
      </w:r>
      <w:r w:rsidR="00FA6A88">
        <w:t xml:space="preserve">. </w:t>
      </w:r>
      <w:r w:rsidRPr="00B877BC">
        <w:t>Il m</w:t>
      </w:r>
      <w:r w:rsidR="00FA6A88">
        <w:t>’</w:t>
      </w:r>
      <w:r w:rsidRPr="00B877BC">
        <w:t>intéressa tout de suite par ses cheveux et son coup de gueule</w:t>
      </w:r>
      <w:r w:rsidR="00FA6A88">
        <w:t>.</w:t>
      </w:r>
    </w:p>
    <w:p w14:paraId="4FDB2484" w14:textId="77777777" w:rsidR="00FA6A88" w:rsidRDefault="00A92B34" w:rsidP="00FA6A88">
      <w:r w:rsidRPr="00B877BC">
        <w:t>C</w:t>
      </w:r>
      <w:r w:rsidR="00FA6A88">
        <w:t>’</w:t>
      </w:r>
      <w:r w:rsidRPr="00B877BC">
        <w:t>était un hirsute blanc dont le port de tête continuel se</w:t>
      </w:r>
      <w:r w:rsidRPr="00B877BC">
        <w:t>m</w:t>
      </w:r>
      <w:r w:rsidRPr="00B877BC">
        <w:t>blait un défi à tous les tondeurs</w:t>
      </w:r>
      <w:r w:rsidR="00FA6A88">
        <w:t xml:space="preserve">. </w:t>
      </w:r>
      <w:r w:rsidRPr="00B877BC">
        <w:t>Bien qu</w:t>
      </w:r>
      <w:r w:rsidR="00FA6A88">
        <w:t>’</w:t>
      </w:r>
      <w:r w:rsidRPr="00B877BC">
        <w:t>il eût à peine quarante ans</w:t>
      </w:r>
      <w:r w:rsidR="00FA6A88">
        <w:t xml:space="preserve">, </w:t>
      </w:r>
      <w:r w:rsidRPr="00B877BC">
        <w:t>l</w:t>
      </w:r>
      <w:r w:rsidR="00FA6A88">
        <w:t>’</w:t>
      </w:r>
      <w:r w:rsidRPr="00B877BC">
        <w:t>épaisse toison couleur de neige qu</w:t>
      </w:r>
      <w:r w:rsidR="00FA6A88">
        <w:t>’</w:t>
      </w:r>
      <w:r w:rsidRPr="00B877BC">
        <w:t>il secouait dans les vents lui donnait</w:t>
      </w:r>
      <w:r w:rsidR="00FA6A88">
        <w:t xml:space="preserve">, </w:t>
      </w:r>
      <w:r w:rsidRPr="00B877BC">
        <w:t>à quelque distance</w:t>
      </w:r>
      <w:r w:rsidR="00FA6A88">
        <w:t xml:space="preserve">, </w:t>
      </w:r>
      <w:r w:rsidRPr="00B877BC">
        <w:t>l</w:t>
      </w:r>
      <w:r w:rsidR="00FA6A88">
        <w:t>’</w:t>
      </w:r>
      <w:r w:rsidRPr="00B877BC">
        <w:t>aspect d</w:t>
      </w:r>
      <w:r w:rsidR="00FA6A88">
        <w:t>’</w:t>
      </w:r>
      <w:r w:rsidRPr="00B877BC">
        <w:t>un Saturne p</w:t>
      </w:r>
      <w:r w:rsidRPr="00B877BC">
        <w:t>é</w:t>
      </w:r>
      <w:r w:rsidRPr="00B877BC">
        <w:t>tulant ou d</w:t>
      </w:r>
      <w:r w:rsidR="00FA6A88">
        <w:t>’</w:t>
      </w:r>
      <w:r w:rsidRPr="00B877BC">
        <w:t>un Jupiter de la panclastite prématurément vieilli par un abus incroyable des carreaux de la volupté</w:t>
      </w:r>
      <w:r w:rsidR="00FA6A88">
        <w:t>.</w:t>
      </w:r>
    </w:p>
    <w:p w14:paraId="28C824D0" w14:textId="77777777" w:rsidR="00FA6A88" w:rsidRDefault="00A92B34" w:rsidP="00FA6A88">
      <w:r w:rsidRPr="00B877BC">
        <w:t>La mauvaise petite figure de brique pilée</w:t>
      </w:r>
      <w:r w:rsidR="00FA6A88">
        <w:t xml:space="preserve">, </w:t>
      </w:r>
      <w:r w:rsidRPr="00B877BC">
        <w:t>qu</w:t>
      </w:r>
      <w:r w:rsidR="00FA6A88">
        <w:t>’</w:t>
      </w:r>
      <w:r w:rsidRPr="00B877BC">
        <w:t>il exhibait sous les flocons</w:t>
      </w:r>
      <w:r w:rsidR="00FA6A88">
        <w:t xml:space="preserve">, </w:t>
      </w:r>
      <w:r w:rsidRPr="00B877BC">
        <w:t>se manifestait plus bouillante et plus cuite ch</w:t>
      </w:r>
      <w:r w:rsidRPr="00B877BC">
        <w:t>a</w:t>
      </w:r>
      <w:r w:rsidRPr="00B877BC">
        <w:t>que fois qu</w:t>
      </w:r>
      <w:r w:rsidR="00FA6A88">
        <w:t>’</w:t>
      </w:r>
      <w:r w:rsidRPr="00B877BC">
        <w:t>on la regardait</w:t>
      </w:r>
      <w:r w:rsidR="00FA6A88">
        <w:t>.</w:t>
      </w:r>
    </w:p>
    <w:p w14:paraId="24F268B7" w14:textId="77777777" w:rsidR="00FA6A88" w:rsidRDefault="00A92B34" w:rsidP="00FA6A88">
      <w:r w:rsidRPr="00B877BC">
        <w:t>Son agitation chronique l</w:t>
      </w:r>
      <w:r w:rsidR="00FA6A88">
        <w:t>’</w:t>
      </w:r>
      <w:r w:rsidRPr="00B877BC">
        <w:t>étonnait lui-même</w:t>
      </w:r>
      <w:r w:rsidR="00FA6A88">
        <w:t> :</w:t>
      </w:r>
    </w:p>
    <w:p w14:paraId="011B156B" w14:textId="77777777" w:rsidR="00FA6A88" w:rsidRDefault="00FA6A88" w:rsidP="00FA6A88">
      <w:r>
        <w:t>— </w:t>
      </w:r>
      <w:r w:rsidR="00A92B34" w:rsidRPr="00B877BC">
        <w:t xml:space="preserve">Je suis le </w:t>
      </w:r>
      <w:r w:rsidR="00A92B34" w:rsidRPr="00B877BC">
        <w:rPr>
          <w:i/>
          <w:iCs/>
        </w:rPr>
        <w:t>Parloir</w:t>
      </w:r>
      <w:r w:rsidR="00A92B34" w:rsidRPr="00B877BC">
        <w:t xml:space="preserve"> </w:t>
      </w:r>
      <w:r w:rsidR="00A92B34" w:rsidRPr="00B877BC">
        <w:rPr>
          <w:i/>
          <w:iCs/>
        </w:rPr>
        <w:t>des</w:t>
      </w:r>
      <w:r w:rsidR="00A92B34" w:rsidRPr="00B877BC">
        <w:t xml:space="preserve"> </w:t>
      </w:r>
      <w:r w:rsidR="00A92B34" w:rsidRPr="00B877BC">
        <w:rPr>
          <w:i/>
          <w:iCs/>
        </w:rPr>
        <w:t>tarentules</w:t>
      </w:r>
      <w:r>
        <w:t xml:space="preserve"> ! </w:t>
      </w:r>
      <w:r w:rsidR="00A92B34" w:rsidRPr="00B877BC">
        <w:t>criait-il de sa voix de promis à la camisole</w:t>
      </w:r>
      <w:r>
        <w:t xml:space="preserve">, </w:t>
      </w:r>
      <w:r w:rsidR="00A92B34" w:rsidRPr="00B877BC">
        <w:t>qui faisait presser le pas aux petites o</w:t>
      </w:r>
      <w:r w:rsidR="00A92B34" w:rsidRPr="00B877BC">
        <w:t>u</w:t>
      </w:r>
      <w:r w:rsidR="00A92B34" w:rsidRPr="00B877BC">
        <w:t>vrières</w:t>
      </w:r>
      <w:r>
        <w:t xml:space="preserve">, </w:t>
      </w:r>
      <w:r w:rsidR="00A92B34" w:rsidRPr="00B877BC">
        <w:t>dans la rue</w:t>
      </w:r>
      <w:r>
        <w:t>.</w:t>
      </w:r>
    </w:p>
    <w:p w14:paraId="3F5C91D5" w14:textId="77777777" w:rsidR="00FA6A88" w:rsidRDefault="00A92B34" w:rsidP="00FA6A88">
      <w:r w:rsidRPr="00B877BC">
        <w:t>Il avait toujours l</w:t>
      </w:r>
      <w:r w:rsidR="00FA6A88">
        <w:t>’</w:t>
      </w:r>
      <w:r w:rsidRPr="00B877BC">
        <w:t>air d</w:t>
      </w:r>
      <w:r w:rsidR="00FA6A88">
        <w:t>’</w:t>
      </w:r>
      <w:r w:rsidRPr="00B877BC">
        <w:t>un Samson faisant éclater les cordes ou les entraves dont les Philistins naïfs auraient prétendu le f</w:t>
      </w:r>
      <w:r w:rsidRPr="00B877BC">
        <w:t>a</w:t>
      </w:r>
      <w:r w:rsidRPr="00B877BC">
        <w:t>goter pendant son sommeil</w:t>
      </w:r>
      <w:r w:rsidR="00FA6A88">
        <w:t>.</w:t>
      </w:r>
    </w:p>
    <w:p w14:paraId="61F84E9B" w14:textId="77777777" w:rsidR="00FA6A88" w:rsidRDefault="00A92B34" w:rsidP="00FA6A88">
      <w:r w:rsidRPr="00B877BC">
        <w:t>L</w:t>
      </w:r>
      <w:r w:rsidR="00FA6A88">
        <w:t>’</w:t>
      </w:r>
      <w:r w:rsidRPr="00B877BC">
        <w:t>infortuné d</w:t>
      </w:r>
      <w:r w:rsidR="00FA6A88">
        <w:t>’</w:t>
      </w:r>
      <w:proofErr w:type="spellStart"/>
      <w:r w:rsidRPr="00B877BC">
        <w:t>Aurevilly</w:t>
      </w:r>
      <w:proofErr w:type="spellEnd"/>
      <w:r w:rsidR="00FA6A88">
        <w:t xml:space="preserve">, </w:t>
      </w:r>
      <w:r w:rsidRPr="00B877BC">
        <w:t>qui devait un jour succomber aux trames d</w:t>
      </w:r>
      <w:r w:rsidR="00FA6A88">
        <w:t>’</w:t>
      </w:r>
      <w:r w:rsidRPr="00B877BC">
        <w:t>une araignée noire de l</w:t>
      </w:r>
      <w:r w:rsidR="00FA6A88">
        <w:t>’</w:t>
      </w:r>
      <w:r w:rsidRPr="00B877BC">
        <w:t>occultisme languedocien</w:t>
      </w:r>
      <w:r w:rsidR="00FA6A88">
        <w:t xml:space="preserve">, </w:t>
      </w:r>
      <w:r w:rsidRPr="00B877BC">
        <w:t xml:space="preserve">ne </w:t>
      </w:r>
      <w:r w:rsidRPr="00B877BC">
        <w:lastRenderedPageBreak/>
        <w:t>haïssait point d</w:t>
      </w:r>
      <w:r w:rsidR="00FA6A88">
        <w:t>’</w:t>
      </w:r>
      <w:r w:rsidRPr="00B877BC">
        <w:t>attiser la rage de ce métromane volcanique</w:t>
      </w:r>
      <w:r w:rsidR="00FA6A88">
        <w:t xml:space="preserve">, </w:t>
      </w:r>
      <w:r w:rsidRPr="00B877BC">
        <w:t>d</w:t>
      </w:r>
      <w:r w:rsidRPr="00B877BC">
        <w:t>é</w:t>
      </w:r>
      <w:r w:rsidRPr="00B877BC">
        <w:t>cidément incapable d</w:t>
      </w:r>
      <w:r w:rsidR="00FA6A88">
        <w:t>’</w:t>
      </w:r>
      <w:r w:rsidRPr="00B877BC">
        <w:t>accepter une considération</w:t>
      </w:r>
      <w:r w:rsidR="00FA6A88">
        <w:t xml:space="preserve">, </w:t>
      </w:r>
      <w:r w:rsidRPr="00B877BC">
        <w:t>même disti</w:t>
      </w:r>
      <w:r w:rsidRPr="00B877BC">
        <w:t>n</w:t>
      </w:r>
      <w:r w:rsidRPr="00B877BC">
        <w:t>guée</w:t>
      </w:r>
      <w:r w:rsidR="00FA6A88">
        <w:t xml:space="preserve">, </w:t>
      </w:r>
      <w:r w:rsidRPr="00B877BC">
        <w:t>qui n</w:t>
      </w:r>
      <w:r w:rsidR="00FA6A88">
        <w:t>’</w:t>
      </w:r>
      <w:r w:rsidRPr="00B877BC">
        <w:t>eût pas été la première</w:t>
      </w:r>
      <w:r w:rsidR="00FA6A88">
        <w:t xml:space="preserve">, </w:t>
      </w:r>
      <w:r w:rsidRPr="00B877BC">
        <w:t>ou mieux encore</w:t>
      </w:r>
      <w:r w:rsidR="00FA6A88">
        <w:t xml:space="preserve">, </w:t>
      </w:r>
      <w:r w:rsidRPr="00B877BC">
        <w:t>l</w:t>
      </w:r>
      <w:r w:rsidR="00FA6A88">
        <w:t>’</w:t>
      </w:r>
      <w:r w:rsidRPr="00B877BC">
        <w:t>exclusive considération</w:t>
      </w:r>
      <w:r w:rsidR="00FA6A88">
        <w:t>.</w:t>
      </w:r>
    </w:p>
    <w:p w14:paraId="421B60B1" w14:textId="77777777" w:rsidR="00FA6A88" w:rsidRDefault="00A92B34" w:rsidP="00FA6A88">
      <w:r w:rsidRPr="00B877BC">
        <w:t>Damascène Chabrol avait été médecin</w:t>
      </w:r>
      <w:r w:rsidR="00FA6A88">
        <w:t xml:space="preserve">, </w:t>
      </w:r>
      <w:r w:rsidRPr="00B877BC">
        <w:t>ou plutôt il l</w:t>
      </w:r>
      <w:r w:rsidR="00FA6A88">
        <w:t>’</w:t>
      </w:r>
      <w:r w:rsidRPr="00B877BC">
        <w:t>était toujours</w:t>
      </w:r>
      <w:r w:rsidR="00FA6A88">
        <w:t xml:space="preserve">, </w:t>
      </w:r>
      <w:r w:rsidRPr="00B877BC">
        <w:t xml:space="preserve">car on dirait que la médecine </w:t>
      </w:r>
      <w:r w:rsidRPr="00B877BC">
        <w:rPr>
          <w:i/>
          <w:iCs/>
        </w:rPr>
        <w:t>imprime</w:t>
      </w:r>
      <w:r w:rsidRPr="00B877BC">
        <w:t xml:space="preserve"> </w:t>
      </w:r>
      <w:r w:rsidRPr="00B877BC">
        <w:rPr>
          <w:i/>
          <w:iCs/>
        </w:rPr>
        <w:t>caractère</w:t>
      </w:r>
      <w:r w:rsidRPr="00B877BC">
        <w:t xml:space="preserve"> aussi bien que le Sacerdoce</w:t>
      </w:r>
      <w:r w:rsidR="00FA6A88">
        <w:t xml:space="preserve">. </w:t>
      </w:r>
      <w:r w:rsidRPr="00B877BC">
        <w:t>Mais</w:t>
      </w:r>
      <w:r w:rsidR="00FA6A88">
        <w:t xml:space="preserve">, </w:t>
      </w:r>
      <w:r w:rsidRPr="00B877BC">
        <w:t>n</w:t>
      </w:r>
      <w:r w:rsidR="00FA6A88">
        <w:t>’</w:t>
      </w:r>
      <w:r w:rsidRPr="00B877BC">
        <w:t>ayant pas absolument besoin de gagner sa vie</w:t>
      </w:r>
      <w:r w:rsidR="00FA6A88">
        <w:t xml:space="preserve">, </w:t>
      </w:r>
      <w:r w:rsidRPr="00B877BC">
        <w:t>il s</w:t>
      </w:r>
      <w:r w:rsidR="00FA6A88">
        <w:t>’</w:t>
      </w:r>
      <w:r w:rsidRPr="00B877BC">
        <w:t>était</w:t>
      </w:r>
      <w:r w:rsidR="00FA6A88">
        <w:t xml:space="preserve">, </w:t>
      </w:r>
      <w:r w:rsidRPr="00B877BC">
        <w:t>de très bonne heure</w:t>
      </w:r>
      <w:r w:rsidR="00FA6A88">
        <w:t xml:space="preserve">, </w:t>
      </w:r>
      <w:r w:rsidRPr="00B877BC">
        <w:t>dégoûté de purger des négociants ou d</w:t>
      </w:r>
      <w:r w:rsidR="00FA6A88">
        <w:t>’</w:t>
      </w:r>
      <w:r w:rsidRPr="00B877BC">
        <w:t>analyser leurs sécrétions</w:t>
      </w:r>
      <w:r w:rsidR="00FA6A88">
        <w:t xml:space="preserve">. </w:t>
      </w:r>
      <w:r w:rsidRPr="00B877BC">
        <w:t>En conséquence</w:t>
      </w:r>
      <w:r w:rsidR="00FA6A88">
        <w:t xml:space="preserve">, </w:t>
      </w:r>
      <w:r w:rsidRPr="00B877BC">
        <w:t>il avait lui-même vomi sa clientèle</w:t>
      </w:r>
      <w:r w:rsidR="00FA6A88">
        <w:t xml:space="preserve">, – </w:t>
      </w:r>
      <w:r w:rsidRPr="00B877BC">
        <w:t>pour ne pas employer un terme plus fort dont il faisait un fréquent usage</w:t>
      </w:r>
      <w:r w:rsidR="00FA6A88">
        <w:t xml:space="preserve">, – </w:t>
      </w:r>
      <w:r w:rsidRPr="00B877BC">
        <w:t>et s</w:t>
      </w:r>
      <w:r w:rsidR="00FA6A88">
        <w:t>’</w:t>
      </w:r>
      <w:r w:rsidRPr="00B877BC">
        <w:t>était g</w:t>
      </w:r>
      <w:r w:rsidRPr="00B877BC">
        <w:t>é</w:t>
      </w:r>
      <w:r w:rsidRPr="00B877BC">
        <w:t>néreusement acharné à la plus intensive culture des vers</w:t>
      </w:r>
      <w:r w:rsidR="00FA6A88">
        <w:t>.</w:t>
      </w:r>
    </w:p>
    <w:p w14:paraId="0E1295D9" w14:textId="77777777" w:rsidR="00FA6A88" w:rsidRDefault="00A92B34" w:rsidP="00FA6A88">
      <w:r w:rsidRPr="00B877BC">
        <w:t>Je crus</w:t>
      </w:r>
      <w:r w:rsidR="00FA6A88">
        <w:t xml:space="preserve">, </w:t>
      </w:r>
      <w:r w:rsidRPr="00B877BC">
        <w:t>dans le temps</w:t>
      </w:r>
      <w:r w:rsidR="00FA6A88">
        <w:t xml:space="preserve">, </w:t>
      </w:r>
      <w:r w:rsidRPr="00B877BC">
        <w:t>qu</w:t>
      </w:r>
      <w:r w:rsidR="00FA6A88">
        <w:t>’</w:t>
      </w:r>
      <w:r w:rsidRPr="00B877BC">
        <w:t>il n</w:t>
      </w:r>
      <w:r w:rsidR="00FA6A88">
        <w:t>’</w:t>
      </w:r>
      <w:r w:rsidRPr="00B877BC">
        <w:t>était pas tout à fait indigne de pincer la lyre et</w:t>
      </w:r>
      <w:r w:rsidR="00FA6A88">
        <w:t xml:space="preserve">, </w:t>
      </w:r>
      <w:r w:rsidRPr="00B877BC">
        <w:t>si ma mémoire est fidèle</w:t>
      </w:r>
      <w:r w:rsidR="00FA6A88">
        <w:t xml:space="preserve">, </w:t>
      </w:r>
      <w:r w:rsidRPr="00B877BC">
        <w:t>ce fut l</w:t>
      </w:r>
      <w:r w:rsidR="00FA6A88">
        <w:t>’</w:t>
      </w:r>
      <w:r w:rsidRPr="00B877BC">
        <w:t>opinion de quelques autorités</w:t>
      </w:r>
      <w:r w:rsidR="00FA6A88">
        <w:t>.</w:t>
      </w:r>
    </w:p>
    <w:p w14:paraId="21C9CDBA" w14:textId="77777777" w:rsidR="00FA6A88" w:rsidRDefault="00A92B34" w:rsidP="00FA6A88">
      <w:r w:rsidRPr="00B877BC">
        <w:t>Dieu sait ce que j</w:t>
      </w:r>
      <w:r w:rsidR="00FA6A88">
        <w:t>’</w:t>
      </w:r>
      <w:r w:rsidRPr="00B877BC">
        <w:t>en pourrais penser aujourd</w:t>
      </w:r>
      <w:r w:rsidR="00FA6A88">
        <w:t>’</w:t>
      </w:r>
      <w:r w:rsidRPr="00B877BC">
        <w:t>hui</w:t>
      </w:r>
      <w:r w:rsidR="00FA6A88">
        <w:t xml:space="preserve"> ! </w:t>
      </w:r>
      <w:r w:rsidRPr="00B877BC">
        <w:t>Mais la vie est si courte</w:t>
      </w:r>
      <w:r w:rsidR="00FA6A88">
        <w:t xml:space="preserve">, </w:t>
      </w:r>
      <w:r w:rsidRPr="00B877BC">
        <w:t>hélas</w:t>
      </w:r>
      <w:r w:rsidR="00FA6A88">
        <w:t xml:space="preserve"> ! </w:t>
      </w:r>
      <w:r w:rsidRPr="00B877BC">
        <w:t>et de durée si peu certaine</w:t>
      </w:r>
      <w:r w:rsidR="00FA6A88">
        <w:t xml:space="preserve">, </w:t>
      </w:r>
      <w:r w:rsidRPr="00B877BC">
        <w:t>que je crai</w:t>
      </w:r>
      <w:r w:rsidRPr="00B877BC">
        <w:t>n</w:t>
      </w:r>
      <w:r w:rsidRPr="00B877BC">
        <w:t>drais vraiment d</w:t>
      </w:r>
      <w:r w:rsidR="00FA6A88">
        <w:t>’</w:t>
      </w:r>
      <w:r w:rsidRPr="00B877BC">
        <w:t>élimer le tissu précieux de mon existence en recherchant</w:t>
      </w:r>
      <w:r w:rsidR="00FA6A88">
        <w:t xml:space="preserve">, </w:t>
      </w:r>
      <w:r w:rsidRPr="00B877BC">
        <w:t>sous les poussières accumulées de vingt-cinq ans</w:t>
      </w:r>
      <w:r w:rsidR="00FA6A88">
        <w:t xml:space="preserve">, </w:t>
      </w:r>
      <w:r w:rsidRPr="00B877BC">
        <w:t>les deux ou trois recueils oubliés qu</w:t>
      </w:r>
      <w:r w:rsidR="00FA6A88">
        <w:t>’</w:t>
      </w:r>
      <w:r w:rsidRPr="00B877BC">
        <w:t>il publia</w:t>
      </w:r>
      <w:r w:rsidR="00FA6A88">
        <w:t>.</w:t>
      </w:r>
    </w:p>
    <w:p w14:paraId="755D7A8C" w14:textId="77777777" w:rsidR="00FA6A88" w:rsidRDefault="00A92B34" w:rsidP="00FA6A88">
      <w:r w:rsidRPr="00B877BC">
        <w:t>J</w:t>
      </w:r>
      <w:r w:rsidR="00FA6A88">
        <w:t>’</w:t>
      </w:r>
      <w:r w:rsidRPr="00B877BC">
        <w:t>ajoute qu</w:t>
      </w:r>
      <w:r w:rsidR="00FA6A88">
        <w:t>’</w:t>
      </w:r>
      <w:r w:rsidRPr="00B877BC">
        <w:t>en supposant même du génie à ce disparu</w:t>
      </w:r>
      <w:r w:rsidR="00FA6A88">
        <w:t xml:space="preserve">, </w:t>
      </w:r>
      <w:r w:rsidRPr="00B877BC">
        <w:t>nul poème écrit de sa main ne pourrait encore égaler l</w:t>
      </w:r>
      <w:r w:rsidR="00FA6A88">
        <w:t>’</w:t>
      </w:r>
      <w:r w:rsidRPr="00B877BC">
        <w:t>inégalable poème de la nuit que nous passâmes ensemble chez lui</w:t>
      </w:r>
      <w:r w:rsidR="00FA6A88">
        <w:t xml:space="preserve">, </w:t>
      </w:r>
      <w:r w:rsidRPr="00B877BC">
        <w:t>rue de Fleurus</w:t>
      </w:r>
      <w:r w:rsidR="00FA6A88">
        <w:t xml:space="preserve">, </w:t>
      </w:r>
      <w:r w:rsidRPr="00B877BC">
        <w:t>quatre jours avant sa terrible mort</w:t>
      </w:r>
      <w:r w:rsidR="00FA6A88">
        <w:t xml:space="preserve">, </w:t>
      </w:r>
      <w:r w:rsidRPr="00B877BC">
        <w:t>et qui ne fut pas</w:t>
      </w:r>
      <w:r w:rsidR="00FA6A88">
        <w:t xml:space="preserve">, – </w:t>
      </w:r>
      <w:r w:rsidRPr="00B877BC">
        <w:t>je vous prie d</w:t>
      </w:r>
      <w:r w:rsidR="00FA6A88">
        <w:t>’</w:t>
      </w:r>
      <w:r w:rsidRPr="00B877BC">
        <w:t>en être inébranlablement persuadés</w:t>
      </w:r>
      <w:r w:rsidR="00FA6A88">
        <w:t xml:space="preserve">, – </w:t>
      </w:r>
      <w:r w:rsidRPr="00B877BC">
        <w:t>une nuit d</w:t>
      </w:r>
      <w:r w:rsidR="00FA6A88">
        <w:t>’</w:t>
      </w:r>
      <w:r w:rsidRPr="00B877BC">
        <w:t>amour</w:t>
      </w:r>
      <w:r w:rsidR="00FA6A88">
        <w:t>.</w:t>
      </w:r>
    </w:p>
    <w:p w14:paraId="3A385FC7" w14:textId="77777777" w:rsidR="00FA6A88" w:rsidRDefault="00FA6A88" w:rsidP="00FA6A88">
      <w:pPr>
        <w:pStyle w:val="Etoile"/>
      </w:pPr>
      <w:r>
        <w:t>* * *</w:t>
      </w:r>
    </w:p>
    <w:p w14:paraId="5D034A61" w14:textId="77777777" w:rsidR="00FA6A88" w:rsidRDefault="00A92B34" w:rsidP="00FA6A88">
      <w:r w:rsidRPr="00B877BC">
        <w:t>Trois passions fauves habitaient en lui</w:t>
      </w:r>
      <w:r w:rsidR="00FA6A88">
        <w:t xml:space="preserve">. </w:t>
      </w:r>
      <w:r w:rsidRPr="00B877BC">
        <w:t>Les petites femmes</w:t>
      </w:r>
      <w:r w:rsidR="00FA6A88">
        <w:t xml:space="preserve">, </w:t>
      </w:r>
      <w:r w:rsidRPr="00B877BC">
        <w:t>les grands vers</w:t>
      </w:r>
      <w:r w:rsidR="00FA6A88">
        <w:t xml:space="preserve">, </w:t>
      </w:r>
      <w:r w:rsidRPr="00B877BC">
        <w:t>et le désir de la gloire</w:t>
      </w:r>
      <w:r w:rsidR="00FA6A88">
        <w:t>.</w:t>
      </w:r>
    </w:p>
    <w:p w14:paraId="2FE90211" w14:textId="77777777" w:rsidR="00FA6A88" w:rsidRDefault="00A92B34" w:rsidP="00FA6A88">
      <w:r w:rsidRPr="00B877BC">
        <w:lastRenderedPageBreak/>
        <w:t>Chacune d</w:t>
      </w:r>
      <w:r w:rsidR="00FA6A88">
        <w:t>’</w:t>
      </w:r>
      <w:r w:rsidRPr="00B877BC">
        <w:t>elles ayant les caractères indéniables du p</w:t>
      </w:r>
      <w:r w:rsidRPr="00B877BC">
        <w:t>a</w:t>
      </w:r>
      <w:r w:rsidRPr="00B877BC">
        <w:t>roxysme</w:t>
      </w:r>
      <w:r w:rsidR="00FA6A88">
        <w:t xml:space="preserve">, </w:t>
      </w:r>
      <w:r w:rsidRPr="00B877BC">
        <w:t>je n</w:t>
      </w:r>
      <w:r w:rsidR="00FA6A88">
        <w:t>’</w:t>
      </w:r>
      <w:r w:rsidRPr="00B877BC">
        <w:t>ai jamais bien compris comment elles pouvaient subsister ensemble et surtout la première avec les deux autres</w:t>
      </w:r>
      <w:r w:rsidR="00FA6A88">
        <w:t>.</w:t>
      </w:r>
    </w:p>
    <w:p w14:paraId="5BC2E4C9" w14:textId="77777777" w:rsidR="00FA6A88" w:rsidRDefault="00A92B34" w:rsidP="00FA6A88">
      <w:r w:rsidRPr="00B877BC">
        <w:t>C</w:t>
      </w:r>
      <w:r w:rsidR="00FA6A88">
        <w:t>’</w:t>
      </w:r>
      <w:r w:rsidRPr="00B877BC">
        <w:t>était une chose funèbre que l</w:t>
      </w:r>
      <w:r w:rsidR="00FA6A88">
        <w:t>’</w:t>
      </w:r>
      <w:r w:rsidRPr="00B877BC">
        <w:t>emportement de cet ho</w:t>
      </w:r>
      <w:r w:rsidRPr="00B877BC">
        <w:t>m</w:t>
      </w:r>
      <w:r w:rsidRPr="00B877BC">
        <w:t>me</w:t>
      </w:r>
      <w:r w:rsidR="00FA6A88">
        <w:t xml:space="preserve">, </w:t>
      </w:r>
      <w:r w:rsidRPr="00B877BC">
        <w:t>semblable à un patriarche possédé</w:t>
      </w:r>
      <w:r w:rsidR="00FA6A88">
        <w:t xml:space="preserve">, </w:t>
      </w:r>
      <w:r w:rsidRPr="00B877BC">
        <w:t>vers les souillons et les guenillons adorés de feu Sainte-Beuve qui</w:t>
      </w:r>
      <w:r w:rsidR="00FA6A88">
        <w:t xml:space="preserve">, </w:t>
      </w:r>
      <w:r w:rsidRPr="00B877BC">
        <w:t>du moins</w:t>
      </w:r>
      <w:r w:rsidR="00FA6A88">
        <w:t xml:space="preserve">, </w:t>
      </w:r>
      <w:r w:rsidRPr="00B877BC">
        <w:t>n</w:t>
      </w:r>
      <w:r w:rsidR="00FA6A88">
        <w:t>’</w:t>
      </w:r>
      <w:r w:rsidRPr="00B877BC">
        <w:t>avait rien de patriarcal</w:t>
      </w:r>
      <w:r w:rsidR="00FA6A88">
        <w:t xml:space="preserve">, </w:t>
      </w:r>
      <w:r w:rsidRPr="00B877BC">
        <w:t>et ce fut un bienfait du Second Empire que la violence de ses fantaisies soudaines ait toujours pu s</w:t>
      </w:r>
      <w:r w:rsidR="00FA6A88">
        <w:t>’</w:t>
      </w:r>
      <w:r w:rsidRPr="00B877BC">
        <w:t xml:space="preserve">amortir dans les </w:t>
      </w:r>
      <w:proofErr w:type="spellStart"/>
      <w:r w:rsidRPr="00B877BC">
        <w:t>garnos</w:t>
      </w:r>
      <w:proofErr w:type="spellEnd"/>
      <w:r w:rsidRPr="00B877BC">
        <w:t xml:space="preserve"> circonvoisins ou dans les taillis du Luxembourg</w:t>
      </w:r>
      <w:r w:rsidR="00FA6A88">
        <w:t xml:space="preserve">, </w:t>
      </w:r>
      <w:r w:rsidRPr="00B877BC">
        <w:t>sans fâcheux esclandre</w:t>
      </w:r>
      <w:r w:rsidR="00FA6A88">
        <w:t>.</w:t>
      </w:r>
    </w:p>
    <w:p w14:paraId="691D559D" w14:textId="77777777" w:rsidR="00FA6A88" w:rsidRDefault="00A92B34" w:rsidP="00FA6A88">
      <w:r w:rsidRPr="00B877BC">
        <w:t>Dans les intervalles de ces crises</w:t>
      </w:r>
      <w:r w:rsidR="00FA6A88">
        <w:t xml:space="preserve">, </w:t>
      </w:r>
      <w:r w:rsidRPr="00B877BC">
        <w:t>et en attendant que le bouc repoussât en lui</w:t>
      </w:r>
      <w:r w:rsidR="00FA6A88">
        <w:t xml:space="preserve">, </w:t>
      </w:r>
      <w:r w:rsidRPr="00B877BC">
        <w:t>il se jetait à la copie</w:t>
      </w:r>
      <w:r w:rsidR="00FA6A88">
        <w:t xml:space="preserve">, </w:t>
      </w:r>
      <w:r w:rsidRPr="00B877BC">
        <w:t>se précipitait dans le tourbillon des souffles inspirateurs</w:t>
      </w:r>
      <w:r w:rsidR="00FA6A88">
        <w:t xml:space="preserve">, </w:t>
      </w:r>
      <w:r w:rsidRPr="00B877BC">
        <w:t>comme le pétrel dans l</w:t>
      </w:r>
      <w:r w:rsidR="00FA6A88">
        <w:t>’</w:t>
      </w:r>
      <w:r w:rsidRPr="00B877BC">
        <w:t>ouragan</w:t>
      </w:r>
      <w:r w:rsidR="00FA6A88">
        <w:t>.</w:t>
      </w:r>
    </w:p>
    <w:p w14:paraId="7934571F" w14:textId="77777777" w:rsidR="00FA6A88" w:rsidRDefault="00A92B34" w:rsidP="00FA6A88">
      <w:r w:rsidRPr="00B877BC">
        <w:t>Et c</w:t>
      </w:r>
      <w:r w:rsidR="00FA6A88">
        <w:t>’</w:t>
      </w:r>
      <w:r w:rsidRPr="00B877BC">
        <w:t>était alors une cohue de visions</w:t>
      </w:r>
      <w:r w:rsidR="00FA6A88">
        <w:t xml:space="preserve">, </w:t>
      </w:r>
      <w:r w:rsidRPr="00B877BC">
        <w:t>de demi-visions</w:t>
      </w:r>
      <w:r w:rsidR="00FA6A88">
        <w:t xml:space="preserve">, </w:t>
      </w:r>
      <w:r w:rsidRPr="00B877BC">
        <w:t>d</w:t>
      </w:r>
      <w:r w:rsidR="00FA6A88">
        <w:t>’</w:t>
      </w:r>
      <w:r w:rsidRPr="00B877BC">
        <w:t>éclairs de chaleur</w:t>
      </w:r>
      <w:r w:rsidR="00FA6A88">
        <w:t xml:space="preserve">, </w:t>
      </w:r>
      <w:r w:rsidRPr="00B877BC">
        <w:t>d</w:t>
      </w:r>
      <w:r w:rsidR="00FA6A88">
        <w:t>’</w:t>
      </w:r>
      <w:r w:rsidRPr="00B877BC">
        <w:t>éclipses totales</w:t>
      </w:r>
      <w:r w:rsidR="00FA6A88">
        <w:t xml:space="preserve">, </w:t>
      </w:r>
      <w:r w:rsidRPr="00B877BC">
        <w:t>de blasphèmes gesticulés contre la voûte irresponsable du firmament et d</w:t>
      </w:r>
      <w:r w:rsidR="00FA6A88">
        <w:t>’</w:t>
      </w:r>
      <w:r w:rsidRPr="00B877BC">
        <w:t>invocations f</w:t>
      </w:r>
      <w:r w:rsidRPr="00B877BC">
        <w:t>a</w:t>
      </w:r>
      <w:r w:rsidRPr="00B877BC">
        <w:t xml:space="preserve">milièrement </w:t>
      </w:r>
      <w:r w:rsidRPr="00B877BC">
        <w:rPr>
          <w:i/>
          <w:iCs/>
        </w:rPr>
        <w:t>chuchotées</w:t>
      </w:r>
      <w:r w:rsidRPr="00B877BC">
        <w:t xml:space="preserve"> à l</w:t>
      </w:r>
      <w:r w:rsidR="00FA6A88">
        <w:t>’</w:t>
      </w:r>
      <w:r w:rsidRPr="00B877BC">
        <w:t>oreille de tous les démons</w:t>
      </w:r>
      <w:r w:rsidR="00FA6A88">
        <w:t xml:space="preserve">, </w:t>
      </w:r>
      <w:r w:rsidRPr="00B877BC">
        <w:t>jusqu</w:t>
      </w:r>
      <w:r w:rsidR="00FA6A88">
        <w:t>’</w:t>
      </w:r>
      <w:r w:rsidRPr="00B877BC">
        <w:t>au moment où il se vautrait sur son tapis en grinçant des dents</w:t>
      </w:r>
      <w:r w:rsidR="00FA6A88">
        <w:t xml:space="preserve">, </w:t>
      </w:r>
      <w:r w:rsidRPr="00B877BC">
        <w:t>tordu par des convulsions d</w:t>
      </w:r>
      <w:r w:rsidR="00FA6A88">
        <w:t>’</w:t>
      </w:r>
      <w:r w:rsidRPr="00B877BC">
        <w:t>épileptique</w:t>
      </w:r>
      <w:r w:rsidR="00FA6A88">
        <w:t>.</w:t>
      </w:r>
    </w:p>
    <w:p w14:paraId="43E9231E" w14:textId="77777777" w:rsidR="00FA6A88" w:rsidRDefault="00A92B34" w:rsidP="00FA6A88">
      <w:r w:rsidRPr="00B877BC">
        <w:t>Difficilement on s</w:t>
      </w:r>
      <w:r w:rsidR="00FA6A88">
        <w:t>’</w:t>
      </w:r>
      <w:r w:rsidRPr="00B877BC">
        <w:t>introduisait chez lui</w:t>
      </w:r>
      <w:r w:rsidR="00FA6A88">
        <w:t xml:space="preserve">. </w:t>
      </w:r>
      <w:r w:rsidRPr="00B877BC">
        <w:t xml:space="preserve">Il semblait toujours </w:t>
      </w:r>
      <w:proofErr w:type="gramStart"/>
      <w:r w:rsidRPr="00B877BC">
        <w:t>avoir peur</w:t>
      </w:r>
      <w:proofErr w:type="gramEnd"/>
      <w:r w:rsidRPr="00B877BC">
        <w:t xml:space="preserve"> que quelque chose de subtil</w:t>
      </w:r>
      <w:r w:rsidR="00FA6A88">
        <w:t xml:space="preserve">, </w:t>
      </w:r>
      <w:r w:rsidRPr="00B877BC">
        <w:t>d</w:t>
      </w:r>
      <w:r w:rsidR="00FA6A88">
        <w:t>’</w:t>
      </w:r>
      <w:r w:rsidRPr="00B877BC">
        <w:t>infiniment rare et pr</w:t>
      </w:r>
      <w:r w:rsidRPr="00B877BC">
        <w:t>é</w:t>
      </w:r>
      <w:r w:rsidRPr="00B877BC">
        <w:t>cieux</w:t>
      </w:r>
      <w:r w:rsidR="00FA6A88">
        <w:t xml:space="preserve">, </w:t>
      </w:r>
      <w:r w:rsidRPr="00B877BC">
        <w:t>ne s</w:t>
      </w:r>
      <w:r w:rsidR="00FA6A88">
        <w:t>’</w:t>
      </w:r>
      <w:r w:rsidRPr="00B877BC">
        <w:t>évadât par la porte ouverte</w:t>
      </w:r>
      <w:r w:rsidR="00FA6A88">
        <w:t xml:space="preserve">, </w:t>
      </w:r>
      <w:r w:rsidRPr="00B877BC">
        <w:t>ne descendît l</w:t>
      </w:r>
      <w:r w:rsidR="00FA6A88">
        <w:t>’</w:t>
      </w:r>
      <w:r w:rsidRPr="00B877BC">
        <w:t>escalier</w:t>
      </w:r>
      <w:r w:rsidR="00FA6A88">
        <w:t xml:space="preserve">, </w:t>
      </w:r>
      <w:r w:rsidRPr="00B877BC">
        <w:t>ne passât devant le morne concierge et n</w:t>
      </w:r>
      <w:r w:rsidR="00FA6A88">
        <w:t>’</w:t>
      </w:r>
      <w:r w:rsidRPr="00B877BC">
        <w:t>allât se profaner parmi la honte infinie des chiens de la rue</w:t>
      </w:r>
      <w:r w:rsidR="00FA6A88">
        <w:t>…</w:t>
      </w:r>
    </w:p>
    <w:p w14:paraId="0F784DB5" w14:textId="77777777" w:rsidR="00FA6A88" w:rsidRDefault="00A92B34" w:rsidP="00FA6A88">
      <w:r w:rsidRPr="00B877BC">
        <w:t>En conséquence</w:t>
      </w:r>
      <w:r w:rsidR="00FA6A88">
        <w:t xml:space="preserve">, </w:t>
      </w:r>
      <w:r w:rsidRPr="00B877BC">
        <w:t>il n</w:t>
      </w:r>
      <w:r w:rsidR="00FA6A88">
        <w:t>’</w:t>
      </w:r>
      <w:r w:rsidRPr="00B877BC">
        <w:t>ouvrait pas quand on frappait</w:t>
      </w:r>
      <w:r w:rsidR="00FA6A88">
        <w:t xml:space="preserve">, </w:t>
      </w:r>
      <w:r w:rsidRPr="00B877BC">
        <w:t>ou s</w:t>
      </w:r>
      <w:r w:rsidR="00FA6A88">
        <w:t>’</w:t>
      </w:r>
      <w:r w:rsidRPr="00B877BC">
        <w:t>il ouvrait</w:t>
      </w:r>
      <w:r w:rsidR="00FA6A88">
        <w:t xml:space="preserve">, </w:t>
      </w:r>
      <w:r w:rsidRPr="00B877BC">
        <w:t>c</w:t>
      </w:r>
      <w:r w:rsidR="00FA6A88">
        <w:t>’</w:t>
      </w:r>
      <w:r w:rsidRPr="00B877BC">
        <w:t>était à peine</w:t>
      </w:r>
      <w:r w:rsidR="00FA6A88">
        <w:t xml:space="preserve">, </w:t>
      </w:r>
      <w:r w:rsidRPr="00B877BC">
        <w:t>maintenant la porte à un millimètre du chambranle et</w:t>
      </w:r>
      <w:r w:rsidR="00FA6A88">
        <w:t xml:space="preserve">, </w:t>
      </w:r>
      <w:r w:rsidRPr="00B877BC">
        <w:t>de sa main libre</w:t>
      </w:r>
      <w:r w:rsidR="00FA6A88">
        <w:t xml:space="preserve">, </w:t>
      </w:r>
      <w:r w:rsidRPr="00B877BC">
        <w:t>dessinant de grands gestes s</w:t>
      </w:r>
      <w:r w:rsidRPr="00B877BC">
        <w:t>i</w:t>
      </w:r>
      <w:r w:rsidRPr="00B877BC">
        <w:t>lentiaires</w:t>
      </w:r>
      <w:r w:rsidR="00FA6A88">
        <w:t xml:space="preserve">, </w:t>
      </w:r>
      <w:r w:rsidRPr="00B877BC">
        <w:t>comme s</w:t>
      </w:r>
      <w:r w:rsidR="00FA6A88">
        <w:t>’</w:t>
      </w:r>
      <w:r w:rsidRPr="00B877BC">
        <w:t>il y avait eu</w:t>
      </w:r>
      <w:r w:rsidR="00FA6A88">
        <w:t xml:space="preserve">, </w:t>
      </w:r>
      <w:r w:rsidRPr="00B877BC">
        <w:t>dans sa demeure</w:t>
      </w:r>
      <w:r w:rsidR="00FA6A88">
        <w:t xml:space="preserve">, </w:t>
      </w:r>
      <w:r w:rsidRPr="00B877BC">
        <w:t xml:space="preserve">un </w:t>
      </w:r>
      <w:r w:rsidRPr="00B877BC">
        <w:lastRenderedPageBreak/>
        <w:t>agonisant sublime dont il eût été nécessaire à l</w:t>
      </w:r>
      <w:r w:rsidR="00FA6A88">
        <w:t>’</w:t>
      </w:r>
      <w:r w:rsidRPr="00B877BC">
        <w:t>équilibre des univers de ne pas rater le dernier soupir</w:t>
      </w:r>
      <w:r w:rsidR="00FA6A88">
        <w:t>.</w:t>
      </w:r>
    </w:p>
    <w:p w14:paraId="4E76FF36" w14:textId="77777777" w:rsidR="00FA6A88" w:rsidRDefault="00A92B34" w:rsidP="00FA6A88">
      <w:r w:rsidRPr="00B877BC">
        <w:t>Et si l</w:t>
      </w:r>
      <w:r w:rsidR="00FA6A88">
        <w:t>’</w:t>
      </w:r>
      <w:r w:rsidRPr="00B877BC">
        <w:t>arrivant</w:t>
      </w:r>
      <w:r w:rsidR="00FA6A88">
        <w:t xml:space="preserve">, </w:t>
      </w:r>
      <w:r w:rsidRPr="00B877BC">
        <w:t>non effarouché par les yeux de flamme du solitaire</w:t>
      </w:r>
      <w:r w:rsidR="00FA6A88">
        <w:t xml:space="preserve">, </w:t>
      </w:r>
      <w:r w:rsidRPr="00B877BC">
        <w:t>voulait passer outre</w:t>
      </w:r>
      <w:r w:rsidR="00FA6A88">
        <w:t xml:space="preserve">, </w:t>
      </w:r>
      <w:r w:rsidRPr="00B877BC">
        <w:t>malgré cet étrange accueil</w:t>
      </w:r>
      <w:r w:rsidR="00FA6A88">
        <w:t xml:space="preserve">, </w:t>
      </w:r>
      <w:r w:rsidRPr="00B877BC">
        <w:t>il ne pouvait jamais s</w:t>
      </w:r>
      <w:r w:rsidR="00FA6A88">
        <w:t>’</w:t>
      </w:r>
      <w:r w:rsidRPr="00B877BC">
        <w:t>introduire avec trop de rapidité</w:t>
      </w:r>
      <w:r w:rsidR="00FA6A88">
        <w:t xml:space="preserve">, </w:t>
      </w:r>
      <w:r w:rsidRPr="00B877BC">
        <w:t>et la porte</w:t>
      </w:r>
      <w:r w:rsidR="00FA6A88">
        <w:t xml:space="preserve">, </w:t>
      </w:r>
      <w:r w:rsidRPr="00B877BC">
        <w:t>à l</w:t>
      </w:r>
      <w:r w:rsidR="00FA6A88">
        <w:t>’</w:t>
      </w:r>
      <w:r w:rsidRPr="00B877BC">
        <w:t>instant même se refermait en coup de vent</w:t>
      </w:r>
      <w:r w:rsidR="00FA6A88">
        <w:t xml:space="preserve">, </w:t>
      </w:r>
      <w:r w:rsidRPr="00B877BC">
        <w:t>comme un piège à rats sur un</w:t>
      </w:r>
      <w:r w:rsidR="00425BDC">
        <w:t>e</w:t>
      </w:r>
      <w:r w:rsidRPr="00B877BC">
        <w:t xml:space="preserve"> musaraigne</w:t>
      </w:r>
      <w:r w:rsidR="00FA6A88">
        <w:t xml:space="preserve">. </w:t>
      </w:r>
      <w:r w:rsidRPr="00B877BC">
        <w:t>Témérité rare dont peu d</w:t>
      </w:r>
      <w:r w:rsidR="00FA6A88">
        <w:t>’</w:t>
      </w:r>
      <w:r w:rsidRPr="00B877BC">
        <w:t>hommes</w:t>
      </w:r>
      <w:r w:rsidR="00FA6A88">
        <w:t xml:space="preserve">, </w:t>
      </w:r>
      <w:r w:rsidRPr="00B877BC">
        <w:t>je vous en réponds</w:t>
      </w:r>
      <w:r w:rsidR="00FA6A88">
        <w:t xml:space="preserve">, </w:t>
      </w:r>
      <w:r w:rsidRPr="00B877BC">
        <w:t>furent capables</w:t>
      </w:r>
      <w:r w:rsidR="00FA6A88">
        <w:t>.</w:t>
      </w:r>
    </w:p>
    <w:p w14:paraId="47251C2A" w14:textId="77777777" w:rsidR="00FA6A88" w:rsidRDefault="00A92B34" w:rsidP="00FA6A88">
      <w:r w:rsidRPr="00B877BC">
        <w:t>Le redoutable Damascène</w:t>
      </w:r>
      <w:r w:rsidR="00FA6A88">
        <w:t xml:space="preserve">, </w:t>
      </w:r>
      <w:r w:rsidRPr="00B877BC">
        <w:t>alors</w:t>
      </w:r>
      <w:r w:rsidR="00FA6A88">
        <w:t xml:space="preserve">, </w:t>
      </w:r>
      <w:r w:rsidRPr="00B877BC">
        <w:t>à demi courbé</w:t>
      </w:r>
      <w:r w:rsidR="00FA6A88">
        <w:t xml:space="preserve">, </w:t>
      </w:r>
      <w:r w:rsidRPr="00B877BC">
        <w:t>se frottait les mains</w:t>
      </w:r>
      <w:r w:rsidR="00FA6A88">
        <w:t xml:space="preserve">, </w:t>
      </w:r>
      <w:r w:rsidRPr="00B877BC">
        <w:t>la pointe en bas et les paumes tout près du menton</w:t>
      </w:r>
      <w:r w:rsidR="00FA6A88">
        <w:t xml:space="preserve">, </w:t>
      </w:r>
      <w:r w:rsidRPr="00B877BC">
        <w:t>exprimant ainsi l</w:t>
      </w:r>
      <w:r w:rsidR="00FA6A88">
        <w:t>’</w:t>
      </w:r>
      <w:r w:rsidRPr="00B877BC">
        <w:t>allégresse d</w:t>
      </w:r>
      <w:r w:rsidR="00FA6A88">
        <w:t>’</w:t>
      </w:r>
      <w:r w:rsidRPr="00B877BC">
        <w:t>un cannibale sûr de sa proie</w:t>
      </w:r>
      <w:r w:rsidR="00FA6A88">
        <w:t>.</w:t>
      </w:r>
    </w:p>
    <w:p w14:paraId="6CCDEF36" w14:textId="77777777" w:rsidR="00FA6A88" w:rsidRDefault="00A92B34" w:rsidP="00FA6A88">
      <w:r w:rsidRPr="00B877BC">
        <w:t>Et la fanfare de ses récriminations éclatait pendant une heure</w:t>
      </w:r>
      <w:r w:rsidR="00FA6A88">
        <w:t xml:space="preserve">. </w:t>
      </w:r>
      <w:r w:rsidRPr="00B877BC">
        <w:t>Il devenait un torrent de plaintes dont on entendait</w:t>
      </w:r>
      <w:r w:rsidR="00FA6A88">
        <w:t xml:space="preserve">, </w:t>
      </w:r>
      <w:r w:rsidRPr="00B877BC">
        <w:t>d</w:t>
      </w:r>
      <w:r w:rsidR="00FA6A88">
        <w:t>’</w:t>
      </w:r>
      <w:r w:rsidRPr="00B877BC">
        <w:t>abord</w:t>
      </w:r>
      <w:r w:rsidR="00FA6A88">
        <w:t xml:space="preserve">, </w:t>
      </w:r>
      <w:r w:rsidRPr="00B877BC">
        <w:t>le grondement sourd et la grandissante rumeur quand il arrivait</w:t>
      </w:r>
      <w:r w:rsidR="00FA6A88">
        <w:t xml:space="preserve">, </w:t>
      </w:r>
      <w:r w:rsidRPr="00B877BC">
        <w:t>au loin</w:t>
      </w:r>
      <w:r w:rsidR="00FA6A88">
        <w:t xml:space="preserve">, </w:t>
      </w:r>
      <w:r w:rsidRPr="00B877BC">
        <w:t>des montagnes bleues</w:t>
      </w:r>
      <w:r w:rsidR="00FA6A88">
        <w:t xml:space="preserve"> ; </w:t>
      </w:r>
      <w:r w:rsidRPr="00B877BC">
        <w:t>puis le rauque mugi</w:t>
      </w:r>
      <w:r w:rsidRPr="00B877BC">
        <w:t>s</w:t>
      </w:r>
      <w:r w:rsidRPr="00B877BC">
        <w:t>sement</w:t>
      </w:r>
      <w:r w:rsidR="00FA6A88">
        <w:t xml:space="preserve">, </w:t>
      </w:r>
      <w:r w:rsidRPr="00B877BC">
        <w:t>de plus en plus clair</w:t>
      </w:r>
      <w:r w:rsidR="00FA6A88">
        <w:t xml:space="preserve">, </w:t>
      </w:r>
      <w:r w:rsidRPr="00B877BC">
        <w:t>qui s</w:t>
      </w:r>
      <w:r w:rsidR="00FA6A88">
        <w:t>’</w:t>
      </w:r>
      <w:r w:rsidRPr="00B877BC">
        <w:t>épandait à la façon d</w:t>
      </w:r>
      <w:r w:rsidR="00FA6A88">
        <w:t>’</w:t>
      </w:r>
      <w:r w:rsidRPr="00B877BC">
        <w:t>une nappe immense</w:t>
      </w:r>
      <w:r w:rsidR="00FA6A88">
        <w:t xml:space="preserve"> ; </w:t>
      </w:r>
      <w:r w:rsidRPr="00B877BC">
        <w:t>et enfin</w:t>
      </w:r>
      <w:r w:rsidR="00FA6A88">
        <w:t xml:space="preserve">, </w:t>
      </w:r>
      <w:r w:rsidRPr="00B877BC">
        <w:t>le fracas énorme des dislocations</w:t>
      </w:r>
      <w:r w:rsidR="00FA6A88">
        <w:t xml:space="preserve">, </w:t>
      </w:r>
      <w:r w:rsidRPr="00B877BC">
        <w:t>des écroulements qu</w:t>
      </w:r>
      <w:r w:rsidR="00FA6A88">
        <w:t>’</w:t>
      </w:r>
      <w:r w:rsidRPr="00B877BC">
        <w:t>il apportait</w:t>
      </w:r>
      <w:r w:rsidR="00FA6A88">
        <w:t xml:space="preserve">, </w:t>
      </w:r>
      <w:r w:rsidRPr="00B877BC">
        <w:t>de toutes les clameurs confondues</w:t>
      </w:r>
      <w:r w:rsidR="00FA6A88">
        <w:t>.</w:t>
      </w:r>
    </w:p>
    <w:p w14:paraId="5877EDA9" w14:textId="77777777" w:rsidR="00FA6A88" w:rsidRDefault="00A92B34" w:rsidP="00FA6A88">
      <w:r w:rsidRPr="00B877BC">
        <w:t>Il en avait fameusement sur le cœur</w:t>
      </w:r>
      <w:r w:rsidR="00FA6A88">
        <w:t xml:space="preserve">, </w:t>
      </w:r>
      <w:r w:rsidRPr="00B877BC">
        <w:t>allez</w:t>
      </w:r>
      <w:r w:rsidR="00FA6A88">
        <w:t xml:space="preserve"> ! </w:t>
      </w:r>
      <w:r w:rsidRPr="00B877BC">
        <w:t>Et je suppose qu</w:t>
      </w:r>
      <w:r w:rsidR="00FA6A88">
        <w:t>’</w:t>
      </w:r>
      <w:r w:rsidRPr="00B877BC">
        <w:t>il aurait fallu la mort pour qu</w:t>
      </w:r>
      <w:r w:rsidR="00FA6A88">
        <w:t>’</w:t>
      </w:r>
      <w:r w:rsidRPr="00B877BC">
        <w:t>il cessât de vociférer</w:t>
      </w:r>
      <w:r w:rsidR="00FA6A88">
        <w:t xml:space="preserve">, </w:t>
      </w:r>
      <w:r w:rsidRPr="00B877BC">
        <w:rPr>
          <w:i/>
          <w:iCs/>
        </w:rPr>
        <w:t>jusque</w:t>
      </w:r>
      <w:r w:rsidRPr="00B877BC">
        <w:t xml:space="preserve"> </w:t>
      </w:r>
      <w:r w:rsidRPr="00B877BC">
        <w:rPr>
          <w:i/>
          <w:iCs/>
        </w:rPr>
        <w:t>pendant</w:t>
      </w:r>
      <w:r w:rsidRPr="00B877BC">
        <w:t xml:space="preserve"> </w:t>
      </w:r>
      <w:r w:rsidRPr="00B877BC">
        <w:rPr>
          <w:i/>
          <w:iCs/>
        </w:rPr>
        <w:t>son</w:t>
      </w:r>
      <w:r w:rsidRPr="00B877BC">
        <w:t xml:space="preserve"> </w:t>
      </w:r>
      <w:r w:rsidRPr="00B877BC">
        <w:rPr>
          <w:i/>
          <w:iCs/>
        </w:rPr>
        <w:t>sommeil</w:t>
      </w:r>
      <w:r w:rsidR="00FA6A88">
        <w:t xml:space="preserve">, </w:t>
      </w:r>
      <w:r w:rsidRPr="00B877BC">
        <w:t>contre les éditeurs</w:t>
      </w:r>
      <w:r w:rsidR="00FA6A88">
        <w:t xml:space="preserve">, </w:t>
      </w:r>
      <w:r w:rsidRPr="00B877BC">
        <w:t>les journaux</w:t>
      </w:r>
      <w:r w:rsidR="00FA6A88">
        <w:t xml:space="preserve">, </w:t>
      </w:r>
      <w:r w:rsidRPr="00B877BC">
        <w:t>l</w:t>
      </w:r>
      <w:r w:rsidR="00FA6A88">
        <w:t>’</w:t>
      </w:r>
      <w:r w:rsidRPr="00B877BC">
        <w:t>Académie</w:t>
      </w:r>
      <w:r w:rsidR="00FA6A88">
        <w:t xml:space="preserve">, </w:t>
      </w:r>
      <w:r w:rsidRPr="00B877BC">
        <w:t xml:space="preserve">les sociétaires de </w:t>
      </w:r>
      <w:smartTag w:uri="urn:schemas-microsoft-com:office:smarttags" w:element="PersonName">
        <w:smartTagPr>
          <w:attr w:name="ProductID" w:val="la Com￩die-Fran￧aise"/>
        </w:smartTagPr>
        <w:r w:rsidRPr="00B877BC">
          <w:t>la Comédie-Française</w:t>
        </w:r>
      </w:smartTag>
      <w:r w:rsidRPr="00B877BC">
        <w:t xml:space="preserve"> et</w:t>
      </w:r>
      <w:r w:rsidR="00FA6A88">
        <w:t xml:space="preserve">, </w:t>
      </w:r>
      <w:r w:rsidRPr="00B877BC">
        <w:t>en gén</w:t>
      </w:r>
      <w:r w:rsidRPr="00B877BC">
        <w:t>é</w:t>
      </w:r>
      <w:r w:rsidRPr="00B877BC">
        <w:t>ral</w:t>
      </w:r>
      <w:r w:rsidR="00FA6A88">
        <w:t xml:space="preserve">, </w:t>
      </w:r>
      <w:r w:rsidRPr="00B877BC">
        <w:t>contre toute la clique humaine qui s</w:t>
      </w:r>
      <w:r w:rsidR="00FA6A88">
        <w:t>’</w:t>
      </w:r>
      <w:r w:rsidRPr="00B877BC">
        <w:t>obstinait à ne pas le récompenser</w:t>
      </w:r>
      <w:r w:rsidR="00FA6A88">
        <w:t>.</w:t>
      </w:r>
    </w:p>
    <w:p w14:paraId="1FBF1EF3" w14:textId="77777777" w:rsidR="00FA6A88" w:rsidRDefault="00FA6A88" w:rsidP="00FA6A88">
      <w:pPr>
        <w:pStyle w:val="Etoile"/>
      </w:pPr>
      <w:r>
        <w:t>* * *</w:t>
      </w:r>
    </w:p>
    <w:p w14:paraId="0C2E751E" w14:textId="77777777" w:rsidR="00FA6A88" w:rsidRDefault="00A92B34" w:rsidP="00FA6A88">
      <w:r w:rsidRPr="00B877BC">
        <w:t>Peut-être avait-il raison</w:t>
      </w:r>
      <w:r w:rsidR="00FA6A88">
        <w:t xml:space="preserve">. </w:t>
      </w:r>
      <w:r w:rsidRPr="00B877BC">
        <w:t>Je vous répète que je n</w:t>
      </w:r>
      <w:r w:rsidR="00FA6A88">
        <w:t>’</w:t>
      </w:r>
      <w:r w:rsidRPr="00B877BC">
        <w:t>en sais rien et que je ne veux pas le savoir</w:t>
      </w:r>
      <w:r w:rsidR="00FA6A88">
        <w:t xml:space="preserve">. </w:t>
      </w:r>
      <w:r w:rsidRPr="00B877BC">
        <w:t xml:space="preserve">Je suis assez ivre déjà de </w:t>
      </w:r>
      <w:r w:rsidRPr="00B877BC">
        <w:lastRenderedPageBreak/>
        <w:t>mes propres indignations</w:t>
      </w:r>
      <w:r w:rsidR="00FA6A88">
        <w:t xml:space="preserve">, </w:t>
      </w:r>
      <w:r w:rsidRPr="00B877BC">
        <w:t>sans avoir besoin de me soûler de celles des autres</w:t>
      </w:r>
      <w:r w:rsidR="00FA6A88">
        <w:t>.</w:t>
      </w:r>
    </w:p>
    <w:p w14:paraId="255C3EA7" w14:textId="77777777" w:rsidR="00FA6A88" w:rsidRDefault="00A92B34" w:rsidP="00FA6A88">
      <w:r w:rsidRPr="00B877BC">
        <w:t>J</w:t>
      </w:r>
      <w:r w:rsidR="00FA6A88">
        <w:t>’</w:t>
      </w:r>
      <w:r w:rsidRPr="00B877BC">
        <w:t>arrive au poème de cette nuit</w:t>
      </w:r>
      <w:r w:rsidR="00FA6A88">
        <w:t xml:space="preserve">, </w:t>
      </w:r>
      <w:r w:rsidRPr="00B877BC">
        <w:t>fameuse entre toutes</w:t>
      </w:r>
      <w:r w:rsidR="00FA6A88">
        <w:t xml:space="preserve">, </w:t>
      </w:r>
      <w:r w:rsidRPr="00B877BC">
        <w:t>qui ne fut pas une nuit d</w:t>
      </w:r>
      <w:r w:rsidR="00FA6A88">
        <w:t>’</w:t>
      </w:r>
      <w:r w:rsidRPr="00B877BC">
        <w:t>amour</w:t>
      </w:r>
      <w:r w:rsidR="00FA6A88">
        <w:t>.</w:t>
      </w:r>
    </w:p>
    <w:p w14:paraId="45DCF75A" w14:textId="77777777" w:rsidR="00FA6A88" w:rsidRDefault="00A92B34" w:rsidP="00FA6A88">
      <w:r w:rsidRPr="00B877BC">
        <w:t>Très exceptionnellement</w:t>
      </w:r>
      <w:r w:rsidR="00FA6A88">
        <w:t xml:space="preserve">, </w:t>
      </w:r>
      <w:r w:rsidRPr="00B877BC">
        <w:t>Damascène Chabrol m</w:t>
      </w:r>
      <w:r w:rsidR="00FA6A88">
        <w:t>’</w:t>
      </w:r>
      <w:r w:rsidRPr="00B877BC">
        <w:t>avait inv</w:t>
      </w:r>
      <w:r w:rsidRPr="00B877BC">
        <w:t>i</w:t>
      </w:r>
      <w:r w:rsidRPr="00B877BC">
        <w:t>té par lettre à venir chez lui</w:t>
      </w:r>
      <w:r w:rsidR="00FA6A88">
        <w:t xml:space="preserve">, </w:t>
      </w:r>
      <w:r w:rsidRPr="00B877BC">
        <w:t>non pour dîner</w:t>
      </w:r>
      <w:r w:rsidR="00FA6A88">
        <w:t xml:space="preserve">, </w:t>
      </w:r>
      <w:r w:rsidRPr="00B877BC">
        <w:t>ce qui n</w:t>
      </w:r>
      <w:r w:rsidR="00FA6A88">
        <w:t>’</w:t>
      </w:r>
      <w:r w:rsidRPr="00B877BC">
        <w:t>eût été que salutaire et</w:t>
      </w:r>
      <w:r w:rsidR="00FA6A88">
        <w:t xml:space="preserve">, </w:t>
      </w:r>
      <w:r w:rsidRPr="00B877BC">
        <w:t>par conséquent</w:t>
      </w:r>
      <w:r w:rsidR="00FA6A88">
        <w:t xml:space="preserve">, </w:t>
      </w:r>
      <w:r w:rsidRPr="00B877BC">
        <w:t>archi-banal</w:t>
      </w:r>
      <w:r w:rsidR="00FA6A88">
        <w:t xml:space="preserve">, </w:t>
      </w:r>
      <w:r w:rsidRPr="00B877BC">
        <w:t>mais pour entendre la lecture d</w:t>
      </w:r>
      <w:r w:rsidR="00FA6A88">
        <w:t>’</w:t>
      </w:r>
      <w:r w:rsidRPr="00B877BC">
        <w:t>un de ses drames</w:t>
      </w:r>
      <w:r w:rsidR="00FA6A88">
        <w:t xml:space="preserve">, </w:t>
      </w:r>
      <w:r w:rsidRPr="00B877BC">
        <w:t>ce qui me parut dangereux et fort effrayant</w:t>
      </w:r>
      <w:r w:rsidR="00FA6A88">
        <w:t>.</w:t>
      </w:r>
    </w:p>
    <w:p w14:paraId="2021DF88" w14:textId="77777777" w:rsidR="00FA6A88" w:rsidRDefault="00A92B34" w:rsidP="00FA6A88">
      <w:r w:rsidRPr="00B877BC">
        <w:t>Sa lettre</w:t>
      </w:r>
      <w:r w:rsidR="00FA6A88">
        <w:t xml:space="preserve">, </w:t>
      </w:r>
      <w:r w:rsidRPr="00B877BC">
        <w:t>d</w:t>
      </w:r>
      <w:r w:rsidR="00FA6A88">
        <w:t>’</w:t>
      </w:r>
      <w:r w:rsidRPr="00B877BC">
        <w:t>ailleurs</w:t>
      </w:r>
      <w:r w:rsidR="00FA6A88">
        <w:t xml:space="preserve">, </w:t>
      </w:r>
      <w:r w:rsidRPr="00B877BC">
        <w:t>beaucoup plus comminatoire que fr</w:t>
      </w:r>
      <w:r w:rsidRPr="00B877BC">
        <w:t>a</w:t>
      </w:r>
      <w:r w:rsidRPr="00B877BC">
        <w:t>ternelle</w:t>
      </w:r>
      <w:r w:rsidR="00FA6A88">
        <w:t xml:space="preserve">, </w:t>
      </w:r>
      <w:r w:rsidRPr="00B877BC">
        <w:t>ne pouvait me laisser aucun doute sur la gravité du cas</w:t>
      </w:r>
      <w:r w:rsidR="00FA6A88">
        <w:t xml:space="preserve">. </w:t>
      </w:r>
      <w:r w:rsidRPr="00B877BC">
        <w:t>Il exigeait absolument que je fusse exact</w:t>
      </w:r>
      <w:r w:rsidR="00FA6A88">
        <w:t xml:space="preserve">, </w:t>
      </w:r>
      <w:r w:rsidRPr="00B877BC">
        <w:t>déclarant que la justice le voulait ainsi</w:t>
      </w:r>
      <w:r w:rsidR="00FA6A88">
        <w:t>.</w:t>
      </w:r>
    </w:p>
    <w:p w14:paraId="0128D3F2" w14:textId="77777777" w:rsidR="00FA6A88" w:rsidRDefault="00A92B34" w:rsidP="00FA6A88">
      <w:r w:rsidRPr="00B877BC">
        <w:t>Cette forme d</w:t>
      </w:r>
      <w:r w:rsidR="00FA6A88">
        <w:t>’</w:t>
      </w:r>
      <w:r w:rsidRPr="00B877BC">
        <w:t>invitation ne me révolta pas</w:t>
      </w:r>
      <w:r w:rsidR="00FA6A88">
        <w:t xml:space="preserve">. </w:t>
      </w:r>
      <w:r w:rsidRPr="00B877BC">
        <w:t>Ma curiosité v</w:t>
      </w:r>
      <w:r w:rsidRPr="00B877BC">
        <w:t>i</w:t>
      </w:r>
      <w:r w:rsidRPr="00B877BC">
        <w:t>vement émue établit aussitôt l</w:t>
      </w:r>
      <w:r w:rsidR="00FA6A88">
        <w:t>’</w:t>
      </w:r>
      <w:r w:rsidRPr="00B877BC">
        <w:t xml:space="preserve">accord entre la </w:t>
      </w:r>
      <w:r w:rsidRPr="00B877BC">
        <w:rPr>
          <w:i/>
          <w:iCs/>
        </w:rPr>
        <w:t>justice</w:t>
      </w:r>
      <w:r w:rsidRPr="00B877BC">
        <w:t xml:space="preserve"> et ma v</w:t>
      </w:r>
      <w:r w:rsidRPr="00B877BC">
        <w:t>o</w:t>
      </w:r>
      <w:r w:rsidRPr="00B877BC">
        <w:t>lonté</w:t>
      </w:r>
      <w:r w:rsidR="00FA6A88">
        <w:t xml:space="preserve">. </w:t>
      </w:r>
      <w:r w:rsidRPr="00B877BC">
        <w:t>Je fus exact et voici tout net ce qui arriva</w:t>
      </w:r>
      <w:r w:rsidR="00FA6A88">
        <w:t>.</w:t>
      </w:r>
    </w:p>
    <w:p w14:paraId="372E18FD" w14:textId="77777777" w:rsidR="00FA6A88" w:rsidRDefault="00A92B34" w:rsidP="00FA6A88">
      <w:r w:rsidRPr="00B877BC">
        <w:t>Dès le premier coup</w:t>
      </w:r>
      <w:r w:rsidR="00FA6A88">
        <w:t xml:space="preserve">, </w:t>
      </w:r>
      <w:r w:rsidRPr="00B877BC">
        <w:t>la porte s</w:t>
      </w:r>
      <w:r w:rsidR="00FA6A88">
        <w:t>’</w:t>
      </w:r>
      <w:r w:rsidRPr="00B877BC">
        <w:t>entrouvrit et je fus introduit selon le rite mentionné plus haut</w:t>
      </w:r>
      <w:r w:rsidR="00FA6A88">
        <w:t>.</w:t>
      </w:r>
    </w:p>
    <w:p w14:paraId="488515BF" w14:textId="77777777" w:rsidR="00FA6A88" w:rsidRDefault="00A92B34" w:rsidP="00FA6A88">
      <w:r w:rsidRPr="00B877BC">
        <w:t>Damascène était plus calme que je n</w:t>
      </w:r>
      <w:r w:rsidR="00FA6A88">
        <w:t>’</w:t>
      </w:r>
      <w:r w:rsidRPr="00B877BC">
        <w:t>eusse osé l</w:t>
      </w:r>
      <w:r w:rsidR="00FA6A88">
        <w:t>’</w:t>
      </w:r>
      <w:r w:rsidRPr="00B877BC">
        <w:t>espérer</w:t>
      </w:r>
      <w:r w:rsidR="00FA6A88">
        <w:t xml:space="preserve">. </w:t>
      </w:r>
      <w:r w:rsidRPr="00B877BC">
        <w:t>Il était même prodigieusement calme et je ne pus m</w:t>
      </w:r>
      <w:r w:rsidR="00FA6A88">
        <w:t>’</w:t>
      </w:r>
      <w:r w:rsidRPr="00B877BC">
        <w:t>empêcher de le comparer à un opérateur ou à un bourreau sur le point de fonctionner</w:t>
      </w:r>
      <w:r w:rsidR="00FA6A88">
        <w:t xml:space="preserve">. </w:t>
      </w:r>
      <w:r w:rsidRPr="00B877BC">
        <w:t>Analogie dont j</w:t>
      </w:r>
      <w:r w:rsidR="00FA6A88">
        <w:t>’</w:t>
      </w:r>
      <w:r w:rsidRPr="00B877BC">
        <w:t>étais infiniment loin de soupçonner la rigueur</w:t>
      </w:r>
      <w:r w:rsidR="00FA6A88">
        <w:t>.</w:t>
      </w:r>
    </w:p>
    <w:p w14:paraId="7FEF5426" w14:textId="77777777" w:rsidR="00FA6A88" w:rsidRDefault="00A92B34" w:rsidP="00FA6A88">
      <w:r w:rsidRPr="00B877BC">
        <w:t>Deux grogs étaient préparés et</w:t>
      </w:r>
      <w:r w:rsidR="00FA6A88">
        <w:t xml:space="preserve">, </w:t>
      </w:r>
      <w:r w:rsidRPr="00B877BC">
        <w:t>sur la table</w:t>
      </w:r>
      <w:r w:rsidR="00FA6A88">
        <w:t xml:space="preserve">, </w:t>
      </w:r>
      <w:r w:rsidRPr="00B877BC">
        <w:t>grand ouvert devant l</w:t>
      </w:r>
      <w:r w:rsidR="00FA6A88">
        <w:t>’</w:t>
      </w:r>
      <w:r w:rsidRPr="00B877BC">
        <w:t>une des deux chaises</w:t>
      </w:r>
      <w:r w:rsidR="00FA6A88">
        <w:t xml:space="preserve">, </w:t>
      </w:r>
      <w:r w:rsidRPr="00B877BC">
        <w:t>le manuscrit redoutable s</w:t>
      </w:r>
      <w:r w:rsidR="00FA6A88">
        <w:t>’</w:t>
      </w:r>
      <w:r w:rsidRPr="00B877BC">
        <w:t>étalait</w:t>
      </w:r>
      <w:r w:rsidR="00FA6A88">
        <w:t>.</w:t>
      </w:r>
    </w:p>
    <w:p w14:paraId="06B801E9" w14:textId="77777777" w:rsidR="00FA6A88" w:rsidRDefault="00A92B34" w:rsidP="00FA6A88">
      <w:r w:rsidRPr="00B877BC">
        <w:t>Le temps était doux</w:t>
      </w:r>
      <w:r w:rsidR="00FA6A88">
        <w:t xml:space="preserve">, </w:t>
      </w:r>
      <w:r w:rsidRPr="00B877BC">
        <w:t>par bonheur</w:t>
      </w:r>
      <w:r w:rsidR="00FA6A88">
        <w:t xml:space="preserve">. </w:t>
      </w:r>
      <w:r w:rsidRPr="00B877BC">
        <w:t>S</w:t>
      </w:r>
      <w:r w:rsidR="00FA6A88">
        <w:t>’</w:t>
      </w:r>
      <w:r w:rsidRPr="00B877BC">
        <w:t>il avait fait trop froid ou trop chaud</w:t>
      </w:r>
      <w:r w:rsidR="00FA6A88">
        <w:t xml:space="preserve">, </w:t>
      </w:r>
      <w:r w:rsidRPr="00B877BC">
        <w:t>je pouvais très bien mourir cette nuit-là</w:t>
      </w:r>
      <w:r w:rsidR="00FA6A88">
        <w:t xml:space="preserve">, </w:t>
      </w:r>
      <w:r w:rsidRPr="00B877BC">
        <w:t xml:space="preserve">les plus claires précautions ayant été prises pour que je </w:t>
      </w:r>
      <w:r w:rsidRPr="00B877BC">
        <w:lastRenderedPageBreak/>
        <w:t>comprisse l</w:t>
      </w:r>
      <w:r w:rsidR="00FA6A88">
        <w:t>’</w:t>
      </w:r>
      <w:r w:rsidRPr="00B877BC">
        <w:t>inutilité absolue d</w:t>
      </w:r>
      <w:r w:rsidR="00FA6A88">
        <w:t>’</w:t>
      </w:r>
      <w:r w:rsidRPr="00B877BC">
        <w:t>une tentative d</w:t>
      </w:r>
      <w:r w:rsidR="00FA6A88">
        <w:t>’</w:t>
      </w:r>
      <w:r w:rsidRPr="00B877BC">
        <w:t>interruption</w:t>
      </w:r>
      <w:r w:rsidR="00FA6A88">
        <w:t xml:space="preserve">, </w:t>
      </w:r>
      <w:r w:rsidRPr="00B877BC">
        <w:t>quelque courte et légitime qu</w:t>
      </w:r>
      <w:r w:rsidR="00FA6A88">
        <w:t>’</w:t>
      </w:r>
      <w:r w:rsidRPr="00B877BC">
        <w:t>elle fût</w:t>
      </w:r>
      <w:r w:rsidR="00FA6A88">
        <w:t>.</w:t>
      </w:r>
    </w:p>
    <w:p w14:paraId="69331B03" w14:textId="081735AE" w:rsidR="00FA6A88" w:rsidRDefault="00FA6A88" w:rsidP="00FA6A88">
      <w:r>
        <w:t>— </w:t>
      </w:r>
      <w:r w:rsidR="00A92B34" w:rsidRPr="00B877BC">
        <w:t xml:space="preserve">La </w:t>
      </w:r>
      <w:r w:rsidR="00A92B34" w:rsidRPr="00B877BC">
        <w:rPr>
          <w:i/>
          <w:iCs/>
        </w:rPr>
        <w:t>Fille</w:t>
      </w:r>
      <w:r w:rsidR="00A92B34" w:rsidRPr="00B877BC">
        <w:t xml:space="preserve"> </w:t>
      </w:r>
      <w:proofErr w:type="gramStart"/>
      <w:r w:rsidR="00A92B34" w:rsidRPr="00B877BC">
        <w:rPr>
          <w:i/>
          <w:iCs/>
        </w:rPr>
        <w:t>de</w:t>
      </w:r>
      <w:r w:rsidR="00A92B34" w:rsidRPr="00B877BC">
        <w:t xml:space="preserve"> </w:t>
      </w:r>
      <w:r>
        <w:t xml:space="preserve"> </w:t>
      </w:r>
      <w:r w:rsidR="00B27C59" w:rsidRPr="00B877BC">
        <w:rPr>
          <w:i/>
          <w:iCs/>
        </w:rPr>
        <w:t>J</w:t>
      </w:r>
      <w:r w:rsidR="00B27C59">
        <w:rPr>
          <w:i/>
          <w:iCs/>
        </w:rPr>
        <w:t>e</w:t>
      </w:r>
      <w:r w:rsidR="00B27C59" w:rsidRPr="00B877BC">
        <w:rPr>
          <w:i/>
          <w:iCs/>
        </w:rPr>
        <w:t>phté</w:t>
      </w:r>
      <w:proofErr w:type="gramEnd"/>
      <w:r>
        <w:t xml:space="preserve"> ! </w:t>
      </w:r>
      <w:r w:rsidR="00A92B34" w:rsidRPr="00B877BC">
        <w:t>drame biblique en cinq actes</w:t>
      </w:r>
      <w:r>
        <w:t xml:space="preserve">, </w:t>
      </w:r>
      <w:r w:rsidR="00A92B34" w:rsidRPr="00B877BC">
        <w:t>co</w:t>
      </w:r>
      <w:r w:rsidR="00A92B34" w:rsidRPr="00B877BC">
        <w:t>m</w:t>
      </w:r>
      <w:r w:rsidR="00A92B34" w:rsidRPr="00B877BC">
        <w:t>mença-t-il</w:t>
      </w:r>
      <w:r>
        <w:t xml:space="preserve">, </w:t>
      </w:r>
      <w:r w:rsidR="00A92B34" w:rsidRPr="00B877BC">
        <w:t>me fixant d</w:t>
      </w:r>
      <w:r>
        <w:t>’</w:t>
      </w:r>
      <w:r w:rsidR="00A92B34" w:rsidRPr="00B877BC">
        <w:t>un œil implacable</w:t>
      </w:r>
      <w:r>
        <w:t>.</w:t>
      </w:r>
    </w:p>
    <w:p w14:paraId="64394A27" w14:textId="77777777" w:rsidR="00FA6A88" w:rsidRDefault="00A92B34" w:rsidP="00FA6A88">
      <w:r w:rsidRPr="00B877BC">
        <w:t>L</w:t>
      </w:r>
      <w:r w:rsidR="00FA6A88">
        <w:t>’</w:t>
      </w:r>
      <w:r w:rsidRPr="00B877BC">
        <w:t>exercice</w:t>
      </w:r>
      <w:r w:rsidR="00FA6A88">
        <w:t xml:space="preserve">, </w:t>
      </w:r>
      <w:r w:rsidRPr="00B877BC">
        <w:t>d</w:t>
      </w:r>
      <w:r w:rsidR="00FA6A88">
        <w:t>’</w:t>
      </w:r>
      <w:r w:rsidRPr="00B877BC">
        <w:t>abord</w:t>
      </w:r>
      <w:r w:rsidR="00FA6A88">
        <w:t xml:space="preserve">, </w:t>
      </w:r>
      <w:r w:rsidRPr="00B877BC">
        <w:t>ne me déplut pas</w:t>
      </w:r>
      <w:r w:rsidR="00FA6A88">
        <w:t xml:space="preserve">. </w:t>
      </w:r>
      <w:r w:rsidRPr="00B877BC">
        <w:t>Le lecteur avait une voix bizarre de gastralgique</w:t>
      </w:r>
      <w:r w:rsidR="00FA6A88">
        <w:t xml:space="preserve">, </w:t>
      </w:r>
      <w:r w:rsidRPr="00B877BC">
        <w:t>s</w:t>
      </w:r>
      <w:r w:rsidR="00FA6A88">
        <w:t>’</w:t>
      </w:r>
      <w:r w:rsidRPr="00B877BC">
        <w:t>élevant sans effort des basses pr</w:t>
      </w:r>
      <w:r w:rsidRPr="00B877BC">
        <w:t>o</w:t>
      </w:r>
      <w:r w:rsidRPr="00B877BC">
        <w:t>fondes aux notes enfantines les plus aiguës</w:t>
      </w:r>
      <w:r w:rsidR="00FA6A88">
        <w:t xml:space="preserve">. </w:t>
      </w:r>
      <w:r w:rsidRPr="00B877BC">
        <w:t xml:space="preserve">Il </w:t>
      </w:r>
      <w:r w:rsidRPr="00B877BC">
        <w:rPr>
          <w:i/>
          <w:iCs/>
        </w:rPr>
        <w:t>parlait</w:t>
      </w:r>
      <w:r w:rsidRPr="00B877BC">
        <w:t xml:space="preserve"> ainsi et jouait véritablement son drame</w:t>
      </w:r>
      <w:r w:rsidR="00FA6A88">
        <w:t xml:space="preserve">, </w:t>
      </w:r>
      <w:r w:rsidRPr="00B877BC">
        <w:t>multipliant les gestes jusqu</w:t>
      </w:r>
      <w:r w:rsidR="00FA6A88">
        <w:t>’</w:t>
      </w:r>
      <w:r w:rsidRPr="00B877BC">
        <w:t>à se précipiter à genoux pour une prière</w:t>
      </w:r>
      <w:r w:rsidR="00FA6A88">
        <w:t xml:space="preserve">, </w:t>
      </w:r>
      <w:r w:rsidRPr="00B877BC">
        <w:t>quand la situation l</w:t>
      </w:r>
      <w:r w:rsidR="00FA6A88">
        <w:t>’</w:t>
      </w:r>
      <w:r w:rsidRPr="00B877BC">
        <w:t>exigeait</w:t>
      </w:r>
      <w:r w:rsidR="00FA6A88">
        <w:t xml:space="preserve">. </w:t>
      </w:r>
      <w:r w:rsidRPr="00B877BC">
        <w:t>Curieux spectacle qui m</w:t>
      </w:r>
      <w:r w:rsidR="00FA6A88">
        <w:t>’</w:t>
      </w:r>
      <w:r w:rsidRPr="00B877BC">
        <w:t>amusa pendant une heure</w:t>
      </w:r>
      <w:r w:rsidR="00FA6A88">
        <w:t xml:space="preserve">, </w:t>
      </w:r>
      <w:r w:rsidRPr="00B877BC">
        <w:t>c</w:t>
      </w:r>
      <w:r w:rsidR="00FA6A88">
        <w:t>’</w:t>
      </w:r>
      <w:r w:rsidRPr="00B877BC">
        <w:t>est-à-dire pendant tout le premier acte seulement</w:t>
      </w:r>
      <w:r w:rsidR="00FA6A88">
        <w:t xml:space="preserve"> ; </w:t>
      </w:r>
      <w:r w:rsidRPr="00B877BC">
        <w:t>car le monstre poussait la conscience jusqu</w:t>
      </w:r>
      <w:r w:rsidR="00FA6A88">
        <w:t>’</w:t>
      </w:r>
      <w:r w:rsidRPr="00B877BC">
        <w:t>à recommencer plusieurs fois des scènes entières dont il craignait de ne m</w:t>
      </w:r>
      <w:r w:rsidR="00FA6A88">
        <w:t>’</w:t>
      </w:r>
      <w:r w:rsidRPr="00B877BC">
        <w:t>avoir pas fait sentir toute la beauté</w:t>
      </w:r>
      <w:r w:rsidR="00FA6A88">
        <w:t xml:space="preserve">, </w:t>
      </w:r>
      <w:r w:rsidRPr="00B877BC">
        <w:t>sans qu</w:t>
      </w:r>
      <w:r w:rsidR="00FA6A88">
        <w:t>’</w:t>
      </w:r>
      <w:r w:rsidRPr="00B877BC">
        <w:t>aucune admirative protestation pût le rassurer</w:t>
      </w:r>
      <w:r w:rsidR="00FA6A88">
        <w:t>.</w:t>
      </w:r>
    </w:p>
    <w:p w14:paraId="6D4D9AF4" w14:textId="77777777" w:rsidR="00FA6A88" w:rsidRDefault="00A92B34" w:rsidP="00FA6A88">
      <w:r w:rsidRPr="00B877BC">
        <w:t>Au deuxième acte</w:t>
      </w:r>
      <w:r w:rsidR="00FA6A88">
        <w:t xml:space="preserve">, </w:t>
      </w:r>
      <w:r w:rsidRPr="00B877BC">
        <w:t>la mimique ayant perdu le charme de l</w:t>
      </w:r>
      <w:r w:rsidR="00FA6A88">
        <w:t>’</w:t>
      </w:r>
      <w:r w:rsidRPr="00B877BC">
        <w:t>imprévu</w:t>
      </w:r>
      <w:r w:rsidR="00FA6A88">
        <w:t xml:space="preserve">, </w:t>
      </w:r>
      <w:r w:rsidRPr="00B877BC">
        <w:t>je m</w:t>
      </w:r>
      <w:r w:rsidR="00FA6A88">
        <w:t>’</w:t>
      </w:r>
      <w:r w:rsidRPr="00B877BC">
        <w:t>avisai d</w:t>
      </w:r>
      <w:r w:rsidR="00FA6A88">
        <w:t>’</w:t>
      </w:r>
      <w:r w:rsidRPr="00B877BC">
        <w:t>écouter véritablement</w:t>
      </w:r>
      <w:r w:rsidR="00FA6A88">
        <w:t>.</w:t>
      </w:r>
    </w:p>
    <w:p w14:paraId="55B93DA2" w14:textId="77777777" w:rsidR="00FA6A88" w:rsidRDefault="00A92B34" w:rsidP="00FA6A88">
      <w:r w:rsidRPr="00B877BC">
        <w:t>C</w:t>
      </w:r>
      <w:r w:rsidR="00FA6A88">
        <w:t>’</w:t>
      </w:r>
      <w:r w:rsidRPr="00B877BC">
        <w:t>était lamentable</w:t>
      </w:r>
      <w:r w:rsidR="00FA6A88">
        <w:t xml:space="preserve">. </w:t>
      </w:r>
      <w:r w:rsidRPr="00B877BC">
        <w:t>Imaginez le poncif le plus poussiéreux</w:t>
      </w:r>
      <w:r w:rsidR="00FA6A88">
        <w:t xml:space="preserve">, </w:t>
      </w:r>
      <w:r w:rsidRPr="00B877BC">
        <w:t>le plus culotté</w:t>
      </w:r>
      <w:r w:rsidR="00FA6A88">
        <w:t xml:space="preserve">, </w:t>
      </w:r>
      <w:r w:rsidRPr="00B877BC">
        <w:t>le plus crasseux</w:t>
      </w:r>
      <w:r w:rsidR="00FA6A88">
        <w:t xml:space="preserve">, </w:t>
      </w:r>
      <w:r w:rsidRPr="00B877BC">
        <w:t>le plus fétide</w:t>
      </w:r>
      <w:r w:rsidR="00FA6A88">
        <w:t xml:space="preserve">. </w:t>
      </w:r>
      <w:r w:rsidRPr="00B877BC">
        <w:t>Un amalgame effrayant de Racine</w:t>
      </w:r>
      <w:r w:rsidR="00FA6A88">
        <w:t xml:space="preserve">, </w:t>
      </w:r>
      <w:r w:rsidRPr="00B877BC">
        <w:t>du bonhomme Gagne et de Désaugiers</w:t>
      </w:r>
      <w:r w:rsidR="00FA6A88">
        <w:t xml:space="preserve">. </w:t>
      </w:r>
      <w:r w:rsidRPr="00B877BC">
        <w:t>Je me rappelle un interminable discours de son impossible Juge sur l</w:t>
      </w:r>
      <w:r w:rsidR="00FA6A88">
        <w:t>’</w:t>
      </w:r>
      <w:r w:rsidRPr="00B877BC">
        <w:t>agriculture et l</w:t>
      </w:r>
      <w:r w:rsidR="00FA6A88">
        <w:t>’</w:t>
      </w:r>
      <w:r w:rsidRPr="00B877BC">
        <w:t>économie sociale</w:t>
      </w:r>
      <w:r w:rsidR="00FA6A88">
        <w:t>…</w:t>
      </w:r>
    </w:p>
    <w:p w14:paraId="0DDAFD1B" w14:textId="77777777" w:rsidR="00FA6A88" w:rsidRDefault="00A92B34" w:rsidP="00FA6A88">
      <w:r w:rsidRPr="00B877BC">
        <w:t>Vers la fin du troisième</w:t>
      </w:r>
      <w:r w:rsidR="00FA6A88">
        <w:t xml:space="preserve">, </w:t>
      </w:r>
      <w:r w:rsidRPr="00B877BC">
        <w:t>je feignis un besoin subit de l</w:t>
      </w:r>
      <w:r w:rsidR="00FA6A88">
        <w:t>’</w:t>
      </w:r>
      <w:r w:rsidRPr="00B877BC">
        <w:t>espèce la plus vulgaire</w:t>
      </w:r>
      <w:r w:rsidR="00FA6A88">
        <w:t xml:space="preserve">, </w:t>
      </w:r>
      <w:r w:rsidRPr="00B877BC">
        <w:t>espérant ainsi gagner la porte de l</w:t>
      </w:r>
      <w:r w:rsidR="00FA6A88">
        <w:t>’</w:t>
      </w:r>
      <w:r w:rsidRPr="00B877BC">
        <w:t>escalier</w:t>
      </w:r>
      <w:r w:rsidR="00FA6A88">
        <w:t xml:space="preserve">. </w:t>
      </w:r>
      <w:r w:rsidRPr="00B877BC">
        <w:t>Cet homme nuisible m</w:t>
      </w:r>
      <w:r w:rsidR="00FA6A88">
        <w:t>’</w:t>
      </w:r>
      <w:r w:rsidRPr="00B877BC">
        <w:t>accompagna</w:t>
      </w:r>
      <w:r w:rsidR="00FA6A88">
        <w:t>…</w:t>
      </w:r>
    </w:p>
    <w:p w14:paraId="3DCDA3DB" w14:textId="77777777" w:rsidR="00FA6A88" w:rsidRDefault="00A92B34" w:rsidP="00FA6A88">
      <w:r w:rsidRPr="00B877BC">
        <w:t>Il fallut tout avaler et cela dura jusqu</w:t>
      </w:r>
      <w:r w:rsidR="00FA6A88">
        <w:t>’</w:t>
      </w:r>
      <w:r w:rsidRPr="00B877BC">
        <w:t>à minuit</w:t>
      </w:r>
      <w:r w:rsidR="00FA6A88">
        <w:t xml:space="preserve">. </w:t>
      </w:r>
      <w:r w:rsidRPr="00B877BC">
        <w:t>J</w:t>
      </w:r>
      <w:r w:rsidR="00FA6A88">
        <w:t>’</w:t>
      </w:r>
      <w:r w:rsidRPr="00B877BC">
        <w:t>étais pre</w:t>
      </w:r>
      <w:r w:rsidRPr="00B877BC">
        <w:t>s</w:t>
      </w:r>
      <w:r w:rsidRPr="00B877BC">
        <w:t xml:space="preserve">que aussi </w:t>
      </w:r>
      <w:r w:rsidRPr="00B877BC">
        <w:rPr>
          <w:i/>
          <w:iCs/>
        </w:rPr>
        <w:t>sacrifié</w:t>
      </w:r>
      <w:r w:rsidRPr="00B877BC">
        <w:t xml:space="preserve"> que la fille elle-même du Libérateur d</w:t>
      </w:r>
      <w:r w:rsidR="00FA6A88">
        <w:t>’</w:t>
      </w:r>
      <w:r w:rsidRPr="00B877BC">
        <w:t>Israël</w:t>
      </w:r>
      <w:r w:rsidR="00FA6A88">
        <w:t>.</w:t>
      </w:r>
    </w:p>
    <w:p w14:paraId="021318F6" w14:textId="77777777" w:rsidR="00FA6A88" w:rsidRDefault="00FA6A88" w:rsidP="00FA6A88">
      <w:pPr>
        <w:pStyle w:val="Etoile"/>
      </w:pPr>
      <w:r>
        <w:t>* * *</w:t>
      </w:r>
    </w:p>
    <w:p w14:paraId="597A2B00" w14:textId="77777777" w:rsidR="00FA6A88" w:rsidRDefault="00A92B34" w:rsidP="00FA6A88">
      <w:r w:rsidRPr="00B877BC">
        <w:lastRenderedPageBreak/>
        <w:t>Mais que devins-je</w:t>
      </w:r>
      <w:r w:rsidR="00FA6A88">
        <w:t xml:space="preserve">, </w:t>
      </w:r>
      <w:r w:rsidRPr="00B877BC">
        <w:t>lorsque m</w:t>
      </w:r>
      <w:r w:rsidR="00FA6A88">
        <w:t>’</w:t>
      </w:r>
      <w:r w:rsidRPr="00B877BC">
        <w:t>élançant sur mon chapeau</w:t>
      </w:r>
      <w:r w:rsidR="00FA6A88">
        <w:t xml:space="preserve">, </w:t>
      </w:r>
      <w:r w:rsidRPr="00B877BC">
        <w:t>Damascène me dit ces mots qui me parurent tirés de l</w:t>
      </w:r>
      <w:r w:rsidR="00FA6A88">
        <w:t>’</w:t>
      </w:r>
      <w:r w:rsidRPr="00B877BC">
        <w:t>Apocalypse</w:t>
      </w:r>
      <w:r w:rsidR="00FA6A88">
        <w:t xml:space="preserve"> : – </w:t>
      </w:r>
      <w:r w:rsidRPr="00B877BC">
        <w:t>Oh</w:t>
      </w:r>
      <w:r w:rsidR="00FA6A88">
        <w:t xml:space="preserve"> ! </w:t>
      </w:r>
      <w:r w:rsidRPr="00B877BC">
        <w:t>ne vous pressez pas</w:t>
      </w:r>
      <w:r w:rsidR="00FA6A88">
        <w:t xml:space="preserve">, </w:t>
      </w:r>
      <w:r w:rsidRPr="00B877BC">
        <w:rPr>
          <w:i/>
          <w:iCs/>
        </w:rPr>
        <w:t>nous</w:t>
      </w:r>
      <w:r w:rsidRPr="00B877BC">
        <w:t xml:space="preserve"> </w:t>
      </w:r>
      <w:r w:rsidRPr="00B877BC">
        <w:rPr>
          <w:i/>
          <w:iCs/>
        </w:rPr>
        <w:t>n</w:t>
      </w:r>
      <w:r w:rsidR="00FA6A88">
        <w:rPr>
          <w:i/>
          <w:iCs/>
        </w:rPr>
        <w:t>’</w:t>
      </w:r>
      <w:r w:rsidRPr="00B877BC">
        <w:rPr>
          <w:i/>
          <w:iCs/>
        </w:rPr>
        <w:t>avons</w:t>
      </w:r>
      <w:r w:rsidRPr="00B877BC">
        <w:t xml:space="preserve"> </w:t>
      </w:r>
      <w:r w:rsidRPr="00B877BC">
        <w:rPr>
          <w:i/>
          <w:iCs/>
        </w:rPr>
        <w:t>encore</w:t>
      </w:r>
      <w:r w:rsidRPr="00B877BC">
        <w:t xml:space="preserve"> </w:t>
      </w:r>
      <w:r w:rsidRPr="00B877BC">
        <w:rPr>
          <w:i/>
          <w:iCs/>
        </w:rPr>
        <w:t>rien</w:t>
      </w:r>
      <w:r w:rsidRPr="00B877BC">
        <w:t xml:space="preserve"> </w:t>
      </w:r>
      <w:r w:rsidRPr="00B877BC">
        <w:rPr>
          <w:i/>
          <w:iCs/>
        </w:rPr>
        <w:t>lu</w:t>
      </w:r>
      <w:r w:rsidR="00FA6A88">
        <w:t xml:space="preserve">. </w:t>
      </w:r>
      <w:r w:rsidRPr="00B877BC">
        <w:t>Je ne vous lâche pas avant que vous n</w:t>
      </w:r>
      <w:r w:rsidR="00FA6A88">
        <w:t>’</w:t>
      </w:r>
      <w:r w:rsidRPr="00B877BC">
        <w:t>ayez entendu mes sonnets</w:t>
      </w:r>
      <w:r w:rsidR="00FA6A88">
        <w:t>.</w:t>
      </w:r>
    </w:p>
    <w:p w14:paraId="62089BA0" w14:textId="77777777" w:rsidR="00FA6A88" w:rsidRDefault="00A92B34" w:rsidP="00FA6A88">
      <w:r w:rsidRPr="00B877BC">
        <w:t>Un ignorant de la langue française aurait pu croire qu</w:t>
      </w:r>
      <w:r w:rsidR="00FA6A88">
        <w:t>’</w:t>
      </w:r>
      <w:r w:rsidRPr="00B877BC">
        <w:t>il m</w:t>
      </w:r>
      <w:r w:rsidR="00FA6A88">
        <w:t>’</w:t>
      </w:r>
      <w:r w:rsidRPr="00B877BC">
        <w:t>offrait une tasse de chocolat</w:t>
      </w:r>
      <w:r w:rsidR="00FA6A88">
        <w:t xml:space="preserve">. </w:t>
      </w:r>
      <w:r w:rsidRPr="00B877BC">
        <w:t>Or</w:t>
      </w:r>
      <w:r w:rsidR="00FA6A88">
        <w:t xml:space="preserve">, </w:t>
      </w:r>
      <w:r w:rsidRPr="00B877BC">
        <w:t>il m</w:t>
      </w:r>
      <w:r w:rsidR="00FA6A88">
        <w:t>’</w:t>
      </w:r>
      <w:r w:rsidRPr="00B877BC">
        <w:t xml:space="preserve">annonça </w:t>
      </w:r>
      <w:r w:rsidRPr="00B877BC">
        <w:rPr>
          <w:i/>
          <w:iCs/>
        </w:rPr>
        <w:t>quinze</w:t>
      </w:r>
      <w:r w:rsidRPr="00B877BC">
        <w:t xml:space="preserve"> </w:t>
      </w:r>
      <w:r w:rsidRPr="00B877BC">
        <w:rPr>
          <w:i/>
          <w:iCs/>
        </w:rPr>
        <w:t>cents</w:t>
      </w:r>
      <w:r w:rsidRPr="00B877BC">
        <w:t xml:space="preserve"> </w:t>
      </w:r>
      <w:r w:rsidRPr="00B877BC">
        <w:rPr>
          <w:i/>
          <w:iCs/>
        </w:rPr>
        <w:t>sonnets</w:t>
      </w:r>
      <w:r w:rsidR="00FA6A88">
        <w:t xml:space="preserve">, </w:t>
      </w:r>
      <w:r w:rsidRPr="00B877BC">
        <w:t>plus de vingt mille vers</w:t>
      </w:r>
      <w:r w:rsidR="00FA6A88">
        <w:t xml:space="preserve"> ! </w:t>
      </w:r>
      <w:r w:rsidRPr="00B877BC">
        <w:t>et sa voix</w:t>
      </w:r>
      <w:r w:rsidR="00FA6A88">
        <w:t xml:space="preserve">, </w:t>
      </w:r>
      <w:r w:rsidRPr="00B877BC">
        <w:t>loin d</w:t>
      </w:r>
      <w:r w:rsidR="00FA6A88">
        <w:t>’</w:t>
      </w:r>
      <w:r w:rsidRPr="00B877BC">
        <w:t>être affaiblie par le précédent effort</w:t>
      </w:r>
      <w:r w:rsidR="00FA6A88">
        <w:t xml:space="preserve">, </w:t>
      </w:r>
      <w:r w:rsidRPr="00B877BC">
        <w:t>était maintenant plus claire</w:t>
      </w:r>
      <w:r w:rsidR="00FA6A88">
        <w:t xml:space="preserve">, </w:t>
      </w:r>
      <w:r w:rsidRPr="00B877BC">
        <w:t>plus fra</w:t>
      </w:r>
      <w:r w:rsidRPr="00B877BC">
        <w:t>î</w:t>
      </w:r>
      <w:r w:rsidRPr="00B877BC">
        <w:t>che</w:t>
      </w:r>
      <w:r w:rsidR="00FA6A88">
        <w:t xml:space="preserve">, </w:t>
      </w:r>
      <w:r w:rsidRPr="00B877BC">
        <w:t>mieux entraînée</w:t>
      </w:r>
      <w:r w:rsidR="00FA6A88">
        <w:t xml:space="preserve">, </w:t>
      </w:r>
      <w:r w:rsidRPr="00B877BC">
        <w:t>capable</w:t>
      </w:r>
      <w:r w:rsidR="00FA6A88">
        <w:t xml:space="preserve">, </w:t>
      </w:r>
      <w:r w:rsidRPr="00B877BC">
        <w:t>semblait-il</w:t>
      </w:r>
      <w:r w:rsidR="00FA6A88">
        <w:t xml:space="preserve">, </w:t>
      </w:r>
      <w:r w:rsidRPr="00B877BC">
        <w:t>de tromboner jusqu</w:t>
      </w:r>
      <w:r w:rsidR="00FA6A88">
        <w:t>’</w:t>
      </w:r>
      <w:r w:rsidRPr="00B877BC">
        <w:t>à la chute</w:t>
      </w:r>
      <w:r w:rsidR="00FA6A88">
        <w:t xml:space="preserve">, </w:t>
      </w:r>
      <w:r w:rsidRPr="00B877BC">
        <w:t>si malencontreusement ajournée</w:t>
      </w:r>
      <w:r w:rsidR="00FA6A88">
        <w:t xml:space="preserve">, </w:t>
      </w:r>
      <w:r w:rsidRPr="00B877BC">
        <w:t>du ciel</w:t>
      </w:r>
      <w:r w:rsidR="00FA6A88">
        <w:t>.</w:t>
      </w:r>
    </w:p>
    <w:p w14:paraId="68CCFB9D" w14:textId="77777777" w:rsidR="00FA6A88" w:rsidRDefault="00A92B34" w:rsidP="00FA6A88">
      <w:r w:rsidRPr="00B877BC">
        <w:t>Que faire</w:t>
      </w:r>
      <w:r w:rsidR="00FA6A88">
        <w:t xml:space="preserve"> ? </w:t>
      </w:r>
      <w:r w:rsidRPr="00B877BC">
        <w:t>Il m</w:t>
      </w:r>
      <w:r w:rsidR="00FA6A88">
        <w:t>’</w:t>
      </w:r>
      <w:r w:rsidRPr="00B877BC">
        <w:t>était démontré que je ne pourrais sortir que sur le cadavre de cet enragé et je n</w:t>
      </w:r>
      <w:r w:rsidR="00FA6A88">
        <w:t>’</w:t>
      </w:r>
      <w:r w:rsidRPr="00B877BC">
        <w:t>avais pas alors</w:t>
      </w:r>
      <w:r w:rsidR="00FA6A88">
        <w:t xml:space="preserve">, </w:t>
      </w:r>
      <w:r w:rsidRPr="00B877BC">
        <w:t>comme depuis</w:t>
      </w:r>
      <w:r w:rsidR="00FA6A88">
        <w:t xml:space="preserve">, </w:t>
      </w:r>
      <w:r w:rsidRPr="00B877BC">
        <w:t>l</w:t>
      </w:r>
      <w:r w:rsidR="00FA6A88">
        <w:t>’</w:t>
      </w:r>
      <w:r w:rsidRPr="00B877BC">
        <w:t>habitude vénielle de tremper mes mains dans le sang</w:t>
      </w:r>
      <w:r w:rsidR="00FA6A88">
        <w:t>.</w:t>
      </w:r>
    </w:p>
    <w:p w14:paraId="4415B152" w14:textId="77777777" w:rsidR="00FA6A88" w:rsidRDefault="00A92B34" w:rsidP="00FA6A88">
      <w:r w:rsidRPr="00B877BC">
        <w:t>Je me rassis</w:t>
      </w:r>
      <w:r w:rsidR="00FA6A88">
        <w:t xml:space="preserve">, </w:t>
      </w:r>
      <w:r w:rsidRPr="00B877BC">
        <w:t>étouffant un râle de désespoir</w:t>
      </w:r>
      <w:r w:rsidR="00FA6A88">
        <w:t>.</w:t>
      </w:r>
    </w:p>
    <w:p w14:paraId="33310490" w14:textId="77777777" w:rsidR="00FA6A88" w:rsidRDefault="00A92B34" w:rsidP="00FA6A88">
      <w:r w:rsidRPr="00B877BC">
        <w:t>Cinq minutes plus tard</w:t>
      </w:r>
      <w:r w:rsidR="00FA6A88">
        <w:t xml:space="preserve">, </w:t>
      </w:r>
      <w:r w:rsidRPr="00B877BC">
        <w:t>je dormais profondément</w:t>
      </w:r>
      <w:r w:rsidR="00FA6A88">
        <w:t xml:space="preserve">. </w:t>
      </w:r>
      <w:r w:rsidRPr="00B877BC">
        <w:t>Le cari</w:t>
      </w:r>
      <w:r w:rsidRPr="00B877BC">
        <w:t>l</w:t>
      </w:r>
      <w:r w:rsidRPr="00B877BC">
        <w:t>lon d</w:t>
      </w:r>
      <w:r w:rsidR="00FA6A88">
        <w:t>’</w:t>
      </w:r>
      <w:r w:rsidRPr="00B877BC">
        <w:t>une clarine alpestre</w:t>
      </w:r>
      <w:r w:rsidR="00FA6A88">
        <w:t xml:space="preserve">, </w:t>
      </w:r>
      <w:r w:rsidRPr="00B877BC">
        <w:t>vivement agitée à mon oreille</w:t>
      </w:r>
      <w:r w:rsidR="00FA6A88">
        <w:t xml:space="preserve">, </w:t>
      </w:r>
      <w:r w:rsidRPr="00B877BC">
        <w:t>me réveilla</w:t>
      </w:r>
      <w:r w:rsidR="00FA6A88">
        <w:t xml:space="preserve">. – </w:t>
      </w:r>
      <w:r w:rsidRPr="00B877BC">
        <w:t>Ah</w:t>
      </w:r>
      <w:r w:rsidR="00FA6A88">
        <w:t xml:space="preserve"> ! </w:t>
      </w:r>
      <w:r w:rsidRPr="00B877BC">
        <w:t>Ah</w:t>
      </w:r>
      <w:r w:rsidR="00FA6A88">
        <w:t xml:space="preserve"> ! </w:t>
      </w:r>
      <w:r w:rsidRPr="00B877BC">
        <w:t>vous dormez</w:t>
      </w:r>
      <w:r w:rsidR="00FA6A88">
        <w:t xml:space="preserve">, </w:t>
      </w:r>
      <w:r w:rsidRPr="00B877BC">
        <w:t>je crois</w:t>
      </w:r>
      <w:r w:rsidR="00FA6A88">
        <w:t xml:space="preserve">, </w:t>
      </w:r>
      <w:r w:rsidRPr="00B877BC">
        <w:t>me dit mon bourreau</w:t>
      </w:r>
      <w:r w:rsidR="00FA6A88">
        <w:t xml:space="preserve">. – </w:t>
      </w:r>
      <w:r w:rsidRPr="00B877BC">
        <w:t>Mon Dieu</w:t>
      </w:r>
      <w:r w:rsidR="00FA6A88">
        <w:t xml:space="preserve"> ! </w:t>
      </w:r>
      <w:r w:rsidRPr="00B877BC">
        <w:t>répondis-je</w:t>
      </w:r>
      <w:r w:rsidR="00FA6A88">
        <w:t xml:space="preserve">, </w:t>
      </w:r>
      <w:r w:rsidRPr="00B877BC">
        <w:t>je dors</w:t>
      </w:r>
      <w:r w:rsidR="00FA6A88">
        <w:t xml:space="preserve">, </w:t>
      </w:r>
      <w:r w:rsidRPr="00B877BC">
        <w:t>sans dormir</w:t>
      </w:r>
      <w:r w:rsidR="00FA6A88">
        <w:t xml:space="preserve">… </w:t>
      </w:r>
      <w:r w:rsidRPr="00B877BC">
        <w:t>J</w:t>
      </w:r>
      <w:r w:rsidR="00FA6A88">
        <w:t>’</w:t>
      </w:r>
      <w:r w:rsidRPr="00B877BC">
        <w:t>avoue que je sens un peu de fatigue</w:t>
      </w:r>
      <w:r w:rsidR="00FA6A88">
        <w:t xml:space="preserve">. – </w:t>
      </w:r>
      <w:r w:rsidRPr="00B877BC">
        <w:t>Très bien</w:t>
      </w:r>
      <w:r w:rsidR="00FA6A88">
        <w:t xml:space="preserve">, </w:t>
      </w:r>
      <w:r w:rsidRPr="00B877BC">
        <w:t>je connais ça</w:t>
      </w:r>
      <w:r w:rsidR="00FA6A88">
        <w:t>.</w:t>
      </w:r>
    </w:p>
    <w:p w14:paraId="6DD4E0CE" w14:textId="77777777" w:rsidR="00FA6A88" w:rsidRDefault="00A92B34" w:rsidP="00FA6A88">
      <w:r w:rsidRPr="00B877BC">
        <w:t>Il ouvrit alors son tiroir</w:t>
      </w:r>
      <w:r w:rsidR="00FA6A88">
        <w:t xml:space="preserve">, </w:t>
      </w:r>
      <w:r w:rsidRPr="00B877BC">
        <w:t>en tira un revolver qui me parut de dimensions anormales</w:t>
      </w:r>
      <w:r w:rsidR="00FA6A88">
        <w:t xml:space="preserve">, </w:t>
      </w:r>
      <w:r w:rsidRPr="00B877BC">
        <w:t>l</w:t>
      </w:r>
      <w:r w:rsidR="00FA6A88">
        <w:t>’</w:t>
      </w:r>
      <w:r w:rsidRPr="00B877BC">
        <w:t>arma soigneusement</w:t>
      </w:r>
      <w:r w:rsidR="00FA6A88">
        <w:t xml:space="preserve">, </w:t>
      </w:r>
      <w:r w:rsidRPr="00B877BC">
        <w:t>le posa sur la table sans lâcher la crosse et</w:t>
      </w:r>
      <w:r w:rsidR="00FA6A88">
        <w:t xml:space="preserve">, </w:t>
      </w:r>
      <w:r w:rsidRPr="00B877BC">
        <w:t>reprenant de la main gauche son manuscrit</w:t>
      </w:r>
      <w:r w:rsidR="00FA6A88">
        <w:t xml:space="preserve">, </w:t>
      </w:r>
      <w:r w:rsidRPr="00B877BC">
        <w:t>ajouta simplement</w:t>
      </w:r>
      <w:r w:rsidR="00FA6A88">
        <w:t xml:space="preserve"> : – </w:t>
      </w:r>
      <w:r w:rsidRPr="00B877BC">
        <w:t>Je continue</w:t>
      </w:r>
      <w:r w:rsidR="00FA6A88">
        <w:t> !…</w:t>
      </w:r>
    </w:p>
    <w:p w14:paraId="02ECB0C3" w14:textId="77777777" w:rsidR="00FA6A88" w:rsidRDefault="00A92B34" w:rsidP="00FA6A88">
      <w:r w:rsidRPr="00B877BC">
        <w:t>Ce supplice dura jusqu</w:t>
      </w:r>
      <w:r w:rsidR="00FA6A88">
        <w:t>’</w:t>
      </w:r>
      <w:r w:rsidRPr="00B877BC">
        <w:t>au lever du soleil</w:t>
      </w:r>
      <w:r w:rsidR="00FA6A88">
        <w:t xml:space="preserve">. </w:t>
      </w:r>
      <w:r w:rsidRPr="00B877BC">
        <w:t>À ce moment</w:t>
      </w:r>
      <w:r w:rsidR="00FA6A88">
        <w:t xml:space="preserve">, </w:t>
      </w:r>
      <w:r w:rsidRPr="00B877BC">
        <w:t>il se leva mécaniquement</w:t>
      </w:r>
      <w:r w:rsidR="00FA6A88">
        <w:t xml:space="preserve">, </w:t>
      </w:r>
      <w:r w:rsidRPr="00B877BC">
        <w:t>ferma son accordéon et me déclara qu</w:t>
      </w:r>
      <w:r w:rsidR="00FA6A88">
        <w:t>’</w:t>
      </w:r>
      <w:r w:rsidRPr="00B877BC">
        <w:t>il allait prendre le train</w:t>
      </w:r>
      <w:r w:rsidR="00FA6A88">
        <w:t xml:space="preserve">. – </w:t>
      </w:r>
      <w:r w:rsidRPr="00B877BC">
        <w:t>Je vais voir papa</w:t>
      </w:r>
      <w:r w:rsidR="00FA6A88">
        <w:t xml:space="preserve">, </w:t>
      </w:r>
      <w:r w:rsidRPr="00B877BC">
        <w:t>m</w:t>
      </w:r>
      <w:r w:rsidR="00FA6A88">
        <w:t>’</w:t>
      </w:r>
      <w:r w:rsidRPr="00B877BC">
        <w:t>expliqua-t-il</w:t>
      </w:r>
      <w:r w:rsidR="00FA6A88">
        <w:t>.</w:t>
      </w:r>
    </w:p>
    <w:p w14:paraId="0D10765F" w14:textId="77777777" w:rsidR="00FA6A88" w:rsidRDefault="00A92B34" w:rsidP="00FA6A88">
      <w:r w:rsidRPr="00B877BC">
        <w:lastRenderedPageBreak/>
        <w:t>Quelques heures plus tard</w:t>
      </w:r>
      <w:r w:rsidR="00FA6A88">
        <w:t xml:space="preserve">, </w:t>
      </w:r>
      <w:r w:rsidRPr="00B877BC">
        <w:t>il giflait son père âgé de soixa</w:t>
      </w:r>
      <w:r w:rsidRPr="00B877BC">
        <w:t>n</w:t>
      </w:r>
      <w:r w:rsidRPr="00B877BC">
        <w:t>te-quinze ans</w:t>
      </w:r>
      <w:r w:rsidR="00FA6A88">
        <w:t xml:space="preserve">, </w:t>
      </w:r>
      <w:r w:rsidRPr="00B877BC">
        <w:t>en arrivant à Orléans</w:t>
      </w:r>
      <w:r w:rsidR="00FA6A88">
        <w:t xml:space="preserve">, </w:t>
      </w:r>
      <w:r w:rsidRPr="00B877BC">
        <w:t>et se jetait</w:t>
      </w:r>
      <w:r w:rsidR="00FA6A88">
        <w:t xml:space="preserve">, </w:t>
      </w:r>
      <w:r w:rsidRPr="00B877BC">
        <w:t>aussitôt après</w:t>
      </w:r>
      <w:r w:rsidR="00FA6A88">
        <w:t xml:space="preserve">, </w:t>
      </w:r>
      <w:r w:rsidRPr="00B877BC">
        <w:t>dans un puits du fond duquel on le retira fou furieux pour l</w:t>
      </w:r>
      <w:r w:rsidR="00FA6A88">
        <w:t>’</w:t>
      </w:r>
      <w:r w:rsidRPr="00B877BC">
        <w:t>enfermer dans un cabanon où il mourut en pleine frénésie</w:t>
      </w:r>
      <w:r w:rsidR="00FA6A88">
        <w:t xml:space="preserve">, </w:t>
      </w:r>
      <w:r w:rsidRPr="00B877BC">
        <w:t>le surlendemain</w:t>
      </w:r>
      <w:r w:rsidR="00FA6A88">
        <w:t>.</w:t>
      </w:r>
    </w:p>
    <w:p w14:paraId="649D4A4F" w14:textId="77777777" w:rsidR="00FA6A88" w:rsidRDefault="00A92B34" w:rsidP="00FA6A88">
      <w:r w:rsidRPr="00B877BC">
        <w:t>À mon extrême surprise</w:t>
      </w:r>
      <w:r w:rsidR="00FA6A88">
        <w:t xml:space="preserve">, </w:t>
      </w:r>
      <w:r w:rsidRPr="00B877BC">
        <w:t>j</w:t>
      </w:r>
      <w:r w:rsidR="00FA6A88">
        <w:t>’</w:t>
      </w:r>
      <w:r w:rsidRPr="00B877BC">
        <w:t>héritai d</w:t>
      </w:r>
      <w:r w:rsidR="00FA6A88">
        <w:t>’</w:t>
      </w:r>
      <w:r w:rsidRPr="00B877BC">
        <w:t>une partie considérable de sa fortune et c</w:t>
      </w:r>
      <w:r w:rsidR="00FA6A88">
        <w:t>’</w:t>
      </w:r>
      <w:r w:rsidRPr="00B877BC">
        <w:t>est avec son argent</w:t>
      </w:r>
      <w:r w:rsidR="00FA6A88">
        <w:t xml:space="preserve"> – </w:t>
      </w:r>
      <w:r w:rsidRPr="00B877BC">
        <w:t>si on tient à le savoir</w:t>
      </w:r>
      <w:r w:rsidR="00FA6A88">
        <w:t xml:space="preserve"> – </w:t>
      </w:r>
      <w:r w:rsidRPr="00B877BC">
        <w:t>que je me suis tant amusé de vingt-cinq à trente</w:t>
      </w:r>
      <w:r w:rsidR="00FA6A88">
        <w:t xml:space="preserve">, </w:t>
      </w:r>
      <w:r w:rsidRPr="00B877BC">
        <w:t>comme chacun sait</w:t>
      </w:r>
      <w:r w:rsidR="00FA6A88">
        <w:t>.</w:t>
      </w:r>
    </w:p>
    <w:p w14:paraId="7C46F8E4" w14:textId="4B99C166" w:rsidR="00A92B34" w:rsidRPr="00B877BC" w:rsidRDefault="00A92B34" w:rsidP="00FA6A88">
      <w:pPr>
        <w:pStyle w:val="Titre1"/>
      </w:pPr>
      <w:bookmarkStart w:id="5" w:name="_Toc198811642"/>
      <w:r w:rsidRPr="00B877BC">
        <w:lastRenderedPageBreak/>
        <w:t>V</w:t>
      </w:r>
      <w:r w:rsidRPr="00B877BC">
        <w:br/>
      </w:r>
      <w:r w:rsidRPr="00B877BC">
        <w:br/>
        <w:t>PROJET D</w:t>
      </w:r>
      <w:r w:rsidR="00FA6A88">
        <w:t>’</w:t>
      </w:r>
      <w:r w:rsidRPr="00B877BC">
        <w:t>ORAISON FUNÈBRE</w:t>
      </w:r>
      <w:bookmarkEnd w:id="5"/>
      <w:r w:rsidRPr="00B877BC">
        <w:br/>
      </w:r>
    </w:p>
    <w:p w14:paraId="728E4779" w14:textId="77777777" w:rsidR="00FA6A88" w:rsidRDefault="00A92B34" w:rsidP="00FA6A88">
      <w:pPr>
        <w:jc w:val="right"/>
      </w:pPr>
      <w:r w:rsidRPr="00FA6A88">
        <w:rPr>
          <w:i/>
          <w:iCs/>
        </w:rPr>
        <w:t>À Gustave de Malherbe</w:t>
      </w:r>
      <w:r w:rsidR="00FA6A88" w:rsidRPr="00FA6A88">
        <w:t>.</w:t>
      </w:r>
    </w:p>
    <w:p w14:paraId="09DF9790" w14:textId="77777777" w:rsidR="00FA6A88" w:rsidRDefault="00A92B34" w:rsidP="00FA6A88">
      <w:r w:rsidRPr="00B877BC">
        <w:t>C</w:t>
      </w:r>
      <w:r w:rsidR="00FA6A88">
        <w:t>’</w:t>
      </w:r>
      <w:r w:rsidRPr="00B877BC">
        <w:t>est à peine si quelques-uns savent qu</w:t>
      </w:r>
      <w:r w:rsidR="00FA6A88">
        <w:t>’</w:t>
      </w:r>
      <w:r w:rsidRPr="00B877BC">
        <w:t>il vient de mourir</w:t>
      </w:r>
      <w:r w:rsidR="00FA6A88">
        <w:t xml:space="preserve">. </w:t>
      </w:r>
      <w:r w:rsidRPr="00B877BC">
        <w:t>Quand la multitude de ceux qui se croient vivants apprendra sa mort</w:t>
      </w:r>
      <w:r w:rsidR="00FA6A88">
        <w:t xml:space="preserve">, </w:t>
      </w:r>
      <w:r w:rsidRPr="00B877BC">
        <w:t xml:space="preserve">il y aura sûrement dans les journaux de vives jérémiades clichées sur le grand écrivain défunt </w:t>
      </w:r>
      <w:r w:rsidR="00FA6A88">
        <w:t>« </w:t>
      </w:r>
      <w:r w:rsidRPr="00B877BC">
        <w:t>qu</w:t>
      </w:r>
      <w:r w:rsidR="00FA6A88">
        <w:t>’</w:t>
      </w:r>
      <w:r w:rsidRPr="00B877BC">
        <w:t>on a eu la douleur de perdre</w:t>
      </w:r>
      <w:r w:rsidR="00FA6A88">
        <w:t xml:space="preserve"> », </w:t>
      </w:r>
      <w:r w:rsidRPr="00B877BC">
        <w:t>après l</w:t>
      </w:r>
      <w:r w:rsidR="00FA6A88">
        <w:t>’</w:t>
      </w:r>
      <w:r w:rsidRPr="00B877BC">
        <w:t>avoir si bassement détesté pendant sa vie</w:t>
      </w:r>
      <w:r w:rsidR="00FA6A88">
        <w:t>.</w:t>
      </w:r>
    </w:p>
    <w:p w14:paraId="09F7C823" w14:textId="77777777" w:rsidR="00FA6A88" w:rsidRDefault="00A92B34" w:rsidP="00FA6A88">
      <w:r w:rsidRPr="00B877BC">
        <w:t>Ces lamentations univoques et professionnelles seront r</w:t>
      </w:r>
      <w:r w:rsidRPr="00B877BC">
        <w:t>a</w:t>
      </w:r>
      <w:r w:rsidRPr="00B877BC">
        <w:t>massées à la pelle</w:t>
      </w:r>
      <w:r w:rsidR="00FA6A88">
        <w:t xml:space="preserve">, </w:t>
      </w:r>
      <w:r w:rsidRPr="00B877BC">
        <w:t>comme la terre des cimetières</w:t>
      </w:r>
      <w:r w:rsidR="00FA6A88">
        <w:t xml:space="preserve">, </w:t>
      </w:r>
      <w:r w:rsidRPr="00B877BC">
        <w:t>par les fo</w:t>
      </w:r>
      <w:r w:rsidRPr="00B877BC">
        <w:t>s</w:t>
      </w:r>
      <w:r w:rsidRPr="00B877BC">
        <w:t>soyeurs de la chronique</w:t>
      </w:r>
      <w:r w:rsidR="00FA6A88">
        <w:t xml:space="preserve">, </w:t>
      </w:r>
      <w:r w:rsidRPr="00B877BC">
        <w:t xml:space="preserve">jusque sous les pieds de </w:t>
      </w:r>
      <w:r w:rsidR="00FA6A88">
        <w:t>« </w:t>
      </w:r>
      <w:r w:rsidRPr="00B877BC">
        <w:t>l</w:t>
      </w:r>
      <w:r w:rsidR="00FA6A88">
        <w:t>’</w:t>
      </w:r>
      <w:r w:rsidRPr="00B877BC">
        <w:t>ami de la dernière heure</w:t>
      </w:r>
      <w:r w:rsidR="00FA6A88">
        <w:t xml:space="preserve"> », </w:t>
      </w:r>
      <w:r w:rsidRPr="00B877BC">
        <w:t>romancier saumâtre et vulpin</w:t>
      </w:r>
      <w:r w:rsidR="00FA6A88">
        <w:t xml:space="preserve">, </w:t>
      </w:r>
      <w:r w:rsidRPr="00B877BC">
        <w:t>qui avait b</w:t>
      </w:r>
      <w:r w:rsidRPr="00B877BC">
        <w:t>e</w:t>
      </w:r>
      <w:r w:rsidRPr="00B877BC">
        <w:t xml:space="preserve">soin de cette réclame et qui </w:t>
      </w:r>
      <w:r w:rsidRPr="00B877BC">
        <w:rPr>
          <w:i/>
          <w:iCs/>
        </w:rPr>
        <w:t>confisqua</w:t>
      </w:r>
      <w:r w:rsidRPr="00B877BC">
        <w:t xml:space="preserve"> son agonie</w:t>
      </w:r>
      <w:r w:rsidR="00FA6A88">
        <w:t xml:space="preserve">, </w:t>
      </w:r>
      <w:r w:rsidRPr="00B877BC">
        <w:t>lui faisant la mort plus amère</w:t>
      </w:r>
      <w:r w:rsidR="00FA6A88">
        <w:t>.</w:t>
      </w:r>
    </w:p>
    <w:p w14:paraId="1249578A" w14:textId="77777777" w:rsidR="00FA6A88" w:rsidRDefault="00A92B34" w:rsidP="00FA6A88">
      <w:r w:rsidRPr="00B877BC">
        <w:t>Contentons-nous de le nommer simplement Lazare</w:t>
      </w:r>
      <w:r w:rsidR="00FA6A88">
        <w:t xml:space="preserve">, </w:t>
      </w:r>
      <w:r w:rsidRPr="00B877BC">
        <w:t>ce d</w:t>
      </w:r>
      <w:r w:rsidRPr="00B877BC">
        <w:t>é</w:t>
      </w:r>
      <w:r w:rsidRPr="00B877BC">
        <w:t>cédé dans la plus parfaite indigence</w:t>
      </w:r>
      <w:r w:rsidR="00FA6A88">
        <w:t xml:space="preserve">, </w:t>
      </w:r>
      <w:r w:rsidRPr="00B877BC">
        <w:t>qui avait le droit de porter l</w:t>
      </w:r>
      <w:r w:rsidR="00FA6A88">
        <w:t>’</w:t>
      </w:r>
      <w:r w:rsidRPr="00B877BC">
        <w:t>une des plus larges couronnes comtales de l</w:t>
      </w:r>
      <w:r w:rsidR="00FA6A88">
        <w:t>’</w:t>
      </w:r>
      <w:r w:rsidRPr="00B877BC">
        <w:t>Occident</w:t>
      </w:r>
      <w:r w:rsidR="00FA6A88">
        <w:t xml:space="preserve">. – </w:t>
      </w:r>
      <w:r w:rsidRPr="00B877BC">
        <w:t>Je suis</w:t>
      </w:r>
      <w:r w:rsidR="00FA6A88">
        <w:t xml:space="preserve">, </w:t>
      </w:r>
      <w:r w:rsidRPr="00B877BC">
        <w:t>disait-il</w:t>
      </w:r>
      <w:r w:rsidR="00FA6A88">
        <w:t xml:space="preserve">, </w:t>
      </w:r>
      <w:r w:rsidRPr="00B877BC">
        <w:t>de la race des Êtres qui font l</w:t>
      </w:r>
      <w:r w:rsidR="00FA6A88">
        <w:t>’</w:t>
      </w:r>
      <w:r w:rsidRPr="00B877BC">
        <w:t>honneur des autres hommes</w:t>
      </w:r>
      <w:r w:rsidR="00FA6A88">
        <w:t>.</w:t>
      </w:r>
    </w:p>
    <w:p w14:paraId="5632A18F" w14:textId="77777777" w:rsidR="00FA6A88" w:rsidRDefault="00A92B34" w:rsidP="00FA6A88">
      <w:r w:rsidRPr="00B877BC">
        <w:t>Il ne voulut donc jamais qu</w:t>
      </w:r>
      <w:r w:rsidR="00FA6A88">
        <w:t>’</w:t>
      </w:r>
      <w:r w:rsidRPr="00B877BC">
        <w:t>on lui parlât d</w:t>
      </w:r>
      <w:r w:rsidR="00FA6A88">
        <w:t>’</w:t>
      </w:r>
      <w:r w:rsidRPr="00B877BC">
        <w:t xml:space="preserve">une </w:t>
      </w:r>
      <w:r w:rsidR="00FA6A88">
        <w:t>« </w:t>
      </w:r>
      <w:r w:rsidRPr="00B877BC">
        <w:t>autre p</w:t>
      </w:r>
      <w:r w:rsidRPr="00B877BC">
        <w:t>a</w:t>
      </w:r>
      <w:r w:rsidRPr="00B877BC">
        <w:t>trie que l</w:t>
      </w:r>
      <w:r w:rsidR="00FA6A88">
        <w:t>’</w:t>
      </w:r>
      <w:r w:rsidRPr="00B877BC">
        <w:t>exil</w:t>
      </w:r>
      <w:r w:rsidR="00FA6A88">
        <w:t> »</w:t>
      </w:r>
      <w:r w:rsidRPr="00B877BC">
        <w:t xml:space="preserve"> et la vie</w:t>
      </w:r>
      <w:r w:rsidR="00FA6A88">
        <w:t xml:space="preserve">, </w:t>
      </w:r>
      <w:r w:rsidRPr="00B877BC">
        <w:t>par conséquent</w:t>
      </w:r>
      <w:r w:rsidR="00FA6A88">
        <w:t xml:space="preserve">, </w:t>
      </w:r>
      <w:r w:rsidRPr="00B877BC">
        <w:t>fut merveilleusement chienne pour ce pauvre diable sublime</w:t>
      </w:r>
      <w:r w:rsidR="00FA6A88">
        <w:t>.</w:t>
      </w:r>
    </w:p>
    <w:p w14:paraId="3C97F61B" w14:textId="77777777" w:rsidR="00FA6A88" w:rsidRDefault="00A92B34" w:rsidP="00FA6A88">
      <w:r w:rsidRPr="00B877BC">
        <w:t>Un peu plus tard</w:t>
      </w:r>
      <w:r w:rsidR="00FA6A88">
        <w:t xml:space="preserve">, </w:t>
      </w:r>
      <w:r w:rsidRPr="00B877BC">
        <w:t>lorsque se seront éteintes les flammes postiches de la canicule des admirations après décès</w:t>
      </w:r>
      <w:r w:rsidR="00FA6A88">
        <w:t xml:space="preserve">, – </w:t>
      </w:r>
      <w:r w:rsidRPr="00B877BC">
        <w:t xml:space="preserve">un peu </w:t>
      </w:r>
      <w:r w:rsidRPr="00B877BC">
        <w:lastRenderedPageBreak/>
        <w:t>ou beaucoup plus tard</w:t>
      </w:r>
      <w:r w:rsidR="00FA6A88">
        <w:t xml:space="preserve">, – </w:t>
      </w:r>
      <w:r w:rsidRPr="00B877BC">
        <w:t>je parlerai de cette mort dont la tri</w:t>
      </w:r>
      <w:r w:rsidRPr="00B877BC">
        <w:t>s</w:t>
      </w:r>
      <w:r w:rsidRPr="00B877BC">
        <w:t>tesse et l</w:t>
      </w:r>
      <w:r w:rsidR="00FA6A88">
        <w:t>’</w:t>
      </w:r>
      <w:r w:rsidRPr="00B877BC">
        <w:t>horreur</w:t>
      </w:r>
      <w:r w:rsidR="00FA6A88">
        <w:t xml:space="preserve">, </w:t>
      </w:r>
      <w:r w:rsidRPr="00B877BC">
        <w:t>avec soin dissimulées</w:t>
      </w:r>
      <w:r w:rsidR="00FA6A88">
        <w:t xml:space="preserve">, </w:t>
      </w:r>
      <w:r w:rsidRPr="00B877BC">
        <w:t>sont difficilement su</w:t>
      </w:r>
      <w:r w:rsidRPr="00B877BC">
        <w:t>r</w:t>
      </w:r>
      <w:r w:rsidRPr="00B877BC">
        <w:t>passables</w:t>
      </w:r>
      <w:r w:rsidR="00FA6A88">
        <w:t>.</w:t>
      </w:r>
    </w:p>
    <w:p w14:paraId="3DD3A465" w14:textId="77777777" w:rsidR="00FA6A88" w:rsidRDefault="00A92B34" w:rsidP="00FA6A88">
      <w:r w:rsidRPr="00B877BC">
        <w:t>Car j</w:t>
      </w:r>
      <w:r w:rsidR="00FA6A88">
        <w:t>’</w:t>
      </w:r>
      <w:r w:rsidRPr="00B877BC">
        <w:t>ai fort à dire</w:t>
      </w:r>
      <w:r w:rsidR="00FA6A88">
        <w:t xml:space="preserve">, </w:t>
      </w:r>
      <w:r w:rsidRPr="00B877BC">
        <w:t>je vous assure</w:t>
      </w:r>
      <w:r w:rsidR="00FA6A88">
        <w:t xml:space="preserve">, </w:t>
      </w:r>
      <w:r w:rsidRPr="00B877BC">
        <w:t>et la matière noire sur</w:t>
      </w:r>
      <w:r w:rsidRPr="00B877BC">
        <w:t>a</w:t>
      </w:r>
      <w:r w:rsidRPr="00B877BC">
        <w:t>bonde</w:t>
      </w:r>
      <w:r w:rsidR="00FA6A88">
        <w:t>.</w:t>
      </w:r>
    </w:p>
    <w:p w14:paraId="4194D2DB" w14:textId="77777777" w:rsidR="00FA6A88" w:rsidRDefault="00A92B34" w:rsidP="00FA6A88">
      <w:r w:rsidRPr="00B877BC">
        <w:t>Tel n</w:t>
      </w:r>
      <w:r w:rsidR="00FA6A88">
        <w:t>’</w:t>
      </w:r>
      <w:r w:rsidRPr="00B877BC">
        <w:t>est pas aujourd</w:t>
      </w:r>
      <w:r w:rsidR="00FA6A88">
        <w:t>’</w:t>
      </w:r>
      <w:r w:rsidRPr="00B877BC">
        <w:t>hui précisément mon dessein</w:t>
      </w:r>
      <w:r w:rsidR="00FA6A88">
        <w:t xml:space="preserve">. </w:t>
      </w:r>
      <w:r w:rsidRPr="00B877BC">
        <w:t>Je voudrais seulement</w:t>
      </w:r>
      <w:r w:rsidR="00FA6A88">
        <w:t xml:space="preserve">, </w:t>
      </w:r>
      <w:r w:rsidRPr="00B877BC">
        <w:t>à propos de ce Lazare que tout le monde a le droit de supposer imaginaire</w:t>
      </w:r>
      <w:r w:rsidR="00FA6A88">
        <w:t xml:space="preserve">, </w:t>
      </w:r>
      <w:r w:rsidRPr="00B877BC">
        <w:t>vérifier à la clarté d</w:t>
      </w:r>
      <w:r w:rsidR="00FA6A88">
        <w:t>’</w:t>
      </w:r>
      <w:r w:rsidRPr="00B877BC">
        <w:t>un déplor</w:t>
      </w:r>
      <w:r w:rsidRPr="00B877BC">
        <w:t>a</w:t>
      </w:r>
      <w:r w:rsidRPr="00B877BC">
        <w:t>ble flambeau</w:t>
      </w:r>
      <w:r w:rsidR="00FA6A88">
        <w:t xml:space="preserve">, </w:t>
      </w:r>
      <w:r w:rsidRPr="00B877BC">
        <w:t>l</w:t>
      </w:r>
      <w:r w:rsidR="00FA6A88">
        <w:t>’</w:t>
      </w:r>
      <w:r w:rsidRPr="00B877BC">
        <w:t xml:space="preserve">adage le plus décisif sur les vieilles aristocraties que </w:t>
      </w:r>
      <w:smartTag w:uri="urn:schemas-microsoft-com:office:smarttags" w:element="PersonName">
        <w:smartTagPr>
          <w:attr w:name="ProductID" w:val="la R￩volution"/>
        </w:smartTagPr>
        <w:r w:rsidRPr="00B877BC">
          <w:t>la Révolution</w:t>
        </w:r>
      </w:smartTag>
      <w:r w:rsidRPr="00B877BC">
        <w:t xml:space="preserve"> croit avoir tuées</w:t>
      </w:r>
      <w:r w:rsidR="00FA6A88">
        <w:t>.</w:t>
      </w:r>
    </w:p>
    <w:p w14:paraId="4D821585" w14:textId="77777777" w:rsidR="00FA6A88" w:rsidRDefault="00FA6A88" w:rsidP="00FA6A88">
      <w:r>
        <w:t>« </w:t>
      </w:r>
      <w:r w:rsidR="00A92B34" w:rsidRPr="00B877BC">
        <w:t>Tout homme est l</w:t>
      </w:r>
      <w:r>
        <w:t>’</w:t>
      </w:r>
      <w:r w:rsidR="00A92B34" w:rsidRPr="00B877BC">
        <w:t>addition de sa race</w:t>
      </w:r>
      <w:r>
        <w:t xml:space="preserve"> ». </w:t>
      </w:r>
      <w:r w:rsidR="00A92B34" w:rsidRPr="00B877BC">
        <w:t>Ainsi fut conde</w:t>
      </w:r>
      <w:r w:rsidR="00A92B34" w:rsidRPr="00B877BC">
        <w:t>n</w:t>
      </w:r>
      <w:r w:rsidR="00A92B34" w:rsidRPr="00B877BC">
        <w:t>sée</w:t>
      </w:r>
      <w:r>
        <w:t xml:space="preserve">, </w:t>
      </w:r>
      <w:r w:rsidR="00A92B34" w:rsidRPr="00B877BC">
        <w:t>comme sur une lame d</w:t>
      </w:r>
      <w:r>
        <w:t>’</w:t>
      </w:r>
      <w:r w:rsidR="00A92B34" w:rsidRPr="00B877BC">
        <w:t>airain</w:t>
      </w:r>
      <w:r>
        <w:t xml:space="preserve">, </w:t>
      </w:r>
      <w:r w:rsidR="00A92B34" w:rsidRPr="00B877BC">
        <w:t>par le philosophe Blanc de Saint-Bonnet</w:t>
      </w:r>
      <w:r>
        <w:t xml:space="preserve">, </w:t>
      </w:r>
      <w:r w:rsidR="00A92B34" w:rsidRPr="00B877BC">
        <w:t>toute l</w:t>
      </w:r>
      <w:r>
        <w:t>’</w:t>
      </w:r>
      <w:r w:rsidR="00A92B34" w:rsidRPr="00B877BC">
        <w:t>expérience des siècles</w:t>
      </w:r>
      <w:r>
        <w:t>.</w:t>
      </w:r>
    </w:p>
    <w:p w14:paraId="6257C053" w14:textId="77777777" w:rsidR="00FA6A88" w:rsidRDefault="00A92B34" w:rsidP="00FA6A88">
      <w:r w:rsidRPr="00B877BC">
        <w:t>C</w:t>
      </w:r>
      <w:r w:rsidR="00FA6A88">
        <w:t>’</w:t>
      </w:r>
      <w:r w:rsidRPr="00B877BC">
        <w:t>est-à-dire qu</w:t>
      </w:r>
      <w:r w:rsidR="00FA6A88">
        <w:t>’</w:t>
      </w:r>
      <w:r w:rsidRPr="00B877BC">
        <w:t>à l</w:t>
      </w:r>
      <w:r w:rsidR="00FA6A88">
        <w:t>’</w:t>
      </w:r>
      <w:r w:rsidRPr="00B877BC">
        <w:t>extrémité du dernier rameau d</w:t>
      </w:r>
      <w:r w:rsidR="00FA6A88">
        <w:t>’</w:t>
      </w:r>
      <w:r w:rsidRPr="00B877BC">
        <w:t>un grand arbre élu par la foudre</w:t>
      </w:r>
      <w:r w:rsidR="00FA6A88">
        <w:t xml:space="preserve">, </w:t>
      </w:r>
      <w:r w:rsidRPr="00B877BC">
        <w:t>pend toujours un fruit de délectation ou d</w:t>
      </w:r>
      <w:r w:rsidR="00FA6A88">
        <w:t>’</w:t>
      </w:r>
      <w:r w:rsidRPr="00B877BC">
        <w:t>épouvante en qui l</w:t>
      </w:r>
      <w:r w:rsidR="00FA6A88">
        <w:t>’</w:t>
      </w:r>
      <w:r w:rsidRPr="00B877BC">
        <w:t>essence précieuse fait escale avant de di</w:t>
      </w:r>
      <w:r w:rsidRPr="00B877BC">
        <w:t>s</w:t>
      </w:r>
      <w:r w:rsidRPr="00B877BC">
        <w:t>paraître à jamais</w:t>
      </w:r>
      <w:r w:rsidR="00FA6A88">
        <w:t>.</w:t>
      </w:r>
    </w:p>
    <w:p w14:paraId="752B97F1" w14:textId="77777777" w:rsidR="00FA6A88" w:rsidRDefault="00A92B34" w:rsidP="00FA6A88">
      <w:r w:rsidRPr="00B877BC">
        <w:t>Quand il s</w:t>
      </w:r>
      <w:r w:rsidR="00FA6A88">
        <w:t>’</w:t>
      </w:r>
      <w:r w:rsidRPr="00B877BC">
        <w:t>agit d</w:t>
      </w:r>
      <w:r w:rsidR="00FA6A88">
        <w:t>’</w:t>
      </w:r>
      <w:r w:rsidRPr="00B877BC">
        <w:t>une sève glorieuse</w:t>
      </w:r>
      <w:r w:rsidR="00FA6A88">
        <w:t xml:space="preserve">, </w:t>
      </w:r>
      <w:r w:rsidRPr="00B877BC">
        <w:t>comme dans le cas de notre Lazare</w:t>
      </w:r>
      <w:r w:rsidR="00FA6A88">
        <w:t xml:space="preserve">, </w:t>
      </w:r>
      <w:r w:rsidRPr="00B877BC">
        <w:t>le douloureux être chargé de tout assumer</w:t>
      </w:r>
      <w:r w:rsidR="00FA6A88">
        <w:t xml:space="preserve">, </w:t>
      </w:r>
      <w:r w:rsidRPr="00B877BC">
        <w:t>n</w:t>
      </w:r>
      <w:r w:rsidR="00FA6A88">
        <w:t>’</w:t>
      </w:r>
      <w:r w:rsidRPr="00B877BC">
        <w:t>est pas seulement le support unique des splendeurs ou des misères</w:t>
      </w:r>
      <w:r w:rsidR="00FA6A88">
        <w:t xml:space="preserve">, </w:t>
      </w:r>
      <w:r w:rsidRPr="00B877BC">
        <w:t>des joies divines ou des deuils profonds</w:t>
      </w:r>
      <w:r w:rsidR="00FA6A88">
        <w:t xml:space="preserve">, </w:t>
      </w:r>
      <w:r w:rsidRPr="00B877BC">
        <w:t>des abaissements ou des triomphes accumulés par tant d</w:t>
      </w:r>
      <w:r w:rsidR="00FA6A88">
        <w:t>’</w:t>
      </w:r>
      <w:r w:rsidRPr="00B877BC">
        <w:t>ancêtres</w:t>
      </w:r>
      <w:r w:rsidR="00FA6A88">
        <w:t xml:space="preserve">. </w:t>
      </w:r>
      <w:r w:rsidRPr="00B877BC">
        <w:t>Il faut encore qu</w:t>
      </w:r>
      <w:r w:rsidR="00FA6A88">
        <w:t>’</w:t>
      </w:r>
      <w:r w:rsidRPr="00B877BC">
        <w:t>il porte le Rêve de tout cela</w:t>
      </w:r>
      <w:r w:rsidR="00FA6A88">
        <w:t xml:space="preserve">, </w:t>
      </w:r>
      <w:r w:rsidRPr="00B877BC">
        <w:t>qu</w:t>
      </w:r>
      <w:r w:rsidR="00FA6A88">
        <w:t>’</w:t>
      </w:r>
      <w:r w:rsidRPr="00B877BC">
        <w:t>il le porte dans le long</w:t>
      </w:r>
      <w:r w:rsidR="00FA6A88">
        <w:t xml:space="preserve">, </w:t>
      </w:r>
      <w:r w:rsidRPr="00B877BC">
        <w:t>l</w:t>
      </w:r>
      <w:r w:rsidR="00FA6A88">
        <w:t>’</w:t>
      </w:r>
      <w:r w:rsidRPr="00B877BC">
        <w:t>interminable désert</w:t>
      </w:r>
      <w:r w:rsidR="00FA6A88">
        <w:t>, « </w:t>
      </w:r>
      <w:r w:rsidRPr="00B877BC">
        <w:t>de l</w:t>
      </w:r>
      <w:r w:rsidR="00FA6A88">
        <w:t>’</w:t>
      </w:r>
      <w:r w:rsidRPr="00B877BC">
        <w:t>utérus au sépulcre</w:t>
      </w:r>
      <w:r w:rsidR="00FA6A88">
        <w:t xml:space="preserve"> », </w:t>
      </w:r>
      <w:r w:rsidRPr="00B877BC">
        <w:t>sans qu</w:t>
      </w:r>
      <w:r w:rsidR="00FA6A88">
        <w:t>’</w:t>
      </w:r>
      <w:r w:rsidRPr="00B877BC">
        <w:t>une âme puisse le secourir ou le consoler</w:t>
      </w:r>
      <w:r w:rsidR="00FA6A88">
        <w:t>.</w:t>
      </w:r>
    </w:p>
    <w:p w14:paraId="1A4C3529" w14:textId="77777777" w:rsidR="00FA6A88" w:rsidRDefault="00A92B34" w:rsidP="00FA6A88">
      <w:r w:rsidRPr="00B877BC">
        <w:t>Il lui faut subir le miraculeux et redoutable héritage d</w:t>
      </w:r>
      <w:r w:rsidR="00FA6A88">
        <w:t>’</w:t>
      </w:r>
      <w:r w:rsidRPr="00B877BC">
        <w:t>une poitrine houleuse de tous les soupirs des générations dont le nom même agonise</w:t>
      </w:r>
      <w:r w:rsidR="00FA6A88">
        <w:t>…</w:t>
      </w:r>
    </w:p>
    <w:p w14:paraId="31EE7831" w14:textId="77777777" w:rsidR="00FA6A88" w:rsidRDefault="00A92B34" w:rsidP="00FA6A88">
      <w:r w:rsidRPr="00B877BC">
        <w:lastRenderedPageBreak/>
        <w:t>Et ce n</w:t>
      </w:r>
      <w:r w:rsidR="00FA6A88">
        <w:t>’</w:t>
      </w:r>
      <w:r w:rsidRPr="00B877BC">
        <w:t>est pas tout</w:t>
      </w:r>
      <w:r w:rsidR="00FA6A88">
        <w:t xml:space="preserve">, – </w:t>
      </w:r>
      <w:r w:rsidRPr="00B877BC">
        <w:t>ô mon Dieu</w:t>
      </w:r>
      <w:r w:rsidR="00FA6A88">
        <w:t xml:space="preserve"> ! – </w:t>
      </w:r>
      <w:r w:rsidRPr="00B877BC">
        <w:t>car voici le gouffre des douleurs</w:t>
      </w:r>
      <w:r w:rsidR="00FA6A88">
        <w:t>.</w:t>
      </w:r>
    </w:p>
    <w:p w14:paraId="31B15030" w14:textId="77777777" w:rsidR="00FA6A88" w:rsidRDefault="00FA6A88" w:rsidP="00FA6A88">
      <w:pPr>
        <w:pStyle w:val="Etoile"/>
      </w:pPr>
      <w:r>
        <w:t>* * *</w:t>
      </w:r>
    </w:p>
    <w:p w14:paraId="0707BD35" w14:textId="77777777" w:rsidR="00FA6A88" w:rsidRDefault="00A92B34" w:rsidP="00FA6A88">
      <w:r w:rsidRPr="00B877BC">
        <w:t>La destinée de Lazare fut si extraordinaire que sa vie parut comme un raccourci de l</w:t>
      </w:r>
      <w:r w:rsidR="00FA6A88">
        <w:t>’</w:t>
      </w:r>
      <w:r w:rsidRPr="00B877BC">
        <w:t xml:space="preserve">histoire même de </w:t>
      </w:r>
      <w:smartTag w:uri="urn:schemas-microsoft-com:office:smarttags" w:element="PersonName">
        <w:smartTagPr>
          <w:attr w:name="ProductID" w:val="la Race"/>
        </w:smartTagPr>
        <w:r w:rsidRPr="00B877BC">
          <w:t>la Race</w:t>
        </w:r>
      </w:smartTag>
      <w:r w:rsidRPr="00B877BC">
        <w:t xml:space="preserve"> altière dont il était la suprême incarnation</w:t>
      </w:r>
      <w:r w:rsidR="00FA6A88">
        <w:t>.</w:t>
      </w:r>
    </w:p>
    <w:p w14:paraId="42014092" w14:textId="77777777" w:rsidR="00FA6A88" w:rsidRDefault="00A92B34" w:rsidP="00FA6A88">
      <w:r w:rsidRPr="00B877BC">
        <w:t>Une espèce d</w:t>
      </w:r>
      <w:r w:rsidR="00FA6A88">
        <w:t>’</w:t>
      </w:r>
      <w:r w:rsidRPr="00B877BC">
        <w:t>analogie me fera peut-être comprendre</w:t>
      </w:r>
      <w:r w:rsidR="00FA6A88">
        <w:t>.</w:t>
      </w:r>
    </w:p>
    <w:p w14:paraId="1BBAB166" w14:textId="77777777" w:rsidR="00FA6A88" w:rsidRDefault="00A92B34" w:rsidP="00FA6A88">
      <w:r w:rsidRPr="00B877BC">
        <w:t>Vous rappelez-vous ces chronologiques épitomés qu</w:t>
      </w:r>
      <w:r w:rsidR="00FA6A88">
        <w:t>’</w:t>
      </w:r>
      <w:r w:rsidRPr="00B877BC">
        <w:t>infligèrent à notre enfance des pédagogues inassouvis de m</w:t>
      </w:r>
      <w:r w:rsidRPr="00B877BC">
        <w:t>a</w:t>
      </w:r>
      <w:r w:rsidRPr="00B877BC">
        <w:t>lédictions</w:t>
      </w:r>
      <w:r w:rsidR="00FA6A88">
        <w:t xml:space="preserve"> ? </w:t>
      </w:r>
      <w:r w:rsidRPr="00B877BC">
        <w:t>Chaque époque est condamnée à respirer entre qu</w:t>
      </w:r>
      <w:r w:rsidRPr="00B877BC">
        <w:t>a</w:t>
      </w:r>
      <w:r w:rsidRPr="00B877BC">
        <w:t>tre pages étroites</w:t>
      </w:r>
      <w:r w:rsidR="00FA6A88">
        <w:t xml:space="preserve">, </w:t>
      </w:r>
      <w:r w:rsidRPr="00B877BC">
        <w:t>en ces opuscules suffocants où les évén</w:t>
      </w:r>
      <w:r w:rsidRPr="00B877BC">
        <w:t>e</w:t>
      </w:r>
      <w:r w:rsidRPr="00B877BC">
        <w:t>ments les plus éloignés</w:t>
      </w:r>
      <w:r w:rsidR="00FA6A88">
        <w:t xml:space="preserve">, </w:t>
      </w:r>
      <w:r w:rsidRPr="00B877BC">
        <w:t>les plus distincts</w:t>
      </w:r>
      <w:r w:rsidR="00FA6A88">
        <w:t xml:space="preserve">, </w:t>
      </w:r>
      <w:r w:rsidRPr="00B877BC">
        <w:t>sont empilés et pre</w:t>
      </w:r>
      <w:r w:rsidRPr="00B877BC">
        <w:t>s</w:t>
      </w:r>
      <w:r w:rsidRPr="00B877BC">
        <w:t>sés à la manière des salaisons dans la caque d</w:t>
      </w:r>
      <w:r w:rsidR="00FA6A88">
        <w:t>’</w:t>
      </w:r>
      <w:r w:rsidRPr="00B877BC">
        <w:t>un exportateur</w:t>
      </w:r>
      <w:r w:rsidR="00FA6A88">
        <w:t>.</w:t>
      </w:r>
    </w:p>
    <w:p w14:paraId="4665A786" w14:textId="77777777" w:rsidR="00FA6A88" w:rsidRDefault="00A92B34" w:rsidP="00FA6A88">
      <w:r w:rsidRPr="00B877BC">
        <w:t>Charlemagne y compénètre Mérovée</w:t>
      </w:r>
      <w:r w:rsidR="00FA6A88">
        <w:t xml:space="preserve">, </w:t>
      </w:r>
      <w:r w:rsidRPr="00B877BC">
        <w:t>les premiers Valois ne font qu</w:t>
      </w:r>
      <w:r w:rsidR="00FA6A88">
        <w:t>’</w:t>
      </w:r>
      <w:r w:rsidRPr="00B877BC">
        <w:t>un mastic avec les Valois d</w:t>
      </w:r>
      <w:r w:rsidR="00FA6A88">
        <w:t>’</w:t>
      </w:r>
      <w:r w:rsidRPr="00B877BC">
        <w:t>Orléans ou les Valois d</w:t>
      </w:r>
      <w:r w:rsidR="00FA6A88">
        <w:t>’</w:t>
      </w:r>
      <w:r w:rsidRPr="00B877BC">
        <w:t>Angoulême</w:t>
      </w:r>
      <w:r w:rsidR="00FA6A88">
        <w:t xml:space="preserve">, </w:t>
      </w:r>
      <w:r w:rsidR="00FA6A88" w:rsidRPr="00B877BC">
        <w:t>Henri</w:t>
      </w:r>
      <w:r w:rsidR="00FA6A88">
        <w:t> </w:t>
      </w:r>
      <w:r w:rsidR="00FA6A88" w:rsidRPr="00B877BC">
        <w:t>III</w:t>
      </w:r>
      <w:r w:rsidRPr="00B877BC">
        <w:t xml:space="preserve"> crève les côtes à Charles le Sage</w:t>
      </w:r>
      <w:r w:rsidR="00FA6A88">
        <w:t xml:space="preserve">, </w:t>
      </w:r>
      <w:r w:rsidR="00FA6A88" w:rsidRPr="00B877BC">
        <w:t>Fra</w:t>
      </w:r>
      <w:r w:rsidR="00FA6A88" w:rsidRPr="00B877BC">
        <w:t>n</w:t>
      </w:r>
      <w:r w:rsidR="00FA6A88" w:rsidRPr="00B877BC">
        <w:t>çois</w:t>
      </w:r>
      <w:r w:rsidR="00FA6A88">
        <w:t> </w:t>
      </w:r>
      <w:r w:rsidR="00FA6A88" w:rsidRPr="00B877BC">
        <w:t>I</w:t>
      </w:r>
      <w:r w:rsidR="00FA6A88" w:rsidRPr="00FA6A88">
        <w:rPr>
          <w:vertAlign w:val="superscript"/>
        </w:rPr>
        <w:t>er</w:t>
      </w:r>
      <w:r w:rsidRPr="00B877BC">
        <w:t xml:space="preserve"> s</w:t>
      </w:r>
      <w:r w:rsidR="00FA6A88">
        <w:t>’</w:t>
      </w:r>
      <w:r w:rsidRPr="00B877BC">
        <w:t>aplatit sur Louis le Gros</w:t>
      </w:r>
      <w:r w:rsidR="00FA6A88">
        <w:t xml:space="preserve">, </w:t>
      </w:r>
      <w:r w:rsidRPr="00B877BC">
        <w:t>Ravaillac assassine Jean Sans Peur et c</w:t>
      </w:r>
      <w:r w:rsidR="00FA6A88">
        <w:t>’</w:t>
      </w:r>
      <w:r w:rsidRPr="00B877BC">
        <w:t xml:space="preserve">est à Varennes que </w:t>
      </w:r>
      <w:r w:rsidR="00FA6A88" w:rsidRPr="00B877BC">
        <w:t>Louis</w:t>
      </w:r>
      <w:r w:rsidR="00FA6A88">
        <w:t> </w:t>
      </w:r>
      <w:r w:rsidR="00FA6A88" w:rsidRPr="00B877BC">
        <w:t>XIV</w:t>
      </w:r>
      <w:r w:rsidRPr="00B877BC">
        <w:t xml:space="preserve"> a l</w:t>
      </w:r>
      <w:r w:rsidR="00FA6A88">
        <w:t>’</w:t>
      </w:r>
      <w:r w:rsidRPr="00B877BC">
        <w:t xml:space="preserve">air de signer </w:t>
      </w:r>
      <w:smartTag w:uri="urn:schemas-microsoft-com:office:smarttags" w:element="PersonName">
        <w:smartTagPr>
          <w:attr w:name="ProductID" w:val="la R￩vocation"/>
        </w:smartTagPr>
        <w:r w:rsidRPr="00B877BC">
          <w:t>la Rév</w:t>
        </w:r>
        <w:r w:rsidRPr="00B877BC">
          <w:t>o</w:t>
        </w:r>
        <w:r w:rsidRPr="00B877BC">
          <w:t>cation</w:t>
        </w:r>
      </w:smartTag>
      <w:r w:rsidRPr="00B877BC">
        <w:t xml:space="preserve"> de l</w:t>
      </w:r>
      <w:r w:rsidR="00FA6A88">
        <w:t>’</w:t>
      </w:r>
      <w:r w:rsidRPr="00B877BC">
        <w:t>Édit de Nantes</w:t>
      </w:r>
      <w:r w:rsidR="00FA6A88">
        <w:t xml:space="preserve">, </w:t>
      </w:r>
      <w:r w:rsidRPr="00B877BC">
        <w:t>etc</w:t>
      </w:r>
      <w:r w:rsidR="00FA6A88">
        <w:t xml:space="preserve">. </w:t>
      </w:r>
      <w:r w:rsidRPr="00B877BC">
        <w:t>Tout recul est impossible et le chaos indébrouillable</w:t>
      </w:r>
      <w:r w:rsidR="00FA6A88">
        <w:t>.</w:t>
      </w:r>
    </w:p>
    <w:p w14:paraId="45E50536" w14:textId="77777777" w:rsidR="00FA6A88" w:rsidRDefault="00A92B34" w:rsidP="00FA6A88">
      <w:r w:rsidRPr="00B877BC">
        <w:t>Lazare</w:t>
      </w:r>
      <w:r w:rsidR="00FA6A88">
        <w:t xml:space="preserve">, </w:t>
      </w:r>
      <w:r w:rsidRPr="00B877BC">
        <w:t>dernier du nom</w:t>
      </w:r>
      <w:r w:rsidR="00FA6A88">
        <w:t xml:space="preserve">, </w:t>
      </w:r>
      <w:r w:rsidRPr="00B877BC">
        <w:t>et n</w:t>
      </w:r>
      <w:r w:rsidR="00FA6A88">
        <w:t>’</w:t>
      </w:r>
      <w:r w:rsidRPr="00B877BC">
        <w:t>ayant plus rien devant lui que le Goujatisme grandissant de la fin du siècle</w:t>
      </w:r>
      <w:r w:rsidR="00FA6A88">
        <w:t xml:space="preserve">, </w:t>
      </w:r>
      <w:r w:rsidRPr="00B877BC">
        <w:t>était lui-même</w:t>
      </w:r>
      <w:r w:rsidR="00FA6A88">
        <w:t xml:space="preserve">, </w:t>
      </w:r>
      <w:r w:rsidRPr="00B877BC">
        <w:t>en quelque manière</w:t>
      </w:r>
      <w:r w:rsidR="00FA6A88">
        <w:t xml:space="preserve">, </w:t>
      </w:r>
      <w:r w:rsidRPr="00B877BC">
        <w:t>un de ces terribles abrégés</w:t>
      </w:r>
      <w:r w:rsidR="00FA6A88">
        <w:t>.</w:t>
      </w:r>
    </w:p>
    <w:p w14:paraId="3D555BF0" w14:textId="77777777" w:rsidR="00FA6A88" w:rsidRDefault="00A92B34" w:rsidP="00FA6A88">
      <w:r w:rsidRPr="00B877BC">
        <w:t>Incapable de s</w:t>
      </w:r>
      <w:r w:rsidR="00FA6A88">
        <w:t>’</w:t>
      </w:r>
      <w:r w:rsidRPr="00B877BC">
        <w:t>ajuster à la vie contemporaine qui le pén</w:t>
      </w:r>
      <w:r w:rsidRPr="00B877BC">
        <w:t>é</w:t>
      </w:r>
      <w:r w:rsidRPr="00B877BC">
        <w:t>trait de dégoût</w:t>
      </w:r>
      <w:r w:rsidR="00FA6A88">
        <w:t xml:space="preserve">, </w:t>
      </w:r>
      <w:r w:rsidRPr="00B877BC">
        <w:t>il résidait au fond de son propre cœur</w:t>
      </w:r>
      <w:r w:rsidR="00FA6A88">
        <w:t xml:space="preserve">, </w:t>
      </w:r>
      <w:r w:rsidRPr="00B877BC">
        <w:t>tel que</w:t>
      </w:r>
      <w:r w:rsidR="00FA6A88">
        <w:t xml:space="preserve">, </w:t>
      </w:r>
      <w:r w:rsidRPr="00B877BC">
        <w:t>dans son antre</w:t>
      </w:r>
      <w:r w:rsidR="00FA6A88">
        <w:t xml:space="preserve">, </w:t>
      </w:r>
      <w:r w:rsidRPr="00B877BC">
        <w:t>un dragon d</w:t>
      </w:r>
      <w:r w:rsidR="00FA6A88">
        <w:t>’</w:t>
      </w:r>
      <w:r w:rsidRPr="00B877BC">
        <w:t>avant le déluge</w:t>
      </w:r>
      <w:r w:rsidR="00FA6A88">
        <w:t xml:space="preserve">, </w:t>
      </w:r>
      <w:r w:rsidRPr="00B877BC">
        <w:t>inconsolable et h</w:t>
      </w:r>
      <w:r w:rsidRPr="00B877BC">
        <w:t>a</w:t>
      </w:r>
      <w:r w:rsidRPr="00B877BC">
        <w:t>gard de la destruction de son espèce</w:t>
      </w:r>
      <w:r w:rsidR="00FA6A88">
        <w:t>.</w:t>
      </w:r>
    </w:p>
    <w:p w14:paraId="48C76376" w14:textId="77777777" w:rsidR="00FA6A88" w:rsidRDefault="00A92B34" w:rsidP="00FA6A88">
      <w:r w:rsidRPr="00B877BC">
        <w:lastRenderedPageBreak/>
        <w:t>Il portait vraiment en lui les âmes de tous les grands de sa Maison et la liste en était longue</w:t>
      </w:r>
      <w:r w:rsidR="00FA6A88">
        <w:t xml:space="preserve">. </w:t>
      </w:r>
      <w:r w:rsidRPr="00B877BC">
        <w:t>Il confabulait avec leurs o</w:t>
      </w:r>
      <w:r w:rsidRPr="00B877BC">
        <w:t>m</w:t>
      </w:r>
      <w:r w:rsidRPr="00B877BC">
        <w:t>bres</w:t>
      </w:r>
      <w:r w:rsidR="00FA6A88">
        <w:t xml:space="preserve">, </w:t>
      </w:r>
      <w:r w:rsidRPr="00B877BC">
        <w:t>ne cherchant pas irrespectueusement à les démêler</w:t>
      </w:r>
      <w:r w:rsidR="00FA6A88">
        <w:t xml:space="preserve">, </w:t>
      </w:r>
      <w:r w:rsidRPr="00B877BC">
        <w:t>bien au contraire</w:t>
      </w:r>
      <w:r w:rsidR="00FA6A88">
        <w:t xml:space="preserve">, </w:t>
      </w:r>
      <w:r w:rsidRPr="00B877BC">
        <w:t>et finissant par être heureux de ne plus savoir ce qui revenait</w:t>
      </w:r>
      <w:r w:rsidR="00FA6A88">
        <w:t xml:space="preserve">, </w:t>
      </w:r>
      <w:r w:rsidRPr="00B877BC">
        <w:t>en bonne justice</w:t>
      </w:r>
      <w:r w:rsidR="00FA6A88">
        <w:t xml:space="preserve">, </w:t>
      </w:r>
      <w:r w:rsidRPr="00B877BC">
        <w:t>à chacune d</w:t>
      </w:r>
      <w:r w:rsidR="00FA6A88">
        <w:t>’</w:t>
      </w:r>
      <w:r w:rsidRPr="00B877BC">
        <w:t>elles</w:t>
      </w:r>
      <w:r w:rsidR="00FA6A88">
        <w:t>.</w:t>
      </w:r>
    </w:p>
    <w:p w14:paraId="32A5D957" w14:textId="77777777" w:rsidR="00FA6A88" w:rsidRDefault="00A92B34" w:rsidP="00FA6A88">
      <w:r w:rsidRPr="00B877BC">
        <w:t>Il était</w:t>
      </w:r>
      <w:r w:rsidR="00FA6A88">
        <w:t xml:space="preserve">, </w:t>
      </w:r>
      <w:r w:rsidRPr="00B877BC">
        <w:t>d</w:t>
      </w:r>
      <w:r w:rsidR="00FA6A88">
        <w:t>’</w:t>
      </w:r>
      <w:r w:rsidRPr="00B877BC">
        <w:t>ailleurs</w:t>
      </w:r>
      <w:r w:rsidR="00FA6A88">
        <w:t xml:space="preserve">, </w:t>
      </w:r>
      <w:r w:rsidRPr="00B877BC">
        <w:t>un de ces rares adeptes qui nient la mort</w:t>
      </w:r>
      <w:r w:rsidR="00FA6A88">
        <w:t xml:space="preserve">, </w:t>
      </w:r>
      <w:r w:rsidRPr="00B877BC">
        <w:t>se persuadant que l</w:t>
      </w:r>
      <w:r w:rsidR="00FA6A88">
        <w:t>’</w:t>
      </w:r>
      <w:proofErr w:type="spellStart"/>
      <w:r w:rsidRPr="00B877BC">
        <w:t>autosurvie</w:t>
      </w:r>
      <w:proofErr w:type="spellEnd"/>
      <w:r w:rsidRPr="00B877BC">
        <w:t xml:space="preserve"> est un acte simple de la volonté</w:t>
      </w:r>
      <w:r w:rsidR="00FA6A88">
        <w:t xml:space="preserve">, </w:t>
      </w:r>
      <w:r w:rsidRPr="00B877BC">
        <w:t>et qu</w:t>
      </w:r>
      <w:r w:rsidR="00FA6A88">
        <w:t>’</w:t>
      </w:r>
      <w:r w:rsidRPr="00B877BC">
        <w:t>il est incomparablement plus facile de s</w:t>
      </w:r>
      <w:r w:rsidR="00FA6A88">
        <w:t>’</w:t>
      </w:r>
      <w:r w:rsidRPr="00B877BC">
        <w:t>éterniser que de finir</w:t>
      </w:r>
      <w:r w:rsidR="00FA6A88">
        <w:t>.</w:t>
      </w:r>
    </w:p>
    <w:p w14:paraId="680B3A6E" w14:textId="77777777" w:rsidR="00FA6A88" w:rsidRDefault="00A92B34" w:rsidP="00FA6A88">
      <w:r w:rsidRPr="00B877BC">
        <w:t>Selon lui</w:t>
      </w:r>
      <w:r w:rsidR="00FA6A88">
        <w:t xml:space="preserve">, </w:t>
      </w:r>
      <w:r w:rsidRPr="00B877BC">
        <w:t>la mort dont parlent tant les imbéciles n</w:t>
      </w:r>
      <w:r w:rsidR="00FA6A88">
        <w:t>’</w:t>
      </w:r>
      <w:r w:rsidRPr="00B877BC">
        <w:t>était qu</w:t>
      </w:r>
      <w:r w:rsidR="00FA6A88">
        <w:t>’</w:t>
      </w:r>
      <w:r w:rsidRPr="00B877BC">
        <w:t>une imposture</w:t>
      </w:r>
      <w:r w:rsidR="00FA6A88">
        <w:t xml:space="preserve">, </w:t>
      </w:r>
      <w:r w:rsidRPr="00B877BC">
        <w:t>une insoutenable imposture inventée par les fabricants de couronnes et les marbriers</w:t>
      </w:r>
      <w:r w:rsidR="00FA6A88">
        <w:t>.</w:t>
      </w:r>
    </w:p>
    <w:p w14:paraId="10C62D21" w14:textId="77777777" w:rsidR="00FA6A88" w:rsidRDefault="00A92B34" w:rsidP="00FA6A88">
      <w:r w:rsidRPr="00B877BC">
        <w:t>Il avait même écrit</w:t>
      </w:r>
      <w:r w:rsidR="00FA6A88">
        <w:t xml:space="preserve">, </w:t>
      </w:r>
      <w:r w:rsidRPr="00B877BC">
        <w:t>pour son usage personnel</w:t>
      </w:r>
      <w:r w:rsidR="00FA6A88">
        <w:t xml:space="preserve">, </w:t>
      </w:r>
      <w:r w:rsidRPr="00B877BC">
        <w:t>une fanta</w:t>
      </w:r>
      <w:r w:rsidRPr="00B877BC">
        <w:t>i</w:t>
      </w:r>
      <w:r w:rsidRPr="00B877BC">
        <w:t>sie</w:t>
      </w:r>
      <w:r w:rsidR="00FA6A88">
        <w:t xml:space="preserve">, – </w:t>
      </w:r>
      <w:r w:rsidRPr="00B877BC">
        <w:t>hégélienne</w:t>
      </w:r>
      <w:r w:rsidR="00FA6A88">
        <w:t xml:space="preserve">, </w:t>
      </w:r>
      <w:r w:rsidRPr="00B877BC">
        <w:t>hélas</w:t>
      </w:r>
      <w:r w:rsidR="00FA6A88">
        <w:t xml:space="preserve"> ! – </w:t>
      </w:r>
      <w:r w:rsidRPr="00B877BC">
        <w:t>sur cet objet</w:t>
      </w:r>
      <w:r w:rsidR="00FA6A88">
        <w:t xml:space="preserve">, </w:t>
      </w:r>
      <w:r w:rsidRPr="00B877BC">
        <w:t>en vue d</w:t>
      </w:r>
      <w:r w:rsidR="00FA6A88">
        <w:t>’</w:t>
      </w:r>
      <w:r w:rsidRPr="00B877BC">
        <w:t>établir qu</w:t>
      </w:r>
      <w:r w:rsidR="00FA6A88">
        <w:t>’</w:t>
      </w:r>
      <w:r w:rsidRPr="00B877BC">
        <w:t>êtres et choses ne peuvent avoir d</w:t>
      </w:r>
      <w:r w:rsidR="00FA6A88">
        <w:t>’</w:t>
      </w:r>
      <w:r w:rsidRPr="00B877BC">
        <w:t>autre maintien devant l</w:t>
      </w:r>
      <w:r w:rsidR="00FA6A88">
        <w:t>’</w:t>
      </w:r>
      <w:r w:rsidRPr="00B877BC">
        <w:t>Infini que celui qu</w:t>
      </w:r>
      <w:r w:rsidR="00FA6A88">
        <w:t>’</w:t>
      </w:r>
      <w:r w:rsidRPr="00B877BC">
        <w:t>il plaît à notre conscience de leur accorder</w:t>
      </w:r>
      <w:r w:rsidR="00FA6A88">
        <w:t>.</w:t>
      </w:r>
    </w:p>
    <w:p w14:paraId="1EBAD72E" w14:textId="77777777" w:rsidR="00FA6A88" w:rsidRDefault="00A92B34" w:rsidP="00FA6A88">
      <w:r w:rsidRPr="00B877BC">
        <w:t>Il vivait donc au milieu d</w:t>
      </w:r>
      <w:r w:rsidR="00FA6A88">
        <w:t>’</w:t>
      </w:r>
      <w:r w:rsidRPr="00B877BC">
        <w:t>un groupe superbe dont il avait</w:t>
      </w:r>
      <w:r w:rsidR="00FA6A88">
        <w:t xml:space="preserve">, </w:t>
      </w:r>
      <w:r w:rsidRPr="00B877BC">
        <w:t>depuis longtemps</w:t>
      </w:r>
      <w:r w:rsidR="00FA6A88">
        <w:t xml:space="preserve">, </w:t>
      </w:r>
      <w:r w:rsidRPr="00B877BC">
        <w:t>obtenu la résurrection</w:t>
      </w:r>
      <w:r w:rsidR="00FA6A88">
        <w:t xml:space="preserve">, – </w:t>
      </w:r>
      <w:r w:rsidRPr="00B877BC">
        <w:t>nullement ému d</w:t>
      </w:r>
      <w:r w:rsidR="00FA6A88">
        <w:t>’</w:t>
      </w:r>
      <w:r w:rsidRPr="00B877BC">
        <w:t>aboucher ensemble des guerriers ou des magistrats séparés par toute la largeur des siècles</w:t>
      </w:r>
      <w:r w:rsidR="00FA6A88">
        <w:t xml:space="preserve">, </w:t>
      </w:r>
      <w:r w:rsidRPr="00B877BC">
        <w:t>et dont la personnalité même se perdait pour lui dans l</w:t>
      </w:r>
      <w:r w:rsidR="00FA6A88">
        <w:t>’</w:t>
      </w:r>
      <w:r w:rsidRPr="00B877BC">
        <w:t>admirable cohue des individus de son sang</w:t>
      </w:r>
      <w:r w:rsidR="00FA6A88">
        <w:t>.</w:t>
      </w:r>
    </w:p>
    <w:p w14:paraId="7A5E0B77" w14:textId="77777777" w:rsidR="00FA6A88" w:rsidRDefault="00FA6A88" w:rsidP="00FA6A88">
      <w:pPr>
        <w:pStyle w:val="Etoile"/>
      </w:pPr>
      <w:r>
        <w:t>* * *</w:t>
      </w:r>
    </w:p>
    <w:p w14:paraId="1C1DE0EC" w14:textId="77777777" w:rsidR="00FA6A88" w:rsidRDefault="00A92B34" w:rsidP="00FA6A88">
      <w:r w:rsidRPr="00B877BC">
        <w:t>L</w:t>
      </w:r>
      <w:r w:rsidR="00FA6A88">
        <w:t>’</w:t>
      </w:r>
      <w:r w:rsidRPr="00B877BC">
        <w:t>existence infernale de cet homme est suffisamment connue</w:t>
      </w:r>
      <w:r w:rsidR="00FA6A88">
        <w:t xml:space="preserve">. </w:t>
      </w:r>
      <w:r w:rsidRPr="00B877BC">
        <w:t>On en fait une légende merveilleuse</w:t>
      </w:r>
      <w:r w:rsidR="00FA6A88">
        <w:t xml:space="preserve">, </w:t>
      </w:r>
      <w:r w:rsidRPr="00B877BC">
        <w:t>quoique les ci</w:t>
      </w:r>
      <w:r w:rsidRPr="00B877BC">
        <w:t>r</w:t>
      </w:r>
      <w:r w:rsidRPr="00B877BC">
        <w:t>constances bizarres</w:t>
      </w:r>
      <w:r w:rsidR="00FA6A88">
        <w:t xml:space="preserve">, </w:t>
      </w:r>
      <w:r w:rsidRPr="00B877BC">
        <w:t>dont l</w:t>
      </w:r>
      <w:r w:rsidR="00FA6A88">
        <w:t>’</w:t>
      </w:r>
      <w:r w:rsidRPr="00B877BC">
        <w:t>imagination de quelques-uns l</w:t>
      </w:r>
      <w:r w:rsidR="00FA6A88">
        <w:t>’</w:t>
      </w:r>
      <w:r w:rsidRPr="00B877BC">
        <w:t>a su</w:t>
      </w:r>
      <w:r w:rsidRPr="00B877BC">
        <w:t>r</w:t>
      </w:r>
      <w:r w:rsidRPr="00B877BC">
        <w:t>chargée malicieusement</w:t>
      </w:r>
      <w:r w:rsidR="00FA6A88">
        <w:t xml:space="preserve">, </w:t>
      </w:r>
      <w:r w:rsidRPr="00B877BC">
        <w:t>aient été beaucoup plus rares</w:t>
      </w:r>
      <w:r w:rsidR="00FA6A88">
        <w:t xml:space="preserve">, </w:t>
      </w:r>
      <w:r w:rsidRPr="00B877BC">
        <w:t>en réal</w:t>
      </w:r>
      <w:r w:rsidRPr="00B877BC">
        <w:t>i</w:t>
      </w:r>
      <w:r w:rsidRPr="00B877BC">
        <w:t>té</w:t>
      </w:r>
      <w:r w:rsidR="00FA6A88">
        <w:t xml:space="preserve">, </w:t>
      </w:r>
      <w:r w:rsidRPr="00B877BC">
        <w:t>qu</w:t>
      </w:r>
      <w:r w:rsidR="00FA6A88">
        <w:t>’</w:t>
      </w:r>
      <w:r w:rsidRPr="00B877BC">
        <w:t>on ne le suppose</w:t>
      </w:r>
      <w:r w:rsidR="00FA6A88">
        <w:t>.</w:t>
      </w:r>
    </w:p>
    <w:p w14:paraId="60EB8A85" w14:textId="77777777" w:rsidR="00FA6A88" w:rsidRDefault="00A92B34" w:rsidP="00FA6A88">
      <w:r w:rsidRPr="00B877BC">
        <w:lastRenderedPageBreak/>
        <w:t>Le trouble célèbre de son esprit n</w:t>
      </w:r>
      <w:r w:rsidR="00FA6A88">
        <w:t>’</w:t>
      </w:r>
      <w:r w:rsidRPr="00B877BC">
        <w:t>était</w:t>
      </w:r>
      <w:r w:rsidR="00FA6A88">
        <w:t xml:space="preserve">, </w:t>
      </w:r>
      <w:r w:rsidRPr="00B877BC">
        <w:t>au fond</w:t>
      </w:r>
      <w:r w:rsidR="00FA6A88">
        <w:t xml:space="preserve">, </w:t>
      </w:r>
      <w:r w:rsidRPr="00B877BC">
        <w:t>que le trouble de sa pauvre âme et c</w:t>
      </w:r>
      <w:r w:rsidR="00FA6A88">
        <w:t>’</w:t>
      </w:r>
      <w:r w:rsidRPr="00B877BC">
        <w:t>était</w:t>
      </w:r>
      <w:r w:rsidR="00FA6A88">
        <w:t xml:space="preserve">, </w:t>
      </w:r>
      <w:r w:rsidRPr="00B877BC">
        <w:t>comme cela</w:t>
      </w:r>
      <w:r w:rsidR="00FA6A88">
        <w:t xml:space="preserve">, </w:t>
      </w:r>
      <w:r w:rsidRPr="00B877BC">
        <w:t>bien assez tr</w:t>
      </w:r>
      <w:r w:rsidRPr="00B877BC">
        <w:t>a</w:t>
      </w:r>
      <w:r w:rsidRPr="00B877BC">
        <w:t>gique</w:t>
      </w:r>
      <w:r w:rsidR="00FA6A88">
        <w:t>.</w:t>
      </w:r>
    </w:p>
    <w:p w14:paraId="48B6241B" w14:textId="77777777" w:rsidR="00FA6A88" w:rsidRDefault="00A92B34" w:rsidP="00FA6A88">
      <w:r w:rsidRPr="00B877BC">
        <w:t>J</w:t>
      </w:r>
      <w:r w:rsidR="00FA6A88">
        <w:t>’</w:t>
      </w:r>
      <w:r w:rsidRPr="00B877BC">
        <w:t>ai dit que sa vie se trouva configurée à l</w:t>
      </w:r>
      <w:r w:rsidR="00FA6A88">
        <w:t>’</w:t>
      </w:r>
      <w:r w:rsidRPr="00B877BC">
        <w:t>Histoire même de sa Race et que tel fut le principe de douleurs sans nom</w:t>
      </w:r>
      <w:r w:rsidR="00FA6A88">
        <w:t xml:space="preserve">. </w:t>
      </w:r>
      <w:r w:rsidRPr="00B877BC">
        <w:t>Mais comment faire entendre un pareil langage</w:t>
      </w:r>
      <w:r w:rsidR="00FA6A88">
        <w:t> ?</w:t>
      </w:r>
    </w:p>
    <w:p w14:paraId="5F78347B" w14:textId="77777777" w:rsidR="00FA6A88" w:rsidRDefault="00A92B34" w:rsidP="00FA6A88">
      <w:r w:rsidRPr="00B877BC">
        <w:t>Cette histoire qui est juste au centre de l</w:t>
      </w:r>
      <w:r w:rsidR="00FA6A88">
        <w:t>’</w:t>
      </w:r>
      <w:r w:rsidRPr="00B877BC">
        <w:t>Histoire unive</w:t>
      </w:r>
      <w:r w:rsidRPr="00B877BC">
        <w:t>r</w:t>
      </w:r>
      <w:r w:rsidRPr="00B877BC">
        <w:t>selle et qu</w:t>
      </w:r>
      <w:r w:rsidR="00FA6A88">
        <w:t>’</w:t>
      </w:r>
      <w:r w:rsidRPr="00B877BC">
        <w:t>on apprend si mal dans les écoles</w:t>
      </w:r>
      <w:r w:rsidR="00FA6A88">
        <w:t xml:space="preserve">, </w:t>
      </w:r>
      <w:r w:rsidRPr="00B877BC">
        <w:t>était</w:t>
      </w:r>
      <w:r w:rsidR="00FA6A88">
        <w:t xml:space="preserve">, </w:t>
      </w:r>
      <w:r w:rsidRPr="00B877BC">
        <w:t>en lui</w:t>
      </w:r>
      <w:r w:rsidR="00FA6A88">
        <w:t xml:space="preserve">, </w:t>
      </w:r>
      <w:r w:rsidRPr="00B877BC">
        <w:t>tout à fait vivante et contemporaine</w:t>
      </w:r>
      <w:r w:rsidR="00FA6A88">
        <w:t xml:space="preserve">. </w:t>
      </w:r>
      <w:r w:rsidRPr="00B877BC">
        <w:t>Elle le brûlait</w:t>
      </w:r>
      <w:r w:rsidR="00FA6A88">
        <w:t xml:space="preserve">, </w:t>
      </w:r>
      <w:r w:rsidRPr="00B877BC">
        <w:t>le dévorait comme une flamme furieuse dont il eût été l</w:t>
      </w:r>
      <w:r w:rsidR="00FA6A88">
        <w:t>’</w:t>
      </w:r>
      <w:r w:rsidRPr="00B877BC">
        <w:t>aliment dernier</w:t>
      </w:r>
      <w:r w:rsidR="00FA6A88">
        <w:t>.</w:t>
      </w:r>
    </w:p>
    <w:p w14:paraId="1D8D98D7" w14:textId="77777777" w:rsidR="00FA6A88" w:rsidRDefault="00A92B34" w:rsidP="00FA6A88">
      <w:r w:rsidRPr="00B877BC">
        <w:t>Dans la flagrance des tortures</w:t>
      </w:r>
      <w:r w:rsidR="00FA6A88">
        <w:t xml:space="preserve">, </w:t>
      </w:r>
      <w:r w:rsidRPr="00B877BC">
        <w:t>ses moindres gestes récup</w:t>
      </w:r>
      <w:r w:rsidRPr="00B877BC">
        <w:t>é</w:t>
      </w:r>
      <w:r w:rsidRPr="00B877BC">
        <w:t xml:space="preserve">raient aussitôt les </w:t>
      </w:r>
      <w:r w:rsidRPr="00B877BC">
        <w:rPr>
          <w:i/>
          <w:iCs/>
        </w:rPr>
        <w:t>gestes</w:t>
      </w:r>
      <w:r w:rsidRPr="00B877BC">
        <w:t xml:space="preserve"> anciens de </w:t>
      </w:r>
      <w:smartTag w:uri="urn:schemas-microsoft-com:office:smarttags" w:element="PersonName">
        <w:smartTagPr>
          <w:attr w:name="ProductID" w:val="la Lign￩e"/>
        </w:smartTagPr>
        <w:r w:rsidRPr="00B877BC">
          <w:t>la Lignée</w:t>
        </w:r>
      </w:smartTag>
      <w:r w:rsidRPr="00B877BC">
        <w:t xml:space="preserve"> quasi royale tout entière qui mourait debout dans les ventricules de son cœur</w:t>
      </w:r>
      <w:r w:rsidR="00FA6A88">
        <w:t>.</w:t>
      </w:r>
    </w:p>
    <w:p w14:paraId="4DA35B4E" w14:textId="77777777" w:rsidR="00FA6A88" w:rsidRDefault="00A92B34" w:rsidP="00FA6A88">
      <w:r w:rsidRPr="00B877BC">
        <w:t>Très peu le comprirent</w:t>
      </w:r>
      <w:r w:rsidR="00FA6A88">
        <w:t xml:space="preserve">, </w:t>
      </w:r>
      <w:r w:rsidRPr="00B877BC">
        <w:t>et ceux-là</w:t>
      </w:r>
      <w:r w:rsidR="00FA6A88">
        <w:t xml:space="preserve">, </w:t>
      </w:r>
      <w:r w:rsidRPr="00B877BC">
        <w:t>que pouvaient-ils pour un si grandiose malheureux</w:t>
      </w:r>
      <w:r w:rsidR="00FA6A88">
        <w:t xml:space="preserve"> ? </w:t>
      </w:r>
      <w:r w:rsidRPr="00B877BC">
        <w:t>Dieu lui-même</w:t>
      </w:r>
      <w:r w:rsidR="00FA6A88">
        <w:t xml:space="preserve">, </w:t>
      </w:r>
      <w:r w:rsidRPr="00B877BC">
        <w:t>le Dieu Moloch ne voulant plus d</w:t>
      </w:r>
      <w:r w:rsidR="00FA6A88">
        <w:t>’</w:t>
      </w:r>
      <w:r w:rsidRPr="00B877BC">
        <w:t>aristocratie</w:t>
      </w:r>
      <w:r w:rsidR="00FA6A88">
        <w:t xml:space="preserve">, </w:t>
      </w:r>
      <w:r w:rsidRPr="00B877BC">
        <w:t>l</w:t>
      </w:r>
      <w:r w:rsidR="00FA6A88">
        <w:t>’</w:t>
      </w:r>
      <w:r w:rsidRPr="00B877BC">
        <w:t>holocauste s</w:t>
      </w:r>
      <w:r w:rsidR="00FA6A88">
        <w:t>’</w:t>
      </w:r>
      <w:r w:rsidRPr="00B877BC">
        <w:t>imposait</w:t>
      </w:r>
      <w:r w:rsidR="00FA6A88">
        <w:t>.</w:t>
      </w:r>
    </w:p>
    <w:p w14:paraId="0CDF7A08" w14:textId="77777777" w:rsidR="00FA6A88" w:rsidRDefault="00A92B34" w:rsidP="00FA6A88">
      <w:r w:rsidRPr="00B877BC">
        <w:t>Le génie littéraire lui avait été donné par surcroît</w:t>
      </w:r>
      <w:r w:rsidR="00FA6A88">
        <w:t xml:space="preserve">, </w:t>
      </w:r>
      <w:r w:rsidRPr="00B877BC">
        <w:t>mais ce fut la broutille de son supplice</w:t>
      </w:r>
      <w:r w:rsidR="00FA6A88">
        <w:t>.</w:t>
      </w:r>
    </w:p>
    <w:p w14:paraId="1D0302B7" w14:textId="77777777" w:rsidR="00FA6A88" w:rsidRDefault="00FA6A88" w:rsidP="00FA6A88">
      <w:r>
        <w:t>……………………………………………………………………………………………</w:t>
      </w:r>
    </w:p>
    <w:p w14:paraId="6FFDE695" w14:textId="77777777" w:rsidR="00FA6A88" w:rsidRDefault="00A92B34" w:rsidP="00FA6A88">
      <w:r w:rsidRPr="00B877BC">
        <w:t>Qu</w:t>
      </w:r>
      <w:r w:rsidR="00FA6A88">
        <w:t>’</w:t>
      </w:r>
      <w:r w:rsidRPr="00B877BC">
        <w:t>ils avaient été beaux les commencements</w:t>
      </w:r>
      <w:r w:rsidR="00FA6A88">
        <w:t xml:space="preserve"> ! </w:t>
      </w:r>
      <w:r w:rsidRPr="00B877BC">
        <w:t>On avait vingt ans</w:t>
      </w:r>
      <w:r w:rsidR="00FA6A88">
        <w:t xml:space="preserve">, </w:t>
      </w:r>
      <w:r w:rsidRPr="00B877BC">
        <w:t>on éblouissait les hommes et les femmes</w:t>
      </w:r>
      <w:r w:rsidR="00FA6A88">
        <w:t xml:space="preserve">, </w:t>
      </w:r>
      <w:r w:rsidRPr="00B877BC">
        <w:t>toutes les fanfares éclataient sur tous les seuils</w:t>
      </w:r>
      <w:r w:rsidR="00FA6A88">
        <w:t xml:space="preserve">, </w:t>
      </w:r>
      <w:r w:rsidRPr="00B877BC">
        <w:t>on apportait au monde quelque chose de nouveau</w:t>
      </w:r>
      <w:r w:rsidR="00FA6A88">
        <w:t xml:space="preserve">, </w:t>
      </w:r>
      <w:r w:rsidRPr="00B877BC">
        <w:t>de tout à fait inouï que le monde allait sans doute adorer</w:t>
      </w:r>
      <w:r w:rsidR="00FA6A88">
        <w:t xml:space="preserve">, </w:t>
      </w:r>
      <w:r w:rsidRPr="00B877BC">
        <w:t>puisque c</w:t>
      </w:r>
      <w:r w:rsidR="00FA6A88">
        <w:t>’</w:t>
      </w:r>
      <w:r w:rsidRPr="00B877BC">
        <w:t>était le reflet</w:t>
      </w:r>
      <w:r w:rsidR="00FA6A88">
        <w:t xml:space="preserve">, </w:t>
      </w:r>
      <w:r w:rsidRPr="00B877BC">
        <w:t>l</w:t>
      </w:r>
      <w:r w:rsidR="00FA6A88">
        <w:t>’</w:t>
      </w:r>
      <w:r w:rsidRPr="00B877BC">
        <w:t>intaille fidèle des primitives Idoles</w:t>
      </w:r>
      <w:r w:rsidR="00FA6A88">
        <w:t>.</w:t>
      </w:r>
    </w:p>
    <w:p w14:paraId="2C1C5BD7" w14:textId="77777777" w:rsidR="00FA6A88" w:rsidRDefault="00A92B34" w:rsidP="00FA6A88">
      <w:r w:rsidRPr="00B877BC">
        <w:t>Qu</w:t>
      </w:r>
      <w:r w:rsidR="00FA6A88">
        <w:t>’</w:t>
      </w:r>
      <w:r w:rsidRPr="00B877BC">
        <w:t>importait qu</w:t>
      </w:r>
      <w:r w:rsidR="00FA6A88">
        <w:t>’</w:t>
      </w:r>
      <w:r w:rsidRPr="00B877BC">
        <w:t>on fût très pauvre</w:t>
      </w:r>
      <w:r w:rsidR="00FA6A88">
        <w:t xml:space="preserve"> ? </w:t>
      </w:r>
      <w:r w:rsidRPr="00B877BC">
        <w:t>N</w:t>
      </w:r>
      <w:r w:rsidR="00FA6A88">
        <w:t>’</w:t>
      </w:r>
      <w:r w:rsidRPr="00B877BC">
        <w:t>était-ce pas une grandeur de plus</w:t>
      </w:r>
      <w:r w:rsidR="00FA6A88">
        <w:t xml:space="preserve"> ? </w:t>
      </w:r>
      <w:r w:rsidRPr="00B877BC">
        <w:t>On avait</w:t>
      </w:r>
      <w:r w:rsidR="00FA6A88">
        <w:t xml:space="preserve">, </w:t>
      </w:r>
      <w:r w:rsidRPr="00B877BC">
        <w:t>d</w:t>
      </w:r>
      <w:r w:rsidR="00FA6A88">
        <w:t>’</w:t>
      </w:r>
      <w:r w:rsidRPr="00B877BC">
        <w:t>ailleurs</w:t>
      </w:r>
      <w:r w:rsidR="00FA6A88">
        <w:t xml:space="preserve">, </w:t>
      </w:r>
      <w:r w:rsidRPr="00B877BC">
        <w:t xml:space="preserve">une besace pleine de </w:t>
      </w:r>
      <w:r w:rsidRPr="00B877BC">
        <w:lastRenderedPageBreak/>
        <w:t>fruits qui ressemblaient à des étoiles</w:t>
      </w:r>
      <w:r w:rsidR="00FA6A88">
        <w:t xml:space="preserve">, </w:t>
      </w:r>
      <w:r w:rsidRPr="00B877BC">
        <w:t>ramassés à pleines mains dans la forêt lumineuse</w:t>
      </w:r>
      <w:r w:rsidR="00FA6A88">
        <w:t xml:space="preserve">, </w:t>
      </w:r>
      <w:r w:rsidRPr="00B877BC">
        <w:t>et on ne doutait pas de l</w:t>
      </w:r>
      <w:r w:rsidR="00FA6A88">
        <w:t>’</w:t>
      </w:r>
      <w:r w:rsidRPr="00B877BC">
        <w:t>Espèce h</w:t>
      </w:r>
      <w:r w:rsidRPr="00B877BC">
        <w:t>u</w:t>
      </w:r>
      <w:r w:rsidRPr="00B877BC">
        <w:t>maine</w:t>
      </w:r>
      <w:r w:rsidR="00FA6A88">
        <w:t>.</w:t>
      </w:r>
    </w:p>
    <w:p w14:paraId="1FDF48BA" w14:textId="77777777" w:rsidR="00FA6A88" w:rsidRDefault="00A92B34" w:rsidP="00FA6A88">
      <w:r w:rsidRPr="00B877BC">
        <w:t>Mais on s</w:t>
      </w:r>
      <w:r w:rsidR="00FA6A88">
        <w:t>’</w:t>
      </w:r>
      <w:r w:rsidRPr="00B877BC">
        <w:t>aperçut un jour que le peuple</w:t>
      </w:r>
      <w:r w:rsidR="00FA6A88">
        <w:t xml:space="preserve">, </w:t>
      </w:r>
      <w:r w:rsidRPr="00B877BC">
        <w:t>dégoûté du pain</w:t>
      </w:r>
      <w:r w:rsidR="00FA6A88">
        <w:t xml:space="preserve">, </w:t>
      </w:r>
      <w:r w:rsidRPr="00B877BC">
        <w:t>réclamait à grands cris des pommes de terre</w:t>
      </w:r>
      <w:r w:rsidR="00FA6A88">
        <w:t xml:space="preserve">, </w:t>
      </w:r>
      <w:r w:rsidRPr="00B877BC">
        <w:t>qu</w:t>
      </w:r>
      <w:r w:rsidR="00FA6A88">
        <w:t>’</w:t>
      </w:r>
      <w:r w:rsidRPr="00B877BC">
        <w:t>il voulait qu</w:t>
      </w:r>
      <w:r w:rsidR="00FA6A88">
        <w:t>’</w:t>
      </w:r>
      <w:r w:rsidRPr="00B877BC">
        <w:t>on lui frottât la plante des pieds avec le gras des petits boyaux des Princes de la Lumière</w:t>
      </w:r>
      <w:r w:rsidR="00FA6A88">
        <w:t xml:space="preserve">, – </w:t>
      </w:r>
      <w:r w:rsidRPr="00B877BC">
        <w:t>et ce fut le commencement de l</w:t>
      </w:r>
      <w:r w:rsidR="00FA6A88">
        <w:t>’</w:t>
      </w:r>
      <w:r w:rsidRPr="00B877BC">
        <w:t>agonie qui dura trente ans</w:t>
      </w:r>
      <w:r w:rsidR="00FA6A88">
        <w:t>.</w:t>
      </w:r>
    </w:p>
    <w:p w14:paraId="1A2E9252" w14:textId="77777777" w:rsidR="00FA6A88" w:rsidRDefault="00A92B34" w:rsidP="00FA6A88">
      <w:r w:rsidRPr="00B877BC">
        <w:t>Elle eut trop de témoins pour qu</w:t>
      </w:r>
      <w:r w:rsidR="00FA6A88">
        <w:t>’</w:t>
      </w:r>
      <w:r w:rsidRPr="00B877BC">
        <w:t>il soit nécessaire de la r</w:t>
      </w:r>
      <w:r w:rsidRPr="00B877BC">
        <w:t>a</w:t>
      </w:r>
      <w:r w:rsidRPr="00B877BC">
        <w:t>conter</w:t>
      </w:r>
      <w:r w:rsidR="00FA6A88">
        <w:t xml:space="preserve">. </w:t>
      </w:r>
      <w:r w:rsidRPr="00B877BC">
        <w:t>Le courage</w:t>
      </w:r>
      <w:r w:rsidR="00FA6A88">
        <w:t xml:space="preserve">, </w:t>
      </w:r>
      <w:r w:rsidRPr="00B877BC">
        <w:t>d</w:t>
      </w:r>
      <w:r w:rsidR="00FA6A88">
        <w:t>’</w:t>
      </w:r>
      <w:r w:rsidRPr="00B877BC">
        <w:t>ailleurs</w:t>
      </w:r>
      <w:r w:rsidR="00FA6A88">
        <w:t xml:space="preserve">, </w:t>
      </w:r>
      <w:r w:rsidRPr="00B877BC">
        <w:t>me manque</w:t>
      </w:r>
      <w:r w:rsidR="00FA6A88">
        <w:t xml:space="preserve">. </w:t>
      </w:r>
      <w:r w:rsidRPr="00B877BC">
        <w:t>Je ne me réserve</w:t>
      </w:r>
      <w:r w:rsidR="00FA6A88">
        <w:t xml:space="preserve">, </w:t>
      </w:r>
      <w:r w:rsidRPr="00B877BC">
        <w:t>comme il fut dit un peu plus haut</w:t>
      </w:r>
      <w:r w:rsidR="00FA6A88">
        <w:t xml:space="preserve">, </w:t>
      </w:r>
      <w:r w:rsidRPr="00B877BC">
        <w:t>que la dernière et suprême phase très ignorée</w:t>
      </w:r>
      <w:r w:rsidR="00FA6A88">
        <w:t xml:space="preserve">, </w:t>
      </w:r>
      <w:r w:rsidRPr="00B877BC">
        <w:t>celle-là</w:t>
      </w:r>
      <w:r w:rsidR="00FA6A88">
        <w:t xml:space="preserve">, </w:t>
      </w:r>
      <w:r w:rsidRPr="00B877BC">
        <w:t>très profondément ignorée</w:t>
      </w:r>
      <w:r w:rsidR="00FA6A88">
        <w:t xml:space="preserve">, </w:t>
      </w:r>
      <w:r w:rsidRPr="00B877BC">
        <w:t>je vous assure</w:t>
      </w:r>
      <w:r w:rsidR="00FA6A88">
        <w:t xml:space="preserve">, </w:t>
      </w:r>
      <w:r w:rsidRPr="00B877BC">
        <w:t>et dont je veux être le divulgateur implacable</w:t>
      </w:r>
      <w:r w:rsidR="00FA6A88">
        <w:t>.</w:t>
      </w:r>
    </w:p>
    <w:p w14:paraId="08557EE5" w14:textId="77777777" w:rsidR="00FA6A88" w:rsidRDefault="00A92B34" w:rsidP="00FA6A88">
      <w:r w:rsidRPr="00B877BC">
        <w:t>Nous verrons alors la couleur du front d</w:t>
      </w:r>
      <w:r w:rsidR="00FA6A88">
        <w:t>’</w:t>
      </w:r>
      <w:r w:rsidRPr="00B877BC">
        <w:t xml:space="preserve">un certain </w:t>
      </w:r>
      <w:r w:rsidRPr="00B877BC">
        <w:rPr>
          <w:i/>
          <w:iCs/>
        </w:rPr>
        <w:t>pontife</w:t>
      </w:r>
      <w:r w:rsidR="00FA6A88">
        <w:t>.</w:t>
      </w:r>
    </w:p>
    <w:p w14:paraId="4B76D4D2" w14:textId="07B00FA9" w:rsidR="00A92B34" w:rsidRPr="00B877BC" w:rsidRDefault="00A92B34" w:rsidP="00FA6A88">
      <w:pPr>
        <w:pStyle w:val="Titre1"/>
      </w:pPr>
      <w:bookmarkStart w:id="6" w:name="_Toc198811643"/>
      <w:r w:rsidRPr="00B877BC">
        <w:lastRenderedPageBreak/>
        <w:t>VI</w:t>
      </w:r>
      <w:r w:rsidRPr="00B877BC">
        <w:br/>
      </w:r>
      <w:r w:rsidRPr="00B877BC">
        <w:br/>
        <w:t>LES CAPTIFS DE LONGJUMEAU</w:t>
      </w:r>
      <w:bookmarkEnd w:id="6"/>
      <w:r w:rsidRPr="00B877BC">
        <w:br/>
      </w:r>
    </w:p>
    <w:p w14:paraId="20B996A4" w14:textId="77777777" w:rsidR="00FA6A88" w:rsidRDefault="00A92B34" w:rsidP="00FA6A88">
      <w:pPr>
        <w:jc w:val="right"/>
      </w:pPr>
      <w:r w:rsidRPr="00FA6A88">
        <w:rPr>
          <w:i/>
          <w:iCs/>
        </w:rPr>
        <w:t xml:space="preserve">À </w:t>
      </w:r>
      <w:r w:rsidR="00FA6A88" w:rsidRPr="00FA6A88">
        <w:rPr>
          <w:i/>
          <w:iCs/>
        </w:rPr>
        <w:t>M</w:t>
      </w:r>
      <w:r w:rsidR="00FA6A88" w:rsidRPr="00FA6A88">
        <w:rPr>
          <w:i/>
          <w:iCs/>
          <w:vertAlign w:val="superscript"/>
        </w:rPr>
        <w:t>me</w:t>
      </w:r>
      <w:r w:rsidR="00FA6A88" w:rsidRPr="00FA6A88">
        <w:rPr>
          <w:i/>
          <w:iCs/>
        </w:rPr>
        <w:t> </w:t>
      </w:r>
      <w:r w:rsidRPr="00FA6A88">
        <w:rPr>
          <w:i/>
          <w:iCs/>
        </w:rPr>
        <w:t>Henriette L</w:t>
      </w:r>
      <w:r w:rsidR="00FA6A88" w:rsidRPr="00FA6A88">
        <w:rPr>
          <w:i/>
          <w:iCs/>
        </w:rPr>
        <w:t>’</w:t>
      </w:r>
      <w:proofErr w:type="spellStart"/>
      <w:r w:rsidRPr="00FA6A88">
        <w:rPr>
          <w:i/>
          <w:iCs/>
        </w:rPr>
        <w:t>Huillier</w:t>
      </w:r>
      <w:proofErr w:type="spellEnd"/>
      <w:r w:rsidR="00FA6A88" w:rsidRPr="00FA6A88">
        <w:t>.</w:t>
      </w:r>
    </w:p>
    <w:p w14:paraId="219DE47B" w14:textId="77777777" w:rsidR="00FA6A88" w:rsidRDefault="00A92B34" w:rsidP="00FA6A88">
      <w:r w:rsidRPr="00B877BC">
        <w:t xml:space="preserve">Le </w:t>
      </w:r>
      <w:r w:rsidRPr="00B877BC">
        <w:rPr>
          <w:i/>
          <w:iCs/>
        </w:rPr>
        <w:t>Postillon</w:t>
      </w:r>
      <w:r w:rsidRPr="00B877BC">
        <w:t xml:space="preserve"> </w:t>
      </w:r>
      <w:r w:rsidRPr="00B877BC">
        <w:rPr>
          <w:i/>
          <w:iCs/>
        </w:rPr>
        <w:t>de</w:t>
      </w:r>
      <w:r w:rsidRPr="00B877BC">
        <w:t xml:space="preserve"> </w:t>
      </w:r>
      <w:r w:rsidRPr="00B877BC">
        <w:rPr>
          <w:i/>
          <w:iCs/>
        </w:rPr>
        <w:t>Longjumeau</w:t>
      </w:r>
      <w:r w:rsidRPr="00B877BC">
        <w:t xml:space="preserve"> annonçait hier la fin déplor</w:t>
      </w:r>
      <w:r w:rsidRPr="00B877BC">
        <w:t>a</w:t>
      </w:r>
      <w:r w:rsidRPr="00B877BC">
        <w:t>ble des deux Fourmi</w:t>
      </w:r>
      <w:r w:rsidR="00FA6A88">
        <w:t xml:space="preserve">. </w:t>
      </w:r>
      <w:r w:rsidRPr="00B877BC">
        <w:t>Cette feuille</w:t>
      </w:r>
      <w:r w:rsidR="00FA6A88">
        <w:t xml:space="preserve">, </w:t>
      </w:r>
      <w:r w:rsidRPr="00B877BC">
        <w:t>recommandée à juste titre pour l</w:t>
      </w:r>
      <w:r w:rsidR="00FA6A88">
        <w:t>’</w:t>
      </w:r>
      <w:r w:rsidRPr="00B877BC">
        <w:t>abondance et la qualité de ses informations</w:t>
      </w:r>
      <w:r w:rsidR="00FA6A88">
        <w:t xml:space="preserve">, </w:t>
      </w:r>
      <w:r w:rsidRPr="00B877BC">
        <w:t>se perdait en conjectures sur les causes mystérieuses du désespoir qui vient de précipiter au suicide ces époux qu</w:t>
      </w:r>
      <w:r w:rsidR="00FA6A88">
        <w:t>’</w:t>
      </w:r>
      <w:r w:rsidRPr="00B877BC">
        <w:t>on croyait heureux</w:t>
      </w:r>
      <w:r w:rsidR="00FA6A88">
        <w:t>.</w:t>
      </w:r>
    </w:p>
    <w:p w14:paraId="2A7A6960" w14:textId="77777777" w:rsidR="00FA6A88" w:rsidRDefault="00A92B34" w:rsidP="00FA6A88">
      <w:r w:rsidRPr="00B877BC">
        <w:t>Mariés très jeunes et toujours au lendemain de leurs noces depuis vingt ans</w:t>
      </w:r>
      <w:r w:rsidR="00FA6A88">
        <w:t xml:space="preserve">, </w:t>
      </w:r>
      <w:r w:rsidRPr="00B877BC">
        <w:t>ils n</w:t>
      </w:r>
      <w:r w:rsidR="00FA6A88">
        <w:t>’</w:t>
      </w:r>
      <w:r w:rsidRPr="00B877BC">
        <w:t xml:space="preserve">avaient pas quitté la ville un </w:t>
      </w:r>
      <w:r w:rsidRPr="00B877BC">
        <w:rPr>
          <w:i/>
          <w:iCs/>
        </w:rPr>
        <w:t>seul</w:t>
      </w:r>
      <w:r w:rsidRPr="00B877BC">
        <w:t xml:space="preserve"> jour</w:t>
      </w:r>
      <w:r w:rsidR="00FA6A88">
        <w:t>.</w:t>
      </w:r>
    </w:p>
    <w:p w14:paraId="0A77B621" w14:textId="77777777" w:rsidR="00FA6A88" w:rsidRDefault="00A92B34" w:rsidP="00FA6A88">
      <w:r w:rsidRPr="00B877BC">
        <w:t>Allégés par la prévoyance de leurs auteurs de tous les so</w:t>
      </w:r>
      <w:r w:rsidRPr="00B877BC">
        <w:t>u</w:t>
      </w:r>
      <w:r w:rsidRPr="00B877BC">
        <w:t>cis d</w:t>
      </w:r>
      <w:r w:rsidR="00FA6A88">
        <w:t>’</w:t>
      </w:r>
      <w:r w:rsidRPr="00B877BC">
        <w:t>argent qui peuvent empoisonner la vie conjugale</w:t>
      </w:r>
      <w:r w:rsidR="00FA6A88">
        <w:t xml:space="preserve">, </w:t>
      </w:r>
      <w:r w:rsidRPr="00B877BC">
        <w:t>ampl</w:t>
      </w:r>
      <w:r w:rsidRPr="00B877BC">
        <w:t>e</w:t>
      </w:r>
      <w:r w:rsidRPr="00B877BC">
        <w:t>ment pourvus</w:t>
      </w:r>
      <w:r w:rsidR="00FA6A88">
        <w:t xml:space="preserve">, </w:t>
      </w:r>
      <w:r w:rsidRPr="00B877BC">
        <w:t>au contraire</w:t>
      </w:r>
      <w:r w:rsidR="00FA6A88">
        <w:t xml:space="preserve">, </w:t>
      </w:r>
      <w:r w:rsidRPr="00B877BC">
        <w:t>de ce qui est nécessaire pour agr</w:t>
      </w:r>
      <w:r w:rsidRPr="00B877BC">
        <w:t>é</w:t>
      </w:r>
      <w:r w:rsidRPr="00B877BC">
        <w:t>menter un genre d</w:t>
      </w:r>
      <w:r w:rsidR="00FA6A88">
        <w:t>’</w:t>
      </w:r>
      <w:r w:rsidRPr="00B877BC">
        <w:t>union légitime sans doute</w:t>
      </w:r>
      <w:r w:rsidR="00FA6A88">
        <w:t xml:space="preserve">, </w:t>
      </w:r>
      <w:r w:rsidRPr="00B877BC">
        <w:t>mais si peu conforme à ce besoin de vicissitudes amoureuses qui travaille ordinairement les versatiles humains</w:t>
      </w:r>
      <w:r w:rsidR="00FA6A88">
        <w:t xml:space="preserve">, </w:t>
      </w:r>
      <w:r w:rsidRPr="00B877BC">
        <w:t>ils réalisaient</w:t>
      </w:r>
      <w:r w:rsidR="00FA6A88">
        <w:t xml:space="preserve">, </w:t>
      </w:r>
      <w:r w:rsidRPr="00B877BC">
        <w:t>aux yeux du monde</w:t>
      </w:r>
      <w:r w:rsidR="00FA6A88">
        <w:t xml:space="preserve">, </w:t>
      </w:r>
      <w:r w:rsidRPr="00B877BC">
        <w:t>le miracle de la tendresse à perpétuité</w:t>
      </w:r>
      <w:r w:rsidR="00FA6A88">
        <w:t>.</w:t>
      </w:r>
    </w:p>
    <w:p w14:paraId="72393FB6" w14:textId="77777777" w:rsidR="00FA6A88" w:rsidRDefault="00A92B34" w:rsidP="00FA6A88">
      <w:r w:rsidRPr="00B877BC">
        <w:t>Un beau soir de mai</w:t>
      </w:r>
      <w:r w:rsidR="00FA6A88">
        <w:t xml:space="preserve">, </w:t>
      </w:r>
      <w:r w:rsidRPr="00B877BC">
        <w:t xml:space="preserve">le lendemain de la chute de </w:t>
      </w:r>
      <w:r w:rsidR="00FA6A88">
        <w:t>M. </w:t>
      </w:r>
      <w:r w:rsidRPr="00B877BC">
        <w:t>Thiers</w:t>
      </w:r>
      <w:r w:rsidR="00FA6A88">
        <w:t xml:space="preserve">, </w:t>
      </w:r>
      <w:r w:rsidRPr="00B877BC">
        <w:t>le train de grande ceinture les avait amenés avec leurs parents venus pour les installer dans la délicieuse propriété qui devait abriter leur joie</w:t>
      </w:r>
      <w:r w:rsidR="00FA6A88">
        <w:t>.</w:t>
      </w:r>
    </w:p>
    <w:p w14:paraId="63A8A229" w14:textId="77777777" w:rsidR="00FA6A88" w:rsidRDefault="00A92B34" w:rsidP="00FA6A88">
      <w:r w:rsidRPr="00B877BC">
        <w:lastRenderedPageBreak/>
        <w:t xml:space="preserve">Les </w:t>
      </w:r>
      <w:proofErr w:type="spellStart"/>
      <w:r w:rsidRPr="00B877BC">
        <w:t>Longjumelliens</w:t>
      </w:r>
      <w:proofErr w:type="spellEnd"/>
      <w:r w:rsidRPr="00B877BC">
        <w:t xml:space="preserve"> au cœur pur avaient vu passer avec a</w:t>
      </w:r>
      <w:r w:rsidRPr="00B877BC">
        <w:t>t</w:t>
      </w:r>
      <w:r w:rsidRPr="00B877BC">
        <w:t>tendrissement ce joli couple que le vétérinaire compara sans hésiter à Paul et à Virginie</w:t>
      </w:r>
      <w:r w:rsidR="00FA6A88">
        <w:t>.</w:t>
      </w:r>
    </w:p>
    <w:p w14:paraId="60570F5F" w14:textId="77777777" w:rsidR="00FA6A88" w:rsidRDefault="00A92B34" w:rsidP="00FA6A88">
      <w:r w:rsidRPr="00B877BC">
        <w:t>Ils étaient</w:t>
      </w:r>
      <w:r w:rsidR="00FA6A88">
        <w:t xml:space="preserve">, </w:t>
      </w:r>
      <w:r w:rsidRPr="00B877BC">
        <w:t>en effet</w:t>
      </w:r>
      <w:r w:rsidR="00FA6A88">
        <w:t xml:space="preserve">, </w:t>
      </w:r>
      <w:r w:rsidRPr="00B877BC">
        <w:t>ce jour-là</w:t>
      </w:r>
      <w:r w:rsidR="00FA6A88">
        <w:t xml:space="preserve">, </w:t>
      </w:r>
      <w:r w:rsidRPr="00B877BC">
        <w:t>véritablement très bien et ressemblaient à des enfants pâles de grand seigneur</w:t>
      </w:r>
      <w:r w:rsidR="00FA6A88">
        <w:t>.</w:t>
      </w:r>
    </w:p>
    <w:p w14:paraId="1791519E" w14:textId="77777777" w:rsidR="00FA6A88" w:rsidRDefault="00A92B34" w:rsidP="00FA6A88">
      <w:r w:rsidRPr="00B877BC">
        <w:t xml:space="preserve">Maître </w:t>
      </w:r>
      <w:proofErr w:type="spellStart"/>
      <w:r w:rsidRPr="00B877BC">
        <w:t>Piécu</w:t>
      </w:r>
      <w:proofErr w:type="spellEnd"/>
      <w:r w:rsidR="00FA6A88">
        <w:t xml:space="preserve">, </w:t>
      </w:r>
      <w:r w:rsidRPr="00B877BC">
        <w:t>le notaire le plus important du canton</w:t>
      </w:r>
      <w:r w:rsidR="00FA6A88">
        <w:t xml:space="preserve">, </w:t>
      </w:r>
      <w:r w:rsidRPr="00B877BC">
        <w:t>leur avait acquis</w:t>
      </w:r>
      <w:r w:rsidR="00FA6A88">
        <w:t xml:space="preserve">, </w:t>
      </w:r>
      <w:r w:rsidRPr="00B877BC">
        <w:t>à l</w:t>
      </w:r>
      <w:r w:rsidR="00FA6A88">
        <w:t>’</w:t>
      </w:r>
      <w:r w:rsidRPr="00B877BC">
        <w:t>entrée de la ville</w:t>
      </w:r>
      <w:r w:rsidR="00FA6A88">
        <w:t xml:space="preserve">, </w:t>
      </w:r>
      <w:r w:rsidRPr="00B877BC">
        <w:t>un nid de verdure que leur eussent envié les morts</w:t>
      </w:r>
      <w:r w:rsidR="00FA6A88">
        <w:t xml:space="preserve">. </w:t>
      </w:r>
      <w:r w:rsidRPr="00B877BC">
        <w:t>Car il faut en convenir</w:t>
      </w:r>
      <w:r w:rsidR="00FA6A88">
        <w:t xml:space="preserve">, </w:t>
      </w:r>
      <w:r w:rsidRPr="00B877BC">
        <w:t>le jardin faisait penser à un cimetière abandonné</w:t>
      </w:r>
      <w:r w:rsidR="00FA6A88">
        <w:t xml:space="preserve">. </w:t>
      </w:r>
      <w:r w:rsidRPr="00B877BC">
        <w:t>Cet aspect ne leur déplut pas</w:t>
      </w:r>
      <w:r w:rsidR="00FA6A88">
        <w:t xml:space="preserve">, </w:t>
      </w:r>
      <w:r w:rsidRPr="00B877BC">
        <w:t>sans doute</w:t>
      </w:r>
      <w:r w:rsidR="00FA6A88">
        <w:t xml:space="preserve">, </w:t>
      </w:r>
      <w:r w:rsidRPr="00B877BC">
        <w:t>puisqu</w:t>
      </w:r>
      <w:r w:rsidR="00FA6A88">
        <w:t>’</w:t>
      </w:r>
      <w:r w:rsidRPr="00B877BC">
        <w:t>ils ne firent</w:t>
      </w:r>
      <w:r w:rsidR="00FA6A88">
        <w:t xml:space="preserve">, </w:t>
      </w:r>
      <w:r w:rsidRPr="00B877BC">
        <w:t>par la suite</w:t>
      </w:r>
      <w:r w:rsidR="00FA6A88">
        <w:t xml:space="preserve">, </w:t>
      </w:r>
      <w:r w:rsidRPr="00B877BC">
        <w:t>aucun changement et laissèrent croître les végétaux en liberté</w:t>
      </w:r>
      <w:r w:rsidR="00FA6A88">
        <w:t>.</w:t>
      </w:r>
    </w:p>
    <w:p w14:paraId="1642FF48" w14:textId="77777777" w:rsidR="00FA6A88" w:rsidRDefault="00A92B34" w:rsidP="00FA6A88">
      <w:r w:rsidRPr="00B877BC">
        <w:t>Pour me servir d</w:t>
      </w:r>
      <w:r w:rsidR="00FA6A88">
        <w:t>’</w:t>
      </w:r>
      <w:r w:rsidRPr="00B877BC">
        <w:t xml:space="preserve">une expression profondément originale de maître </w:t>
      </w:r>
      <w:proofErr w:type="spellStart"/>
      <w:r w:rsidRPr="00B877BC">
        <w:t>Piécu</w:t>
      </w:r>
      <w:proofErr w:type="spellEnd"/>
      <w:r w:rsidR="00FA6A88">
        <w:t xml:space="preserve">, </w:t>
      </w:r>
      <w:r w:rsidRPr="00B877BC">
        <w:t xml:space="preserve">ils vécurent </w:t>
      </w:r>
      <w:r w:rsidRPr="00B877BC">
        <w:rPr>
          <w:i/>
          <w:iCs/>
        </w:rPr>
        <w:t>dans</w:t>
      </w:r>
      <w:r w:rsidRPr="00B877BC">
        <w:t xml:space="preserve"> </w:t>
      </w:r>
      <w:r w:rsidRPr="00B877BC">
        <w:rPr>
          <w:i/>
          <w:iCs/>
        </w:rPr>
        <w:t>les</w:t>
      </w:r>
      <w:r w:rsidRPr="00B877BC">
        <w:t xml:space="preserve"> </w:t>
      </w:r>
      <w:r w:rsidRPr="00B877BC">
        <w:rPr>
          <w:i/>
          <w:iCs/>
        </w:rPr>
        <w:t>nuages</w:t>
      </w:r>
      <w:r w:rsidR="00FA6A88">
        <w:t xml:space="preserve">, </w:t>
      </w:r>
      <w:r w:rsidRPr="00B877BC">
        <w:t>ne voyant à peu près personne</w:t>
      </w:r>
      <w:r w:rsidR="00FA6A88">
        <w:t xml:space="preserve">, </w:t>
      </w:r>
      <w:r w:rsidRPr="00B877BC">
        <w:t>non par malice ou dédain</w:t>
      </w:r>
      <w:r w:rsidR="00FA6A88">
        <w:t xml:space="preserve">, </w:t>
      </w:r>
      <w:r w:rsidRPr="00B877BC">
        <w:t>mais tout simplement pa</w:t>
      </w:r>
      <w:r w:rsidRPr="00B877BC">
        <w:t>r</w:t>
      </w:r>
      <w:r w:rsidRPr="00B877BC">
        <w:t>ce qu</w:t>
      </w:r>
      <w:r w:rsidR="00FA6A88">
        <w:t>’</w:t>
      </w:r>
      <w:r w:rsidRPr="00B877BC">
        <w:t>ils n</w:t>
      </w:r>
      <w:r w:rsidR="00FA6A88">
        <w:t>’</w:t>
      </w:r>
      <w:r w:rsidRPr="00B877BC">
        <w:t>y pensèrent jamais</w:t>
      </w:r>
      <w:r w:rsidR="00FA6A88">
        <w:t>.</w:t>
      </w:r>
    </w:p>
    <w:p w14:paraId="24F86BE8" w14:textId="77777777" w:rsidR="00FA6A88" w:rsidRDefault="00A92B34" w:rsidP="00FA6A88">
      <w:r w:rsidRPr="00B877BC">
        <w:t>Puis</w:t>
      </w:r>
      <w:r w:rsidR="00FA6A88">
        <w:t xml:space="preserve">, </w:t>
      </w:r>
      <w:r w:rsidRPr="00B877BC">
        <w:t>il aurait fallu se désenlacer quelques heures ou que</w:t>
      </w:r>
      <w:r w:rsidRPr="00B877BC">
        <w:t>l</w:t>
      </w:r>
      <w:r w:rsidRPr="00B877BC">
        <w:t>ques minutes</w:t>
      </w:r>
      <w:r w:rsidR="00FA6A88">
        <w:t xml:space="preserve">, </w:t>
      </w:r>
      <w:r w:rsidRPr="00B877BC">
        <w:t>interrompre les extases</w:t>
      </w:r>
      <w:r w:rsidR="00FA6A88">
        <w:t xml:space="preserve">, </w:t>
      </w:r>
      <w:r w:rsidRPr="00B877BC">
        <w:t>et</w:t>
      </w:r>
      <w:r w:rsidR="00FA6A88">
        <w:t xml:space="preserve">, </w:t>
      </w:r>
      <w:r w:rsidRPr="00B877BC">
        <w:t>ma foi</w:t>
      </w:r>
      <w:r w:rsidR="00FA6A88">
        <w:t xml:space="preserve"> ! </w:t>
      </w:r>
      <w:r w:rsidRPr="00B877BC">
        <w:t>considérant la brièveté de la vie</w:t>
      </w:r>
      <w:r w:rsidR="00FA6A88">
        <w:t xml:space="preserve">, </w:t>
      </w:r>
      <w:r w:rsidRPr="00B877BC">
        <w:t>ces époux extraordinaires n</w:t>
      </w:r>
      <w:r w:rsidR="00FA6A88">
        <w:t>’</w:t>
      </w:r>
      <w:r w:rsidRPr="00B877BC">
        <w:t>en avaient pas le courage</w:t>
      </w:r>
      <w:r w:rsidR="00FA6A88">
        <w:t>.</w:t>
      </w:r>
    </w:p>
    <w:p w14:paraId="4F7284B8" w14:textId="77777777" w:rsidR="00FA6A88" w:rsidRDefault="00A92B34" w:rsidP="00FA6A88">
      <w:r w:rsidRPr="00B877BC">
        <w:t>Un des plus grands hommes du Moyen Âge</w:t>
      </w:r>
      <w:r w:rsidR="00FA6A88">
        <w:t xml:space="preserve">, </w:t>
      </w:r>
      <w:r w:rsidRPr="00B877BC">
        <w:t>maître Jean Tauler</w:t>
      </w:r>
      <w:r w:rsidR="00FA6A88">
        <w:t xml:space="preserve">, </w:t>
      </w:r>
      <w:r w:rsidRPr="00B877BC">
        <w:t>raconte l</w:t>
      </w:r>
      <w:r w:rsidR="00FA6A88">
        <w:t>’</w:t>
      </w:r>
      <w:r w:rsidRPr="00B877BC">
        <w:t>histoire d</w:t>
      </w:r>
      <w:r w:rsidR="00FA6A88">
        <w:t>’</w:t>
      </w:r>
      <w:r w:rsidRPr="00B877BC">
        <w:t>un solitaire à qui un visiteur impo</w:t>
      </w:r>
      <w:r w:rsidRPr="00B877BC">
        <w:t>r</w:t>
      </w:r>
      <w:r w:rsidRPr="00B877BC">
        <w:t>tun vint demander un objet qui se trouvait dans sa cellule</w:t>
      </w:r>
      <w:r w:rsidR="00FA6A88">
        <w:t xml:space="preserve">. </w:t>
      </w:r>
      <w:r w:rsidRPr="00B877BC">
        <w:t>Le solitaire se mit en devoir d</w:t>
      </w:r>
      <w:r w:rsidR="00FA6A88">
        <w:t>’</w:t>
      </w:r>
      <w:r w:rsidRPr="00B877BC">
        <w:t>entrer chez lui pour y prendre l</w:t>
      </w:r>
      <w:r w:rsidR="00FA6A88">
        <w:t>’</w:t>
      </w:r>
      <w:r w:rsidRPr="00B877BC">
        <w:t>objet</w:t>
      </w:r>
      <w:r w:rsidR="00FA6A88">
        <w:t xml:space="preserve">. </w:t>
      </w:r>
      <w:r w:rsidRPr="00B877BC">
        <w:t>Mais</w:t>
      </w:r>
      <w:r w:rsidR="00FA6A88">
        <w:t xml:space="preserve">, </w:t>
      </w:r>
      <w:r w:rsidRPr="00B877BC">
        <w:t>en entrant</w:t>
      </w:r>
      <w:r w:rsidR="00FA6A88">
        <w:t xml:space="preserve">, </w:t>
      </w:r>
      <w:r w:rsidRPr="00B877BC">
        <w:t>il oublia de quoi il s</w:t>
      </w:r>
      <w:r w:rsidR="00FA6A88">
        <w:t>’</w:t>
      </w:r>
      <w:r w:rsidRPr="00B877BC">
        <w:t>agissait</w:t>
      </w:r>
      <w:r w:rsidR="00FA6A88">
        <w:t xml:space="preserve">, </w:t>
      </w:r>
      <w:r w:rsidRPr="00B877BC">
        <w:t>car l</w:t>
      </w:r>
      <w:r w:rsidR="00FA6A88">
        <w:t>’</w:t>
      </w:r>
      <w:r w:rsidRPr="00B877BC">
        <w:t>image des choses extérieures ne pouvait demeurer dans son esprit</w:t>
      </w:r>
      <w:r w:rsidR="00FA6A88">
        <w:t xml:space="preserve">. </w:t>
      </w:r>
      <w:r w:rsidRPr="00B877BC">
        <w:t>Il sortit donc et pria le visiteur de lui dire ce qu</w:t>
      </w:r>
      <w:r w:rsidR="00FA6A88">
        <w:t>’</w:t>
      </w:r>
      <w:r w:rsidRPr="00B877BC">
        <w:t>il voulait</w:t>
      </w:r>
      <w:r w:rsidR="00FA6A88">
        <w:t xml:space="preserve">. </w:t>
      </w:r>
      <w:r w:rsidRPr="00B877BC">
        <w:t>Celui-ci r</w:t>
      </w:r>
      <w:r w:rsidRPr="00B877BC">
        <w:t>e</w:t>
      </w:r>
      <w:r w:rsidRPr="00B877BC">
        <w:t>nouvela sa demande</w:t>
      </w:r>
      <w:r w:rsidR="00FA6A88">
        <w:t xml:space="preserve">. </w:t>
      </w:r>
      <w:r w:rsidRPr="00B877BC">
        <w:t>Le solitaire rentra</w:t>
      </w:r>
      <w:r w:rsidR="00FA6A88">
        <w:t xml:space="preserve">, </w:t>
      </w:r>
      <w:r w:rsidRPr="00B877BC">
        <w:t>mais avant de saisir ledit objet</w:t>
      </w:r>
      <w:r w:rsidR="00FA6A88">
        <w:t xml:space="preserve">, </w:t>
      </w:r>
      <w:r w:rsidRPr="00B877BC">
        <w:t>il en avait perdu la mémoire</w:t>
      </w:r>
      <w:r w:rsidR="00FA6A88">
        <w:t xml:space="preserve">. </w:t>
      </w:r>
      <w:r w:rsidRPr="00B877BC">
        <w:t>Après plusieurs exp</w:t>
      </w:r>
      <w:r w:rsidRPr="00B877BC">
        <w:t>é</w:t>
      </w:r>
      <w:r w:rsidRPr="00B877BC">
        <w:t>riences</w:t>
      </w:r>
      <w:r w:rsidR="00FA6A88">
        <w:t xml:space="preserve">, </w:t>
      </w:r>
      <w:r w:rsidRPr="00B877BC">
        <w:t>il fut obligé de dire à l</w:t>
      </w:r>
      <w:r w:rsidR="00FA6A88">
        <w:t>’</w:t>
      </w:r>
      <w:r w:rsidRPr="00B877BC">
        <w:t>importun</w:t>
      </w:r>
      <w:r w:rsidR="00FA6A88">
        <w:t xml:space="preserve"> : – </w:t>
      </w:r>
      <w:r w:rsidRPr="00B877BC">
        <w:t>Entrez et cherchez vous-même ce qu</w:t>
      </w:r>
      <w:r w:rsidR="00FA6A88">
        <w:t>’</w:t>
      </w:r>
      <w:r w:rsidRPr="00B877BC">
        <w:t>il vous faut</w:t>
      </w:r>
      <w:r w:rsidR="00FA6A88">
        <w:t xml:space="preserve">, </w:t>
      </w:r>
      <w:r w:rsidRPr="00B877BC">
        <w:t xml:space="preserve">car </w:t>
      </w:r>
      <w:r w:rsidRPr="00B877BC">
        <w:rPr>
          <w:i/>
          <w:iCs/>
        </w:rPr>
        <w:t>je</w:t>
      </w:r>
      <w:r w:rsidRPr="00B877BC">
        <w:t xml:space="preserve"> </w:t>
      </w:r>
      <w:r w:rsidRPr="00B877BC">
        <w:rPr>
          <w:i/>
          <w:iCs/>
        </w:rPr>
        <w:t>ne</w:t>
      </w:r>
      <w:r w:rsidRPr="00B877BC">
        <w:t xml:space="preserve"> </w:t>
      </w:r>
      <w:r w:rsidRPr="00B877BC">
        <w:rPr>
          <w:i/>
          <w:iCs/>
        </w:rPr>
        <w:t>puis</w:t>
      </w:r>
      <w:r w:rsidRPr="00B877BC">
        <w:t xml:space="preserve"> </w:t>
      </w:r>
      <w:r w:rsidRPr="00B877BC">
        <w:rPr>
          <w:i/>
          <w:iCs/>
        </w:rPr>
        <w:lastRenderedPageBreak/>
        <w:t>garder</w:t>
      </w:r>
      <w:r w:rsidRPr="00B877BC">
        <w:t xml:space="preserve"> </w:t>
      </w:r>
      <w:r w:rsidRPr="00B877BC">
        <w:rPr>
          <w:i/>
          <w:iCs/>
        </w:rPr>
        <w:t>votre</w:t>
      </w:r>
      <w:r w:rsidRPr="00B877BC">
        <w:t xml:space="preserve"> </w:t>
      </w:r>
      <w:r w:rsidRPr="00B877BC">
        <w:rPr>
          <w:i/>
          <w:iCs/>
        </w:rPr>
        <w:t>image</w:t>
      </w:r>
      <w:r w:rsidRPr="00B877BC">
        <w:t xml:space="preserve"> </w:t>
      </w:r>
      <w:r w:rsidRPr="00B877BC">
        <w:rPr>
          <w:i/>
          <w:iCs/>
        </w:rPr>
        <w:t>en</w:t>
      </w:r>
      <w:r w:rsidRPr="00B877BC">
        <w:t xml:space="preserve"> </w:t>
      </w:r>
      <w:r w:rsidRPr="00B877BC">
        <w:rPr>
          <w:i/>
          <w:iCs/>
        </w:rPr>
        <w:t>moi</w:t>
      </w:r>
      <w:r w:rsidRPr="00B877BC">
        <w:t xml:space="preserve"> assez longtemps pour faire ce que vous me demandez</w:t>
      </w:r>
      <w:r w:rsidR="00FA6A88">
        <w:t>.</w:t>
      </w:r>
    </w:p>
    <w:p w14:paraId="61054DB4" w14:textId="77777777" w:rsidR="00FA6A88" w:rsidRDefault="00FA6A88" w:rsidP="00FA6A88">
      <w:r>
        <w:t>M. </w:t>
      </w:r>
      <w:r w:rsidR="00A92B34" w:rsidRPr="00B877BC">
        <w:t xml:space="preserve">et </w:t>
      </w:r>
      <w:r>
        <w:t>M</w:t>
      </w:r>
      <w:r w:rsidRPr="00FA6A88">
        <w:rPr>
          <w:vertAlign w:val="superscript"/>
        </w:rPr>
        <w:t>me</w:t>
      </w:r>
      <w:r>
        <w:t> </w:t>
      </w:r>
      <w:r w:rsidR="00A92B34" w:rsidRPr="00B877BC">
        <w:t>Fourmi m</w:t>
      </w:r>
      <w:r>
        <w:t>’</w:t>
      </w:r>
      <w:r w:rsidR="00A92B34" w:rsidRPr="00B877BC">
        <w:t>ont souvent rappelé ce solitaire</w:t>
      </w:r>
      <w:r>
        <w:t xml:space="preserve">. </w:t>
      </w:r>
      <w:r w:rsidR="00A92B34" w:rsidRPr="00B877BC">
        <w:t>Ils eussent donné volontiers tout ce qu</w:t>
      </w:r>
      <w:r>
        <w:t>’</w:t>
      </w:r>
      <w:r w:rsidR="00A92B34" w:rsidRPr="00B877BC">
        <w:t>on leur aurait demandé</w:t>
      </w:r>
      <w:r>
        <w:t xml:space="preserve">, </w:t>
      </w:r>
      <w:r w:rsidR="00A92B34" w:rsidRPr="00B877BC">
        <w:t>s</w:t>
      </w:r>
      <w:r>
        <w:t>’</w:t>
      </w:r>
      <w:r w:rsidR="00A92B34" w:rsidRPr="00B877BC">
        <w:t>ils avaient pu s</w:t>
      </w:r>
      <w:r>
        <w:t>’</w:t>
      </w:r>
      <w:r w:rsidR="00A92B34" w:rsidRPr="00B877BC">
        <w:t>en souvenir un seul instant</w:t>
      </w:r>
      <w:r>
        <w:t>.</w:t>
      </w:r>
    </w:p>
    <w:p w14:paraId="6C0FC309" w14:textId="77777777" w:rsidR="00FA6A88" w:rsidRDefault="00A92B34" w:rsidP="00FA6A88">
      <w:r w:rsidRPr="00B877BC">
        <w:t>Leurs distractions étaient fameuses</w:t>
      </w:r>
      <w:r w:rsidR="00FA6A88">
        <w:t xml:space="preserve">, </w:t>
      </w:r>
      <w:r w:rsidRPr="00B877BC">
        <w:t>on en parlait jusqu</w:t>
      </w:r>
      <w:r w:rsidR="00FA6A88">
        <w:t>’</w:t>
      </w:r>
      <w:r w:rsidRPr="00B877BC">
        <w:t>à Corbeil</w:t>
      </w:r>
      <w:r w:rsidR="00FA6A88">
        <w:t xml:space="preserve">. </w:t>
      </w:r>
      <w:r w:rsidRPr="00B877BC">
        <w:t>Cependant</w:t>
      </w:r>
      <w:r w:rsidR="00FA6A88">
        <w:t xml:space="preserve">, </w:t>
      </w:r>
      <w:r w:rsidRPr="00B877BC">
        <w:t>ils n</w:t>
      </w:r>
      <w:r w:rsidR="00FA6A88">
        <w:t>’</w:t>
      </w:r>
      <w:r w:rsidRPr="00B877BC">
        <w:t>avaient pas l</w:t>
      </w:r>
      <w:r w:rsidR="00FA6A88">
        <w:t>’</w:t>
      </w:r>
      <w:r w:rsidRPr="00B877BC">
        <w:t>air d</w:t>
      </w:r>
      <w:r w:rsidR="00FA6A88">
        <w:t>’</w:t>
      </w:r>
      <w:r w:rsidRPr="00B877BC">
        <w:t xml:space="preserve">en souffrir et la </w:t>
      </w:r>
      <w:r w:rsidR="00FA6A88">
        <w:t>« </w:t>
      </w:r>
      <w:r w:rsidRPr="00B877BC">
        <w:t>f</w:t>
      </w:r>
      <w:r w:rsidRPr="00B877BC">
        <w:t>u</w:t>
      </w:r>
      <w:r w:rsidRPr="00B877BC">
        <w:t>neste</w:t>
      </w:r>
      <w:r w:rsidR="00FA6A88">
        <w:t> »</w:t>
      </w:r>
      <w:r w:rsidRPr="00B877BC">
        <w:t xml:space="preserve"> résolution qui a terminé leur existence généralement enviée doit paraître inexplicable</w:t>
      </w:r>
      <w:r w:rsidR="00FA6A88">
        <w:t>.</w:t>
      </w:r>
    </w:p>
    <w:p w14:paraId="04EAD6C2" w14:textId="77777777" w:rsidR="00FA6A88" w:rsidRDefault="00FA6A88" w:rsidP="00FA6A88">
      <w:pPr>
        <w:pStyle w:val="Etoile"/>
      </w:pPr>
      <w:r>
        <w:t>* * *</w:t>
      </w:r>
    </w:p>
    <w:p w14:paraId="0B32F406" w14:textId="77777777" w:rsidR="00FA6A88" w:rsidRDefault="00A92B34" w:rsidP="00FA6A88">
      <w:r w:rsidRPr="00B877BC">
        <w:t>Une lettre ancienne déjà de ce malheureux Fourmi</w:t>
      </w:r>
      <w:r w:rsidR="00FA6A88">
        <w:t xml:space="preserve">, </w:t>
      </w:r>
      <w:r w:rsidRPr="00B877BC">
        <w:t>que je connus avant son mariage</w:t>
      </w:r>
      <w:r w:rsidR="00FA6A88">
        <w:t xml:space="preserve">, </w:t>
      </w:r>
      <w:r w:rsidRPr="00B877BC">
        <w:t>m</w:t>
      </w:r>
      <w:r w:rsidR="00FA6A88">
        <w:t>’</w:t>
      </w:r>
      <w:r w:rsidRPr="00B877BC">
        <w:t>a permis de reconstituer</w:t>
      </w:r>
      <w:r w:rsidR="00FA6A88">
        <w:t xml:space="preserve">, </w:t>
      </w:r>
      <w:r w:rsidRPr="00B877BC">
        <w:t>par voie d</w:t>
      </w:r>
      <w:r w:rsidR="00FA6A88">
        <w:t>’</w:t>
      </w:r>
      <w:r w:rsidRPr="00B877BC">
        <w:t>induction</w:t>
      </w:r>
      <w:r w:rsidR="00FA6A88">
        <w:t xml:space="preserve">, </w:t>
      </w:r>
      <w:r w:rsidRPr="00B877BC">
        <w:t>toute sa lamentable histoire</w:t>
      </w:r>
      <w:r w:rsidR="00FA6A88">
        <w:t>.</w:t>
      </w:r>
    </w:p>
    <w:p w14:paraId="68CCC962" w14:textId="77777777" w:rsidR="00FA6A88" w:rsidRDefault="00A92B34" w:rsidP="00FA6A88">
      <w:r w:rsidRPr="00B877BC">
        <w:t>Voici donc cette lettre</w:t>
      </w:r>
      <w:r w:rsidR="00FA6A88">
        <w:t xml:space="preserve">. </w:t>
      </w:r>
      <w:r w:rsidRPr="00B877BC">
        <w:t>On verra</w:t>
      </w:r>
      <w:r w:rsidR="00FA6A88">
        <w:t xml:space="preserve">, </w:t>
      </w:r>
      <w:r w:rsidRPr="00B877BC">
        <w:t>peut-être</w:t>
      </w:r>
      <w:r w:rsidR="00FA6A88">
        <w:t xml:space="preserve">, </w:t>
      </w:r>
      <w:r w:rsidRPr="00B877BC">
        <w:t>que mon ami n</w:t>
      </w:r>
      <w:r w:rsidR="00FA6A88">
        <w:t>’</w:t>
      </w:r>
      <w:r w:rsidRPr="00B877BC">
        <w:t>était ni un fou</w:t>
      </w:r>
      <w:r w:rsidR="00FA6A88">
        <w:t xml:space="preserve">, </w:t>
      </w:r>
      <w:r w:rsidRPr="00B877BC">
        <w:t>ni un imbécile</w:t>
      </w:r>
      <w:r w:rsidR="00FA6A88">
        <w:t>.</w:t>
      </w:r>
    </w:p>
    <w:p w14:paraId="7CD99D3E" w14:textId="77777777" w:rsidR="00FA6A88" w:rsidRDefault="00FA6A88" w:rsidP="00FA6A88">
      <w:r>
        <w:t xml:space="preserve">« … </w:t>
      </w:r>
      <w:r w:rsidR="00A92B34" w:rsidRPr="00B877BC">
        <w:t>Pour la dixième ou vingtième fois</w:t>
      </w:r>
      <w:r>
        <w:t xml:space="preserve">, </w:t>
      </w:r>
      <w:r w:rsidR="00A92B34" w:rsidRPr="00B877BC">
        <w:t>cher ami</w:t>
      </w:r>
      <w:r>
        <w:t xml:space="preserve">, </w:t>
      </w:r>
      <w:r w:rsidR="00A92B34" w:rsidRPr="00B877BC">
        <w:t>nous te manquons de parole</w:t>
      </w:r>
      <w:r>
        <w:t xml:space="preserve">, </w:t>
      </w:r>
      <w:r w:rsidR="00A92B34" w:rsidRPr="00B877BC">
        <w:t>outrageusement</w:t>
      </w:r>
      <w:r>
        <w:t xml:space="preserve">. </w:t>
      </w:r>
      <w:r w:rsidR="00A92B34" w:rsidRPr="00B877BC">
        <w:t>Quelle que soit ta p</w:t>
      </w:r>
      <w:r w:rsidR="00A92B34" w:rsidRPr="00B877BC">
        <w:t>a</w:t>
      </w:r>
      <w:r w:rsidR="00A92B34" w:rsidRPr="00B877BC">
        <w:t>tience</w:t>
      </w:r>
      <w:r>
        <w:t xml:space="preserve">, </w:t>
      </w:r>
      <w:r w:rsidR="00A92B34" w:rsidRPr="00B877BC">
        <w:t>je suppose que tu dois être las de nous inviter</w:t>
      </w:r>
      <w:r>
        <w:t xml:space="preserve">. </w:t>
      </w:r>
      <w:r w:rsidR="00A92B34" w:rsidRPr="00B877BC">
        <w:t>La vérité</w:t>
      </w:r>
      <w:r>
        <w:t xml:space="preserve">, </w:t>
      </w:r>
      <w:r w:rsidR="00A92B34" w:rsidRPr="00B877BC">
        <w:t>c</w:t>
      </w:r>
      <w:r>
        <w:t>’</w:t>
      </w:r>
      <w:r w:rsidR="00A92B34" w:rsidRPr="00B877BC">
        <w:t>est que cette dernière fois</w:t>
      </w:r>
      <w:r>
        <w:t xml:space="preserve">, </w:t>
      </w:r>
      <w:r w:rsidR="00A92B34" w:rsidRPr="00B877BC">
        <w:t>aussi bien que les précédentes</w:t>
      </w:r>
      <w:r>
        <w:t xml:space="preserve">, </w:t>
      </w:r>
      <w:r w:rsidR="00A92B34" w:rsidRPr="00B877BC">
        <w:t>nous avons été sans excuses</w:t>
      </w:r>
      <w:r>
        <w:t xml:space="preserve">, </w:t>
      </w:r>
      <w:r w:rsidR="00A92B34" w:rsidRPr="00B877BC">
        <w:t>ma femme et moi</w:t>
      </w:r>
      <w:r>
        <w:t xml:space="preserve">. </w:t>
      </w:r>
      <w:r w:rsidR="00A92B34" w:rsidRPr="00B877BC">
        <w:t>Nous t</w:t>
      </w:r>
      <w:r>
        <w:t>’</w:t>
      </w:r>
      <w:r w:rsidR="00A92B34" w:rsidRPr="00B877BC">
        <w:t>avions écrit de compter sur nous et nous n</w:t>
      </w:r>
      <w:r>
        <w:t>’</w:t>
      </w:r>
      <w:r w:rsidR="00A92B34" w:rsidRPr="00B877BC">
        <w:t>avions absolument rien à faire</w:t>
      </w:r>
      <w:r>
        <w:t xml:space="preserve">. </w:t>
      </w:r>
      <w:r w:rsidR="00A92B34" w:rsidRPr="00B877BC">
        <w:t>C</w:t>
      </w:r>
      <w:r w:rsidR="00A92B34" w:rsidRPr="00B877BC">
        <w:t>e</w:t>
      </w:r>
      <w:r w:rsidR="00A92B34" w:rsidRPr="00B877BC">
        <w:t>pendant nous avons manqué le train</w:t>
      </w:r>
      <w:r>
        <w:t xml:space="preserve">, </w:t>
      </w:r>
      <w:r w:rsidR="00A92B34" w:rsidRPr="00B877BC">
        <w:t>comme toujours</w:t>
      </w:r>
      <w:r>
        <w:t>.</w:t>
      </w:r>
    </w:p>
    <w:p w14:paraId="130303E8" w14:textId="77777777" w:rsidR="00FA6A88" w:rsidRDefault="00FA6A88" w:rsidP="00FA6A88">
      <w:r>
        <w:t>« </w:t>
      </w:r>
      <w:r w:rsidR="00A92B34" w:rsidRPr="00B877BC">
        <w:t xml:space="preserve">Voilà </w:t>
      </w:r>
      <w:r w:rsidR="00A92B34" w:rsidRPr="00B877BC">
        <w:rPr>
          <w:i/>
          <w:iCs/>
        </w:rPr>
        <w:t>quinze</w:t>
      </w:r>
      <w:r w:rsidR="00A92B34" w:rsidRPr="00B877BC">
        <w:t xml:space="preserve"> </w:t>
      </w:r>
      <w:r w:rsidR="00A92B34" w:rsidRPr="00B877BC">
        <w:rPr>
          <w:i/>
          <w:iCs/>
        </w:rPr>
        <w:t>ans</w:t>
      </w:r>
      <w:r w:rsidR="00A92B34" w:rsidRPr="00B877BC">
        <w:t xml:space="preserve"> que nous manquons tous les trains et toutes les voitures publiques</w:t>
      </w:r>
      <w:r>
        <w:t xml:space="preserve">, </w:t>
      </w:r>
      <w:r w:rsidR="00A92B34" w:rsidRPr="00B877BC">
        <w:rPr>
          <w:i/>
          <w:iCs/>
        </w:rPr>
        <w:t>quoi</w:t>
      </w:r>
      <w:r w:rsidR="00A92B34" w:rsidRPr="00B877BC">
        <w:t xml:space="preserve"> </w:t>
      </w:r>
      <w:r w:rsidR="00A92B34" w:rsidRPr="00B877BC">
        <w:rPr>
          <w:i/>
          <w:iCs/>
        </w:rPr>
        <w:t>que</w:t>
      </w:r>
      <w:r w:rsidR="00A92B34" w:rsidRPr="00B877BC">
        <w:t xml:space="preserve"> </w:t>
      </w:r>
      <w:r w:rsidR="00A92B34" w:rsidRPr="00B877BC">
        <w:rPr>
          <w:i/>
          <w:iCs/>
        </w:rPr>
        <w:t>nous</w:t>
      </w:r>
      <w:r w:rsidR="00A92B34" w:rsidRPr="00B877BC">
        <w:t xml:space="preserve"> </w:t>
      </w:r>
      <w:r w:rsidR="00A92B34" w:rsidRPr="00B877BC">
        <w:rPr>
          <w:i/>
          <w:iCs/>
        </w:rPr>
        <w:t>fassions</w:t>
      </w:r>
      <w:r>
        <w:t xml:space="preserve">. </w:t>
      </w:r>
      <w:r w:rsidR="00A92B34" w:rsidRPr="00B877BC">
        <w:t>C</w:t>
      </w:r>
      <w:r>
        <w:t>’</w:t>
      </w:r>
      <w:r w:rsidR="00A92B34" w:rsidRPr="00B877BC">
        <w:t>est inf</w:t>
      </w:r>
      <w:r w:rsidR="00A92B34" w:rsidRPr="00B877BC">
        <w:t>i</w:t>
      </w:r>
      <w:r w:rsidR="00A92B34" w:rsidRPr="00B877BC">
        <w:t>niment idiot</w:t>
      </w:r>
      <w:r>
        <w:t xml:space="preserve">, </w:t>
      </w:r>
      <w:r w:rsidR="00A92B34" w:rsidRPr="00B877BC">
        <w:t>c</w:t>
      </w:r>
      <w:r>
        <w:t>’</w:t>
      </w:r>
      <w:r w:rsidR="00A92B34" w:rsidRPr="00B877BC">
        <w:t>est d</w:t>
      </w:r>
      <w:r>
        <w:t>’</w:t>
      </w:r>
      <w:r w:rsidR="00A92B34" w:rsidRPr="00B877BC">
        <w:t>un ridicule atroce</w:t>
      </w:r>
      <w:r>
        <w:t xml:space="preserve">, </w:t>
      </w:r>
      <w:r w:rsidR="00A92B34" w:rsidRPr="00B877BC">
        <w:t>mais je commence à croire que le mal est sans remède</w:t>
      </w:r>
      <w:r>
        <w:t xml:space="preserve">. </w:t>
      </w:r>
      <w:r w:rsidR="00A92B34" w:rsidRPr="00B877BC">
        <w:t>C</w:t>
      </w:r>
      <w:r>
        <w:t>’</w:t>
      </w:r>
      <w:r w:rsidR="00A92B34" w:rsidRPr="00B877BC">
        <w:t>est une espèce de fatalité cocasse dont nous sommes les victimes</w:t>
      </w:r>
      <w:r>
        <w:t xml:space="preserve">. </w:t>
      </w:r>
      <w:r w:rsidR="00A92B34" w:rsidRPr="00B877BC">
        <w:t>Rien n</w:t>
      </w:r>
      <w:r>
        <w:t>’</w:t>
      </w:r>
      <w:r w:rsidR="00A92B34" w:rsidRPr="00B877BC">
        <w:t>y fait</w:t>
      </w:r>
      <w:r>
        <w:t xml:space="preserve">. </w:t>
      </w:r>
      <w:r w:rsidR="00A92B34" w:rsidRPr="00B877BC">
        <w:t xml:space="preserve">Il nous est arrivé de nous lever à trois heures du matin ou même de </w:t>
      </w:r>
      <w:r w:rsidR="00A92B34" w:rsidRPr="00B877BC">
        <w:lastRenderedPageBreak/>
        <w:t>passer la nuit sans sommeil pour ne pas manquer le train de huit he</w:t>
      </w:r>
      <w:r w:rsidR="00A92B34" w:rsidRPr="00B877BC">
        <w:t>u</w:t>
      </w:r>
      <w:r w:rsidR="00A92B34" w:rsidRPr="00B877BC">
        <w:t>res</w:t>
      </w:r>
      <w:r>
        <w:t xml:space="preserve">, </w:t>
      </w:r>
      <w:r w:rsidR="00A92B34" w:rsidRPr="00B877BC">
        <w:t>par exemple</w:t>
      </w:r>
      <w:r>
        <w:t xml:space="preserve">. </w:t>
      </w:r>
      <w:r w:rsidR="00A92B34" w:rsidRPr="00B877BC">
        <w:t>Eh</w:t>
      </w:r>
      <w:r>
        <w:t xml:space="preserve"> ! </w:t>
      </w:r>
      <w:r w:rsidR="00A92B34" w:rsidRPr="00B877BC">
        <w:t>bien</w:t>
      </w:r>
      <w:r>
        <w:t xml:space="preserve">, </w:t>
      </w:r>
      <w:r w:rsidR="00A92B34" w:rsidRPr="00B877BC">
        <w:t>mon cher</w:t>
      </w:r>
      <w:r>
        <w:t xml:space="preserve">, </w:t>
      </w:r>
      <w:r w:rsidR="00A92B34" w:rsidRPr="00B877BC">
        <w:t>le feu prenait dans la cheminée au dernier moment</w:t>
      </w:r>
      <w:r>
        <w:t xml:space="preserve">, </w:t>
      </w:r>
      <w:r w:rsidR="00A92B34" w:rsidRPr="00B877BC">
        <w:t>j</w:t>
      </w:r>
      <w:r>
        <w:t>’</w:t>
      </w:r>
      <w:r w:rsidR="00A92B34" w:rsidRPr="00B877BC">
        <w:t>attrapais une entorse à moitié chemin</w:t>
      </w:r>
      <w:r>
        <w:t xml:space="preserve">, </w:t>
      </w:r>
      <w:r w:rsidR="00A92B34" w:rsidRPr="00B877BC">
        <w:t>la robe de Juliette était accrochée par quelque brou</w:t>
      </w:r>
      <w:r w:rsidR="00A92B34" w:rsidRPr="00B877BC">
        <w:t>s</w:t>
      </w:r>
      <w:r w:rsidR="00A92B34" w:rsidRPr="00B877BC">
        <w:t>saille</w:t>
      </w:r>
      <w:r>
        <w:t xml:space="preserve">, </w:t>
      </w:r>
      <w:r w:rsidR="00A92B34" w:rsidRPr="00B877BC">
        <w:t>nous nous endormions sur le canapé de la salle d</w:t>
      </w:r>
      <w:r>
        <w:t>’</w:t>
      </w:r>
      <w:r w:rsidR="00A92B34" w:rsidRPr="00B877BC">
        <w:t>attente</w:t>
      </w:r>
      <w:r>
        <w:t xml:space="preserve">, </w:t>
      </w:r>
      <w:r w:rsidR="00A92B34" w:rsidRPr="00B877BC">
        <w:t>sans que ni l</w:t>
      </w:r>
      <w:r>
        <w:t>’</w:t>
      </w:r>
      <w:r w:rsidR="00A92B34" w:rsidRPr="00B877BC">
        <w:t>arrivée du train ni les clameurs de l</w:t>
      </w:r>
      <w:r>
        <w:t>’</w:t>
      </w:r>
      <w:r w:rsidR="00A92B34" w:rsidRPr="00B877BC">
        <w:t>employé nous réveillassent à temps</w:t>
      </w:r>
      <w:r>
        <w:t xml:space="preserve">, </w:t>
      </w:r>
      <w:r w:rsidR="00A92B34" w:rsidRPr="00B877BC">
        <w:t>etc</w:t>
      </w:r>
      <w:r>
        <w:t xml:space="preserve">., </w:t>
      </w:r>
      <w:r w:rsidR="00A92B34" w:rsidRPr="00B877BC">
        <w:t>etc</w:t>
      </w:r>
      <w:r>
        <w:t xml:space="preserve">. </w:t>
      </w:r>
      <w:r w:rsidR="00A92B34" w:rsidRPr="00B877BC">
        <w:t>La dernière fois</w:t>
      </w:r>
      <w:r>
        <w:t xml:space="preserve">, </w:t>
      </w:r>
      <w:r w:rsidR="00A92B34" w:rsidRPr="00B877BC">
        <w:t>j</w:t>
      </w:r>
      <w:r>
        <w:t>’</w:t>
      </w:r>
      <w:r w:rsidR="00A92B34" w:rsidRPr="00B877BC">
        <w:t>avais oublié mon porte-monnaie</w:t>
      </w:r>
      <w:r>
        <w:t>.</w:t>
      </w:r>
    </w:p>
    <w:p w14:paraId="6A251FF7" w14:textId="77777777" w:rsidR="00FA6A88" w:rsidRDefault="00FA6A88" w:rsidP="00FA6A88">
      <w:r>
        <w:t>« </w:t>
      </w:r>
      <w:r w:rsidR="00A92B34" w:rsidRPr="00B877BC">
        <w:t>Enfin</w:t>
      </w:r>
      <w:r>
        <w:t xml:space="preserve">, </w:t>
      </w:r>
      <w:r w:rsidR="00A92B34" w:rsidRPr="00B877BC">
        <w:t>je le répète</w:t>
      </w:r>
      <w:r>
        <w:t xml:space="preserve">, </w:t>
      </w:r>
      <w:r w:rsidR="00A92B34" w:rsidRPr="00B877BC">
        <w:t>voilà quinze années que cela dure et je sens que c</w:t>
      </w:r>
      <w:r>
        <w:t>’</w:t>
      </w:r>
      <w:r w:rsidR="00A92B34" w:rsidRPr="00B877BC">
        <w:t>est là notre principe de mort</w:t>
      </w:r>
      <w:r>
        <w:t xml:space="preserve">. </w:t>
      </w:r>
      <w:r w:rsidR="00A92B34" w:rsidRPr="00B877BC">
        <w:t>À cause de cela</w:t>
      </w:r>
      <w:r>
        <w:t xml:space="preserve">, </w:t>
      </w:r>
      <w:r w:rsidR="00A92B34" w:rsidRPr="00B877BC">
        <w:t>tu ne l</w:t>
      </w:r>
      <w:r>
        <w:t>’</w:t>
      </w:r>
      <w:r w:rsidR="00A92B34" w:rsidRPr="00B877BC">
        <w:t>ignores pas</w:t>
      </w:r>
      <w:r>
        <w:t xml:space="preserve">, </w:t>
      </w:r>
      <w:r w:rsidR="00A92B34" w:rsidRPr="00B877BC">
        <w:t>j</w:t>
      </w:r>
      <w:r>
        <w:t>’</w:t>
      </w:r>
      <w:r w:rsidR="00A92B34" w:rsidRPr="00B877BC">
        <w:t>ai tout raté</w:t>
      </w:r>
      <w:r>
        <w:t xml:space="preserve">, </w:t>
      </w:r>
      <w:r w:rsidR="00A92B34" w:rsidRPr="00B877BC">
        <w:t>je me suis brouillé avec tout le mo</w:t>
      </w:r>
      <w:r w:rsidR="00A92B34" w:rsidRPr="00B877BC">
        <w:t>n</w:t>
      </w:r>
      <w:r w:rsidR="00A92B34" w:rsidRPr="00B877BC">
        <w:t>de</w:t>
      </w:r>
      <w:r>
        <w:t xml:space="preserve">, </w:t>
      </w:r>
      <w:r w:rsidR="00A92B34" w:rsidRPr="00B877BC">
        <w:t>je passe pour un monstre d</w:t>
      </w:r>
      <w:r>
        <w:t>’</w:t>
      </w:r>
      <w:r w:rsidR="00A92B34" w:rsidRPr="00B877BC">
        <w:t>égoïsme</w:t>
      </w:r>
      <w:r>
        <w:t xml:space="preserve">, </w:t>
      </w:r>
      <w:r w:rsidR="00A92B34" w:rsidRPr="00B877BC">
        <w:t>et ma pauvre Juliette est naturellement enveloppée dans la même réprobation</w:t>
      </w:r>
      <w:r>
        <w:t xml:space="preserve">. </w:t>
      </w:r>
      <w:r w:rsidR="00A92B34" w:rsidRPr="00B877BC">
        <w:t>D</w:t>
      </w:r>
      <w:r w:rsidR="00A92B34" w:rsidRPr="00B877BC">
        <w:t>e</w:t>
      </w:r>
      <w:r w:rsidR="00A92B34" w:rsidRPr="00B877BC">
        <w:t>puis notre arrivée dans ce lieu maudit</w:t>
      </w:r>
      <w:r>
        <w:t xml:space="preserve">, </w:t>
      </w:r>
      <w:r w:rsidR="00A92B34" w:rsidRPr="00B877BC">
        <w:t>j</w:t>
      </w:r>
      <w:r>
        <w:t>’</w:t>
      </w:r>
      <w:r w:rsidR="00A92B34" w:rsidRPr="00B877BC">
        <w:t>ai manqué soixante-quatorze enterrements</w:t>
      </w:r>
      <w:r>
        <w:t xml:space="preserve">, </w:t>
      </w:r>
      <w:r w:rsidR="00A92B34" w:rsidRPr="00B877BC">
        <w:t>douze mariages</w:t>
      </w:r>
      <w:r>
        <w:t xml:space="preserve">, </w:t>
      </w:r>
      <w:r w:rsidR="00A92B34" w:rsidRPr="00B877BC">
        <w:t>trente baptêmes</w:t>
      </w:r>
      <w:r>
        <w:t xml:space="preserve">, </w:t>
      </w:r>
      <w:r w:rsidR="00A92B34" w:rsidRPr="00B877BC">
        <w:t>un millier de visites ou démarches indispensables</w:t>
      </w:r>
      <w:r>
        <w:t xml:space="preserve">. </w:t>
      </w:r>
      <w:r w:rsidR="00A92B34" w:rsidRPr="00B877BC">
        <w:t>J</w:t>
      </w:r>
      <w:r>
        <w:t>’</w:t>
      </w:r>
      <w:r w:rsidR="00A92B34" w:rsidRPr="00B877BC">
        <w:t>ai laissé crever ma belle-mère sans la revoir une seule fois</w:t>
      </w:r>
      <w:r>
        <w:t xml:space="preserve">, </w:t>
      </w:r>
      <w:r w:rsidR="00A92B34" w:rsidRPr="00B877BC">
        <w:t>bien qu</w:t>
      </w:r>
      <w:r>
        <w:t>’</w:t>
      </w:r>
      <w:r w:rsidR="00A92B34" w:rsidRPr="00B877BC">
        <w:t>elle ait été malade près d</w:t>
      </w:r>
      <w:r>
        <w:t>’</w:t>
      </w:r>
      <w:r w:rsidR="00A92B34" w:rsidRPr="00B877BC">
        <w:t>un an</w:t>
      </w:r>
      <w:r>
        <w:t xml:space="preserve">, </w:t>
      </w:r>
      <w:r w:rsidR="00A92B34" w:rsidRPr="00B877BC">
        <w:t>ce qui nous a valu d</w:t>
      </w:r>
      <w:r>
        <w:t>’</w:t>
      </w:r>
      <w:r w:rsidR="00A92B34" w:rsidRPr="00B877BC">
        <w:t>être privés des trois quarts de sa succession qu</w:t>
      </w:r>
      <w:r>
        <w:t>’</w:t>
      </w:r>
      <w:r w:rsidR="00A92B34" w:rsidRPr="00B877BC">
        <w:t>elle nous a rageusement dérobés la veille de sa mort</w:t>
      </w:r>
      <w:r>
        <w:t xml:space="preserve">, </w:t>
      </w:r>
      <w:r w:rsidR="00A92B34" w:rsidRPr="00B877BC">
        <w:t>par un codicille</w:t>
      </w:r>
      <w:r>
        <w:t>.</w:t>
      </w:r>
    </w:p>
    <w:p w14:paraId="47D35C23" w14:textId="77777777" w:rsidR="00FA6A88" w:rsidRDefault="00FA6A88" w:rsidP="00FA6A88">
      <w:r>
        <w:t>« </w:t>
      </w:r>
      <w:r w:rsidR="00A92B34" w:rsidRPr="00B877BC">
        <w:t>Je ne finirais pas si j</w:t>
      </w:r>
      <w:r>
        <w:t>’</w:t>
      </w:r>
      <w:r w:rsidR="00A92B34" w:rsidRPr="00B877BC">
        <w:t>entreprenais l</w:t>
      </w:r>
      <w:r>
        <w:t>’</w:t>
      </w:r>
      <w:r w:rsidR="00A92B34" w:rsidRPr="00B877BC">
        <w:t>énumération des ga</w:t>
      </w:r>
      <w:r w:rsidR="00A92B34" w:rsidRPr="00B877BC">
        <w:t>f</w:t>
      </w:r>
      <w:r w:rsidR="00A92B34" w:rsidRPr="00B877BC">
        <w:t>fes et mésaventures occasionnées par cette incroyable circon</w:t>
      </w:r>
      <w:r w:rsidR="00A92B34" w:rsidRPr="00B877BC">
        <w:t>s</w:t>
      </w:r>
      <w:r w:rsidR="00A92B34" w:rsidRPr="00B877BC">
        <w:t>tance que nous n</w:t>
      </w:r>
      <w:r>
        <w:t>’</w:t>
      </w:r>
      <w:r w:rsidR="00A92B34" w:rsidRPr="00B877BC">
        <w:t>avons jamais pu nous éloigner de Longj</w:t>
      </w:r>
      <w:r w:rsidR="00A92B34" w:rsidRPr="00B877BC">
        <w:t>u</w:t>
      </w:r>
      <w:r w:rsidR="00A92B34" w:rsidRPr="00B877BC">
        <w:t>meau</w:t>
      </w:r>
      <w:r>
        <w:t xml:space="preserve">. </w:t>
      </w:r>
      <w:r w:rsidR="00A92B34" w:rsidRPr="00B877BC">
        <w:t>Pour tout dire en un mot</w:t>
      </w:r>
      <w:r>
        <w:t xml:space="preserve">, </w:t>
      </w:r>
      <w:r w:rsidR="00A92B34" w:rsidRPr="00B877BC">
        <w:rPr>
          <w:i/>
          <w:iCs/>
        </w:rPr>
        <w:t>nous</w:t>
      </w:r>
      <w:r w:rsidR="00A92B34" w:rsidRPr="00B877BC">
        <w:t xml:space="preserve"> </w:t>
      </w:r>
      <w:r w:rsidR="00A92B34" w:rsidRPr="00B877BC">
        <w:rPr>
          <w:i/>
          <w:iCs/>
        </w:rPr>
        <w:t>sommes</w:t>
      </w:r>
      <w:r w:rsidR="00A92B34" w:rsidRPr="00B877BC">
        <w:t xml:space="preserve"> </w:t>
      </w:r>
      <w:r w:rsidR="00A92B34" w:rsidRPr="00B877BC">
        <w:rPr>
          <w:i/>
          <w:iCs/>
        </w:rPr>
        <w:t>des</w:t>
      </w:r>
      <w:r w:rsidR="00A92B34" w:rsidRPr="00B877BC">
        <w:t xml:space="preserve"> </w:t>
      </w:r>
      <w:r w:rsidR="00A92B34" w:rsidRPr="00B877BC">
        <w:rPr>
          <w:i/>
          <w:iCs/>
        </w:rPr>
        <w:t>captifs</w:t>
      </w:r>
      <w:r>
        <w:t xml:space="preserve">, </w:t>
      </w:r>
      <w:r w:rsidR="00A92B34" w:rsidRPr="00B877BC">
        <w:t>d</w:t>
      </w:r>
      <w:r w:rsidR="00A92B34" w:rsidRPr="00B877BC">
        <w:t>é</w:t>
      </w:r>
      <w:r w:rsidR="00A92B34" w:rsidRPr="00B877BC">
        <w:t>sormais privés d</w:t>
      </w:r>
      <w:r>
        <w:t>’</w:t>
      </w:r>
      <w:r w:rsidR="00A92B34" w:rsidRPr="00B877BC">
        <w:t>espérance et nous voyons venir le moment où cette condition de galériens cessera pour nous d</w:t>
      </w:r>
      <w:r>
        <w:t>’</w:t>
      </w:r>
      <w:r w:rsidR="00A92B34" w:rsidRPr="00B877BC">
        <w:t>être support</w:t>
      </w:r>
      <w:r w:rsidR="00A92B34" w:rsidRPr="00B877BC">
        <w:t>a</w:t>
      </w:r>
      <w:r w:rsidR="00A92B34" w:rsidRPr="00B877BC">
        <w:t>ble</w:t>
      </w:r>
      <w:r>
        <w:t>… »</w:t>
      </w:r>
    </w:p>
    <w:p w14:paraId="322A2405" w14:textId="77777777" w:rsidR="00FA6A88" w:rsidRDefault="00A92B34" w:rsidP="00FA6A88">
      <w:r w:rsidRPr="00B877BC">
        <w:t>Je supprime le reste où mon triste ami me confiait des ch</w:t>
      </w:r>
      <w:r w:rsidRPr="00B877BC">
        <w:t>o</w:t>
      </w:r>
      <w:r w:rsidRPr="00B877BC">
        <w:t xml:space="preserve">ses trop intimes pour </w:t>
      </w:r>
      <w:r w:rsidR="0076616A">
        <w:t xml:space="preserve">que </w:t>
      </w:r>
      <w:r w:rsidRPr="00B877BC">
        <w:t>je puisse les publier</w:t>
      </w:r>
      <w:r w:rsidR="00FA6A88">
        <w:t xml:space="preserve">. </w:t>
      </w:r>
      <w:r w:rsidRPr="00B877BC">
        <w:t>Mais je donne ma parole d</w:t>
      </w:r>
      <w:r w:rsidR="00FA6A88">
        <w:t>’</w:t>
      </w:r>
      <w:r w:rsidRPr="00B877BC">
        <w:t>honneur que ce n</w:t>
      </w:r>
      <w:r w:rsidR="00FA6A88">
        <w:t>’</w:t>
      </w:r>
      <w:r w:rsidRPr="00B877BC">
        <w:t>était pas un homme vulgaire</w:t>
      </w:r>
      <w:r w:rsidR="00FA6A88">
        <w:t xml:space="preserve">, </w:t>
      </w:r>
      <w:r w:rsidRPr="00B877BC">
        <w:t>qu</w:t>
      </w:r>
      <w:r w:rsidR="00FA6A88">
        <w:t>’</w:t>
      </w:r>
      <w:r w:rsidRPr="00B877BC">
        <w:t>il fut digne de l</w:t>
      </w:r>
      <w:r w:rsidR="00FA6A88">
        <w:t>’</w:t>
      </w:r>
      <w:r w:rsidRPr="00B877BC">
        <w:t xml:space="preserve">adoration de sa femme et que ces </w:t>
      </w:r>
      <w:r w:rsidRPr="00B877BC">
        <w:lastRenderedPageBreak/>
        <w:t>deux êtres mér</w:t>
      </w:r>
      <w:r w:rsidRPr="00B877BC">
        <w:t>i</w:t>
      </w:r>
      <w:r w:rsidRPr="00B877BC">
        <w:t>taient mieux que de finir bêtement et malproprement comme ils ont fini</w:t>
      </w:r>
      <w:r w:rsidR="00FA6A88">
        <w:t>.</w:t>
      </w:r>
    </w:p>
    <w:p w14:paraId="4EDB9EB0" w14:textId="77777777" w:rsidR="00FA6A88" w:rsidRDefault="00A92B34" w:rsidP="00FA6A88">
      <w:r w:rsidRPr="00B877BC">
        <w:t>Certaines particularités que je demande la permission de garder pour moi</w:t>
      </w:r>
      <w:r w:rsidR="00FA6A88">
        <w:t xml:space="preserve">, </w:t>
      </w:r>
      <w:r w:rsidRPr="00B877BC">
        <w:t>me donnent à penser que l</w:t>
      </w:r>
      <w:r w:rsidR="00FA6A88">
        <w:t>’</w:t>
      </w:r>
      <w:r w:rsidRPr="00B877BC">
        <w:t>infortuné couple était réellement victime d</w:t>
      </w:r>
      <w:r w:rsidR="00FA6A88">
        <w:t>’</w:t>
      </w:r>
      <w:r w:rsidRPr="00B877BC">
        <w:t>une machination ténébreuse de l</w:t>
      </w:r>
      <w:r w:rsidR="00FA6A88">
        <w:t>’</w:t>
      </w:r>
      <w:r w:rsidRPr="00B877BC">
        <w:t>Ennemi des hommes qui les conduisit</w:t>
      </w:r>
      <w:r w:rsidR="00FA6A88">
        <w:t xml:space="preserve">, </w:t>
      </w:r>
      <w:r w:rsidRPr="00B877BC">
        <w:t>par la main d</w:t>
      </w:r>
      <w:r w:rsidR="00FA6A88">
        <w:t>’</w:t>
      </w:r>
      <w:r w:rsidRPr="00B877BC">
        <w:t>un n</w:t>
      </w:r>
      <w:r w:rsidRPr="00B877BC">
        <w:t>o</w:t>
      </w:r>
      <w:r w:rsidRPr="00B877BC">
        <w:t>taire évidemment infernal</w:t>
      </w:r>
      <w:r w:rsidR="00FA6A88">
        <w:t xml:space="preserve">, </w:t>
      </w:r>
      <w:r w:rsidRPr="00B877BC">
        <w:t>dans ce coin maléfique de Longj</w:t>
      </w:r>
      <w:r w:rsidRPr="00B877BC">
        <w:t>u</w:t>
      </w:r>
      <w:r w:rsidRPr="00B877BC">
        <w:t>meau d</w:t>
      </w:r>
      <w:r w:rsidR="00FA6A88">
        <w:t>’</w:t>
      </w:r>
      <w:r w:rsidRPr="00B877BC">
        <w:t>où rien n</w:t>
      </w:r>
      <w:r w:rsidR="00FA6A88">
        <w:t>’</w:t>
      </w:r>
      <w:r w:rsidRPr="00B877BC">
        <w:t>eût la puissance de les arracher</w:t>
      </w:r>
      <w:r w:rsidR="00FA6A88">
        <w:t>.</w:t>
      </w:r>
    </w:p>
    <w:p w14:paraId="39BEF4EF" w14:textId="77777777" w:rsidR="00FA6A88" w:rsidRDefault="00A92B34" w:rsidP="00FA6A88">
      <w:r w:rsidRPr="00B877BC">
        <w:t>Je crois vraiment qu</w:t>
      </w:r>
      <w:r w:rsidR="00FA6A88">
        <w:t>’</w:t>
      </w:r>
      <w:r w:rsidRPr="00B877BC">
        <w:t xml:space="preserve">ils ne </w:t>
      </w:r>
      <w:r w:rsidRPr="00B877BC">
        <w:rPr>
          <w:i/>
          <w:iCs/>
        </w:rPr>
        <w:t>pouvaient</w:t>
      </w:r>
      <w:r w:rsidRPr="00B877BC">
        <w:t xml:space="preserve"> pas s</w:t>
      </w:r>
      <w:r w:rsidR="00FA6A88">
        <w:t>’</w:t>
      </w:r>
      <w:r w:rsidRPr="00B877BC">
        <w:t>enfuir</w:t>
      </w:r>
      <w:r w:rsidR="00FA6A88">
        <w:t xml:space="preserve">, </w:t>
      </w:r>
      <w:r w:rsidRPr="00B877BC">
        <w:t>qu</w:t>
      </w:r>
      <w:r w:rsidR="00FA6A88">
        <w:t>’</w:t>
      </w:r>
      <w:r w:rsidRPr="00B877BC">
        <w:t>il y avait</w:t>
      </w:r>
      <w:r w:rsidR="00FA6A88">
        <w:t xml:space="preserve">, </w:t>
      </w:r>
      <w:r w:rsidRPr="00B877BC">
        <w:t>autour de leur demeure</w:t>
      </w:r>
      <w:r w:rsidR="00FA6A88">
        <w:t xml:space="preserve">, </w:t>
      </w:r>
      <w:r w:rsidRPr="00B877BC">
        <w:t xml:space="preserve">un cordon de </w:t>
      </w:r>
      <w:r w:rsidRPr="00B877BC">
        <w:rPr>
          <w:i/>
          <w:iCs/>
        </w:rPr>
        <w:t>troupes</w:t>
      </w:r>
      <w:r w:rsidRPr="00B877BC">
        <w:t xml:space="preserve"> invisibles triées avec soin pour les investir et contre lesquelles aucune énergie n</w:t>
      </w:r>
      <w:r w:rsidR="00FA6A88">
        <w:t>’</w:t>
      </w:r>
      <w:r w:rsidRPr="00B877BC">
        <w:t>eût été capable de prévaloir</w:t>
      </w:r>
      <w:r w:rsidR="00FA6A88">
        <w:t>.</w:t>
      </w:r>
    </w:p>
    <w:p w14:paraId="403D9423" w14:textId="77777777" w:rsidR="00FA6A88" w:rsidRDefault="00FA6A88" w:rsidP="00FA6A88">
      <w:pPr>
        <w:pStyle w:val="Etoile"/>
      </w:pPr>
      <w:r>
        <w:t>* * *</w:t>
      </w:r>
    </w:p>
    <w:p w14:paraId="4A0ACA57" w14:textId="77777777" w:rsidR="00FA6A88" w:rsidRDefault="00A92B34" w:rsidP="00FA6A88">
      <w:r w:rsidRPr="00B877BC">
        <w:t>Le signe pour moi d</w:t>
      </w:r>
      <w:r w:rsidR="00FA6A88">
        <w:t>’</w:t>
      </w:r>
      <w:r w:rsidRPr="00B877BC">
        <w:t>une influence diabolique</w:t>
      </w:r>
      <w:r w:rsidR="00FA6A88">
        <w:t xml:space="preserve">, </w:t>
      </w:r>
      <w:r w:rsidRPr="00B877BC">
        <w:t>c</w:t>
      </w:r>
      <w:r w:rsidR="00FA6A88">
        <w:t>’</w:t>
      </w:r>
      <w:r w:rsidRPr="00B877BC">
        <w:t>est que les Fourmi étaient dévorés de la passion des voyages</w:t>
      </w:r>
      <w:r w:rsidR="00FA6A88">
        <w:t xml:space="preserve">. </w:t>
      </w:r>
      <w:r w:rsidRPr="00B877BC">
        <w:t>Ces captifs étaient</w:t>
      </w:r>
      <w:r w:rsidR="00FA6A88">
        <w:t xml:space="preserve">, </w:t>
      </w:r>
      <w:r w:rsidRPr="00B877BC">
        <w:t>par nature</w:t>
      </w:r>
      <w:r w:rsidR="00FA6A88">
        <w:t xml:space="preserve">, </w:t>
      </w:r>
      <w:r w:rsidRPr="00B877BC">
        <w:t>essentiellement migrateurs</w:t>
      </w:r>
      <w:r w:rsidR="00FA6A88">
        <w:t>.</w:t>
      </w:r>
    </w:p>
    <w:p w14:paraId="1A4DBE0A" w14:textId="77777777" w:rsidR="00FA6A88" w:rsidRDefault="00A92B34" w:rsidP="00FA6A88">
      <w:r w:rsidRPr="00B877BC">
        <w:t>Avant de s</w:t>
      </w:r>
      <w:r w:rsidR="00FA6A88">
        <w:t>’</w:t>
      </w:r>
      <w:r w:rsidRPr="00B877BC">
        <w:t>unir</w:t>
      </w:r>
      <w:r w:rsidR="00FA6A88">
        <w:t xml:space="preserve">, </w:t>
      </w:r>
      <w:r w:rsidRPr="00B877BC">
        <w:t>ils avaient eu soif de courir le monde</w:t>
      </w:r>
      <w:r w:rsidR="00FA6A88">
        <w:t xml:space="preserve">. </w:t>
      </w:r>
      <w:r w:rsidRPr="00B877BC">
        <w:t>Lorsqu</w:t>
      </w:r>
      <w:r w:rsidR="00FA6A88">
        <w:t>’</w:t>
      </w:r>
      <w:r w:rsidRPr="00B877BC">
        <w:t>ils n</w:t>
      </w:r>
      <w:r w:rsidR="00FA6A88">
        <w:t>’</w:t>
      </w:r>
      <w:r w:rsidRPr="00B877BC">
        <w:t>étaient encore que fiancés</w:t>
      </w:r>
      <w:r w:rsidR="00FA6A88">
        <w:t xml:space="preserve">, </w:t>
      </w:r>
      <w:r w:rsidRPr="00B877BC">
        <w:t>on les avait vus à En</w:t>
      </w:r>
      <w:r w:rsidRPr="00B877BC">
        <w:t>g</w:t>
      </w:r>
      <w:r w:rsidRPr="00B877BC">
        <w:t>hien</w:t>
      </w:r>
      <w:r w:rsidR="00FA6A88">
        <w:t xml:space="preserve">, </w:t>
      </w:r>
      <w:r w:rsidRPr="00B877BC">
        <w:t>à Choisy-le-Roi</w:t>
      </w:r>
      <w:r w:rsidR="00FA6A88">
        <w:t xml:space="preserve">, </w:t>
      </w:r>
      <w:r w:rsidRPr="00B877BC">
        <w:t>à Meudon</w:t>
      </w:r>
      <w:r w:rsidR="00FA6A88">
        <w:t xml:space="preserve">, </w:t>
      </w:r>
      <w:r w:rsidRPr="00B877BC">
        <w:t>à Clamart</w:t>
      </w:r>
      <w:r w:rsidR="00FA6A88">
        <w:t xml:space="preserve">, </w:t>
      </w:r>
      <w:r w:rsidRPr="00B877BC">
        <w:t xml:space="preserve">à </w:t>
      </w:r>
      <w:proofErr w:type="spellStart"/>
      <w:r w:rsidRPr="00B877BC">
        <w:t>Montretout</w:t>
      </w:r>
      <w:proofErr w:type="spellEnd"/>
      <w:r w:rsidR="00FA6A88">
        <w:t xml:space="preserve">. </w:t>
      </w:r>
      <w:r w:rsidRPr="00B877BC">
        <w:t>Un jour même ils avaient poussé jusqu</w:t>
      </w:r>
      <w:r w:rsidR="00FA6A88">
        <w:t>’</w:t>
      </w:r>
      <w:r w:rsidRPr="00B877BC">
        <w:t>à Saint-Germain</w:t>
      </w:r>
      <w:r w:rsidR="00FA6A88">
        <w:t>.</w:t>
      </w:r>
    </w:p>
    <w:p w14:paraId="58B43D80" w14:textId="77777777" w:rsidR="00FA6A88" w:rsidRDefault="00A92B34" w:rsidP="00FA6A88">
      <w:r w:rsidRPr="00B877BC">
        <w:t>À Longjumeau qui leur paraissait une île de l</w:t>
      </w:r>
      <w:r w:rsidR="00FA6A88">
        <w:t>’</w:t>
      </w:r>
      <w:r w:rsidRPr="00B877BC">
        <w:t>Océanie</w:t>
      </w:r>
      <w:r w:rsidR="00FA6A88">
        <w:t xml:space="preserve">, </w:t>
      </w:r>
      <w:r w:rsidRPr="00B877BC">
        <w:t>cette rage d</w:t>
      </w:r>
      <w:r w:rsidR="00FA6A88">
        <w:t>’</w:t>
      </w:r>
      <w:r w:rsidRPr="00B877BC">
        <w:t>explorations audacieuses</w:t>
      </w:r>
      <w:r w:rsidR="00FA6A88">
        <w:t xml:space="preserve">, </w:t>
      </w:r>
      <w:r w:rsidRPr="00B877BC">
        <w:t>d</w:t>
      </w:r>
      <w:r w:rsidR="00FA6A88">
        <w:t>’</w:t>
      </w:r>
      <w:r w:rsidRPr="00B877BC">
        <w:t>aventures sur terre et sur mer n</w:t>
      </w:r>
      <w:r w:rsidR="00FA6A88">
        <w:t>’</w:t>
      </w:r>
      <w:r w:rsidRPr="00B877BC">
        <w:t>avait fait que s</w:t>
      </w:r>
      <w:r w:rsidR="00FA6A88">
        <w:t>’</w:t>
      </w:r>
      <w:r w:rsidRPr="00B877BC">
        <w:t>exaspérer</w:t>
      </w:r>
      <w:r w:rsidR="00FA6A88">
        <w:t>.</w:t>
      </w:r>
    </w:p>
    <w:p w14:paraId="6FA4F1D8" w14:textId="77777777" w:rsidR="00FA6A88" w:rsidRDefault="00A92B34" w:rsidP="00FA6A88">
      <w:r w:rsidRPr="00B877BC">
        <w:t>Leur maison était encombrée de globes et de planisphères</w:t>
      </w:r>
      <w:r w:rsidR="00FA6A88">
        <w:t xml:space="preserve">, </w:t>
      </w:r>
      <w:r w:rsidRPr="00B877BC">
        <w:t>ils avaient des atlas anglais et des atlas germaniques</w:t>
      </w:r>
      <w:r w:rsidR="00FA6A88">
        <w:t xml:space="preserve">. </w:t>
      </w:r>
      <w:r w:rsidRPr="00B877BC">
        <w:t>Ils poss</w:t>
      </w:r>
      <w:r w:rsidRPr="00B877BC">
        <w:t>é</w:t>
      </w:r>
      <w:r w:rsidRPr="00B877BC">
        <w:t>daient même une carte de la lune publiée à Gotha sous la dire</w:t>
      </w:r>
      <w:r w:rsidRPr="00B877BC">
        <w:t>c</w:t>
      </w:r>
      <w:r w:rsidRPr="00B877BC">
        <w:t>tion d</w:t>
      </w:r>
      <w:r w:rsidR="00FA6A88">
        <w:t>’</w:t>
      </w:r>
      <w:r w:rsidRPr="00B877BC">
        <w:t>un cuistre nommé Justus Perthes</w:t>
      </w:r>
      <w:r w:rsidR="00FA6A88">
        <w:t>.</w:t>
      </w:r>
    </w:p>
    <w:p w14:paraId="73A7FB5E" w14:textId="77777777" w:rsidR="00FA6A88" w:rsidRDefault="00A92B34" w:rsidP="00FA6A88">
      <w:r w:rsidRPr="00B877BC">
        <w:lastRenderedPageBreak/>
        <w:t>Quand ils ne faisaient pas l</w:t>
      </w:r>
      <w:r w:rsidR="00FA6A88">
        <w:t>’</w:t>
      </w:r>
      <w:r w:rsidRPr="00B877BC">
        <w:t>amour</w:t>
      </w:r>
      <w:r w:rsidR="00FA6A88">
        <w:t xml:space="preserve">, </w:t>
      </w:r>
      <w:r w:rsidRPr="00B877BC">
        <w:t>ils lisaient ensemble les histoires des navigateurs fameux dont leur bibliothèque était exclusivement remplie et il n</w:t>
      </w:r>
      <w:r w:rsidR="00FA6A88">
        <w:t>’</w:t>
      </w:r>
      <w:r w:rsidRPr="00B877BC">
        <w:t>y avait pas un journal de voyages</w:t>
      </w:r>
      <w:r w:rsidR="00FA6A88">
        <w:t xml:space="preserve">, </w:t>
      </w:r>
      <w:r w:rsidRPr="00B877BC">
        <w:t xml:space="preserve">un </w:t>
      </w:r>
      <w:r w:rsidRPr="00B877BC">
        <w:rPr>
          <w:i/>
          <w:iCs/>
        </w:rPr>
        <w:t>Tour</w:t>
      </w:r>
      <w:r w:rsidRPr="00B877BC">
        <w:t xml:space="preserve"> </w:t>
      </w:r>
      <w:r w:rsidRPr="00B877BC">
        <w:rPr>
          <w:i/>
          <w:iCs/>
        </w:rPr>
        <w:t>du</w:t>
      </w:r>
      <w:r w:rsidRPr="00B877BC">
        <w:t xml:space="preserve"> </w:t>
      </w:r>
      <w:r w:rsidRPr="00B877BC">
        <w:rPr>
          <w:i/>
          <w:iCs/>
        </w:rPr>
        <w:t>Monde</w:t>
      </w:r>
      <w:r w:rsidRPr="00B877BC">
        <w:t xml:space="preserve"> ou un Bulletin de société géographique a</w:t>
      </w:r>
      <w:r w:rsidRPr="00B877BC">
        <w:t>u</w:t>
      </w:r>
      <w:r w:rsidRPr="00B877BC">
        <w:t>quel ils ne fussent abonnés</w:t>
      </w:r>
      <w:r w:rsidR="00FA6A88">
        <w:t xml:space="preserve">. </w:t>
      </w:r>
      <w:r w:rsidRPr="00B877BC">
        <w:t>Indicateurs de chemins de fer et prospectus d</w:t>
      </w:r>
      <w:r w:rsidR="00FA6A88">
        <w:t>’</w:t>
      </w:r>
      <w:r w:rsidRPr="00B877BC">
        <w:t>agences maritimes pleuvaient chez eux sans i</w:t>
      </w:r>
      <w:r w:rsidRPr="00B877BC">
        <w:t>n</w:t>
      </w:r>
      <w:r w:rsidRPr="00B877BC">
        <w:t>termittence</w:t>
      </w:r>
      <w:r w:rsidR="00FA6A88">
        <w:t>.</w:t>
      </w:r>
    </w:p>
    <w:p w14:paraId="0F269984" w14:textId="77777777" w:rsidR="00FA6A88" w:rsidRDefault="00A92B34" w:rsidP="00FA6A88">
      <w:r w:rsidRPr="00B877BC">
        <w:t>Chose qu</w:t>
      </w:r>
      <w:r w:rsidR="00FA6A88">
        <w:t>’</w:t>
      </w:r>
      <w:r w:rsidRPr="00B877BC">
        <w:t>on ne croira pas</w:t>
      </w:r>
      <w:r w:rsidR="00FA6A88">
        <w:t xml:space="preserve">, </w:t>
      </w:r>
      <w:r w:rsidRPr="00B877BC">
        <w:t>leurs malles étaient toujours prêtes</w:t>
      </w:r>
      <w:r w:rsidR="00FA6A88">
        <w:t xml:space="preserve">. </w:t>
      </w:r>
      <w:r w:rsidRPr="00B877BC">
        <w:t>Ils furent toujours sur le point de partir</w:t>
      </w:r>
      <w:r w:rsidR="00FA6A88">
        <w:t xml:space="preserve">, </w:t>
      </w:r>
      <w:r w:rsidRPr="00B877BC">
        <w:t>d</w:t>
      </w:r>
      <w:r w:rsidR="00FA6A88">
        <w:t>’</w:t>
      </w:r>
      <w:r w:rsidRPr="00B877BC">
        <w:t>entreprendre un interminable voyage au</w:t>
      </w:r>
      <w:r w:rsidR="00A9017F">
        <w:t>x</w:t>
      </w:r>
      <w:r w:rsidRPr="00B877BC">
        <w:t xml:space="preserve"> pays les plus lointains</w:t>
      </w:r>
      <w:r w:rsidR="00FA6A88">
        <w:t xml:space="preserve">, </w:t>
      </w:r>
      <w:r w:rsidRPr="00B877BC">
        <w:t>les plus da</w:t>
      </w:r>
      <w:r w:rsidRPr="00B877BC">
        <w:t>n</w:t>
      </w:r>
      <w:r w:rsidRPr="00B877BC">
        <w:t>gereux ou les plus inexplorés</w:t>
      </w:r>
      <w:r w:rsidR="00FA6A88">
        <w:t>.</w:t>
      </w:r>
    </w:p>
    <w:p w14:paraId="531BC162" w14:textId="77777777" w:rsidR="00FA6A88" w:rsidRDefault="00A92B34" w:rsidP="00FA6A88">
      <w:r w:rsidRPr="00B877BC">
        <w:t>J</w:t>
      </w:r>
      <w:r w:rsidR="00FA6A88">
        <w:t>’</w:t>
      </w:r>
      <w:r w:rsidRPr="00B877BC">
        <w:t>ai bien reçu quarante dépêches m</w:t>
      </w:r>
      <w:r w:rsidR="00FA6A88">
        <w:t>’</w:t>
      </w:r>
      <w:r w:rsidRPr="00B877BC">
        <w:t>annonçant leur départ imminent pour Bornéo</w:t>
      </w:r>
      <w:r w:rsidR="00FA6A88">
        <w:t xml:space="preserve">, </w:t>
      </w:r>
      <w:r w:rsidRPr="00B877BC">
        <w:t>la Terre de Feu</w:t>
      </w:r>
      <w:r w:rsidR="00FA6A88">
        <w:t xml:space="preserve">, </w:t>
      </w:r>
      <w:r w:rsidRPr="00B877BC">
        <w:t>la Nouvelle-Zélande ou le Groënland</w:t>
      </w:r>
      <w:r w:rsidR="00FA6A88">
        <w:t>.</w:t>
      </w:r>
    </w:p>
    <w:p w14:paraId="485467DE" w14:textId="77777777" w:rsidR="00FA6A88" w:rsidRDefault="00A92B34" w:rsidP="00FA6A88">
      <w:r w:rsidRPr="00B877BC">
        <w:t>Plusieurs fois même il s</w:t>
      </w:r>
      <w:r w:rsidR="00FA6A88">
        <w:t>’</w:t>
      </w:r>
      <w:r w:rsidRPr="00B877BC">
        <w:t>en est à peine fallu d</w:t>
      </w:r>
      <w:r w:rsidR="00FA6A88">
        <w:t>’</w:t>
      </w:r>
      <w:r w:rsidRPr="00B877BC">
        <w:t>un cheveu qu</w:t>
      </w:r>
      <w:r w:rsidR="00FA6A88">
        <w:t>’</w:t>
      </w:r>
      <w:r w:rsidRPr="00B877BC">
        <w:t>ils ne partissent</w:t>
      </w:r>
      <w:r w:rsidR="00FA6A88">
        <w:t xml:space="preserve">, </w:t>
      </w:r>
      <w:r w:rsidRPr="00B877BC">
        <w:t>en effet</w:t>
      </w:r>
      <w:r w:rsidR="00FA6A88">
        <w:t xml:space="preserve">. </w:t>
      </w:r>
      <w:r w:rsidRPr="00B877BC">
        <w:t>Mais enfin ils ne partaient pas</w:t>
      </w:r>
      <w:r w:rsidR="00FA6A88">
        <w:t xml:space="preserve">, </w:t>
      </w:r>
      <w:r w:rsidRPr="00B877BC">
        <w:t>ils ne partirent jamais</w:t>
      </w:r>
      <w:r w:rsidR="00FA6A88">
        <w:t xml:space="preserve">, </w:t>
      </w:r>
      <w:r w:rsidRPr="00B877BC">
        <w:t>parce qu</w:t>
      </w:r>
      <w:r w:rsidR="00FA6A88">
        <w:t>’</w:t>
      </w:r>
      <w:r w:rsidRPr="00B877BC">
        <w:t>ils ne pouvaient pas et ne devaient pas partir</w:t>
      </w:r>
      <w:r w:rsidR="00FA6A88">
        <w:t xml:space="preserve">. </w:t>
      </w:r>
      <w:r w:rsidRPr="00B877BC">
        <w:t>Les atomes et les molécules se coalisaient pour les tirer en arrière</w:t>
      </w:r>
      <w:r w:rsidR="00FA6A88">
        <w:t>.</w:t>
      </w:r>
    </w:p>
    <w:p w14:paraId="48593E6D" w14:textId="77777777" w:rsidR="00FA6A88" w:rsidRDefault="00A92B34" w:rsidP="00FA6A88">
      <w:r w:rsidRPr="00B877BC">
        <w:t>Un jour</w:t>
      </w:r>
      <w:r w:rsidR="00FA6A88">
        <w:t xml:space="preserve">, </w:t>
      </w:r>
      <w:r w:rsidRPr="00B877BC">
        <w:t>cependant</w:t>
      </w:r>
      <w:r w:rsidR="00FA6A88">
        <w:t xml:space="preserve">, </w:t>
      </w:r>
      <w:r w:rsidRPr="00B877BC">
        <w:t>il y a une dizaine d</w:t>
      </w:r>
      <w:r w:rsidR="00FA6A88">
        <w:t>’</w:t>
      </w:r>
      <w:r w:rsidRPr="00B877BC">
        <w:t>années</w:t>
      </w:r>
      <w:r w:rsidR="00FA6A88">
        <w:t xml:space="preserve">, </w:t>
      </w:r>
      <w:r w:rsidRPr="00B877BC">
        <w:t>ils crurent décidément s</w:t>
      </w:r>
      <w:r w:rsidR="00FA6A88">
        <w:t>’</w:t>
      </w:r>
      <w:r w:rsidRPr="00B877BC">
        <w:t>évader</w:t>
      </w:r>
      <w:r w:rsidR="00FA6A88">
        <w:t xml:space="preserve">. </w:t>
      </w:r>
      <w:r w:rsidRPr="00B877BC">
        <w:t>Ils avaient réussi</w:t>
      </w:r>
      <w:r w:rsidR="00FA6A88">
        <w:t xml:space="preserve">, </w:t>
      </w:r>
      <w:r w:rsidRPr="00B877BC">
        <w:t>contre toute espérance</w:t>
      </w:r>
      <w:r w:rsidR="00FA6A88">
        <w:t xml:space="preserve">, </w:t>
      </w:r>
      <w:r w:rsidRPr="00B877BC">
        <w:t>à s</w:t>
      </w:r>
      <w:r w:rsidR="00FA6A88">
        <w:t>’</w:t>
      </w:r>
      <w:r w:rsidRPr="00B877BC">
        <w:t>élancer dans un wagon de première classe qui devait les e</w:t>
      </w:r>
      <w:r w:rsidRPr="00B877BC">
        <w:t>m</w:t>
      </w:r>
      <w:r w:rsidRPr="00B877BC">
        <w:t>porter à Versailles</w:t>
      </w:r>
      <w:r w:rsidR="00FA6A88">
        <w:t xml:space="preserve">. </w:t>
      </w:r>
      <w:r w:rsidRPr="00B877BC">
        <w:t>Délivrance</w:t>
      </w:r>
      <w:r w:rsidR="00FA6A88">
        <w:t xml:space="preserve"> ! </w:t>
      </w:r>
      <w:r w:rsidRPr="00B877BC">
        <w:t>Là</w:t>
      </w:r>
      <w:r w:rsidR="00FA6A88">
        <w:t xml:space="preserve">, </w:t>
      </w:r>
      <w:r w:rsidRPr="00B877BC">
        <w:t>sans doute</w:t>
      </w:r>
      <w:r w:rsidR="00FA6A88">
        <w:t xml:space="preserve">, </w:t>
      </w:r>
      <w:r w:rsidRPr="00B877BC">
        <w:t>le cercle mag</w:t>
      </w:r>
      <w:r w:rsidRPr="00B877BC">
        <w:t>i</w:t>
      </w:r>
      <w:r w:rsidRPr="00B877BC">
        <w:t>que serait rompu</w:t>
      </w:r>
      <w:r w:rsidR="00FA6A88">
        <w:t>.</w:t>
      </w:r>
    </w:p>
    <w:p w14:paraId="3A9531DD" w14:textId="77777777" w:rsidR="00FA6A88" w:rsidRDefault="00A92B34" w:rsidP="00FA6A88">
      <w:r w:rsidRPr="00B877BC">
        <w:t>Le train se mit en marche</w:t>
      </w:r>
      <w:r w:rsidR="00FA6A88">
        <w:t xml:space="preserve">, </w:t>
      </w:r>
      <w:r w:rsidRPr="00B877BC">
        <w:t>mais ils ne bougèrent pas</w:t>
      </w:r>
      <w:r w:rsidR="00FA6A88">
        <w:t xml:space="preserve">. </w:t>
      </w:r>
      <w:r w:rsidRPr="00B877BC">
        <w:t>Ils s</w:t>
      </w:r>
      <w:r w:rsidR="00FA6A88">
        <w:t>’</w:t>
      </w:r>
      <w:r w:rsidRPr="00B877BC">
        <w:t>étaient fourrés naturellement dans une voiture désignée pour rester en gare</w:t>
      </w:r>
      <w:r w:rsidR="00FA6A88">
        <w:t xml:space="preserve">. </w:t>
      </w:r>
      <w:r w:rsidRPr="00B877BC">
        <w:t>Tout était à recommencer</w:t>
      </w:r>
      <w:r w:rsidR="00FA6A88">
        <w:t>.</w:t>
      </w:r>
    </w:p>
    <w:p w14:paraId="7F0DC381" w14:textId="77777777" w:rsidR="00FA6A88" w:rsidRDefault="00A92B34" w:rsidP="00FA6A88">
      <w:r w:rsidRPr="00B877BC">
        <w:t>L</w:t>
      </w:r>
      <w:r w:rsidR="00FA6A88">
        <w:t>’</w:t>
      </w:r>
      <w:r w:rsidRPr="00B877BC">
        <w:t>unique voyage qu</w:t>
      </w:r>
      <w:r w:rsidR="00FA6A88">
        <w:t>’</w:t>
      </w:r>
      <w:r w:rsidRPr="00B877BC">
        <w:t>ils ne dussent pas manquer était év</w:t>
      </w:r>
      <w:r w:rsidRPr="00B877BC">
        <w:t>i</w:t>
      </w:r>
      <w:r w:rsidRPr="00B877BC">
        <w:t>demment celui qu</w:t>
      </w:r>
      <w:r w:rsidR="00FA6A88">
        <w:t>’</w:t>
      </w:r>
      <w:r w:rsidRPr="00B877BC">
        <w:t>ils viennent d</w:t>
      </w:r>
      <w:r w:rsidR="00FA6A88">
        <w:t>’</w:t>
      </w:r>
      <w:r w:rsidRPr="00B877BC">
        <w:t>entreprendre</w:t>
      </w:r>
      <w:r w:rsidR="00FA6A88">
        <w:t xml:space="preserve">, </w:t>
      </w:r>
      <w:r w:rsidRPr="00B877BC">
        <w:t>hélas</w:t>
      </w:r>
      <w:r w:rsidR="00FA6A88">
        <w:t xml:space="preserve"> ! </w:t>
      </w:r>
      <w:r w:rsidRPr="00B877BC">
        <w:t xml:space="preserve">et leur </w:t>
      </w:r>
      <w:r w:rsidRPr="00B877BC">
        <w:lastRenderedPageBreak/>
        <w:t>caractère bien connu me porte à croire qu</w:t>
      </w:r>
      <w:r w:rsidR="00FA6A88">
        <w:t>’</w:t>
      </w:r>
      <w:r w:rsidRPr="00B877BC">
        <w:t>ils ne s</w:t>
      </w:r>
      <w:r w:rsidR="00FA6A88">
        <w:t>’</w:t>
      </w:r>
      <w:r w:rsidRPr="00B877BC">
        <w:t>y préparèrent qu</w:t>
      </w:r>
      <w:r w:rsidR="00FA6A88">
        <w:t>’</w:t>
      </w:r>
      <w:r w:rsidRPr="00B877BC">
        <w:t>en tremblant</w:t>
      </w:r>
      <w:r w:rsidR="00FA6A88">
        <w:t>.</w:t>
      </w:r>
    </w:p>
    <w:p w14:paraId="146EF32A" w14:textId="08A6B8D7" w:rsidR="00A92B34" w:rsidRPr="00B877BC" w:rsidRDefault="00A92B34" w:rsidP="00FA6A88">
      <w:pPr>
        <w:pStyle w:val="Titre1"/>
      </w:pPr>
      <w:bookmarkStart w:id="7" w:name="_Toc198811644"/>
      <w:r w:rsidRPr="00B877BC">
        <w:lastRenderedPageBreak/>
        <w:t>VII</w:t>
      </w:r>
      <w:r w:rsidRPr="00B877BC">
        <w:br/>
      </w:r>
      <w:r w:rsidRPr="00B877BC">
        <w:br/>
        <w:t>UNE IDÉE MÉDIOCRE</w:t>
      </w:r>
      <w:bookmarkEnd w:id="7"/>
      <w:r w:rsidRPr="00B877BC">
        <w:br/>
      </w:r>
    </w:p>
    <w:p w14:paraId="27ECB40C" w14:textId="77777777" w:rsidR="00FA6A88" w:rsidRDefault="00A92B34" w:rsidP="00FA6A88">
      <w:pPr>
        <w:jc w:val="right"/>
      </w:pPr>
      <w:r w:rsidRPr="00FA6A88">
        <w:rPr>
          <w:i/>
          <w:iCs/>
        </w:rPr>
        <w:t>À Louis Montchal</w:t>
      </w:r>
      <w:r w:rsidR="00FA6A88" w:rsidRPr="00FA6A88">
        <w:t xml:space="preserve">, </w:t>
      </w:r>
      <w:r w:rsidRPr="00FA6A88">
        <w:t xml:space="preserve">dédicataire du </w:t>
      </w:r>
      <w:r w:rsidR="00FA6A88" w:rsidRPr="00FA6A88">
        <w:t>« </w:t>
      </w:r>
      <w:r w:rsidRPr="00FA6A88">
        <w:t>Désespéré</w:t>
      </w:r>
      <w:r w:rsidR="00FA6A88" w:rsidRPr="00FA6A88">
        <w:t> ».</w:t>
      </w:r>
    </w:p>
    <w:p w14:paraId="010780DE" w14:textId="77777777" w:rsidR="00FA6A88" w:rsidRDefault="00A92B34" w:rsidP="00FA6A88">
      <w:r w:rsidRPr="00B877BC">
        <w:t>Ils étaient quatre et je les ai trop connus</w:t>
      </w:r>
      <w:r w:rsidR="00FA6A88">
        <w:t xml:space="preserve">. </w:t>
      </w:r>
      <w:r w:rsidRPr="00B877BC">
        <w:t>Si cela ne vous fait absolument rien</w:t>
      </w:r>
      <w:r w:rsidR="00FA6A88">
        <w:t xml:space="preserve">, </w:t>
      </w:r>
      <w:r w:rsidRPr="00B877BC">
        <w:t>nous les nommerons Théodore</w:t>
      </w:r>
      <w:r w:rsidR="00FA6A88">
        <w:t xml:space="preserve">, </w:t>
      </w:r>
      <w:r w:rsidRPr="00B877BC">
        <w:t>Théodule</w:t>
      </w:r>
      <w:r w:rsidR="00FA6A88">
        <w:t xml:space="preserve">, </w:t>
      </w:r>
      <w:r w:rsidRPr="00B877BC">
        <w:t>Théophile et Théophraste</w:t>
      </w:r>
      <w:r w:rsidR="00FA6A88">
        <w:t>.</w:t>
      </w:r>
    </w:p>
    <w:p w14:paraId="27094904" w14:textId="77777777" w:rsidR="00FA6A88" w:rsidRDefault="00A92B34" w:rsidP="00FA6A88">
      <w:r w:rsidRPr="00B877BC">
        <w:t>Ils n</w:t>
      </w:r>
      <w:r w:rsidR="00FA6A88">
        <w:t>’</w:t>
      </w:r>
      <w:r w:rsidRPr="00B877BC">
        <w:t>étaient pas frères</w:t>
      </w:r>
      <w:r w:rsidR="00FA6A88">
        <w:t xml:space="preserve">, </w:t>
      </w:r>
      <w:r w:rsidRPr="00B877BC">
        <w:t>mais vivaient ensemble et ne se quittaient pas une minute</w:t>
      </w:r>
      <w:r w:rsidR="00FA6A88">
        <w:t xml:space="preserve">. </w:t>
      </w:r>
      <w:r w:rsidRPr="00B877BC">
        <w:t>On ne pouvait en apercevoir un sans qu</w:t>
      </w:r>
      <w:r w:rsidR="00FA6A88">
        <w:t>’</w:t>
      </w:r>
      <w:r w:rsidRPr="00B877BC">
        <w:t>aussitôt les trois autres apparussent</w:t>
      </w:r>
      <w:r w:rsidR="00FA6A88">
        <w:t>.</w:t>
      </w:r>
    </w:p>
    <w:p w14:paraId="60F693A2" w14:textId="77777777" w:rsidR="00FA6A88" w:rsidRDefault="00A92B34" w:rsidP="00FA6A88">
      <w:r w:rsidRPr="00B877BC">
        <w:t>Le chef de l</w:t>
      </w:r>
      <w:r w:rsidR="00FA6A88">
        <w:t>’</w:t>
      </w:r>
      <w:r w:rsidRPr="00B877BC">
        <w:t>escouade était naturellement Théophraste</w:t>
      </w:r>
      <w:r w:rsidR="00FA6A88">
        <w:t xml:space="preserve">, </w:t>
      </w:r>
      <w:r w:rsidRPr="00B877BC">
        <w:t>le dernier nommé</w:t>
      </w:r>
      <w:r w:rsidR="00FA6A88">
        <w:t xml:space="preserve">, </w:t>
      </w:r>
      <w:r w:rsidRPr="00B877BC">
        <w:t>l</w:t>
      </w:r>
      <w:r w:rsidR="00FA6A88">
        <w:t>’</w:t>
      </w:r>
      <w:r w:rsidRPr="00B877BC">
        <w:t xml:space="preserve">homme aux </w:t>
      </w:r>
      <w:r w:rsidRPr="00B877BC">
        <w:rPr>
          <w:i/>
          <w:iCs/>
        </w:rPr>
        <w:t>Caractères</w:t>
      </w:r>
      <w:r w:rsidRPr="00B877BC">
        <w:t xml:space="preserve"> et je pense qu</w:t>
      </w:r>
      <w:r w:rsidR="00FA6A88">
        <w:t>’</w:t>
      </w:r>
      <w:r w:rsidRPr="00B877BC">
        <w:t>il était digne de commander à ses compagnons</w:t>
      </w:r>
      <w:r w:rsidR="00FA6A88">
        <w:t xml:space="preserve">, </w:t>
      </w:r>
      <w:r w:rsidRPr="00B877BC">
        <w:t>car il savait se co</w:t>
      </w:r>
      <w:r w:rsidRPr="00B877BC">
        <w:t>m</w:t>
      </w:r>
      <w:r w:rsidRPr="00B877BC">
        <w:t>mander à lui-même</w:t>
      </w:r>
      <w:r w:rsidR="00FA6A88">
        <w:t>.</w:t>
      </w:r>
    </w:p>
    <w:p w14:paraId="58D295D4" w14:textId="77777777" w:rsidR="00FA6A88" w:rsidRDefault="00A92B34" w:rsidP="00FA6A88">
      <w:r w:rsidRPr="00B877BC">
        <w:t>C</w:t>
      </w:r>
      <w:r w:rsidR="00FA6A88">
        <w:t>’</w:t>
      </w:r>
      <w:r w:rsidRPr="00B877BC">
        <w:t>était une manière de puritain sec</w:t>
      </w:r>
      <w:r w:rsidR="00FA6A88">
        <w:t xml:space="preserve">, </w:t>
      </w:r>
      <w:r w:rsidRPr="00B877BC">
        <w:t>harnaché de certitudes</w:t>
      </w:r>
      <w:r w:rsidR="00FA6A88">
        <w:t xml:space="preserve">, </w:t>
      </w:r>
      <w:r w:rsidRPr="00B877BC">
        <w:t>méticuleux et auscultateur</w:t>
      </w:r>
      <w:r w:rsidR="00FA6A88">
        <w:t xml:space="preserve">. </w:t>
      </w:r>
      <w:r w:rsidRPr="00B877BC">
        <w:t>Extérieurement</w:t>
      </w:r>
      <w:r w:rsidR="00FA6A88">
        <w:t xml:space="preserve">, </w:t>
      </w:r>
      <w:r w:rsidRPr="00B877BC">
        <w:t>il tenait à la fois du blaireau et de l</w:t>
      </w:r>
      <w:r w:rsidR="00FA6A88">
        <w:t>’</w:t>
      </w:r>
      <w:r w:rsidRPr="00B877BC">
        <w:t>estimateur d</w:t>
      </w:r>
      <w:r w:rsidR="00FA6A88">
        <w:t>’</w:t>
      </w:r>
      <w:r w:rsidRPr="00B877BC">
        <w:t>une succursale de mont-de-piété</w:t>
      </w:r>
      <w:r w:rsidR="00FA6A88">
        <w:t xml:space="preserve">, </w:t>
      </w:r>
      <w:r w:rsidRPr="00B877BC">
        <w:t>dans un quartier pauvre</w:t>
      </w:r>
      <w:r w:rsidR="00FA6A88">
        <w:t>.</w:t>
      </w:r>
    </w:p>
    <w:p w14:paraId="7AFDFCEA" w14:textId="77777777" w:rsidR="00FA6A88" w:rsidRDefault="00A92B34" w:rsidP="00FA6A88">
      <w:r w:rsidRPr="00B877BC">
        <w:t>Quand on lui disait bonjour</w:t>
      </w:r>
      <w:r w:rsidR="00FA6A88">
        <w:t xml:space="preserve">, </w:t>
      </w:r>
      <w:r w:rsidRPr="00B877BC">
        <w:t>il avait toujours l</w:t>
      </w:r>
      <w:r w:rsidR="00FA6A88">
        <w:t>’</w:t>
      </w:r>
      <w:r w:rsidRPr="00B877BC">
        <w:t>air de rec</w:t>
      </w:r>
      <w:r w:rsidRPr="00B877BC">
        <w:t>e</w:t>
      </w:r>
      <w:r w:rsidRPr="00B877BC">
        <w:t>voir un nantissement et sa réponse ressemblait à l</w:t>
      </w:r>
      <w:r w:rsidR="00FA6A88">
        <w:t>’</w:t>
      </w:r>
      <w:r w:rsidRPr="00B877BC">
        <w:t>évaluation d</w:t>
      </w:r>
      <w:r w:rsidR="00FA6A88">
        <w:t>’</w:t>
      </w:r>
      <w:r w:rsidRPr="00B877BC">
        <w:t>un expert</w:t>
      </w:r>
      <w:r w:rsidR="00FA6A88">
        <w:t>.</w:t>
      </w:r>
    </w:p>
    <w:p w14:paraId="37FDA18D" w14:textId="77777777" w:rsidR="00FA6A88" w:rsidRDefault="00A92B34" w:rsidP="00FA6A88">
      <w:r w:rsidRPr="00B877BC">
        <w:t>Intérieurement</w:t>
      </w:r>
      <w:r w:rsidR="00FA6A88">
        <w:t xml:space="preserve">, </w:t>
      </w:r>
      <w:r w:rsidRPr="00B877BC">
        <w:t>son âme était l</w:t>
      </w:r>
      <w:r w:rsidR="00FA6A88">
        <w:t>’</w:t>
      </w:r>
      <w:r w:rsidRPr="00B877BC">
        <w:t>écurie d</w:t>
      </w:r>
      <w:r w:rsidR="00FA6A88">
        <w:t>’</w:t>
      </w:r>
      <w:r w:rsidRPr="00B877BC">
        <w:t>un mulet inexor</w:t>
      </w:r>
      <w:r w:rsidRPr="00B877BC">
        <w:t>a</w:t>
      </w:r>
      <w:r w:rsidRPr="00B877BC">
        <w:t>ble</w:t>
      </w:r>
      <w:r w:rsidR="00FA6A88">
        <w:t xml:space="preserve">, </w:t>
      </w:r>
      <w:r w:rsidRPr="00B877BC">
        <w:t>de l</w:t>
      </w:r>
      <w:r w:rsidR="00FA6A88">
        <w:t>’</w:t>
      </w:r>
      <w:r w:rsidRPr="00B877BC">
        <w:t>espèce de ceux qu</w:t>
      </w:r>
      <w:r w:rsidR="00FA6A88">
        <w:t>’</w:t>
      </w:r>
      <w:r w:rsidRPr="00B877BC">
        <w:t>on élève avec tant de sollicitude en Angleterre ou dans la cité de Calvin pour le transport des ce</w:t>
      </w:r>
      <w:r w:rsidRPr="00B877BC">
        <w:t>r</w:t>
      </w:r>
      <w:r w:rsidRPr="00B877BC">
        <w:t>cueils blanchis</w:t>
      </w:r>
      <w:r w:rsidR="00FA6A88">
        <w:t>.</w:t>
      </w:r>
    </w:p>
    <w:p w14:paraId="57DA81C6" w14:textId="77777777" w:rsidR="00FA6A88" w:rsidRDefault="00A92B34" w:rsidP="00FA6A88">
      <w:r w:rsidRPr="00B877BC">
        <w:lastRenderedPageBreak/>
        <w:t>Il ne voulait pas cependant qu</w:t>
      </w:r>
      <w:r w:rsidR="00FA6A88">
        <w:t>’</w:t>
      </w:r>
      <w:r w:rsidRPr="00B877BC">
        <w:t>on l</w:t>
      </w:r>
      <w:r w:rsidR="00FA6A88">
        <w:t>’</w:t>
      </w:r>
      <w:r w:rsidRPr="00B877BC">
        <w:t>imaginât protestant</w:t>
      </w:r>
      <w:r w:rsidR="00FA6A88">
        <w:t xml:space="preserve">, </w:t>
      </w:r>
      <w:r w:rsidRPr="00B877BC">
        <w:t>s</w:t>
      </w:r>
      <w:r w:rsidR="00FA6A88">
        <w:t>’</w:t>
      </w:r>
      <w:r w:rsidRPr="00B877BC">
        <w:t>affirmait catholique jusqu</w:t>
      </w:r>
      <w:r w:rsidR="00FA6A88">
        <w:t>’</w:t>
      </w:r>
      <w:r w:rsidRPr="00B877BC">
        <w:t>à la pointe des cheveux</w:t>
      </w:r>
      <w:r w:rsidR="00FA6A88">
        <w:t xml:space="preserve">, </w:t>
      </w:r>
      <w:r w:rsidRPr="00B877BC">
        <w:t>ostensibl</w:t>
      </w:r>
      <w:r w:rsidRPr="00B877BC">
        <w:t>e</w:t>
      </w:r>
      <w:r w:rsidRPr="00B877BC">
        <w:t xml:space="preserve">ment mettait à sécher son cœur sur les échalas de </w:t>
      </w:r>
      <w:smartTag w:uri="urn:schemas-microsoft-com:office:smarttags" w:element="PersonName">
        <w:smartTagPr>
          <w:attr w:name="ProductID" w:val="la Vigne"/>
        </w:smartTagPr>
        <w:r w:rsidRPr="00B877BC">
          <w:t>la Vigne</w:t>
        </w:r>
      </w:smartTag>
      <w:r w:rsidRPr="00B877BC">
        <w:t xml:space="preserve"> des élus</w:t>
      </w:r>
      <w:r w:rsidR="00FA6A88">
        <w:t>.</w:t>
      </w:r>
    </w:p>
    <w:p w14:paraId="579C4968" w14:textId="77777777" w:rsidR="00FA6A88" w:rsidRDefault="00A92B34" w:rsidP="00FA6A88">
      <w:r w:rsidRPr="00B877BC">
        <w:t>Son fonds</w:t>
      </w:r>
      <w:r w:rsidR="00FA6A88">
        <w:t xml:space="preserve">, </w:t>
      </w:r>
      <w:r w:rsidRPr="00B877BC">
        <w:t>c</w:t>
      </w:r>
      <w:r w:rsidR="00FA6A88">
        <w:t>’</w:t>
      </w:r>
      <w:r w:rsidRPr="00B877BC">
        <w:t>était d</w:t>
      </w:r>
      <w:r w:rsidR="00FA6A88">
        <w:t>’</w:t>
      </w:r>
      <w:r w:rsidRPr="00B877BC">
        <w:t xml:space="preserve">être </w:t>
      </w:r>
      <w:r w:rsidRPr="00B877BC">
        <w:rPr>
          <w:i/>
          <w:iCs/>
        </w:rPr>
        <w:t>chaste</w:t>
      </w:r>
      <w:r w:rsidR="00FA6A88">
        <w:t xml:space="preserve">, </w:t>
      </w:r>
      <w:r w:rsidRPr="00B877BC">
        <w:t>et surtout de le paraître</w:t>
      </w:r>
      <w:r w:rsidR="00FA6A88">
        <w:t xml:space="preserve">. </w:t>
      </w:r>
      <w:r w:rsidRPr="00B877BC">
        <w:t>Chaste comme un clou</w:t>
      </w:r>
      <w:r w:rsidR="00FA6A88">
        <w:t xml:space="preserve">, </w:t>
      </w:r>
      <w:r w:rsidRPr="00B877BC">
        <w:t>comme un sécateur</w:t>
      </w:r>
      <w:r w:rsidR="00FA6A88">
        <w:t xml:space="preserve">, </w:t>
      </w:r>
      <w:r w:rsidRPr="00B877BC">
        <w:t>comme un hareng saur</w:t>
      </w:r>
      <w:r w:rsidR="00FA6A88">
        <w:t xml:space="preserve"> ! </w:t>
      </w:r>
      <w:r w:rsidRPr="00B877BC">
        <w:t xml:space="preserve">Ses acolytes le proclamaient immarcescible et </w:t>
      </w:r>
      <w:proofErr w:type="spellStart"/>
      <w:r w:rsidRPr="00B877BC">
        <w:t>ineffeuill</w:t>
      </w:r>
      <w:r w:rsidRPr="00B877BC">
        <w:t>a</w:t>
      </w:r>
      <w:r w:rsidRPr="00B877BC">
        <w:t>ble</w:t>
      </w:r>
      <w:proofErr w:type="spellEnd"/>
      <w:r w:rsidR="00FA6A88">
        <w:t xml:space="preserve">, </w:t>
      </w:r>
      <w:r w:rsidRPr="00B877BC">
        <w:t xml:space="preserve">non moins albe et lactescent que le </w:t>
      </w:r>
      <w:proofErr w:type="spellStart"/>
      <w:r w:rsidRPr="00B877BC">
        <w:t>nitide</w:t>
      </w:r>
      <w:proofErr w:type="spellEnd"/>
      <w:r w:rsidRPr="00B877BC">
        <w:t xml:space="preserve"> manteau des a</w:t>
      </w:r>
      <w:r w:rsidRPr="00B877BC">
        <w:t>n</w:t>
      </w:r>
      <w:r w:rsidRPr="00B877BC">
        <w:t>ges</w:t>
      </w:r>
      <w:r w:rsidR="00FA6A88">
        <w:t>.</w:t>
      </w:r>
    </w:p>
    <w:p w14:paraId="4F034FA4" w14:textId="77777777" w:rsidR="00FA6A88" w:rsidRDefault="00A92B34" w:rsidP="00FA6A88">
      <w:r w:rsidRPr="00B877BC">
        <w:t>Oserai-je le dire</w:t>
      </w:r>
      <w:r w:rsidR="00FA6A88">
        <w:t xml:space="preserve"> ? </w:t>
      </w:r>
      <w:r w:rsidRPr="00B877BC">
        <w:t xml:space="preserve">Il regardait les femmes comme du </w:t>
      </w:r>
      <w:proofErr w:type="spellStart"/>
      <w:r w:rsidRPr="00B877BC">
        <w:t>caca</w:t>
      </w:r>
      <w:proofErr w:type="spellEnd"/>
      <w:r w:rsidRPr="00B877BC">
        <w:t xml:space="preserve"> et le comble de la démence eût été de l</w:t>
      </w:r>
      <w:r w:rsidR="00FA6A88">
        <w:t>’</w:t>
      </w:r>
      <w:r w:rsidRPr="00B877BC">
        <w:t>inciter à des gaillardises</w:t>
      </w:r>
      <w:r w:rsidR="00FA6A88">
        <w:t xml:space="preserve">. </w:t>
      </w:r>
      <w:r w:rsidRPr="00B877BC">
        <w:t>D</w:t>
      </w:r>
      <w:r w:rsidR="00FA6A88">
        <w:t>’</w:t>
      </w:r>
      <w:r w:rsidRPr="00B877BC">
        <w:t>une manière générale</w:t>
      </w:r>
      <w:r w:rsidR="00FA6A88">
        <w:t xml:space="preserve">, </w:t>
      </w:r>
      <w:r w:rsidRPr="00B877BC">
        <w:t>il désapprouvait le rapprochement des sexes et toute parole évocatrice d</w:t>
      </w:r>
      <w:r w:rsidR="00FA6A88">
        <w:t>’</w:t>
      </w:r>
      <w:r w:rsidRPr="00B877BC">
        <w:t>amour lui semblait une agre</w:t>
      </w:r>
      <w:r w:rsidRPr="00B877BC">
        <w:t>s</w:t>
      </w:r>
      <w:r w:rsidRPr="00B877BC">
        <w:t>sion personnelle</w:t>
      </w:r>
      <w:r w:rsidR="00FA6A88">
        <w:t>.</w:t>
      </w:r>
    </w:p>
    <w:p w14:paraId="72A430F8" w14:textId="77777777" w:rsidR="00FA6A88" w:rsidRDefault="00A92B34" w:rsidP="00FA6A88">
      <w:r w:rsidRPr="00B877BC">
        <w:t>Il était si chaste qu</w:t>
      </w:r>
      <w:r w:rsidR="00FA6A88">
        <w:t>’</w:t>
      </w:r>
      <w:r w:rsidRPr="00B877BC">
        <w:t>il eût condamné la jupe des zouaves</w:t>
      </w:r>
      <w:r w:rsidR="00FA6A88">
        <w:t>.</w:t>
      </w:r>
    </w:p>
    <w:p w14:paraId="7920A4C4" w14:textId="77777777" w:rsidR="00FA6A88" w:rsidRDefault="00A92B34" w:rsidP="00FA6A88">
      <w:r w:rsidRPr="00B877BC">
        <w:t>Telle</w:t>
      </w:r>
      <w:r w:rsidR="00FA6A88">
        <w:t xml:space="preserve">, </w:t>
      </w:r>
      <w:r w:rsidRPr="00B877BC">
        <w:t>à larges traits</w:t>
      </w:r>
      <w:r w:rsidR="00FA6A88">
        <w:t xml:space="preserve">, </w:t>
      </w:r>
      <w:r w:rsidRPr="00B877BC">
        <w:t>la physionomie de ce chef</w:t>
      </w:r>
      <w:r w:rsidR="00FA6A88">
        <w:t>.</w:t>
      </w:r>
    </w:p>
    <w:p w14:paraId="1568DD62" w14:textId="77777777" w:rsidR="00FA6A88" w:rsidRDefault="00FA6A88" w:rsidP="00FA6A88">
      <w:pPr>
        <w:pStyle w:val="Etoile"/>
      </w:pPr>
      <w:r>
        <w:t>* * *</w:t>
      </w:r>
    </w:p>
    <w:p w14:paraId="01BB6285" w14:textId="77777777" w:rsidR="00FA6A88" w:rsidRDefault="00A92B34" w:rsidP="00FA6A88">
      <w:r w:rsidRPr="00B877BC">
        <w:t>Qu</w:t>
      </w:r>
      <w:r w:rsidR="00FA6A88">
        <w:t>’</w:t>
      </w:r>
      <w:r w:rsidRPr="00B877BC">
        <w:t>il me soit permis d</w:t>
      </w:r>
      <w:r w:rsidR="00FA6A88">
        <w:t>’</w:t>
      </w:r>
      <w:r w:rsidRPr="00B877BC">
        <w:t>esquisser les autres</w:t>
      </w:r>
      <w:r w:rsidR="00FA6A88">
        <w:t>.</w:t>
      </w:r>
    </w:p>
    <w:p w14:paraId="1CBF4AF2" w14:textId="77777777" w:rsidR="00FA6A88" w:rsidRDefault="00A92B34" w:rsidP="00FA6A88">
      <w:r w:rsidRPr="00B877BC">
        <w:t>Théodore était le lion du groupe</w:t>
      </w:r>
      <w:r w:rsidR="00FA6A88">
        <w:t xml:space="preserve">. </w:t>
      </w:r>
      <w:r w:rsidRPr="00B877BC">
        <w:t>Il en était l</w:t>
      </w:r>
      <w:r w:rsidR="00FA6A88">
        <w:t>’</w:t>
      </w:r>
      <w:r w:rsidRPr="00B877BC">
        <w:t>orgueil</w:t>
      </w:r>
      <w:r w:rsidR="00FA6A88">
        <w:t xml:space="preserve">, </w:t>
      </w:r>
      <w:r w:rsidRPr="00B877BC">
        <w:t>la p</w:t>
      </w:r>
      <w:r w:rsidRPr="00B877BC">
        <w:t>a</w:t>
      </w:r>
      <w:r w:rsidRPr="00B877BC">
        <w:t>rure et c</w:t>
      </w:r>
      <w:r w:rsidR="00FA6A88">
        <w:t>’</w:t>
      </w:r>
      <w:r w:rsidRPr="00B877BC">
        <w:t>était lui qu</w:t>
      </w:r>
      <w:r w:rsidR="00FA6A88">
        <w:t>’</w:t>
      </w:r>
      <w:r w:rsidRPr="00B877BC">
        <w:t>on mettait en avant lorsqu</w:t>
      </w:r>
      <w:r w:rsidR="00FA6A88">
        <w:t>’</w:t>
      </w:r>
      <w:r w:rsidRPr="00B877BC">
        <w:t>il s</w:t>
      </w:r>
      <w:r w:rsidR="00FA6A88">
        <w:t>’</w:t>
      </w:r>
      <w:r w:rsidRPr="00B877BC">
        <w:t>agissait de diplomatie ou de persuasion</w:t>
      </w:r>
      <w:r w:rsidR="00FA6A88">
        <w:t xml:space="preserve">, </w:t>
      </w:r>
      <w:r w:rsidRPr="00B877BC">
        <w:t>car Théophraste manquait d</w:t>
      </w:r>
      <w:r w:rsidR="00FA6A88">
        <w:t>’</w:t>
      </w:r>
      <w:r w:rsidRPr="00B877BC">
        <w:t>éloquence</w:t>
      </w:r>
      <w:r w:rsidR="00FA6A88">
        <w:t>.</w:t>
      </w:r>
    </w:p>
    <w:p w14:paraId="42092B09" w14:textId="77777777" w:rsidR="00FA6A88" w:rsidRDefault="00A92B34" w:rsidP="00FA6A88">
      <w:r w:rsidRPr="00B877BC">
        <w:t>Il est vrai qu</w:t>
      </w:r>
      <w:r w:rsidR="00FA6A88">
        <w:t>’</w:t>
      </w:r>
      <w:r w:rsidRPr="00B877BC">
        <w:t>en ces occasions</w:t>
      </w:r>
      <w:r w:rsidR="00FA6A88">
        <w:t xml:space="preserve">, </w:t>
      </w:r>
      <w:r w:rsidRPr="00B877BC">
        <w:t>Théodore se soûlait pour mieux rugir</w:t>
      </w:r>
      <w:r w:rsidR="00FA6A88">
        <w:t xml:space="preserve">, </w:t>
      </w:r>
      <w:r w:rsidRPr="00B877BC">
        <w:t>mais il s</w:t>
      </w:r>
      <w:r w:rsidR="00FA6A88">
        <w:t>’</w:t>
      </w:r>
      <w:r w:rsidRPr="00B877BC">
        <w:t>en tirait à la satisfaction générale</w:t>
      </w:r>
      <w:r w:rsidR="00FA6A88">
        <w:t>.</w:t>
      </w:r>
    </w:p>
    <w:p w14:paraId="3CE8976A" w14:textId="77777777" w:rsidR="00FA6A88" w:rsidRDefault="00A92B34" w:rsidP="00FA6A88">
      <w:r w:rsidRPr="00B877BC">
        <w:t>C</w:t>
      </w:r>
      <w:r w:rsidR="00FA6A88">
        <w:t>’</w:t>
      </w:r>
      <w:r w:rsidRPr="00B877BC">
        <w:t>était un petit lion de Gascogne</w:t>
      </w:r>
      <w:r w:rsidR="00FA6A88">
        <w:t xml:space="preserve">, </w:t>
      </w:r>
      <w:r w:rsidRPr="00B877BC">
        <w:t>malheureusement privé de crinière</w:t>
      </w:r>
      <w:r w:rsidR="00FA6A88">
        <w:t xml:space="preserve">, </w:t>
      </w:r>
      <w:r w:rsidRPr="00B877BC">
        <w:t>qui se flattait d</w:t>
      </w:r>
      <w:r w:rsidR="00FA6A88">
        <w:t>’</w:t>
      </w:r>
      <w:r w:rsidRPr="00B877BC">
        <w:t>appartenir à la célèbre famille</w:t>
      </w:r>
      <w:r w:rsidR="00FA6A88">
        <w:t xml:space="preserve">, </w:t>
      </w:r>
      <w:r w:rsidRPr="00B877BC">
        <w:t>à peu près éteinte aujourd</w:t>
      </w:r>
      <w:r w:rsidR="00FA6A88">
        <w:t>’</w:t>
      </w:r>
      <w:r w:rsidRPr="00B877BC">
        <w:t>hui</w:t>
      </w:r>
      <w:r w:rsidR="00FA6A88">
        <w:t xml:space="preserve">, </w:t>
      </w:r>
      <w:r w:rsidRPr="00B877BC">
        <w:t xml:space="preserve">des Théodore de Saint-Antonin et de </w:t>
      </w:r>
      <w:proofErr w:type="spellStart"/>
      <w:r w:rsidRPr="00B877BC">
        <w:t>Lexos</w:t>
      </w:r>
      <w:proofErr w:type="spellEnd"/>
      <w:r w:rsidR="00FA6A88">
        <w:t xml:space="preserve">, </w:t>
      </w:r>
      <w:r w:rsidRPr="00B877BC">
        <w:t>dont les rives de l</w:t>
      </w:r>
      <w:r w:rsidR="00FA6A88">
        <w:t>’</w:t>
      </w:r>
      <w:r w:rsidRPr="00B877BC">
        <w:t>Aveyron connurent la gloire</w:t>
      </w:r>
      <w:r w:rsidR="00FA6A88">
        <w:t>.</w:t>
      </w:r>
    </w:p>
    <w:p w14:paraId="6B300724" w14:textId="77777777" w:rsidR="00FA6A88" w:rsidRDefault="00A92B34" w:rsidP="00FA6A88">
      <w:r w:rsidRPr="00B877BC">
        <w:lastRenderedPageBreak/>
        <w:t>On eût été malvenu d</w:t>
      </w:r>
      <w:r w:rsidR="00FA6A88">
        <w:t>’</w:t>
      </w:r>
      <w:r w:rsidRPr="00B877BC">
        <w:t>ignorer que ses armes</w:t>
      </w:r>
      <w:r w:rsidR="00FA6A88">
        <w:t xml:space="preserve">, </w:t>
      </w:r>
      <w:r w:rsidRPr="00B877BC">
        <w:t>les fières et nobles armes de ses aïeux</w:t>
      </w:r>
      <w:r w:rsidR="00FA6A88">
        <w:t xml:space="preserve">, </w:t>
      </w:r>
      <w:r w:rsidRPr="00B877BC">
        <w:t>étaient sculptées au porche ou dans un endroit quelconque de la cathédrale d</w:t>
      </w:r>
      <w:r w:rsidR="00FA6A88">
        <w:t>’</w:t>
      </w:r>
      <w:r w:rsidRPr="00B877BC">
        <w:t>Albi ou de Carca</w:t>
      </w:r>
      <w:r w:rsidRPr="00B877BC">
        <w:t>s</w:t>
      </w:r>
      <w:r w:rsidRPr="00B877BC">
        <w:t>sonne</w:t>
      </w:r>
      <w:r w:rsidR="00FA6A88">
        <w:t xml:space="preserve">. </w:t>
      </w:r>
      <w:r w:rsidRPr="00B877BC">
        <w:t>Le voyage était trop coûteux pour qu</w:t>
      </w:r>
      <w:r w:rsidR="00FA6A88">
        <w:t>’</w:t>
      </w:r>
      <w:r w:rsidRPr="00B877BC">
        <w:t>on entreprît une vérif</w:t>
      </w:r>
      <w:r w:rsidRPr="00B877BC">
        <w:t>i</w:t>
      </w:r>
      <w:r w:rsidRPr="00B877BC">
        <w:t>cation</w:t>
      </w:r>
      <w:r w:rsidR="00FA6A88">
        <w:t xml:space="preserve">, </w:t>
      </w:r>
      <w:r w:rsidRPr="00B877BC">
        <w:t>inutile d</w:t>
      </w:r>
      <w:r w:rsidR="00FA6A88">
        <w:t>’</w:t>
      </w:r>
      <w:r w:rsidRPr="00B877BC">
        <w:t>ailleurs</w:t>
      </w:r>
      <w:r w:rsidR="00FA6A88">
        <w:t xml:space="preserve">, </w:t>
      </w:r>
      <w:r w:rsidRPr="00B877BC">
        <w:t>puisqu</w:t>
      </w:r>
      <w:r w:rsidR="00FA6A88">
        <w:t>’</w:t>
      </w:r>
      <w:r w:rsidRPr="00B877BC">
        <w:t>il donnait sa parole de genti</w:t>
      </w:r>
      <w:r w:rsidRPr="00B877BC">
        <w:t>l</w:t>
      </w:r>
      <w:r w:rsidRPr="00B877BC">
        <w:t>homme</w:t>
      </w:r>
      <w:r w:rsidR="00FA6A88">
        <w:t>.</w:t>
      </w:r>
    </w:p>
    <w:p w14:paraId="7F57B1EC" w14:textId="77777777" w:rsidR="00FA6A88" w:rsidRDefault="00A92B34" w:rsidP="00FA6A88">
      <w:r w:rsidRPr="00B877BC">
        <w:t>Ces armes calquées avec attention sur du papier végétal</w:t>
      </w:r>
      <w:r w:rsidR="00FA6A88">
        <w:t xml:space="preserve">, </w:t>
      </w:r>
      <w:r w:rsidRPr="00B877BC">
        <w:t xml:space="preserve">à </w:t>
      </w:r>
      <w:smartTag w:uri="urn:schemas-microsoft-com:office:smarttags" w:element="PersonName">
        <w:smartTagPr>
          <w:attr w:name="ProductID" w:val="la Biblioth￨que"/>
        </w:smartTagPr>
        <w:r w:rsidRPr="00B877BC">
          <w:t>la Bibliothèque</w:t>
        </w:r>
      </w:smartTag>
      <w:r w:rsidRPr="00B877BC">
        <w:t xml:space="preserve"> nationale</w:t>
      </w:r>
      <w:r w:rsidR="00FA6A88">
        <w:t xml:space="preserve">, </w:t>
      </w:r>
      <w:r w:rsidRPr="00B877BC">
        <w:t>ne me furent pas montrées</w:t>
      </w:r>
      <w:r w:rsidR="00FA6A88">
        <w:t xml:space="preserve">, </w:t>
      </w:r>
      <w:r w:rsidRPr="00B877BC">
        <w:t>mais la devise</w:t>
      </w:r>
      <w:r w:rsidR="00FA6A88">
        <w:t xml:space="preserve"> : </w:t>
      </w:r>
      <w:proofErr w:type="spellStart"/>
      <w:r w:rsidRPr="00B877BC">
        <w:rPr>
          <w:i/>
          <w:iCs/>
        </w:rPr>
        <w:t>Par</w:t>
      </w:r>
      <w:r w:rsidRPr="00B877BC">
        <w:t xml:space="preserve"> </w:t>
      </w:r>
      <w:r w:rsidRPr="00B877BC">
        <w:rPr>
          <w:i/>
          <w:iCs/>
        </w:rPr>
        <w:t>là</w:t>
      </w:r>
      <w:proofErr w:type="spellEnd"/>
      <w:r w:rsidRPr="00B877BC">
        <w:t xml:space="preserve"> </w:t>
      </w:r>
      <w:proofErr w:type="spellStart"/>
      <w:r w:rsidRPr="00B877BC">
        <w:rPr>
          <w:i/>
          <w:iCs/>
        </w:rPr>
        <w:t>sambleu</w:t>
      </w:r>
      <w:proofErr w:type="spellEnd"/>
      <w:r w:rsidR="00FA6A88">
        <w:t xml:space="preserve"> ! </w:t>
      </w:r>
      <w:r w:rsidRPr="00B877BC">
        <w:t>m</w:t>
      </w:r>
      <w:r w:rsidR="00FA6A88">
        <w:t>’</w:t>
      </w:r>
      <w:r w:rsidRPr="00B877BC">
        <w:t>a toujours paru aussi simple que magnifique</w:t>
      </w:r>
      <w:r w:rsidR="00FA6A88">
        <w:t>.</w:t>
      </w:r>
    </w:p>
    <w:p w14:paraId="70AA7B48" w14:textId="77777777" w:rsidR="00FA6A88" w:rsidRDefault="00A92B34" w:rsidP="00FA6A88">
      <w:r w:rsidRPr="00B877BC">
        <w:t>Bref</w:t>
      </w:r>
      <w:r w:rsidR="00FA6A88">
        <w:t xml:space="preserve">, </w:t>
      </w:r>
      <w:r w:rsidRPr="00B877BC">
        <w:t>ce Théodore fascinait</w:t>
      </w:r>
      <w:r w:rsidR="00FA6A88">
        <w:t xml:space="preserve">, </w:t>
      </w:r>
      <w:r w:rsidRPr="00B877BC">
        <w:t>éblouissait ses amis dont l</w:t>
      </w:r>
      <w:r w:rsidR="00FA6A88">
        <w:t>’</w:t>
      </w:r>
      <w:r w:rsidRPr="00B877BC">
        <w:t>ascendance n</w:t>
      </w:r>
      <w:r w:rsidR="00FA6A88">
        <w:t>’</w:t>
      </w:r>
      <w:r w:rsidRPr="00B877BC">
        <w:t>était</w:t>
      </w:r>
      <w:r w:rsidR="00FA6A88">
        <w:t xml:space="preserve">, </w:t>
      </w:r>
      <w:r w:rsidRPr="00B877BC">
        <w:t>hélas</w:t>
      </w:r>
      <w:r w:rsidR="00FA6A88">
        <w:t xml:space="preserve"> ! </w:t>
      </w:r>
      <w:r w:rsidRPr="00B877BC">
        <w:t>que de croquants</w:t>
      </w:r>
      <w:r w:rsidR="00FA6A88">
        <w:t xml:space="preserve">. </w:t>
      </w:r>
      <w:r w:rsidRPr="00B877BC">
        <w:t>Cependant</w:t>
      </w:r>
      <w:r w:rsidR="00FA6A88">
        <w:t xml:space="preserve">, </w:t>
      </w:r>
      <w:r w:rsidRPr="00B877BC">
        <w:t>il ne pouvait être leur caporal</w:t>
      </w:r>
      <w:r w:rsidR="00FA6A88">
        <w:t xml:space="preserve">, </w:t>
      </w:r>
      <w:r w:rsidRPr="00B877BC">
        <w:t>parce que tout éclat doit céder à la sagesse</w:t>
      </w:r>
      <w:r w:rsidR="00FA6A88">
        <w:t xml:space="preserve">. </w:t>
      </w:r>
      <w:r w:rsidRPr="00B877BC">
        <w:t>C</w:t>
      </w:r>
      <w:r w:rsidR="00FA6A88">
        <w:t>’</w:t>
      </w:r>
      <w:r w:rsidRPr="00B877BC">
        <w:t>était le terne mais impeccable Théophraste qui les avait unis en faisceau pour que les orages de la vie ne pussent les rompre</w:t>
      </w:r>
      <w:r w:rsidR="00FA6A88">
        <w:t xml:space="preserve">. </w:t>
      </w:r>
      <w:r w:rsidRPr="00B877BC">
        <w:t>C</w:t>
      </w:r>
      <w:r w:rsidR="00FA6A88">
        <w:t>’</w:t>
      </w:r>
      <w:r w:rsidRPr="00B877BC">
        <w:t>était lui qui les maintenait ainsi chaque jour</w:t>
      </w:r>
      <w:r w:rsidR="00FA6A88">
        <w:t xml:space="preserve">, </w:t>
      </w:r>
      <w:r w:rsidRPr="00B877BC">
        <w:t>leur enseignant la vertu</w:t>
      </w:r>
      <w:r w:rsidR="00FA6A88">
        <w:t xml:space="preserve">, </w:t>
      </w:r>
      <w:r w:rsidRPr="00B877BC">
        <w:t>leur apprenant à vivre et à penser</w:t>
      </w:r>
      <w:r w:rsidR="00FA6A88">
        <w:t xml:space="preserve">, </w:t>
      </w:r>
      <w:r w:rsidRPr="00B877BC">
        <w:t>et le bouillant Achille avait noblement accepté d</w:t>
      </w:r>
      <w:r w:rsidR="00FA6A88">
        <w:t>’</w:t>
      </w:r>
      <w:r w:rsidRPr="00B877BC">
        <w:t>obéir à l</w:t>
      </w:r>
      <w:r w:rsidR="00FA6A88">
        <w:t>’</w:t>
      </w:r>
      <w:r w:rsidRPr="00B877BC">
        <w:t>oraculaire Nestor</w:t>
      </w:r>
      <w:r w:rsidR="00FA6A88">
        <w:t>.</w:t>
      </w:r>
    </w:p>
    <w:p w14:paraId="104548B0" w14:textId="77777777" w:rsidR="00FA6A88" w:rsidRDefault="00A92B34" w:rsidP="00FA6A88">
      <w:r w:rsidRPr="00B877BC">
        <w:t>Théodule et Théophile peuvent être expédiés en quelques mots</w:t>
      </w:r>
      <w:r w:rsidR="00FA6A88">
        <w:t xml:space="preserve">. </w:t>
      </w:r>
      <w:r w:rsidRPr="00B877BC">
        <w:t>Le premier n</w:t>
      </w:r>
      <w:r w:rsidR="00FA6A88">
        <w:t>’</w:t>
      </w:r>
      <w:r w:rsidRPr="00B877BC">
        <w:t>avait de remarquable que son apparente robustesse de bœuf docile et plein d</w:t>
      </w:r>
      <w:r w:rsidR="00FA6A88">
        <w:t>’</w:t>
      </w:r>
      <w:r w:rsidRPr="00B877BC">
        <w:t>inconscience à qui on eût pu faire labourer un cimetière</w:t>
      </w:r>
      <w:r w:rsidR="00FA6A88">
        <w:t xml:space="preserve">. </w:t>
      </w:r>
      <w:r w:rsidRPr="00B877BC">
        <w:t>Il était simplement heureux de marcher sous l</w:t>
      </w:r>
      <w:r w:rsidR="00FA6A88">
        <w:t>’</w:t>
      </w:r>
      <w:r w:rsidRPr="00B877BC">
        <w:t>aiguillon et n</w:t>
      </w:r>
      <w:r w:rsidR="00FA6A88">
        <w:t>’</w:t>
      </w:r>
      <w:r w:rsidRPr="00B877BC">
        <w:t>avait presque pas besoin de l</w:t>
      </w:r>
      <w:r w:rsidRPr="00B877BC">
        <w:t>u</w:t>
      </w:r>
      <w:r w:rsidRPr="00B877BC">
        <w:t>mière</w:t>
      </w:r>
      <w:r w:rsidR="00FA6A88">
        <w:t>.</w:t>
      </w:r>
    </w:p>
    <w:p w14:paraId="48AF83C0" w14:textId="57486B32" w:rsidR="00FA6A88" w:rsidRDefault="00A92B34" w:rsidP="00FA6A88">
      <w:r w:rsidRPr="00B877BC">
        <w:t>Le second</w:t>
      </w:r>
      <w:r w:rsidR="00FA6A88">
        <w:t xml:space="preserve">, </w:t>
      </w:r>
      <w:r w:rsidRPr="00B877BC">
        <w:t>au contraire</w:t>
      </w:r>
      <w:r w:rsidR="00FA6A88">
        <w:t xml:space="preserve">, </w:t>
      </w:r>
      <w:r w:rsidRPr="00B877BC">
        <w:t>marchait par crainte</w:t>
      </w:r>
      <w:r w:rsidR="00FA6A88">
        <w:t xml:space="preserve">. </w:t>
      </w:r>
      <w:r w:rsidRPr="00B877BC">
        <w:t>Il ne trouvait pas le faisceau bien spirituel ni bien amusant</w:t>
      </w:r>
      <w:r w:rsidR="00FA6A88">
        <w:t xml:space="preserve"> ; </w:t>
      </w:r>
      <w:r w:rsidRPr="00B877BC">
        <w:t>mais s</w:t>
      </w:r>
      <w:r w:rsidR="00FA6A88">
        <w:t>’</w:t>
      </w:r>
      <w:r w:rsidRPr="00B877BC">
        <w:t>étant lai</w:t>
      </w:r>
      <w:r w:rsidRPr="00B877BC">
        <w:t>s</w:t>
      </w:r>
      <w:r w:rsidRPr="00B877BC">
        <w:t>sé ligoter par Théophraste</w:t>
      </w:r>
      <w:r w:rsidR="00FA6A88">
        <w:t xml:space="preserve">, </w:t>
      </w:r>
      <w:r w:rsidRPr="00B877BC">
        <w:t>il n</w:t>
      </w:r>
      <w:r w:rsidR="00FA6A88">
        <w:t>’</w:t>
      </w:r>
      <w:r w:rsidRPr="00B877BC">
        <w:t>osait pas même concevoir la pensée d</w:t>
      </w:r>
      <w:r w:rsidR="00FA6A88">
        <w:t>’</w:t>
      </w:r>
      <w:r w:rsidRPr="00B877BC">
        <w:t>une désertion et tremblait de déplaire à cet homme redoutable</w:t>
      </w:r>
      <w:r w:rsidR="00FA6A88">
        <w:t>.</w:t>
      </w:r>
    </w:p>
    <w:p w14:paraId="0A6984A2" w14:textId="77777777" w:rsidR="00FA6A88" w:rsidRDefault="00A92B34" w:rsidP="00FA6A88">
      <w:r w:rsidRPr="00B877BC">
        <w:lastRenderedPageBreak/>
        <w:t>C</w:t>
      </w:r>
      <w:r w:rsidR="00FA6A88">
        <w:t>’</w:t>
      </w:r>
      <w:r w:rsidRPr="00B877BC">
        <w:t>était un garçon très jeune</w:t>
      </w:r>
      <w:r w:rsidR="00FA6A88">
        <w:t xml:space="preserve">, </w:t>
      </w:r>
      <w:r w:rsidRPr="00B877BC">
        <w:t>presque un enfant</w:t>
      </w:r>
      <w:r w:rsidR="00FA6A88">
        <w:t xml:space="preserve">, </w:t>
      </w:r>
      <w:r w:rsidRPr="00B877BC">
        <w:t>qui mér</w:t>
      </w:r>
      <w:r w:rsidRPr="00B877BC">
        <w:t>i</w:t>
      </w:r>
      <w:r w:rsidRPr="00B877BC">
        <w:t>tait</w:t>
      </w:r>
      <w:r w:rsidR="00FA6A88">
        <w:t xml:space="preserve">, </w:t>
      </w:r>
      <w:r w:rsidRPr="00B877BC">
        <w:t>je crois</w:t>
      </w:r>
      <w:r w:rsidR="00FA6A88">
        <w:t xml:space="preserve">, </w:t>
      </w:r>
      <w:r w:rsidRPr="00B877BC">
        <w:t>un meilleur sort</w:t>
      </w:r>
      <w:r w:rsidR="00FA6A88">
        <w:t xml:space="preserve">, </w:t>
      </w:r>
      <w:r w:rsidRPr="00B877BC">
        <w:t>car il me parut doué d</w:t>
      </w:r>
      <w:r w:rsidR="00FA6A88">
        <w:t>’</w:t>
      </w:r>
      <w:r w:rsidRPr="00B877BC">
        <w:t>intelligence et de sensibilité</w:t>
      </w:r>
      <w:r w:rsidR="00FA6A88">
        <w:t>.</w:t>
      </w:r>
    </w:p>
    <w:p w14:paraId="7301A3D5" w14:textId="77777777" w:rsidR="00FA6A88" w:rsidRDefault="00FA6A88" w:rsidP="00FA6A88">
      <w:pPr>
        <w:pStyle w:val="Etoile"/>
      </w:pPr>
      <w:r>
        <w:t>* * *</w:t>
      </w:r>
    </w:p>
    <w:p w14:paraId="2B0D6E31" w14:textId="77777777" w:rsidR="00FA6A88" w:rsidRDefault="00A92B34" w:rsidP="00FA6A88">
      <w:r w:rsidRPr="00B877BC">
        <w:t>Voici maintenant l</w:t>
      </w:r>
      <w:r w:rsidR="00FA6A88">
        <w:t>’</w:t>
      </w:r>
      <w:r w:rsidRPr="00B877BC">
        <w:t>idée misérable</w:t>
      </w:r>
      <w:r w:rsidR="00FA6A88">
        <w:t xml:space="preserve">, </w:t>
      </w:r>
      <w:r w:rsidRPr="00B877BC">
        <w:t>l</w:t>
      </w:r>
      <w:r w:rsidR="00FA6A88">
        <w:t>’</w:t>
      </w:r>
      <w:r w:rsidRPr="00B877BC">
        <w:t>imbécile guimbarde d</w:t>
      </w:r>
      <w:r w:rsidR="00FA6A88">
        <w:t>’</w:t>
      </w:r>
      <w:r w:rsidRPr="00B877BC">
        <w:t>idée dont ces quatre individus formaient l</w:t>
      </w:r>
      <w:r w:rsidR="00FA6A88">
        <w:t>’</w:t>
      </w:r>
      <w:r w:rsidRPr="00B877BC">
        <w:t>attelage</w:t>
      </w:r>
      <w:r w:rsidR="00FA6A88">
        <w:t xml:space="preserve">. </w:t>
      </w:r>
      <w:r w:rsidRPr="00B877BC">
        <w:t>Si que</w:t>
      </w:r>
      <w:r w:rsidRPr="00B877BC">
        <w:t>l</w:t>
      </w:r>
      <w:r w:rsidRPr="00B877BC">
        <w:t>qu</w:t>
      </w:r>
      <w:r w:rsidR="00FA6A88">
        <w:t>’</w:t>
      </w:r>
      <w:r w:rsidRPr="00B877BC">
        <w:t>un peut en découvrir une plus médiocre</w:t>
      </w:r>
      <w:r w:rsidR="00FA6A88">
        <w:t xml:space="preserve">, </w:t>
      </w:r>
      <w:r w:rsidRPr="00B877BC">
        <w:t>je lui serai perso</w:t>
      </w:r>
      <w:r w:rsidRPr="00B877BC">
        <w:t>n</w:t>
      </w:r>
      <w:r w:rsidRPr="00B877BC">
        <w:t>nellement obligé de me la faire connaître</w:t>
      </w:r>
      <w:r w:rsidR="00FA6A88">
        <w:t>.</w:t>
      </w:r>
    </w:p>
    <w:p w14:paraId="38A565B8" w14:textId="77777777" w:rsidR="00FA6A88" w:rsidRDefault="00A92B34" w:rsidP="00FA6A88">
      <w:r w:rsidRPr="00B877BC">
        <w:t>Ils avaient imaginé de réaliser à quatre l</w:t>
      </w:r>
      <w:r w:rsidR="00FA6A88">
        <w:t>’</w:t>
      </w:r>
      <w:r w:rsidRPr="00B877BC">
        <w:t>association myst</w:t>
      </w:r>
      <w:r w:rsidRPr="00B877BC">
        <w:t>é</w:t>
      </w:r>
      <w:r w:rsidRPr="00B877BC">
        <w:t xml:space="preserve">rieuse des </w:t>
      </w:r>
      <w:r w:rsidRPr="00B877BC">
        <w:rPr>
          <w:i/>
          <w:iCs/>
        </w:rPr>
        <w:t>Treize</w:t>
      </w:r>
      <w:r w:rsidRPr="00B877BC">
        <w:t xml:space="preserve"> rêvée par Balzac</w:t>
      </w:r>
      <w:r w:rsidR="00FA6A88">
        <w:t xml:space="preserve">. </w:t>
      </w:r>
      <w:r w:rsidRPr="00B877BC">
        <w:t xml:space="preserve">Rêve </w:t>
      </w:r>
      <w:r w:rsidRPr="00B877BC">
        <w:rPr>
          <w:i/>
          <w:iCs/>
        </w:rPr>
        <w:t>païen</w:t>
      </w:r>
      <w:r w:rsidR="00FA6A88">
        <w:t xml:space="preserve">, </w:t>
      </w:r>
      <w:r w:rsidRPr="00B877BC">
        <w:t>s</w:t>
      </w:r>
      <w:r w:rsidR="00FA6A88">
        <w:t>’</w:t>
      </w:r>
      <w:r w:rsidRPr="00B877BC">
        <w:t>il en fut jamais</w:t>
      </w:r>
      <w:r w:rsidR="00FA6A88">
        <w:t xml:space="preserve">. </w:t>
      </w:r>
      <w:proofErr w:type="spellStart"/>
      <w:r w:rsidRPr="00B877BC">
        <w:rPr>
          <w:i/>
          <w:iCs/>
        </w:rPr>
        <w:t>Eadem</w:t>
      </w:r>
      <w:proofErr w:type="spellEnd"/>
      <w:r w:rsidRPr="00B877BC">
        <w:t xml:space="preserve"> </w:t>
      </w:r>
      <w:proofErr w:type="spellStart"/>
      <w:r w:rsidRPr="00B877BC">
        <w:rPr>
          <w:i/>
          <w:iCs/>
        </w:rPr>
        <w:t>velle</w:t>
      </w:r>
      <w:proofErr w:type="spellEnd"/>
      <w:r w:rsidR="00FA6A88">
        <w:t xml:space="preserve">, </w:t>
      </w:r>
      <w:proofErr w:type="spellStart"/>
      <w:r w:rsidRPr="00B877BC">
        <w:rPr>
          <w:i/>
          <w:iCs/>
        </w:rPr>
        <w:t>eadem</w:t>
      </w:r>
      <w:proofErr w:type="spellEnd"/>
      <w:r w:rsidRPr="00B877BC">
        <w:t xml:space="preserve"> </w:t>
      </w:r>
      <w:proofErr w:type="spellStart"/>
      <w:r w:rsidRPr="00B877BC">
        <w:rPr>
          <w:i/>
          <w:iCs/>
        </w:rPr>
        <w:t>nolle</w:t>
      </w:r>
      <w:proofErr w:type="spellEnd"/>
      <w:r w:rsidR="00F84E5E" w:rsidRPr="00E67E99">
        <w:rPr>
          <w:rStyle w:val="Appelnotedebasdep"/>
        </w:rPr>
        <w:footnoteReference w:id="1"/>
      </w:r>
      <w:r w:rsidR="00FA6A88">
        <w:t xml:space="preserve">, </w:t>
      </w:r>
      <w:r w:rsidRPr="00B877BC">
        <w:t>disait Salluste qui fut une des plus atroces canailles de l</w:t>
      </w:r>
      <w:r w:rsidR="00FA6A88">
        <w:t>’</w:t>
      </w:r>
      <w:r w:rsidRPr="00B877BC">
        <w:t>antiquité</w:t>
      </w:r>
      <w:r w:rsidR="00FA6A88">
        <w:t>.</w:t>
      </w:r>
    </w:p>
    <w:p w14:paraId="68432024" w14:textId="77777777" w:rsidR="00FA6A88" w:rsidRDefault="00A92B34" w:rsidP="00FA6A88">
      <w:r w:rsidRPr="00B877BC">
        <w:t>N</w:t>
      </w:r>
      <w:r w:rsidR="00FA6A88">
        <w:t>’</w:t>
      </w:r>
      <w:r w:rsidRPr="00B877BC">
        <w:t>avoir qu</w:t>
      </w:r>
      <w:r w:rsidR="00FA6A88">
        <w:t>’</w:t>
      </w:r>
      <w:r w:rsidRPr="00B877BC">
        <w:t>une seule âme et qu</w:t>
      </w:r>
      <w:r w:rsidR="00FA6A88">
        <w:t>’</w:t>
      </w:r>
      <w:r w:rsidRPr="00B877BC">
        <w:t>un seul cerveau répartis sous quatre épidermes</w:t>
      </w:r>
      <w:r w:rsidR="00FA6A88">
        <w:t xml:space="preserve">, </w:t>
      </w:r>
      <w:r w:rsidRPr="00B877BC">
        <w:t>c</w:t>
      </w:r>
      <w:r w:rsidR="00FA6A88">
        <w:t>’</w:t>
      </w:r>
      <w:r w:rsidRPr="00B877BC">
        <w:t>est-à-dire</w:t>
      </w:r>
      <w:r w:rsidR="00FA6A88">
        <w:t xml:space="preserve">, </w:t>
      </w:r>
      <w:r w:rsidRPr="00B877BC">
        <w:t>en fin de compte</w:t>
      </w:r>
      <w:r w:rsidR="00FA6A88">
        <w:t xml:space="preserve">, </w:t>
      </w:r>
      <w:r w:rsidRPr="00B877BC">
        <w:t>renoncer à sa personnalité</w:t>
      </w:r>
      <w:r w:rsidR="00FA6A88">
        <w:t xml:space="preserve">, </w:t>
      </w:r>
      <w:r w:rsidRPr="00B877BC">
        <w:t>devenir nombre</w:t>
      </w:r>
      <w:r w:rsidR="00FA6A88">
        <w:t xml:space="preserve">, </w:t>
      </w:r>
      <w:r w:rsidRPr="00B877BC">
        <w:t>quantité</w:t>
      </w:r>
      <w:r w:rsidR="00FA6A88">
        <w:t xml:space="preserve">, </w:t>
      </w:r>
      <w:r w:rsidRPr="00B877BC">
        <w:t>paquet</w:t>
      </w:r>
      <w:r w:rsidR="00FA6A88">
        <w:t xml:space="preserve">, </w:t>
      </w:r>
      <w:r w:rsidRPr="00B877BC">
        <w:t>fractions d</w:t>
      </w:r>
      <w:r w:rsidR="00FA6A88">
        <w:t>’</w:t>
      </w:r>
      <w:r w:rsidRPr="00B877BC">
        <w:t>un être collectif</w:t>
      </w:r>
      <w:r w:rsidR="00FA6A88">
        <w:t xml:space="preserve">. </w:t>
      </w:r>
      <w:r w:rsidRPr="00B877BC">
        <w:t>Quelle géniale conception</w:t>
      </w:r>
      <w:r w:rsidR="00FA6A88">
        <w:t> !</w:t>
      </w:r>
    </w:p>
    <w:p w14:paraId="765AB55C" w14:textId="77777777" w:rsidR="00FA6A88" w:rsidRDefault="00A92B34" w:rsidP="00FA6A88">
      <w:r w:rsidRPr="00B877BC">
        <w:t>Mais le vin de Balzac</w:t>
      </w:r>
      <w:r w:rsidR="00FA6A88">
        <w:t xml:space="preserve">, </w:t>
      </w:r>
      <w:r w:rsidRPr="00B877BC">
        <w:t>trop capiteux pour ces pauvres têtes</w:t>
      </w:r>
      <w:r w:rsidR="00FA6A88">
        <w:t xml:space="preserve">, </w:t>
      </w:r>
      <w:r w:rsidRPr="00B877BC">
        <w:t>les ayant intoxiqués</w:t>
      </w:r>
      <w:r w:rsidR="00FA6A88">
        <w:t xml:space="preserve">, </w:t>
      </w:r>
      <w:r w:rsidRPr="00B877BC">
        <w:t>cet état leur parut divin</w:t>
      </w:r>
      <w:r w:rsidR="00FA6A88">
        <w:t xml:space="preserve">, </w:t>
      </w:r>
      <w:r w:rsidRPr="00B877BC">
        <w:t>et ils se lièrent par serment</w:t>
      </w:r>
      <w:r w:rsidR="00FA6A88">
        <w:t>.</w:t>
      </w:r>
    </w:p>
    <w:p w14:paraId="5E01E8B2" w14:textId="77777777" w:rsidR="00FA6A88" w:rsidRDefault="00A92B34" w:rsidP="00FA6A88">
      <w:r w:rsidRPr="00B877BC">
        <w:t>Vous avez bien lu</w:t>
      </w:r>
      <w:r w:rsidR="00FA6A88">
        <w:t xml:space="preserve"> ? </w:t>
      </w:r>
      <w:r w:rsidRPr="00B877BC">
        <w:rPr>
          <w:i/>
          <w:iCs/>
        </w:rPr>
        <w:t>Par</w:t>
      </w:r>
      <w:r w:rsidRPr="00B877BC">
        <w:t xml:space="preserve"> </w:t>
      </w:r>
      <w:r w:rsidRPr="00B877BC">
        <w:rPr>
          <w:i/>
          <w:iCs/>
        </w:rPr>
        <w:t>serment</w:t>
      </w:r>
      <w:r w:rsidR="00FA6A88">
        <w:t xml:space="preserve">. </w:t>
      </w:r>
      <w:r w:rsidRPr="00B877BC">
        <w:t>Sur quel évangile</w:t>
      </w:r>
      <w:r w:rsidR="00FA6A88">
        <w:t xml:space="preserve">, </w:t>
      </w:r>
      <w:r w:rsidRPr="00B877BC">
        <w:t>sur quel autel</w:t>
      </w:r>
      <w:r w:rsidR="00FA6A88">
        <w:t xml:space="preserve">, </w:t>
      </w:r>
      <w:r w:rsidRPr="00B877BC">
        <w:t>sur quelles reliques</w:t>
      </w:r>
      <w:r w:rsidR="00FA6A88">
        <w:t xml:space="preserve"> ? </w:t>
      </w:r>
      <w:r w:rsidRPr="00B877BC">
        <w:t>Ils ne me l</w:t>
      </w:r>
      <w:r w:rsidR="00FA6A88">
        <w:t>’</w:t>
      </w:r>
      <w:r w:rsidRPr="00B877BC">
        <w:t>ont pas dit</w:t>
      </w:r>
      <w:r w:rsidR="00FA6A88">
        <w:t xml:space="preserve">, </w:t>
      </w:r>
      <w:r w:rsidRPr="00B877BC">
        <w:t>malhe</w:t>
      </w:r>
      <w:r w:rsidRPr="00B877BC">
        <w:t>u</w:t>
      </w:r>
      <w:r w:rsidRPr="00B877BC">
        <w:t>reusement</w:t>
      </w:r>
      <w:r w:rsidR="00FA6A88">
        <w:t xml:space="preserve">, </w:t>
      </w:r>
      <w:r w:rsidRPr="00B877BC">
        <w:t>car j</w:t>
      </w:r>
      <w:r w:rsidR="00FA6A88">
        <w:t>’</w:t>
      </w:r>
      <w:r w:rsidRPr="00B877BC">
        <w:t>eusse été bien curieux de le savoir</w:t>
      </w:r>
      <w:r w:rsidR="00FA6A88">
        <w:t xml:space="preserve">. </w:t>
      </w:r>
      <w:r w:rsidRPr="00B877BC">
        <w:t>Tout ce que j</w:t>
      </w:r>
      <w:r w:rsidR="00FA6A88">
        <w:t>’</w:t>
      </w:r>
      <w:r w:rsidRPr="00B877BC">
        <w:t>ai pu découvrir ou conjecturer</w:t>
      </w:r>
      <w:r w:rsidR="00FA6A88">
        <w:t xml:space="preserve">, </w:t>
      </w:r>
      <w:r w:rsidRPr="00B877BC">
        <w:t>c</w:t>
      </w:r>
      <w:r w:rsidR="00FA6A88">
        <w:t>’</w:t>
      </w:r>
      <w:r w:rsidRPr="00B877BC">
        <w:t>est que</w:t>
      </w:r>
      <w:r w:rsidR="00FA6A88">
        <w:t xml:space="preserve">, </w:t>
      </w:r>
      <w:r w:rsidRPr="00B877BC">
        <w:t>par formules exécr</w:t>
      </w:r>
      <w:r w:rsidRPr="00B877BC">
        <w:t>a</w:t>
      </w:r>
      <w:r w:rsidRPr="00B877BC">
        <w:t>toires</w:t>
      </w:r>
      <w:r w:rsidR="00FA6A88">
        <w:t xml:space="preserve">, </w:t>
      </w:r>
      <w:r w:rsidRPr="00B877BC">
        <w:t>et le témoignage de tous les abîmes étant invoqué</w:t>
      </w:r>
      <w:r w:rsidR="00FA6A88">
        <w:t xml:space="preserve">, </w:t>
      </w:r>
      <w:r w:rsidRPr="00B877BC">
        <w:t xml:space="preserve">ils se vouèrent à cette absurde existence de ne jamais </w:t>
      </w:r>
      <w:r w:rsidRPr="00B877BC">
        <w:lastRenderedPageBreak/>
        <w:t>avoir une pe</w:t>
      </w:r>
      <w:r w:rsidRPr="00B877BC">
        <w:t>n</w:t>
      </w:r>
      <w:r w:rsidRPr="00B877BC">
        <w:t>sée qui ne fût la pensée de leur groupe</w:t>
      </w:r>
      <w:r w:rsidR="00FA6A88">
        <w:t xml:space="preserve">, </w:t>
      </w:r>
      <w:r w:rsidRPr="00B877BC">
        <w:t>de n</w:t>
      </w:r>
      <w:r w:rsidR="00FA6A88">
        <w:t>’</w:t>
      </w:r>
      <w:r w:rsidRPr="00B877BC">
        <w:t>aimer ou détester rien qui ne fût aimé ou détesté en commun</w:t>
      </w:r>
      <w:r w:rsidR="00FA6A88">
        <w:t xml:space="preserve">, </w:t>
      </w:r>
      <w:r w:rsidRPr="00B877BC">
        <w:t>de ne jamais obse</w:t>
      </w:r>
      <w:r w:rsidRPr="00B877BC">
        <w:t>r</w:t>
      </w:r>
      <w:r w:rsidRPr="00B877BC">
        <w:t>ver le moindre secret</w:t>
      </w:r>
      <w:r w:rsidR="00FA6A88">
        <w:t xml:space="preserve">, </w:t>
      </w:r>
      <w:r w:rsidRPr="00B877BC">
        <w:t>de se lire toutes leurs lettres et de vivre ensemble à perpétuité</w:t>
      </w:r>
      <w:r w:rsidR="00FA6A88">
        <w:t xml:space="preserve">, </w:t>
      </w:r>
      <w:r w:rsidRPr="00B877BC">
        <w:t>sans se séparer un seul jour</w:t>
      </w:r>
      <w:r w:rsidR="00FA6A88">
        <w:t>.</w:t>
      </w:r>
    </w:p>
    <w:p w14:paraId="2B2BE2BA" w14:textId="77777777" w:rsidR="00FA6A88" w:rsidRDefault="00A92B34" w:rsidP="00FA6A88">
      <w:r w:rsidRPr="00B877BC">
        <w:t>Naturellement</w:t>
      </w:r>
      <w:r w:rsidR="00FA6A88">
        <w:t xml:space="preserve">, </w:t>
      </w:r>
      <w:r w:rsidRPr="00B877BC">
        <w:t>Théophraste avait dû être l</w:t>
      </w:r>
      <w:r w:rsidR="00FA6A88">
        <w:t>’</w:t>
      </w:r>
      <w:r w:rsidRPr="00B877BC">
        <w:t>instigateur de cet acte solennel</w:t>
      </w:r>
      <w:r w:rsidR="00FA6A88">
        <w:t xml:space="preserve">. </w:t>
      </w:r>
      <w:r w:rsidRPr="00B877BC">
        <w:t>Les autres n</w:t>
      </w:r>
      <w:r w:rsidR="00FA6A88">
        <w:t>’</w:t>
      </w:r>
      <w:r w:rsidRPr="00B877BC">
        <w:t>auraient pas été si loin</w:t>
      </w:r>
      <w:r w:rsidR="00FA6A88">
        <w:t>.</w:t>
      </w:r>
    </w:p>
    <w:p w14:paraId="6D8116C1" w14:textId="77777777" w:rsidR="00FA6A88" w:rsidRDefault="00A92B34" w:rsidP="00FA6A88">
      <w:r w:rsidRPr="00B877BC">
        <w:t>Employés tous quatre dans le même bureau d</w:t>
      </w:r>
      <w:r w:rsidR="00FA6A88">
        <w:t>’</w:t>
      </w:r>
      <w:r w:rsidRPr="00B877BC">
        <w:t>un ministère</w:t>
      </w:r>
      <w:r w:rsidR="00FA6A88">
        <w:t xml:space="preserve">, </w:t>
      </w:r>
      <w:r w:rsidRPr="00B877BC">
        <w:t>il leur fut possible de réaliser l</w:t>
      </w:r>
      <w:r w:rsidR="00FA6A88">
        <w:t>’</w:t>
      </w:r>
      <w:r w:rsidRPr="00B877BC">
        <w:t>essentielle partie du programme</w:t>
      </w:r>
      <w:r w:rsidR="00FA6A88">
        <w:t xml:space="preserve">. </w:t>
      </w:r>
      <w:r w:rsidRPr="00B877BC">
        <w:t>Ils eurent le même gîte</w:t>
      </w:r>
      <w:r w:rsidR="00FA6A88">
        <w:t xml:space="preserve">, </w:t>
      </w:r>
      <w:r w:rsidRPr="00B877BC">
        <w:t>la même table</w:t>
      </w:r>
      <w:r w:rsidR="00FA6A88">
        <w:t xml:space="preserve">, </w:t>
      </w:r>
      <w:r w:rsidRPr="00B877BC">
        <w:t>les mêmes vêtements</w:t>
      </w:r>
      <w:r w:rsidR="00FA6A88">
        <w:t xml:space="preserve">, </w:t>
      </w:r>
      <w:r w:rsidRPr="00B877BC">
        <w:t>les mêmes créanciers</w:t>
      </w:r>
      <w:r w:rsidR="00FA6A88">
        <w:t xml:space="preserve">, </w:t>
      </w:r>
      <w:r w:rsidRPr="00B877BC">
        <w:t>les mêmes promenades</w:t>
      </w:r>
      <w:r w:rsidR="00FA6A88">
        <w:t xml:space="preserve">, </w:t>
      </w:r>
      <w:r w:rsidRPr="00B877BC">
        <w:t>les mêmes lect</w:t>
      </w:r>
      <w:r w:rsidRPr="00B877BC">
        <w:t>u</w:t>
      </w:r>
      <w:r w:rsidRPr="00B877BC">
        <w:t>res</w:t>
      </w:r>
      <w:r w:rsidR="00FA6A88">
        <w:t xml:space="preserve">, </w:t>
      </w:r>
      <w:r w:rsidRPr="00B877BC">
        <w:t>la même défiance ou la même horreur de tout ce qui n</w:t>
      </w:r>
      <w:r w:rsidR="00FA6A88">
        <w:t>’</w:t>
      </w:r>
      <w:r w:rsidRPr="00B877BC">
        <w:t>était pas leur quadrille et se trompèrent de la même façon sur les hommes et sur les choses</w:t>
      </w:r>
      <w:r w:rsidR="00FA6A88">
        <w:t>.</w:t>
      </w:r>
    </w:p>
    <w:p w14:paraId="61A6B1C2" w14:textId="77777777" w:rsidR="00FA6A88" w:rsidRDefault="00A92B34" w:rsidP="00FA6A88">
      <w:r w:rsidRPr="00B877BC">
        <w:t>Afin d</w:t>
      </w:r>
      <w:r w:rsidR="00FA6A88">
        <w:t>’</w:t>
      </w:r>
      <w:r w:rsidRPr="00B877BC">
        <w:t>être tout à fait entre eux</w:t>
      </w:r>
      <w:r w:rsidR="00FA6A88">
        <w:t xml:space="preserve">, </w:t>
      </w:r>
      <w:r w:rsidRPr="00B877BC">
        <w:t xml:space="preserve">ils </w:t>
      </w:r>
      <w:r w:rsidRPr="00B877BC">
        <w:rPr>
          <w:i/>
          <w:iCs/>
        </w:rPr>
        <w:t>lâchèrent</w:t>
      </w:r>
      <w:r w:rsidRPr="00B877BC">
        <w:t xml:space="preserve"> malpropr</w:t>
      </w:r>
      <w:r w:rsidRPr="00B877BC">
        <w:t>e</w:t>
      </w:r>
      <w:r w:rsidRPr="00B877BC">
        <w:t>ment leurs anciens amis et leurs bienfaiteurs</w:t>
      </w:r>
      <w:r w:rsidR="00FA6A88">
        <w:t xml:space="preserve">, </w:t>
      </w:r>
      <w:r w:rsidRPr="00B877BC">
        <w:t>parmi lesquels un fort grand artiste qu</w:t>
      </w:r>
      <w:r w:rsidR="00FA6A88">
        <w:t>’</w:t>
      </w:r>
      <w:r w:rsidRPr="00B877BC">
        <w:t>ils avaient eu la chance incroyable d</w:t>
      </w:r>
      <w:r w:rsidR="00FA6A88">
        <w:t>’</w:t>
      </w:r>
      <w:r w:rsidRPr="00B877BC">
        <w:t>intéresser un instant et qui avait essayé de les prémunir contre la tendance de marcher à quatre pattes comme des pou</w:t>
      </w:r>
      <w:r w:rsidRPr="00B877BC">
        <w:t>r</w:t>
      </w:r>
      <w:r w:rsidRPr="00B877BC">
        <w:t>ceaux</w:t>
      </w:r>
      <w:r w:rsidR="00FA6A88">
        <w:t>…</w:t>
      </w:r>
    </w:p>
    <w:p w14:paraId="000EB167" w14:textId="77777777" w:rsidR="00FA6A88" w:rsidRDefault="00A92B34" w:rsidP="00FA6A88">
      <w:r w:rsidRPr="00B877BC">
        <w:t>Des années s</w:t>
      </w:r>
      <w:r w:rsidR="00FA6A88">
        <w:t>’</w:t>
      </w:r>
      <w:r w:rsidRPr="00B877BC">
        <w:t>écoulèrent de la sorte</w:t>
      </w:r>
      <w:r w:rsidR="00FA6A88">
        <w:t xml:space="preserve">, </w:t>
      </w:r>
      <w:r w:rsidRPr="00B877BC">
        <w:t>les meilleures années de la vie</w:t>
      </w:r>
      <w:r w:rsidR="00FA6A88">
        <w:t xml:space="preserve">, </w:t>
      </w:r>
      <w:r w:rsidRPr="00B877BC">
        <w:t>car l</w:t>
      </w:r>
      <w:r w:rsidR="00FA6A88">
        <w:t>’</w:t>
      </w:r>
      <w:r w:rsidRPr="00B877BC">
        <w:t>aîné Théophraste avait à peine trente ans</w:t>
      </w:r>
      <w:r w:rsidR="00FA6A88">
        <w:t xml:space="preserve">, </w:t>
      </w:r>
      <w:r w:rsidRPr="00B877BC">
        <w:t>quand l</w:t>
      </w:r>
      <w:r w:rsidR="00FA6A88">
        <w:t>’</w:t>
      </w:r>
      <w:r w:rsidRPr="00B877BC">
        <w:t>association commença</w:t>
      </w:r>
      <w:r w:rsidR="00FA6A88">
        <w:t xml:space="preserve">. </w:t>
      </w:r>
      <w:r w:rsidRPr="00B877BC">
        <w:t>Ils devinrent presque célèbres</w:t>
      </w:r>
      <w:r w:rsidR="00FA6A88">
        <w:t xml:space="preserve">. </w:t>
      </w:r>
      <w:r w:rsidRPr="00B877BC">
        <w:t>Le rid</w:t>
      </w:r>
      <w:r w:rsidRPr="00B877BC">
        <w:t>i</w:t>
      </w:r>
      <w:r w:rsidRPr="00B877BC">
        <w:t>cule naissait tellement sous leurs pas</w:t>
      </w:r>
      <w:r w:rsidR="00FA6A88">
        <w:t xml:space="preserve">, </w:t>
      </w:r>
      <w:r w:rsidRPr="00B877BC">
        <w:t>qu</w:t>
      </w:r>
      <w:r w:rsidR="00FA6A88">
        <w:t>’</w:t>
      </w:r>
      <w:r w:rsidRPr="00B877BC">
        <w:t>ils durent plusieurs fois changer de quartier</w:t>
      </w:r>
      <w:r w:rsidR="00FA6A88">
        <w:t>.</w:t>
      </w:r>
    </w:p>
    <w:p w14:paraId="119E78EA" w14:textId="77777777" w:rsidR="00FA6A88" w:rsidRDefault="00A92B34" w:rsidP="00FA6A88">
      <w:r w:rsidRPr="00B877BC">
        <w:t>Les bonnes gens s</w:t>
      </w:r>
      <w:r w:rsidR="00FA6A88">
        <w:t>’</w:t>
      </w:r>
      <w:r w:rsidRPr="00B877BC">
        <w:t>attendrissaient à voir passer ces quatre hommes tristes</w:t>
      </w:r>
      <w:r w:rsidR="00FA6A88">
        <w:t xml:space="preserve">, </w:t>
      </w:r>
      <w:r w:rsidRPr="00B877BC">
        <w:t>ces esclaves enchaînés de la Sottise</w:t>
      </w:r>
      <w:r w:rsidR="00FA6A88">
        <w:t xml:space="preserve">, </w:t>
      </w:r>
      <w:r w:rsidRPr="00B877BC">
        <w:t>vêtus de la même manière et marchant du même pas</w:t>
      </w:r>
      <w:r w:rsidR="00FA6A88">
        <w:t xml:space="preserve">, </w:t>
      </w:r>
      <w:r w:rsidRPr="00B877BC">
        <w:t>qui avaient l</w:t>
      </w:r>
      <w:r w:rsidR="00FA6A88">
        <w:t>’</w:t>
      </w:r>
      <w:r w:rsidRPr="00B877BC">
        <w:t>air de porter leurs âmes en terre et que surveillaient attentivement les sergots pleins de soupçons</w:t>
      </w:r>
      <w:r w:rsidR="00FA6A88">
        <w:t>.</w:t>
      </w:r>
    </w:p>
    <w:p w14:paraId="20F71B2A" w14:textId="77777777" w:rsidR="00FA6A88" w:rsidRDefault="00FA6A88" w:rsidP="00FA6A88">
      <w:pPr>
        <w:pStyle w:val="Etoile"/>
      </w:pPr>
      <w:r>
        <w:lastRenderedPageBreak/>
        <w:t>* * *</w:t>
      </w:r>
    </w:p>
    <w:p w14:paraId="16EDE96B" w14:textId="77777777" w:rsidR="00FA6A88" w:rsidRDefault="00A92B34" w:rsidP="00FA6A88">
      <w:r w:rsidRPr="00B877BC">
        <w:t>Cela devait naturellement finir par un drame</w:t>
      </w:r>
      <w:r w:rsidR="00FA6A88">
        <w:t xml:space="preserve">. </w:t>
      </w:r>
      <w:r w:rsidRPr="00B877BC">
        <w:t>Un jour</w:t>
      </w:r>
      <w:r w:rsidR="00FA6A88">
        <w:t xml:space="preserve">, </w:t>
      </w:r>
      <w:r w:rsidRPr="00B877BC">
        <w:t>le combustible Théodore devint amoureux</w:t>
      </w:r>
      <w:r w:rsidR="00FA6A88">
        <w:t>.</w:t>
      </w:r>
    </w:p>
    <w:p w14:paraId="38C15CC9" w14:textId="77777777" w:rsidR="00FA6A88" w:rsidRDefault="00A92B34" w:rsidP="00FA6A88">
      <w:r w:rsidRPr="00B877BC">
        <w:t>On avait aussi peu de relations que possible</w:t>
      </w:r>
      <w:r w:rsidR="00FA6A88">
        <w:t xml:space="preserve">, </w:t>
      </w:r>
      <w:r w:rsidRPr="00B877BC">
        <w:t>mais enfin</w:t>
      </w:r>
      <w:r w:rsidR="00FA6A88">
        <w:t xml:space="preserve">, </w:t>
      </w:r>
      <w:r w:rsidRPr="00B877BC">
        <w:t>on en avait</w:t>
      </w:r>
      <w:r w:rsidR="00FA6A88">
        <w:t xml:space="preserve">. </w:t>
      </w:r>
      <w:r w:rsidRPr="00B877BC">
        <w:t>Une jeune fille que Dieu n</w:t>
      </w:r>
      <w:r w:rsidR="00FA6A88">
        <w:t>’</w:t>
      </w:r>
      <w:r w:rsidRPr="00B877BC">
        <w:t xml:space="preserve">aimait pas </w:t>
      </w:r>
      <w:proofErr w:type="spellStart"/>
      <w:r w:rsidRPr="00B877BC">
        <w:t>crut</w:t>
      </w:r>
      <w:proofErr w:type="spellEnd"/>
      <w:r w:rsidRPr="00B877BC">
        <w:t xml:space="preserve"> bien faire en épousant un gentilhomme dont les armoiries embellissaient très certainement la cathédrale d</w:t>
      </w:r>
      <w:r w:rsidR="00FA6A88">
        <w:t>’</w:t>
      </w:r>
      <w:r w:rsidRPr="00B877BC">
        <w:t>Albi ou la cathédrale de Carca</w:t>
      </w:r>
      <w:r w:rsidRPr="00B877BC">
        <w:t>s</w:t>
      </w:r>
      <w:r w:rsidRPr="00B877BC">
        <w:t>sonne</w:t>
      </w:r>
      <w:r w:rsidR="00FA6A88">
        <w:t>.</w:t>
      </w:r>
    </w:p>
    <w:p w14:paraId="4CED1966" w14:textId="77777777" w:rsidR="00FA6A88" w:rsidRDefault="00A92B34" w:rsidP="00FA6A88">
      <w:r w:rsidRPr="00B877BC">
        <w:t>Il est bien entendu que je ne raconte pas l</w:t>
      </w:r>
      <w:r w:rsidR="00FA6A88">
        <w:t>’</w:t>
      </w:r>
      <w:r w:rsidRPr="00B877BC">
        <w:t>histoire infin</w:t>
      </w:r>
      <w:r w:rsidRPr="00B877BC">
        <w:t>i</w:t>
      </w:r>
      <w:r w:rsidRPr="00B877BC">
        <w:t>ment compliquée de ce mariage qui modifiait</w:t>
      </w:r>
      <w:r w:rsidR="00FA6A88">
        <w:t xml:space="preserve">, </w:t>
      </w:r>
      <w:r w:rsidRPr="00B877BC">
        <w:t>de la manière la plus complète et la plus profonde</w:t>
      </w:r>
      <w:r w:rsidR="00FA6A88">
        <w:t xml:space="preserve">, </w:t>
      </w:r>
      <w:r w:rsidRPr="00B877BC">
        <w:t>l</w:t>
      </w:r>
      <w:r w:rsidR="00FA6A88">
        <w:t>’</w:t>
      </w:r>
      <w:r w:rsidRPr="00B877BC">
        <w:t>existence mécanique de nos héros</w:t>
      </w:r>
      <w:r w:rsidR="00FA6A88">
        <w:t>.</w:t>
      </w:r>
    </w:p>
    <w:p w14:paraId="3A8F982C" w14:textId="77777777" w:rsidR="00FA6A88" w:rsidRDefault="00A92B34" w:rsidP="00FA6A88">
      <w:r w:rsidRPr="00B877BC">
        <w:t>Dès les premières atteintes du mal</w:t>
      </w:r>
      <w:r w:rsidR="00FA6A88">
        <w:t xml:space="preserve">, </w:t>
      </w:r>
      <w:r w:rsidRPr="00B877BC">
        <w:t>Théodore</w:t>
      </w:r>
      <w:r w:rsidR="00FA6A88">
        <w:t xml:space="preserve">, </w:t>
      </w:r>
      <w:r w:rsidRPr="00B877BC">
        <w:t>fidèle au programme</w:t>
      </w:r>
      <w:r w:rsidR="00FA6A88">
        <w:t xml:space="preserve">, </w:t>
      </w:r>
      <w:r w:rsidRPr="00B877BC">
        <w:t>ouvrit son cœur à ses trois amis</w:t>
      </w:r>
      <w:r w:rsidR="00FA6A88">
        <w:t xml:space="preserve">, </w:t>
      </w:r>
      <w:r w:rsidRPr="00B877BC">
        <w:t>dont la stupeur fut au comble</w:t>
      </w:r>
      <w:r w:rsidR="00FA6A88">
        <w:t xml:space="preserve">. </w:t>
      </w:r>
      <w:r w:rsidRPr="00B877BC">
        <w:t>D</w:t>
      </w:r>
      <w:r w:rsidR="00FA6A88">
        <w:t>’</w:t>
      </w:r>
      <w:r w:rsidRPr="00B877BC">
        <w:t>abord</w:t>
      </w:r>
      <w:r w:rsidR="00FA6A88">
        <w:t xml:space="preserve">, </w:t>
      </w:r>
      <w:r w:rsidRPr="00B877BC">
        <w:t>Théophraste exhala une indignation sans bornes et répandit</w:t>
      </w:r>
      <w:r w:rsidR="00FA6A88">
        <w:t xml:space="preserve">, </w:t>
      </w:r>
      <w:r w:rsidRPr="00B877BC">
        <w:t>en termes atroces</w:t>
      </w:r>
      <w:r w:rsidR="00FA6A88">
        <w:t xml:space="preserve">, </w:t>
      </w:r>
      <w:r w:rsidRPr="00B877BC">
        <w:t>le plus noir venin sur to</w:t>
      </w:r>
      <w:r w:rsidRPr="00B877BC">
        <w:t>u</w:t>
      </w:r>
      <w:r w:rsidRPr="00B877BC">
        <w:t>tes les femmes sans exception</w:t>
      </w:r>
      <w:r w:rsidR="00FA6A88">
        <w:t>.</w:t>
      </w:r>
    </w:p>
    <w:p w14:paraId="3B7A03FF" w14:textId="77777777" w:rsidR="00FA6A88" w:rsidRDefault="00A92B34" w:rsidP="00FA6A88">
      <w:r w:rsidRPr="00B877BC">
        <w:t xml:space="preserve">On faillit se battre et </w:t>
      </w:r>
      <w:smartTag w:uri="urn:schemas-microsoft-com:office:smarttags" w:element="PersonName">
        <w:smartTagPr>
          <w:attr w:name="ProductID" w:val="la Sainte-Vehme"/>
        </w:smartTagPr>
        <w:r w:rsidRPr="00B877BC">
          <w:t>la Sainte-Vehme</w:t>
        </w:r>
      </w:smartTag>
      <w:r w:rsidRPr="00B877BC">
        <w:t xml:space="preserve"> fut à deux doigts de se dissoudre</w:t>
      </w:r>
      <w:r w:rsidR="00FA6A88">
        <w:t>.</w:t>
      </w:r>
    </w:p>
    <w:p w14:paraId="12B95FE5" w14:textId="77777777" w:rsidR="00FA6A88" w:rsidRDefault="00A92B34" w:rsidP="00FA6A88">
      <w:r w:rsidRPr="00B877BC">
        <w:t>Théodule se liquéfiait de douleur</w:t>
      </w:r>
      <w:r w:rsidR="00FA6A88">
        <w:t xml:space="preserve">, </w:t>
      </w:r>
      <w:r w:rsidRPr="00B877BC">
        <w:t>cependant que Thé</w:t>
      </w:r>
      <w:r w:rsidRPr="00B877BC">
        <w:t>o</w:t>
      </w:r>
      <w:r w:rsidRPr="00B877BC">
        <w:t>phile</w:t>
      </w:r>
      <w:r w:rsidR="00FA6A88">
        <w:t xml:space="preserve">, </w:t>
      </w:r>
      <w:r w:rsidRPr="00B877BC">
        <w:t>secrètement affamé d</w:t>
      </w:r>
      <w:r w:rsidR="00FA6A88">
        <w:t>’</w:t>
      </w:r>
      <w:r w:rsidRPr="00B877BC">
        <w:t>indépendance et formant des vœux pour qu</w:t>
      </w:r>
      <w:r w:rsidR="00FA6A88">
        <w:t>’</w:t>
      </w:r>
      <w:r w:rsidRPr="00B877BC">
        <w:t>une révolution éclatât</w:t>
      </w:r>
      <w:r w:rsidR="00FA6A88">
        <w:t xml:space="preserve">, </w:t>
      </w:r>
      <w:r w:rsidRPr="00B877BC">
        <w:t>mais n</w:t>
      </w:r>
      <w:r w:rsidR="00FA6A88">
        <w:t>’</w:t>
      </w:r>
      <w:r w:rsidRPr="00B877BC">
        <w:t>osant se déclarer</w:t>
      </w:r>
      <w:r w:rsidR="00FA6A88">
        <w:t xml:space="preserve">, </w:t>
      </w:r>
      <w:r w:rsidRPr="00B877BC">
        <w:t>gardait un morne silence</w:t>
      </w:r>
      <w:r w:rsidR="00FA6A88">
        <w:t>.</w:t>
      </w:r>
    </w:p>
    <w:p w14:paraId="676A26CE" w14:textId="77777777" w:rsidR="00FA6A88" w:rsidRDefault="00A92B34" w:rsidP="00FA6A88">
      <w:r w:rsidRPr="00B877BC">
        <w:t>Néanmoins</w:t>
      </w:r>
      <w:r w:rsidR="00FA6A88">
        <w:t xml:space="preserve">, </w:t>
      </w:r>
      <w:r w:rsidRPr="00B877BC">
        <w:t>tout s</w:t>
      </w:r>
      <w:r w:rsidR="00FA6A88">
        <w:t>’</w:t>
      </w:r>
      <w:r w:rsidRPr="00B877BC">
        <w:t>apaisa</w:t>
      </w:r>
      <w:r w:rsidR="00FA6A88">
        <w:t xml:space="preserve">, </w:t>
      </w:r>
      <w:r w:rsidRPr="00B877BC">
        <w:t>l</w:t>
      </w:r>
      <w:r w:rsidR="00FA6A88">
        <w:t>’</w:t>
      </w:r>
      <w:r w:rsidRPr="00B877BC">
        <w:t>équilibre artificiel fut rétabli</w:t>
      </w:r>
      <w:r w:rsidR="00FA6A88">
        <w:t xml:space="preserve"> ; </w:t>
      </w:r>
      <w:r w:rsidRPr="00B877BC">
        <w:t>chaque bloc</w:t>
      </w:r>
      <w:r w:rsidR="00FA6A88">
        <w:t xml:space="preserve">, </w:t>
      </w:r>
      <w:r w:rsidRPr="00B877BC">
        <w:t>un instant soulevé</w:t>
      </w:r>
      <w:r w:rsidR="00FA6A88">
        <w:t xml:space="preserve">, </w:t>
      </w:r>
      <w:r w:rsidRPr="00B877BC">
        <w:t>retomba lourdement dans son alvéole</w:t>
      </w:r>
      <w:r w:rsidR="00FA6A88">
        <w:t xml:space="preserve"> ; </w:t>
      </w:r>
      <w:r w:rsidRPr="00B877BC">
        <w:t>et le terrible pion Théophraste</w:t>
      </w:r>
      <w:r w:rsidR="00FA6A88">
        <w:t xml:space="preserve">, </w:t>
      </w:r>
      <w:r w:rsidRPr="00B877BC">
        <w:t>considérant que son troupeau allait</w:t>
      </w:r>
      <w:r w:rsidR="00FA6A88">
        <w:t xml:space="preserve">, </w:t>
      </w:r>
      <w:r w:rsidRPr="00B877BC">
        <w:t>en somme</w:t>
      </w:r>
      <w:r w:rsidR="00FA6A88">
        <w:t xml:space="preserve">, </w:t>
      </w:r>
      <w:r w:rsidRPr="00B877BC">
        <w:t>s</w:t>
      </w:r>
      <w:r w:rsidR="00FA6A88">
        <w:t>’</w:t>
      </w:r>
      <w:r w:rsidRPr="00B877BC">
        <w:t>accroître d</w:t>
      </w:r>
      <w:r w:rsidR="00FA6A88">
        <w:t>’</w:t>
      </w:r>
      <w:r w:rsidRPr="00B877BC">
        <w:t>une unité</w:t>
      </w:r>
      <w:r w:rsidR="00FA6A88">
        <w:t xml:space="preserve">, </w:t>
      </w:r>
      <w:r w:rsidRPr="00B877BC">
        <w:t>finit par s</w:t>
      </w:r>
      <w:r w:rsidR="00FA6A88">
        <w:t>’</w:t>
      </w:r>
      <w:r w:rsidRPr="00B877BC">
        <w:t>épanouir à l</w:t>
      </w:r>
      <w:r w:rsidR="00FA6A88">
        <w:t>’</w:t>
      </w:r>
      <w:r w:rsidRPr="00B877BC">
        <w:t>espoir d</w:t>
      </w:r>
      <w:r w:rsidR="00FA6A88">
        <w:t>’</w:t>
      </w:r>
      <w:r w:rsidRPr="00B877BC">
        <w:t>une domination plus étendue</w:t>
      </w:r>
      <w:r w:rsidR="00FA6A88">
        <w:t>.</w:t>
      </w:r>
    </w:p>
    <w:p w14:paraId="65EBBC69" w14:textId="77777777" w:rsidR="00FA6A88" w:rsidRDefault="00A92B34" w:rsidP="00FA6A88">
      <w:r w:rsidRPr="00B877BC">
        <w:lastRenderedPageBreak/>
        <w:t>Les inséparables allèrent en corps demander</w:t>
      </w:r>
      <w:r w:rsidR="00FA6A88">
        <w:t xml:space="preserve">, </w:t>
      </w:r>
      <w:r w:rsidRPr="00B877BC">
        <w:t>pour Thé</w:t>
      </w:r>
      <w:r w:rsidRPr="00B877BC">
        <w:t>o</w:t>
      </w:r>
      <w:r w:rsidRPr="00B877BC">
        <w:t>dore</w:t>
      </w:r>
      <w:r w:rsidR="00FA6A88">
        <w:t xml:space="preserve">, </w:t>
      </w:r>
      <w:r w:rsidRPr="00B877BC">
        <w:t>la main de l</w:t>
      </w:r>
      <w:r w:rsidR="00FA6A88">
        <w:t>’</w:t>
      </w:r>
      <w:r w:rsidRPr="00B877BC">
        <w:t>infortunée qui ne vit pas le gouffre où la pr</w:t>
      </w:r>
      <w:r w:rsidRPr="00B877BC">
        <w:t>é</w:t>
      </w:r>
      <w:r w:rsidRPr="00B877BC">
        <w:t>cipitait son désir aveugle d</w:t>
      </w:r>
      <w:r w:rsidR="00FA6A88">
        <w:t>’</w:t>
      </w:r>
      <w:r w:rsidRPr="00B877BC">
        <w:t>épouser un enfant des preux</w:t>
      </w:r>
      <w:r w:rsidR="00FA6A88">
        <w:t>.</w:t>
      </w:r>
    </w:p>
    <w:p w14:paraId="06C35027" w14:textId="77777777" w:rsidR="00FA6A88" w:rsidRDefault="00A92B34" w:rsidP="00FA6A88">
      <w:r w:rsidRPr="00B877BC">
        <w:t>L</w:t>
      </w:r>
      <w:r w:rsidR="00FA6A88">
        <w:t>’</w:t>
      </w:r>
      <w:r w:rsidRPr="00B877BC">
        <w:t>enfer commença dès le premier jour</w:t>
      </w:r>
      <w:r w:rsidR="00FA6A88">
        <w:t xml:space="preserve">. </w:t>
      </w:r>
      <w:r w:rsidRPr="00B877BC">
        <w:t>Il avait été convenu que la vie commune continuerait</w:t>
      </w:r>
      <w:r w:rsidR="00FA6A88">
        <w:t xml:space="preserve">. </w:t>
      </w:r>
      <w:r w:rsidRPr="00B877BC">
        <w:t>Les nouveaux époux obti</w:t>
      </w:r>
      <w:r w:rsidRPr="00B877BC">
        <w:t>n</w:t>
      </w:r>
      <w:r w:rsidRPr="00B877BC">
        <w:t>rent</w:t>
      </w:r>
      <w:r w:rsidR="00FA6A88">
        <w:t xml:space="preserve">, </w:t>
      </w:r>
      <w:r w:rsidRPr="00B877BC">
        <w:t>il est vrai</w:t>
      </w:r>
      <w:r w:rsidR="00FA6A88">
        <w:t xml:space="preserve">, </w:t>
      </w:r>
      <w:r w:rsidRPr="00B877BC">
        <w:t>d</w:t>
      </w:r>
      <w:r w:rsidR="00FA6A88">
        <w:t>’</w:t>
      </w:r>
      <w:r w:rsidRPr="00B877BC">
        <w:t>être laissés seuls pendant la nuit</w:t>
      </w:r>
      <w:r w:rsidR="00FA6A88">
        <w:t xml:space="preserve">, </w:t>
      </w:r>
      <w:r w:rsidRPr="00B877BC">
        <w:t>mais il fallut</w:t>
      </w:r>
      <w:r w:rsidR="00FA6A88">
        <w:t xml:space="preserve">, </w:t>
      </w:r>
      <w:r w:rsidRPr="00B877BC">
        <w:t>comme auparavant</w:t>
      </w:r>
      <w:r w:rsidR="00FA6A88">
        <w:t xml:space="preserve">, </w:t>
      </w:r>
      <w:r w:rsidRPr="00B877BC">
        <w:t>que tout le monde fût sur pied à une ce</w:t>
      </w:r>
      <w:r w:rsidRPr="00B877BC">
        <w:t>r</w:t>
      </w:r>
      <w:r w:rsidRPr="00B877BC">
        <w:t>taine heure et que nul ne bronchât dans l</w:t>
      </w:r>
      <w:r w:rsidR="00FA6A88">
        <w:t>’</w:t>
      </w:r>
      <w:r w:rsidRPr="00B877BC">
        <w:t>observance du règl</w:t>
      </w:r>
      <w:r w:rsidRPr="00B877BC">
        <w:t>e</w:t>
      </w:r>
      <w:r w:rsidRPr="00B877BC">
        <w:t>ment le plus monastique</w:t>
      </w:r>
      <w:r w:rsidR="00FA6A88">
        <w:t>.</w:t>
      </w:r>
    </w:p>
    <w:p w14:paraId="647A88C4" w14:textId="77777777" w:rsidR="00FA6A88" w:rsidRDefault="00A92B34" w:rsidP="00FA6A88">
      <w:r w:rsidRPr="00B877BC">
        <w:t>Théodore dut rendre compte exactement</w:t>
      </w:r>
      <w:r w:rsidR="00FA6A88">
        <w:t xml:space="preserve">, </w:t>
      </w:r>
      <w:r w:rsidRPr="00B877BC">
        <w:t>chaque matin</w:t>
      </w:r>
      <w:r w:rsidR="00FA6A88">
        <w:t xml:space="preserve">, </w:t>
      </w:r>
      <w:r w:rsidRPr="00B877BC">
        <w:t>de ce qui avait pu s</w:t>
      </w:r>
      <w:r w:rsidR="00FA6A88">
        <w:t>’</w:t>
      </w:r>
      <w:r w:rsidRPr="00B877BC">
        <w:t>accomplir dans l</w:t>
      </w:r>
      <w:r w:rsidR="00FA6A88">
        <w:t>’</w:t>
      </w:r>
      <w:r w:rsidRPr="00B877BC">
        <w:t>obscurité de la chambre conjugale</w:t>
      </w:r>
      <w:r w:rsidR="00FA6A88">
        <w:t xml:space="preserve">, </w:t>
      </w:r>
      <w:r w:rsidRPr="00B877BC">
        <w:t>et la pauvre femme découvrit bientôt avec épouvante qu</w:t>
      </w:r>
      <w:r w:rsidR="00FA6A88">
        <w:t>’</w:t>
      </w:r>
      <w:r w:rsidRPr="00B877BC">
        <w:t xml:space="preserve">elle avait épousé </w:t>
      </w:r>
      <w:r w:rsidRPr="00B877BC">
        <w:rPr>
          <w:i/>
          <w:iCs/>
        </w:rPr>
        <w:t>quatre</w:t>
      </w:r>
      <w:r w:rsidRPr="00B877BC">
        <w:t xml:space="preserve"> hommes</w:t>
      </w:r>
      <w:r w:rsidR="00FA6A88">
        <w:t>.</w:t>
      </w:r>
    </w:p>
    <w:p w14:paraId="116969CF" w14:textId="77777777" w:rsidR="00FA6A88" w:rsidRDefault="00A92B34" w:rsidP="00FA6A88">
      <w:r w:rsidRPr="00B877BC">
        <w:t>L</w:t>
      </w:r>
      <w:r w:rsidR="00FA6A88">
        <w:t>’</w:t>
      </w:r>
      <w:r w:rsidRPr="00B877BC">
        <w:t>avenir le plus effroyable se déroula devant ses yeux</w:t>
      </w:r>
      <w:r w:rsidR="00FA6A88">
        <w:t xml:space="preserve">, </w:t>
      </w:r>
      <w:r w:rsidRPr="00B877BC">
        <w:t>au lendemain de ses tristes noces</w:t>
      </w:r>
      <w:r w:rsidR="00FA6A88">
        <w:t xml:space="preserve">. </w:t>
      </w:r>
      <w:r w:rsidRPr="00B877BC">
        <w:t>Elle vit en plein la sottise ignoble du rastaquouère dont elle était devenue la femme et l</w:t>
      </w:r>
      <w:r w:rsidR="00FA6A88">
        <w:t>’</w:t>
      </w:r>
      <w:r w:rsidRPr="00B877BC">
        <w:t>avilissant état d</w:t>
      </w:r>
      <w:r w:rsidR="00FA6A88">
        <w:t>’</w:t>
      </w:r>
      <w:r w:rsidRPr="00B877BC">
        <w:t>esclavage qui résultait de cette affiliation d</w:t>
      </w:r>
      <w:r w:rsidR="00FA6A88">
        <w:t>’</w:t>
      </w:r>
      <w:r w:rsidRPr="00B877BC">
        <w:t>imbéciles</w:t>
      </w:r>
      <w:r w:rsidR="00FA6A88">
        <w:t>.</w:t>
      </w:r>
    </w:p>
    <w:p w14:paraId="4C6D49D9" w14:textId="77777777" w:rsidR="00FA6A88" w:rsidRDefault="00A92B34" w:rsidP="00FA6A88">
      <w:r w:rsidRPr="00B877BC">
        <w:t>Ses lettres</w:t>
      </w:r>
      <w:r w:rsidR="00FA6A88">
        <w:t xml:space="preserve">, </w:t>
      </w:r>
      <w:r w:rsidRPr="00B877BC">
        <w:t>à elle</w:t>
      </w:r>
      <w:r w:rsidR="00FA6A88">
        <w:t xml:space="preserve">, </w:t>
      </w:r>
      <w:r w:rsidRPr="00B877BC">
        <w:t>furent décachetées par l</w:t>
      </w:r>
      <w:r w:rsidR="00FA6A88">
        <w:t>’</w:t>
      </w:r>
      <w:r w:rsidRPr="00B877BC">
        <w:t>odieux Thé</w:t>
      </w:r>
      <w:r w:rsidRPr="00B877BC">
        <w:t>o</w:t>
      </w:r>
      <w:r w:rsidRPr="00B877BC">
        <w:t>phraste et lues à haute voix devant les trois autres</w:t>
      </w:r>
      <w:r w:rsidR="00FA6A88">
        <w:t xml:space="preserve">, </w:t>
      </w:r>
      <w:r w:rsidRPr="00B877BC">
        <w:t>en sa pr</w:t>
      </w:r>
      <w:r w:rsidRPr="00B877BC">
        <w:t>é</w:t>
      </w:r>
      <w:r w:rsidRPr="00B877BC">
        <w:t>sence</w:t>
      </w:r>
      <w:r w:rsidR="00FA6A88">
        <w:t xml:space="preserve">. </w:t>
      </w:r>
      <w:r w:rsidRPr="00B877BC">
        <w:t>Le bison promena sa fiente et sa bave impure sur des conf</w:t>
      </w:r>
      <w:r w:rsidRPr="00B877BC">
        <w:t>i</w:t>
      </w:r>
      <w:r w:rsidRPr="00B877BC">
        <w:t>dences de femmes</w:t>
      </w:r>
      <w:r w:rsidR="00FA6A88">
        <w:t xml:space="preserve">, </w:t>
      </w:r>
      <w:r w:rsidRPr="00B877BC">
        <w:t>de mères</w:t>
      </w:r>
      <w:r w:rsidR="00FA6A88">
        <w:t xml:space="preserve">, </w:t>
      </w:r>
      <w:r w:rsidRPr="00B877BC">
        <w:t>de jeunes filles</w:t>
      </w:r>
      <w:r w:rsidR="00FA6A88">
        <w:t>.</w:t>
      </w:r>
    </w:p>
    <w:p w14:paraId="5DD61454" w14:textId="77777777" w:rsidR="00FA6A88" w:rsidRDefault="00A92B34" w:rsidP="00FA6A88">
      <w:r w:rsidRPr="00B877BC">
        <w:t>Du consentement de son mari</w:t>
      </w:r>
      <w:r w:rsidR="00FA6A88">
        <w:t xml:space="preserve">, </w:t>
      </w:r>
      <w:r w:rsidRPr="00B877BC">
        <w:t>la tyrannie de ce cuistre abominable s</w:t>
      </w:r>
      <w:r w:rsidR="00FA6A88">
        <w:t>’</w:t>
      </w:r>
      <w:r w:rsidRPr="00B877BC">
        <w:t>exerça sur sa toilette</w:t>
      </w:r>
      <w:r w:rsidR="00FA6A88">
        <w:t xml:space="preserve">, </w:t>
      </w:r>
      <w:r w:rsidRPr="00B877BC">
        <w:t>sur sa tenue</w:t>
      </w:r>
      <w:r w:rsidR="00FA6A88">
        <w:t xml:space="preserve">, </w:t>
      </w:r>
      <w:r w:rsidRPr="00B877BC">
        <w:t>sur son appétit</w:t>
      </w:r>
      <w:r w:rsidR="00FA6A88">
        <w:t xml:space="preserve">, </w:t>
      </w:r>
      <w:r w:rsidRPr="00B877BC">
        <w:t>sur ses paroles</w:t>
      </w:r>
      <w:r w:rsidR="00FA6A88">
        <w:t xml:space="preserve">, </w:t>
      </w:r>
      <w:r w:rsidRPr="00B877BC">
        <w:t>ses regards et ses moindres gestes</w:t>
      </w:r>
      <w:r w:rsidR="00FA6A88">
        <w:t>.</w:t>
      </w:r>
    </w:p>
    <w:p w14:paraId="617585D9" w14:textId="77777777" w:rsidR="00FA6A88" w:rsidRDefault="00A92B34" w:rsidP="00FA6A88">
      <w:r w:rsidRPr="00B877BC">
        <w:t>Étouffée</w:t>
      </w:r>
      <w:r w:rsidR="00FA6A88">
        <w:t xml:space="preserve">, </w:t>
      </w:r>
      <w:r w:rsidRPr="00B877BC">
        <w:t>piétinée</w:t>
      </w:r>
      <w:r w:rsidR="00FA6A88">
        <w:t xml:space="preserve">, </w:t>
      </w:r>
      <w:r w:rsidRPr="00B877BC">
        <w:t>flétrie</w:t>
      </w:r>
      <w:r w:rsidR="00FA6A88">
        <w:t xml:space="preserve">, </w:t>
      </w:r>
      <w:r w:rsidRPr="00B877BC">
        <w:t>désespérée</w:t>
      </w:r>
      <w:r w:rsidR="00FA6A88">
        <w:t xml:space="preserve">, </w:t>
      </w:r>
      <w:r w:rsidRPr="00B877BC">
        <w:t>elle tomba au pr</w:t>
      </w:r>
      <w:r w:rsidRPr="00B877BC">
        <w:t>o</w:t>
      </w:r>
      <w:r w:rsidRPr="00B877BC">
        <w:t>fond silence et se mit à envier</w:t>
      </w:r>
      <w:r w:rsidR="00FA6A88">
        <w:t xml:space="preserve">, </w:t>
      </w:r>
      <w:r w:rsidRPr="00B877BC">
        <w:t>de tout son cœur</w:t>
      </w:r>
      <w:r w:rsidR="00FA6A88">
        <w:t xml:space="preserve">, </w:t>
      </w:r>
      <w:r w:rsidRPr="00B877BC">
        <w:t>les bienhe</w:t>
      </w:r>
      <w:r w:rsidRPr="00B877BC">
        <w:t>u</w:t>
      </w:r>
      <w:r w:rsidRPr="00B877BC">
        <w:t>reux qui voyagent en corbillard et que n</w:t>
      </w:r>
      <w:r w:rsidR="00FA6A88">
        <w:t>’</w:t>
      </w:r>
      <w:r w:rsidRPr="00B877BC">
        <w:t>accompagne aucun co</w:t>
      </w:r>
      <w:r w:rsidRPr="00B877BC">
        <w:t>r</w:t>
      </w:r>
      <w:r w:rsidRPr="00B877BC">
        <w:t>tège</w:t>
      </w:r>
      <w:r w:rsidR="00FA6A88">
        <w:t>.</w:t>
      </w:r>
    </w:p>
    <w:p w14:paraId="42D9EC9B" w14:textId="77777777" w:rsidR="00FA6A88" w:rsidRDefault="00FA6A88" w:rsidP="00FA6A88">
      <w:pPr>
        <w:pStyle w:val="Etoile"/>
      </w:pPr>
      <w:r>
        <w:lastRenderedPageBreak/>
        <w:t>* * *</w:t>
      </w:r>
    </w:p>
    <w:p w14:paraId="63C5A955" w14:textId="77777777" w:rsidR="00FA6A88" w:rsidRDefault="00A92B34" w:rsidP="00FA6A88">
      <w:r w:rsidRPr="00B877BC">
        <w:t>Dans les premiers temps</w:t>
      </w:r>
      <w:r w:rsidR="00FA6A88">
        <w:t xml:space="preserve">, </w:t>
      </w:r>
      <w:r w:rsidRPr="00B877BC">
        <w:t>le quadrille l</w:t>
      </w:r>
      <w:r w:rsidR="00FA6A88">
        <w:t>’</w:t>
      </w:r>
      <w:r w:rsidRPr="00B877BC">
        <w:t>enfermait à double tour</w:t>
      </w:r>
      <w:r w:rsidR="00FA6A88">
        <w:t xml:space="preserve">, </w:t>
      </w:r>
      <w:r w:rsidRPr="00B877BC">
        <w:t>quand il allait à son bureau où l</w:t>
      </w:r>
      <w:r w:rsidR="00FA6A88">
        <w:t>’</w:t>
      </w:r>
      <w:r w:rsidRPr="00B877BC">
        <w:t>administration ne lui eût pas permis de la conduire</w:t>
      </w:r>
      <w:r w:rsidR="00FA6A88">
        <w:t>.</w:t>
      </w:r>
    </w:p>
    <w:p w14:paraId="1B3E4D0D" w14:textId="77777777" w:rsidR="00FA6A88" w:rsidRDefault="00A92B34" w:rsidP="00FA6A88">
      <w:r w:rsidRPr="00B877BC">
        <w:t>De très graves inconvénients le forcèrent à se relâcher de cette rigueur</w:t>
      </w:r>
      <w:r w:rsidR="00FA6A88">
        <w:t xml:space="preserve">. </w:t>
      </w:r>
      <w:r w:rsidRPr="00B877BC">
        <w:t>Alors</w:t>
      </w:r>
      <w:r w:rsidR="00FA6A88">
        <w:t xml:space="preserve">, </w:t>
      </w:r>
      <w:r w:rsidRPr="00B877BC">
        <w:t>elle fut libre ou dut se croire libre d</w:t>
      </w:r>
      <w:r w:rsidR="00FA6A88">
        <w:t>’</w:t>
      </w:r>
      <w:r w:rsidRPr="00B877BC">
        <w:t>aller et venir</w:t>
      </w:r>
      <w:r w:rsidR="00FA6A88">
        <w:t xml:space="preserve">, </w:t>
      </w:r>
      <w:r w:rsidRPr="00B877BC">
        <w:t>environ huit heures par jour</w:t>
      </w:r>
      <w:r w:rsidR="00FA6A88">
        <w:t>.</w:t>
      </w:r>
    </w:p>
    <w:p w14:paraId="755A9054" w14:textId="77777777" w:rsidR="00FA6A88" w:rsidRDefault="00A92B34" w:rsidP="00FA6A88">
      <w:r w:rsidRPr="00B877BC">
        <w:t>Elle ignorait que la concierge</w:t>
      </w:r>
      <w:r w:rsidR="00FA6A88">
        <w:t xml:space="preserve">, </w:t>
      </w:r>
      <w:r w:rsidRPr="00B877BC">
        <w:t>grassement payée</w:t>
      </w:r>
      <w:r w:rsidR="00FA6A88">
        <w:t xml:space="preserve">, </w:t>
      </w:r>
      <w:r w:rsidRPr="00B877BC">
        <w:t>inscrivait ses entrées et ses sorties et que des espions échelonnés dans les rues voisines épiaient avec soin toutes ses démarches</w:t>
      </w:r>
      <w:r w:rsidR="00FA6A88">
        <w:t>.</w:t>
      </w:r>
    </w:p>
    <w:p w14:paraId="30622FBF" w14:textId="77777777" w:rsidR="00FA6A88" w:rsidRDefault="00A92B34" w:rsidP="00FA6A88">
      <w:r w:rsidRPr="00B877BC">
        <w:t>La prisonnière profita donc de ce simulacre d</w:t>
      </w:r>
      <w:r w:rsidR="00FA6A88">
        <w:t>’</w:t>
      </w:r>
      <w:r w:rsidRPr="00B877BC">
        <w:t>élargissement pour s</w:t>
      </w:r>
      <w:r w:rsidR="00FA6A88">
        <w:t>’</w:t>
      </w:r>
      <w:r w:rsidRPr="00B877BC">
        <w:t>enivrer d</w:t>
      </w:r>
      <w:r w:rsidR="00FA6A88">
        <w:t>’</w:t>
      </w:r>
      <w:r w:rsidRPr="00B877BC">
        <w:t>un autre air que celui du cloître infâme où elle n</w:t>
      </w:r>
      <w:r w:rsidR="00FA6A88">
        <w:t>’</w:t>
      </w:r>
      <w:r w:rsidRPr="00B877BC">
        <w:t>osait pas même respirer</w:t>
      </w:r>
      <w:r w:rsidR="00FA6A88">
        <w:t>.</w:t>
      </w:r>
    </w:p>
    <w:p w14:paraId="2AC9CB8C" w14:textId="77777777" w:rsidR="00FA6A88" w:rsidRDefault="00A92B34" w:rsidP="00FA6A88">
      <w:r w:rsidRPr="00B877BC">
        <w:t>Elle alla voir des parents</w:t>
      </w:r>
      <w:r w:rsidR="00FA6A88">
        <w:t xml:space="preserve">, </w:t>
      </w:r>
      <w:r w:rsidRPr="00B877BC">
        <w:t>d</w:t>
      </w:r>
      <w:r w:rsidR="00FA6A88">
        <w:t>’</w:t>
      </w:r>
      <w:r w:rsidRPr="00B877BC">
        <w:t>anciennes amies</w:t>
      </w:r>
      <w:r w:rsidR="00FA6A88">
        <w:t xml:space="preserve">, </w:t>
      </w:r>
      <w:r w:rsidRPr="00B877BC">
        <w:t>elle se pr</w:t>
      </w:r>
      <w:r w:rsidRPr="00B877BC">
        <w:t>o</w:t>
      </w:r>
      <w:r w:rsidRPr="00B877BC">
        <w:t>mena sur le boulevard et le long des quais</w:t>
      </w:r>
      <w:r w:rsidR="00FA6A88">
        <w:t xml:space="preserve">. </w:t>
      </w:r>
      <w:r w:rsidRPr="00B877BC">
        <w:t>Elle en fut punie par des scènes d</w:t>
      </w:r>
      <w:r w:rsidR="00FA6A88">
        <w:t>’</w:t>
      </w:r>
      <w:r w:rsidRPr="00B877BC">
        <w:t>une violence diabolique et devint encore plus ma</w:t>
      </w:r>
      <w:r w:rsidRPr="00B877BC">
        <w:t>l</w:t>
      </w:r>
      <w:r w:rsidRPr="00B877BC">
        <w:t>heureuse</w:t>
      </w:r>
      <w:r w:rsidR="00FA6A88">
        <w:t xml:space="preserve"> : </w:t>
      </w:r>
      <w:r w:rsidRPr="00B877BC">
        <w:t>car Théodore</w:t>
      </w:r>
      <w:r w:rsidR="00FA6A88">
        <w:t xml:space="preserve">, </w:t>
      </w:r>
      <w:r w:rsidRPr="00B877BC">
        <w:t>en surplus de ses autres qualités charmantes</w:t>
      </w:r>
      <w:r w:rsidR="00FA6A88">
        <w:t xml:space="preserve">, </w:t>
      </w:r>
      <w:r w:rsidRPr="00B877BC">
        <w:t>était jaloux comme un Barbe-Bleue de Kabylie</w:t>
      </w:r>
      <w:r w:rsidR="00FA6A88">
        <w:t>.</w:t>
      </w:r>
    </w:p>
    <w:p w14:paraId="020E44AA" w14:textId="77777777" w:rsidR="00FA6A88" w:rsidRDefault="00A92B34" w:rsidP="00FA6A88">
      <w:r w:rsidRPr="00B877BC">
        <w:t>C</w:t>
      </w:r>
      <w:r w:rsidR="00FA6A88">
        <w:t>’</w:t>
      </w:r>
      <w:r w:rsidRPr="00B877BC">
        <w:t>en était trop</w:t>
      </w:r>
      <w:r w:rsidR="00FA6A88">
        <w:t xml:space="preserve">. </w:t>
      </w:r>
      <w:r w:rsidRPr="00B877BC">
        <w:t>Il arriva ce qui devait naturellement</w:t>
      </w:r>
      <w:r w:rsidR="00FA6A88">
        <w:t xml:space="preserve">, </w:t>
      </w:r>
      <w:r w:rsidRPr="00B877BC">
        <w:rPr>
          <w:i/>
          <w:iCs/>
        </w:rPr>
        <w:t>infai</w:t>
      </w:r>
      <w:r w:rsidRPr="00B877BC">
        <w:rPr>
          <w:i/>
          <w:iCs/>
        </w:rPr>
        <w:t>l</w:t>
      </w:r>
      <w:r w:rsidRPr="00B877BC">
        <w:rPr>
          <w:i/>
          <w:iCs/>
        </w:rPr>
        <w:t>liblement</w:t>
      </w:r>
      <w:r w:rsidR="00FA6A88">
        <w:t xml:space="preserve">, </w:t>
      </w:r>
      <w:r w:rsidRPr="00B877BC">
        <w:t>arriver sous un tel régime</w:t>
      </w:r>
      <w:r w:rsidR="00FA6A88">
        <w:t>.</w:t>
      </w:r>
    </w:p>
    <w:p w14:paraId="026E7EF8" w14:textId="77777777" w:rsidR="00FA6A88" w:rsidRDefault="00FA6A88" w:rsidP="00FA6A88">
      <w:r>
        <w:t>M</w:t>
      </w:r>
      <w:r w:rsidRPr="00FA6A88">
        <w:rPr>
          <w:vertAlign w:val="superscript"/>
        </w:rPr>
        <w:t>me</w:t>
      </w:r>
      <w:r>
        <w:t> </w:t>
      </w:r>
      <w:r w:rsidR="00A92B34" w:rsidRPr="00B877BC">
        <w:t>Théodore écouta sans déplaisir les propos d</w:t>
      </w:r>
      <w:r>
        <w:t>’</w:t>
      </w:r>
      <w:r w:rsidR="00A92B34" w:rsidRPr="00B877BC">
        <w:t>un étra</w:t>
      </w:r>
      <w:r w:rsidR="00A92B34" w:rsidRPr="00B877BC">
        <w:t>n</w:t>
      </w:r>
      <w:r w:rsidR="00A92B34" w:rsidRPr="00B877BC">
        <w:t>ger qui lui parut un homme de génie en comparaison de tels idiots</w:t>
      </w:r>
      <w:r>
        <w:t xml:space="preserve">. </w:t>
      </w:r>
      <w:r w:rsidR="00A92B34" w:rsidRPr="00B877BC">
        <w:t>Elle le vit aussi beau qu</w:t>
      </w:r>
      <w:r>
        <w:t>’</w:t>
      </w:r>
      <w:r w:rsidR="00A92B34" w:rsidRPr="00B877BC">
        <w:t>un Dieu</w:t>
      </w:r>
      <w:r>
        <w:t xml:space="preserve">, </w:t>
      </w:r>
      <w:r w:rsidR="00A92B34" w:rsidRPr="00B877BC">
        <w:t>parce qu</w:t>
      </w:r>
      <w:r>
        <w:t>’</w:t>
      </w:r>
      <w:r w:rsidR="00A92B34" w:rsidRPr="00B877BC">
        <w:t>il ne leur re</w:t>
      </w:r>
      <w:r w:rsidR="00A92B34" w:rsidRPr="00B877BC">
        <w:t>s</w:t>
      </w:r>
      <w:r w:rsidR="00A92B34" w:rsidRPr="00B877BC">
        <w:t>semblait pas</w:t>
      </w:r>
      <w:r>
        <w:t xml:space="preserve">, </w:t>
      </w:r>
      <w:r w:rsidR="00A92B34" w:rsidRPr="00B877BC">
        <w:t>le crut infiniment généreux parce qu</w:t>
      </w:r>
      <w:r>
        <w:t>’</w:t>
      </w:r>
      <w:r w:rsidR="00A92B34" w:rsidRPr="00B877BC">
        <w:t>il lui parlait avec douceur et devint sur-le-champ sa maîtresse</w:t>
      </w:r>
      <w:r>
        <w:t xml:space="preserve">, </w:t>
      </w:r>
      <w:r w:rsidR="00A92B34" w:rsidRPr="00B877BC">
        <w:t>dans un transport d</w:t>
      </w:r>
      <w:r>
        <w:t>’</w:t>
      </w:r>
      <w:r w:rsidR="00A92B34" w:rsidRPr="00B877BC">
        <w:t>indicible joie</w:t>
      </w:r>
      <w:r>
        <w:t>.</w:t>
      </w:r>
    </w:p>
    <w:p w14:paraId="608A2D13" w14:textId="77777777" w:rsidR="00FA6A88" w:rsidRDefault="00A92B34" w:rsidP="00FA6A88">
      <w:r w:rsidRPr="00B877BC">
        <w:lastRenderedPageBreak/>
        <w:t>Ce qui vint ensuite a été raconté</w:t>
      </w:r>
      <w:r w:rsidR="00FA6A88">
        <w:t xml:space="preserve">, </w:t>
      </w:r>
      <w:r w:rsidRPr="00B877BC">
        <w:t>ces jours derniers</w:t>
      </w:r>
      <w:r w:rsidR="00FA6A88">
        <w:t xml:space="preserve">, </w:t>
      </w:r>
      <w:r w:rsidRPr="00B877BC">
        <w:t>dans un fait divers</w:t>
      </w:r>
      <w:r w:rsidR="00FA6A88">
        <w:t>.</w:t>
      </w:r>
    </w:p>
    <w:p w14:paraId="292FD07A" w14:textId="77777777" w:rsidR="00FA6A88" w:rsidRDefault="00A92B34" w:rsidP="00FA6A88">
      <w:r w:rsidRPr="00B877BC">
        <w:t>Mais on m</w:t>
      </w:r>
      <w:r w:rsidR="00FA6A88">
        <w:t>’</w:t>
      </w:r>
      <w:r w:rsidRPr="00B877BC">
        <w:t>a dit que</w:t>
      </w:r>
      <w:r w:rsidR="00FA6A88">
        <w:t xml:space="preserve">, </w:t>
      </w:r>
      <w:r w:rsidRPr="00B877BC">
        <w:t>le soir même de la chute</w:t>
      </w:r>
      <w:r w:rsidR="00FA6A88">
        <w:t xml:space="preserve">, </w:t>
      </w:r>
      <w:r w:rsidRPr="00B877BC">
        <w:t>les quatre hommes étant réunis</w:t>
      </w:r>
      <w:r w:rsidR="00FA6A88">
        <w:t xml:space="preserve">, </w:t>
      </w:r>
      <w:r w:rsidRPr="00B877BC">
        <w:t>le Démon leur apparut</w:t>
      </w:r>
      <w:r w:rsidR="00FA6A88">
        <w:t>.</w:t>
      </w:r>
    </w:p>
    <w:p w14:paraId="7AA9D6E3" w14:textId="2FF01A5B" w:rsidR="00A92B34" w:rsidRPr="00B877BC" w:rsidRDefault="00A92B34" w:rsidP="00FA6A88">
      <w:pPr>
        <w:pStyle w:val="Titre1"/>
      </w:pPr>
      <w:bookmarkStart w:id="8" w:name="_Toc198811645"/>
      <w:r w:rsidRPr="00B877BC">
        <w:lastRenderedPageBreak/>
        <w:t>VIII</w:t>
      </w:r>
      <w:r w:rsidRPr="00B877BC">
        <w:br/>
      </w:r>
      <w:r w:rsidRPr="00B877BC">
        <w:br/>
        <w:t>DEUX FANTÔMES</w:t>
      </w:r>
      <w:bookmarkEnd w:id="8"/>
      <w:r w:rsidRPr="00B877BC">
        <w:br/>
      </w:r>
    </w:p>
    <w:p w14:paraId="1FF2433E" w14:textId="77777777" w:rsidR="00FA6A88" w:rsidRDefault="00A92B34" w:rsidP="00FA6A88">
      <w:pPr>
        <w:jc w:val="right"/>
      </w:pPr>
      <w:r w:rsidRPr="00FA6A88">
        <w:rPr>
          <w:i/>
          <w:iCs/>
        </w:rPr>
        <w:t>À Laurent Tailhade</w:t>
      </w:r>
      <w:r w:rsidR="00FA6A88" w:rsidRPr="00FA6A88">
        <w:t>.</w:t>
      </w:r>
    </w:p>
    <w:p w14:paraId="25CA3763" w14:textId="77777777" w:rsidR="00FA6A88" w:rsidRDefault="00A92B34" w:rsidP="00FA6A88">
      <w:r w:rsidRPr="00B877BC">
        <w:t>Peu de choses furent aussi affligeantes que la rupture de cette amitié</w:t>
      </w:r>
      <w:r w:rsidR="00FA6A88">
        <w:t>.</w:t>
      </w:r>
    </w:p>
    <w:p w14:paraId="0BAEFF63" w14:textId="77777777" w:rsidR="00FA6A88" w:rsidRDefault="00FA6A88" w:rsidP="00FA6A88">
      <w:r>
        <w:t>M</w:t>
      </w:r>
      <w:r w:rsidRPr="00FA6A88">
        <w:rPr>
          <w:vertAlign w:val="superscript"/>
        </w:rPr>
        <w:t>lle</w:t>
      </w:r>
      <w:r>
        <w:t> </w:t>
      </w:r>
      <w:r w:rsidR="00A92B34" w:rsidRPr="00B877BC">
        <w:t xml:space="preserve">Cléopâtre du Tesson des Mirabelles de Saint-Pothin-sur-le-Gland et miss Pénélope </w:t>
      </w:r>
      <w:proofErr w:type="spellStart"/>
      <w:r w:rsidR="00A92B34" w:rsidRPr="00B877BC">
        <w:t>Elfrida</w:t>
      </w:r>
      <w:proofErr w:type="spellEnd"/>
      <w:r w:rsidR="00A92B34" w:rsidRPr="00B877BC">
        <w:t xml:space="preserve"> </w:t>
      </w:r>
      <w:proofErr w:type="spellStart"/>
      <w:r w:rsidR="00A92B34" w:rsidRPr="00B877BC">
        <w:t>Magpie</w:t>
      </w:r>
      <w:proofErr w:type="spellEnd"/>
      <w:r w:rsidR="00A92B34" w:rsidRPr="00B877BC">
        <w:t xml:space="preserve"> se chérissaient depuis trente hivers</w:t>
      </w:r>
      <w:r>
        <w:t xml:space="preserve">. </w:t>
      </w:r>
      <w:r w:rsidR="00A92B34" w:rsidRPr="00B877BC">
        <w:t>Elles avaient même fini par se ressembler</w:t>
      </w:r>
      <w:r>
        <w:t>.</w:t>
      </w:r>
    </w:p>
    <w:p w14:paraId="2BA1CB44" w14:textId="77777777" w:rsidR="00FA6A88" w:rsidRDefault="00A92B34" w:rsidP="00FA6A88">
      <w:r w:rsidRPr="00B877BC">
        <w:t>La première appartenait à la race chevaline de ces bas-bleus invendables et sans pardon qu</w:t>
      </w:r>
      <w:r w:rsidR="00FA6A88">
        <w:t>’</w:t>
      </w:r>
      <w:r w:rsidRPr="00B877BC">
        <w:t>aucun holocauste n</w:t>
      </w:r>
      <w:r w:rsidR="00FA6A88">
        <w:t>’</w:t>
      </w:r>
      <w:r w:rsidRPr="00B877BC">
        <w:t>apaise</w:t>
      </w:r>
      <w:r w:rsidR="00FA6A88">
        <w:t>.</w:t>
      </w:r>
    </w:p>
    <w:p w14:paraId="04EFAD2F" w14:textId="77777777" w:rsidR="00FA6A88" w:rsidRDefault="00A92B34" w:rsidP="00FA6A88">
      <w:r w:rsidRPr="00B877BC">
        <w:t>Elle avait écrit une vingtaine de volumes de sociologie ou d</w:t>
      </w:r>
      <w:r w:rsidR="00FA6A88">
        <w:t>’</w:t>
      </w:r>
      <w:r w:rsidRPr="00B877BC">
        <w:t>histoire et crevé sous elle un égal nombre d</w:t>
      </w:r>
      <w:r w:rsidR="00FA6A88">
        <w:t>’</w:t>
      </w:r>
      <w:r w:rsidRPr="00B877BC">
        <w:t>éditeurs</w:t>
      </w:r>
      <w:r w:rsidR="00FA6A88">
        <w:t xml:space="preserve">. </w:t>
      </w:r>
      <w:r w:rsidRPr="00B877BC">
        <w:t>Il n</w:t>
      </w:r>
      <w:r w:rsidR="00FA6A88">
        <w:t>’</w:t>
      </w:r>
      <w:r w:rsidRPr="00B877BC">
        <w:t>y avait pas assez de boîtes sur les quais pour recueillir ses tomes que des journaux agonisants offraient en prime à leurs abonnés et qu</w:t>
      </w:r>
      <w:r w:rsidR="00FA6A88">
        <w:t>’</w:t>
      </w:r>
      <w:r w:rsidRPr="00B877BC">
        <w:t>un cartonnage peu précieux faisait aptes à récompenser l</w:t>
      </w:r>
      <w:r w:rsidR="00FA6A88">
        <w:t>’</w:t>
      </w:r>
      <w:r w:rsidRPr="00B877BC">
        <w:t>application des jeunes élèves aux distributions de prix</w:t>
      </w:r>
      <w:r w:rsidR="00FA6A88">
        <w:t>.</w:t>
      </w:r>
    </w:p>
    <w:p w14:paraId="46CE3DDC" w14:textId="77777777" w:rsidR="00FA6A88" w:rsidRDefault="00A92B34" w:rsidP="00FA6A88">
      <w:r w:rsidRPr="00B877BC">
        <w:t>Fille d</w:t>
      </w:r>
      <w:r w:rsidR="00FA6A88">
        <w:t>’</w:t>
      </w:r>
      <w:r w:rsidRPr="00B877BC">
        <w:t>un coriace traducteur d</w:t>
      </w:r>
      <w:r w:rsidR="00FA6A88">
        <w:t>’</w:t>
      </w:r>
      <w:r w:rsidRPr="00B877BC">
        <w:t>Homère</w:t>
      </w:r>
      <w:r w:rsidR="00FA6A88">
        <w:t xml:space="preserve">, </w:t>
      </w:r>
      <w:r w:rsidRPr="00B877BC">
        <w:t>dont elle seule d</w:t>
      </w:r>
      <w:r w:rsidRPr="00B877BC">
        <w:t>é</w:t>
      </w:r>
      <w:r w:rsidRPr="00B877BC">
        <w:t>plorait la mort</w:t>
      </w:r>
      <w:r w:rsidR="00FA6A88">
        <w:t xml:space="preserve">, </w:t>
      </w:r>
      <w:r w:rsidRPr="00B877BC">
        <w:t>et d</w:t>
      </w:r>
      <w:r w:rsidR="00FA6A88">
        <w:t>’</w:t>
      </w:r>
      <w:r w:rsidRPr="00B877BC">
        <w:t>une effroyable dame boucanée par les sol</w:t>
      </w:r>
      <w:r w:rsidRPr="00B877BC">
        <w:t>s</w:t>
      </w:r>
      <w:r w:rsidRPr="00B877BC">
        <w:t>tices qu</w:t>
      </w:r>
      <w:r w:rsidR="00FA6A88">
        <w:t>’</w:t>
      </w:r>
      <w:r w:rsidRPr="00B877BC">
        <w:t>on croyait une vieille espionne</w:t>
      </w:r>
      <w:r w:rsidR="00FA6A88">
        <w:t xml:space="preserve">, </w:t>
      </w:r>
      <w:r w:rsidRPr="00B877BC">
        <w:t>cette Corinne des sarc</w:t>
      </w:r>
      <w:r w:rsidRPr="00B877BC">
        <w:t>o</w:t>
      </w:r>
      <w:r w:rsidRPr="00B877BC">
        <w:t>phages ne se consolait pas de n</w:t>
      </w:r>
      <w:r w:rsidR="00FA6A88">
        <w:t>’</w:t>
      </w:r>
      <w:r w:rsidRPr="00B877BC">
        <w:t>avoir pu naguère épouser un homme célèbre dont elle se crut adorée</w:t>
      </w:r>
      <w:r w:rsidR="00FA6A88">
        <w:t>.</w:t>
      </w:r>
    </w:p>
    <w:p w14:paraId="23E8F23E" w14:textId="77777777" w:rsidR="00FA6A88" w:rsidRDefault="00A92B34" w:rsidP="00FA6A88">
      <w:r w:rsidRPr="00B877BC">
        <w:lastRenderedPageBreak/>
        <w:t>Ayant été belle en des temps anciens</w:t>
      </w:r>
      <w:r w:rsidR="00FA6A88">
        <w:t xml:space="preserve">, </w:t>
      </w:r>
      <w:r w:rsidRPr="00B877BC">
        <w:t>au dire de quelques paléographes</w:t>
      </w:r>
      <w:r w:rsidR="00FA6A88">
        <w:t xml:space="preserve">, </w:t>
      </w:r>
      <w:r w:rsidRPr="00B877BC">
        <w:t>elle s</w:t>
      </w:r>
      <w:r w:rsidR="00FA6A88">
        <w:t>’</w:t>
      </w:r>
      <w:r w:rsidRPr="00B877BC">
        <w:t>était</w:t>
      </w:r>
      <w:r w:rsidR="00FA6A88">
        <w:t xml:space="preserve">, </w:t>
      </w:r>
      <w:r w:rsidRPr="00B877BC">
        <w:t>en frémissant</w:t>
      </w:r>
      <w:r w:rsidR="00FA6A88">
        <w:t xml:space="preserve">, </w:t>
      </w:r>
      <w:r w:rsidRPr="00B877BC">
        <w:t>résignée à planter l</w:t>
      </w:r>
      <w:r w:rsidR="00FA6A88">
        <w:t>’</w:t>
      </w:r>
      <w:r w:rsidRPr="00B877BC">
        <w:t>arbre de la liberté philosophique au milieu de ses propres ru</w:t>
      </w:r>
      <w:r w:rsidRPr="00B877BC">
        <w:t>i</w:t>
      </w:r>
      <w:r w:rsidRPr="00B877BC">
        <w:t>nes</w:t>
      </w:r>
      <w:r w:rsidR="00FA6A88">
        <w:t>.</w:t>
      </w:r>
    </w:p>
    <w:p w14:paraId="70879715" w14:textId="77777777" w:rsidR="00FA6A88" w:rsidRDefault="00A92B34" w:rsidP="00FA6A88">
      <w:r w:rsidRPr="00B877BC">
        <w:t>Toujours habillée de noir</w:t>
      </w:r>
      <w:r w:rsidR="00FA6A88">
        <w:t xml:space="preserve">, </w:t>
      </w:r>
      <w:r w:rsidRPr="00B877BC">
        <w:rPr>
          <w:i/>
          <w:iCs/>
        </w:rPr>
        <w:t>jusqu</w:t>
      </w:r>
      <w:r w:rsidR="00FA6A88">
        <w:rPr>
          <w:i/>
          <w:iCs/>
        </w:rPr>
        <w:t>’</w:t>
      </w:r>
      <w:r w:rsidRPr="00B877BC">
        <w:rPr>
          <w:i/>
          <w:iCs/>
        </w:rPr>
        <w:t>au</w:t>
      </w:r>
      <w:r w:rsidRPr="00B877BC">
        <w:t xml:space="preserve"> </w:t>
      </w:r>
      <w:r w:rsidRPr="00B877BC">
        <w:rPr>
          <w:i/>
          <w:iCs/>
        </w:rPr>
        <w:t>bout</w:t>
      </w:r>
      <w:r w:rsidRPr="00B877BC">
        <w:t xml:space="preserve"> </w:t>
      </w:r>
      <w:r w:rsidRPr="00B877BC">
        <w:rPr>
          <w:i/>
          <w:iCs/>
        </w:rPr>
        <w:t>des</w:t>
      </w:r>
      <w:r w:rsidRPr="00B877BC">
        <w:t xml:space="preserve"> </w:t>
      </w:r>
      <w:r w:rsidRPr="00B877BC">
        <w:rPr>
          <w:i/>
          <w:iCs/>
        </w:rPr>
        <w:t>ongles</w:t>
      </w:r>
      <w:r w:rsidR="00FA6A88">
        <w:t xml:space="preserve">, </w:t>
      </w:r>
      <w:r w:rsidRPr="00B877BC">
        <w:t>et les cheveux en nid de cigogne</w:t>
      </w:r>
      <w:r w:rsidR="00FA6A88">
        <w:t xml:space="preserve">, </w:t>
      </w:r>
      <w:r w:rsidRPr="00B877BC">
        <w:t>les rares tranches d</w:t>
      </w:r>
      <w:r w:rsidR="00FA6A88">
        <w:t>’</w:t>
      </w:r>
      <w:r w:rsidRPr="00B877BC">
        <w:t>elle-même qu</w:t>
      </w:r>
      <w:r w:rsidR="00FA6A88">
        <w:t>’</w:t>
      </w:r>
      <w:r w:rsidRPr="00B877BC">
        <w:t>une bienséance toute britannique lui permettait d</w:t>
      </w:r>
      <w:r w:rsidR="00FA6A88">
        <w:t>’</w:t>
      </w:r>
      <w:r w:rsidRPr="00B877BC">
        <w:t>exhiber</w:t>
      </w:r>
      <w:r w:rsidR="00FA6A88">
        <w:t xml:space="preserve">, </w:t>
      </w:r>
      <w:r w:rsidRPr="00B877BC">
        <w:t>étaient poisseuses d</w:t>
      </w:r>
      <w:r w:rsidR="00FA6A88">
        <w:t>’</w:t>
      </w:r>
      <w:r w:rsidRPr="00B877BC">
        <w:t>une couche épaisse de crasse dont les pr</w:t>
      </w:r>
      <w:r w:rsidRPr="00B877BC">
        <w:t>e</w:t>
      </w:r>
      <w:r w:rsidRPr="00B877BC">
        <w:t xml:space="preserve">mières alluvions remontaient sans doute à </w:t>
      </w:r>
      <w:smartTag w:uri="urn:schemas-microsoft-com:office:smarttags" w:element="PersonName">
        <w:smartTagPr>
          <w:attr w:name="ProductID" w:val="la R￩volution"/>
        </w:smartTagPr>
        <w:r w:rsidRPr="00B877BC">
          <w:t>la Révolution</w:t>
        </w:r>
      </w:smartTag>
      <w:r w:rsidRPr="00B877BC">
        <w:t xml:space="preserve"> de Jui</w:t>
      </w:r>
      <w:r w:rsidRPr="00B877BC">
        <w:t>l</w:t>
      </w:r>
      <w:r w:rsidRPr="00B877BC">
        <w:t>let</w:t>
      </w:r>
      <w:r w:rsidR="00FA6A88">
        <w:t>.</w:t>
      </w:r>
    </w:p>
    <w:p w14:paraId="728D07BA" w14:textId="77777777" w:rsidR="00FA6A88" w:rsidRDefault="00A92B34" w:rsidP="00FA6A88">
      <w:r w:rsidRPr="00B877BC">
        <w:t>Par le visage</w:t>
      </w:r>
      <w:r w:rsidR="00FA6A88">
        <w:t xml:space="preserve">, </w:t>
      </w:r>
      <w:r w:rsidRPr="00B877BC">
        <w:t>elle ressemblait à une pomme de terre frite roulée dans de la raclure de fromage</w:t>
      </w:r>
      <w:r w:rsidR="00FA6A88">
        <w:t xml:space="preserve">. </w:t>
      </w:r>
      <w:r w:rsidRPr="00B877BC">
        <w:t>Ses mains donnaient à penser qu</w:t>
      </w:r>
      <w:r w:rsidR="00FA6A88">
        <w:t>’</w:t>
      </w:r>
      <w:r w:rsidRPr="00B877BC">
        <w:t xml:space="preserve">elle avait </w:t>
      </w:r>
      <w:r w:rsidR="00FA6A88">
        <w:t>« </w:t>
      </w:r>
      <w:r w:rsidRPr="00B877BC">
        <w:t>déterré sa bisaïeule</w:t>
      </w:r>
      <w:r w:rsidR="00FA6A88">
        <w:t xml:space="preserve"> », </w:t>
      </w:r>
      <w:r w:rsidRPr="00B877BC">
        <w:t>comme dit un pr</w:t>
      </w:r>
      <w:r w:rsidRPr="00B877BC">
        <w:t>o</w:t>
      </w:r>
      <w:r w:rsidRPr="00B877BC">
        <w:t>verbe scandinave</w:t>
      </w:r>
      <w:r w:rsidR="00FA6A88">
        <w:t>.</w:t>
      </w:r>
    </w:p>
    <w:p w14:paraId="51E36106" w14:textId="77777777" w:rsidR="00FA6A88" w:rsidRDefault="00A92B34" w:rsidP="00FA6A88">
      <w:r w:rsidRPr="00B877BC">
        <w:t>Enfin toute sa personne exhalait l</w:t>
      </w:r>
      <w:r w:rsidR="00FA6A88">
        <w:t>’</w:t>
      </w:r>
      <w:r w:rsidRPr="00B877BC">
        <w:t>odeur d</w:t>
      </w:r>
      <w:r w:rsidR="00FA6A88">
        <w:t>’</w:t>
      </w:r>
      <w:r w:rsidRPr="00B877BC">
        <w:t>un palier d</w:t>
      </w:r>
      <w:r w:rsidR="00FA6A88">
        <w:t>’</w:t>
      </w:r>
      <w:r w:rsidRPr="00B877BC">
        <w:t>hôtel garni de vingtième ordre</w:t>
      </w:r>
      <w:r w:rsidR="00FA6A88">
        <w:t xml:space="preserve">, </w:t>
      </w:r>
      <w:r w:rsidRPr="00B877BC">
        <w:t>au sixième étage</w:t>
      </w:r>
      <w:r w:rsidR="00FA6A88">
        <w:t>.</w:t>
      </w:r>
    </w:p>
    <w:p w14:paraId="03AA8F3E" w14:textId="77777777" w:rsidR="00FA6A88" w:rsidRDefault="00A92B34" w:rsidP="00FA6A88">
      <w:r w:rsidRPr="00B877BC">
        <w:t>Elle était néanmoins fort admirée de tout un groupe de jeunes Anglaises dont l</w:t>
      </w:r>
      <w:r w:rsidR="00FA6A88">
        <w:t>’</w:t>
      </w:r>
      <w:r w:rsidRPr="00B877BC">
        <w:t>indépendance était assurée par l</w:t>
      </w:r>
      <w:r w:rsidR="00FA6A88">
        <w:t>’</w:t>
      </w:r>
      <w:r w:rsidRPr="00B877BC">
        <w:t>élevage des bestiaux ou le trafic international de ces précieux nègres qui blanchissent en vieillissant</w:t>
      </w:r>
      <w:r w:rsidR="00FA6A88">
        <w:t>.</w:t>
      </w:r>
    </w:p>
    <w:p w14:paraId="312D5657" w14:textId="77777777" w:rsidR="00FA6A88" w:rsidRDefault="00A92B34" w:rsidP="00FA6A88">
      <w:r w:rsidRPr="00B877BC">
        <w:t xml:space="preserve">On venait de divers points du Royaume-Uni chez </w:t>
      </w:r>
      <w:r w:rsidR="00FA6A88">
        <w:t>M</w:t>
      </w:r>
      <w:r w:rsidR="00FA6A88" w:rsidRPr="00FA6A88">
        <w:rPr>
          <w:vertAlign w:val="superscript"/>
        </w:rPr>
        <w:t>lle</w:t>
      </w:r>
      <w:r w:rsidR="00FA6A88">
        <w:t> </w:t>
      </w:r>
      <w:r w:rsidRPr="00B877BC">
        <w:t>du Tesson</w:t>
      </w:r>
      <w:r w:rsidR="00FA6A88">
        <w:t xml:space="preserve">, </w:t>
      </w:r>
      <w:r w:rsidRPr="00B877BC">
        <w:t xml:space="preserve">pour apprendre la littérature et les hautes façons du grand siècle dont elle était la dernière et la plus illustre </w:t>
      </w:r>
      <w:proofErr w:type="spellStart"/>
      <w:r w:rsidRPr="00B877BC">
        <w:t>profe</w:t>
      </w:r>
      <w:r w:rsidRPr="00B877BC">
        <w:t>s</w:t>
      </w:r>
      <w:r w:rsidRPr="00B877BC">
        <w:t>soresse</w:t>
      </w:r>
      <w:proofErr w:type="spellEnd"/>
      <w:r w:rsidR="00FA6A88">
        <w:t>.</w:t>
      </w:r>
    </w:p>
    <w:p w14:paraId="08459B7F" w14:textId="77777777" w:rsidR="00FA6A88" w:rsidRDefault="00A92B34" w:rsidP="00FA6A88">
      <w:r w:rsidRPr="00B877BC">
        <w:t>Mais elle entendait que ces disciples gracieuses fussent e</w:t>
      </w:r>
      <w:r w:rsidRPr="00B877BC">
        <w:t>n</w:t>
      </w:r>
      <w:r w:rsidRPr="00B877BC">
        <w:t>core plus ses amies que ses écolières</w:t>
      </w:r>
      <w:r w:rsidR="00FA6A88">
        <w:t xml:space="preserve">. </w:t>
      </w:r>
      <w:r w:rsidRPr="00B877BC">
        <w:t>Persuadée</w:t>
      </w:r>
      <w:r w:rsidR="00FA6A88">
        <w:t xml:space="preserve">, </w:t>
      </w:r>
      <w:r w:rsidRPr="00B877BC">
        <w:t>peut-être par son expérience personnelle</w:t>
      </w:r>
      <w:r w:rsidR="00FA6A88">
        <w:t xml:space="preserve">, </w:t>
      </w:r>
      <w:r w:rsidRPr="00B877BC">
        <w:t>que le cœur d</w:t>
      </w:r>
      <w:r w:rsidR="00FA6A88">
        <w:t>’</w:t>
      </w:r>
      <w:r w:rsidRPr="00B877BC">
        <w:t>une jeune fille est un gouffre de turpitudes et de crimes</w:t>
      </w:r>
      <w:r w:rsidR="00FA6A88">
        <w:t xml:space="preserve">, </w:t>
      </w:r>
      <w:r w:rsidRPr="00B877BC">
        <w:t>elle les incitait à la confiance</w:t>
      </w:r>
      <w:r w:rsidR="00FA6A88">
        <w:t xml:space="preserve">, </w:t>
      </w:r>
      <w:r w:rsidRPr="00B877BC">
        <w:t>les tisonnait de questions bizarres</w:t>
      </w:r>
      <w:r w:rsidR="00FA6A88">
        <w:t xml:space="preserve">, </w:t>
      </w:r>
      <w:r w:rsidRPr="00B877BC">
        <w:t>de suggestives et corruptr</w:t>
      </w:r>
      <w:r w:rsidRPr="00B877BC">
        <w:t>i</w:t>
      </w:r>
      <w:r w:rsidRPr="00B877BC">
        <w:t>ces demandes</w:t>
      </w:r>
      <w:r w:rsidR="00FA6A88">
        <w:t xml:space="preserve">, </w:t>
      </w:r>
      <w:r w:rsidRPr="00B877BC">
        <w:t>se faisait l</w:t>
      </w:r>
      <w:r w:rsidR="00FA6A88">
        <w:t>’</w:t>
      </w:r>
      <w:r w:rsidRPr="00B877BC">
        <w:t>ouvreuse de leurs âmes</w:t>
      </w:r>
      <w:r w:rsidR="00FA6A88">
        <w:t>.</w:t>
      </w:r>
    </w:p>
    <w:p w14:paraId="34FE3E21" w14:textId="77777777" w:rsidR="00FA6A88" w:rsidRDefault="00A92B34" w:rsidP="00FA6A88">
      <w:r w:rsidRPr="00B877BC">
        <w:lastRenderedPageBreak/>
        <w:t>En échange des aveux dont elle avait soif</w:t>
      </w:r>
      <w:r w:rsidR="00FA6A88">
        <w:t xml:space="preserve">, </w:t>
      </w:r>
      <w:r w:rsidRPr="00B877BC">
        <w:t>elle offrait sa protection</w:t>
      </w:r>
      <w:r w:rsidR="00FA6A88">
        <w:t xml:space="preserve">. </w:t>
      </w:r>
      <w:r w:rsidRPr="00B877BC">
        <w:t>Comme elle avait le renom d</w:t>
      </w:r>
      <w:r w:rsidR="00FA6A88">
        <w:t>’</w:t>
      </w:r>
      <w:r w:rsidRPr="00B877BC">
        <w:t>une femme très sup</w:t>
      </w:r>
      <w:r w:rsidRPr="00B877BC">
        <w:t>é</w:t>
      </w:r>
      <w:r w:rsidRPr="00B877BC">
        <w:t>rieure</w:t>
      </w:r>
      <w:r w:rsidR="00FA6A88">
        <w:t xml:space="preserve">, </w:t>
      </w:r>
      <w:r w:rsidRPr="00B877BC">
        <w:t>les petites volailles se laissaient ordinairement soutirer</w:t>
      </w:r>
      <w:r w:rsidR="00FA6A88">
        <w:t xml:space="preserve">, </w:t>
      </w:r>
      <w:r w:rsidRPr="00B877BC">
        <w:t>en même temps que leur propre histoire</w:t>
      </w:r>
      <w:r w:rsidR="00FA6A88">
        <w:t xml:space="preserve">, </w:t>
      </w:r>
      <w:r w:rsidRPr="00B877BC">
        <w:t>les histoires plus ou moins carabinées de leurs parents ou de leurs proches</w:t>
      </w:r>
      <w:r w:rsidR="00FA6A88">
        <w:t>.</w:t>
      </w:r>
    </w:p>
    <w:p w14:paraId="21DA355A" w14:textId="77777777" w:rsidR="00FA6A88" w:rsidRDefault="00FA6A88" w:rsidP="00FA6A88">
      <w:r>
        <w:t>M</w:t>
      </w:r>
      <w:r w:rsidRPr="00FA6A88">
        <w:rPr>
          <w:vertAlign w:val="superscript"/>
        </w:rPr>
        <w:t>lle</w:t>
      </w:r>
      <w:r>
        <w:t> </w:t>
      </w:r>
      <w:r w:rsidR="00A92B34" w:rsidRPr="00B877BC">
        <w:t>du Tesson se disait catholique</w:t>
      </w:r>
      <w:r>
        <w:t xml:space="preserve">, </w:t>
      </w:r>
      <w:r w:rsidR="00A92B34" w:rsidRPr="00B877BC">
        <w:t>mais n</w:t>
      </w:r>
      <w:r>
        <w:t>’</w:t>
      </w:r>
      <w:r w:rsidR="00A92B34" w:rsidRPr="00B877BC">
        <w:t>approuvait pas la messe et parlait avec un vif enthousiasme des beautés du pr</w:t>
      </w:r>
      <w:r w:rsidR="00A92B34" w:rsidRPr="00B877BC">
        <w:t>o</w:t>
      </w:r>
      <w:r w:rsidR="00A92B34" w:rsidRPr="00B877BC">
        <w:t>testantisme</w:t>
      </w:r>
      <w:r>
        <w:t>.</w:t>
      </w:r>
    </w:p>
    <w:p w14:paraId="3D56C1B0" w14:textId="77777777" w:rsidR="00FA6A88" w:rsidRDefault="00FA6A88" w:rsidP="00FA6A88">
      <w:pPr>
        <w:pStyle w:val="Etoile"/>
      </w:pPr>
      <w:r>
        <w:t>* * *</w:t>
      </w:r>
    </w:p>
    <w:p w14:paraId="386D0A33" w14:textId="77777777" w:rsidR="00FA6A88" w:rsidRDefault="00A92B34" w:rsidP="00FA6A88">
      <w:r w:rsidRPr="00B877BC">
        <w:t>Miss Pénélope vivait exclusivement pour assurer le bo</w:t>
      </w:r>
      <w:r w:rsidRPr="00B877BC">
        <w:t>n</w:t>
      </w:r>
      <w:r w:rsidRPr="00B877BC">
        <w:t>heur d</w:t>
      </w:r>
      <w:r w:rsidR="00FA6A88">
        <w:t>’</w:t>
      </w:r>
      <w:r w:rsidRPr="00B877BC">
        <w:t>autrui</w:t>
      </w:r>
      <w:r w:rsidR="00FA6A88">
        <w:t xml:space="preserve">. </w:t>
      </w:r>
      <w:r w:rsidRPr="00B877BC">
        <w:t>Cette Écossaise</w:t>
      </w:r>
      <w:r w:rsidR="00FA6A88">
        <w:t xml:space="preserve">, </w:t>
      </w:r>
      <w:r w:rsidRPr="00B877BC">
        <w:t>informée de l</w:t>
      </w:r>
      <w:r w:rsidR="00FA6A88">
        <w:t>’</w:t>
      </w:r>
      <w:r w:rsidRPr="00B877BC">
        <w:t>inexistence de Dieu</w:t>
      </w:r>
      <w:r w:rsidR="00FA6A88">
        <w:t xml:space="preserve">, </w:t>
      </w:r>
      <w:r w:rsidRPr="00B877BC">
        <w:t>adorait avec une égale ferveur tous les habitants de la pl</w:t>
      </w:r>
      <w:r w:rsidRPr="00B877BC">
        <w:t>a</w:t>
      </w:r>
      <w:r w:rsidRPr="00B877BC">
        <w:t>nète</w:t>
      </w:r>
      <w:r w:rsidR="00FA6A88">
        <w:t>.</w:t>
      </w:r>
    </w:p>
    <w:p w14:paraId="3CFDED53" w14:textId="77777777" w:rsidR="00FA6A88" w:rsidRDefault="00A92B34" w:rsidP="00FA6A88">
      <w:r w:rsidRPr="00B877BC">
        <w:t>On la rencontrait sans cesse par les rues</w:t>
      </w:r>
      <w:r w:rsidR="00FA6A88">
        <w:t xml:space="preserve">, </w:t>
      </w:r>
      <w:r w:rsidRPr="00B877BC">
        <w:t>allant porter des consolations aux uns et aux autres</w:t>
      </w:r>
      <w:r w:rsidR="00FA6A88">
        <w:t xml:space="preserve">. </w:t>
      </w:r>
      <w:r w:rsidRPr="00B877BC">
        <w:t>Elle ne pouvait entendre parler d</w:t>
      </w:r>
      <w:r w:rsidR="00FA6A88">
        <w:t>’</w:t>
      </w:r>
      <w:r w:rsidRPr="00B877BC">
        <w:t>une catastrophe</w:t>
      </w:r>
      <w:r w:rsidR="00FA6A88">
        <w:t xml:space="preserve">, </w:t>
      </w:r>
      <w:r w:rsidRPr="00B877BC">
        <w:t>d</w:t>
      </w:r>
      <w:r w:rsidR="00FA6A88">
        <w:t>’</w:t>
      </w:r>
      <w:r w:rsidRPr="00B877BC">
        <w:t>une maladie ou d</w:t>
      </w:r>
      <w:r w:rsidR="00FA6A88">
        <w:t>’</w:t>
      </w:r>
      <w:r w:rsidRPr="00B877BC">
        <w:t>une affliction sans qu</w:t>
      </w:r>
      <w:r w:rsidR="00FA6A88">
        <w:t>’</w:t>
      </w:r>
      <w:r w:rsidRPr="00B877BC">
        <w:t>aussitôt elle s</w:t>
      </w:r>
      <w:r w:rsidR="00FA6A88">
        <w:t>’</w:t>
      </w:r>
      <w:r w:rsidRPr="00B877BC">
        <w:t>élançât afin de répandre</w:t>
      </w:r>
      <w:r w:rsidR="00FA6A88">
        <w:t xml:space="preserve">, </w:t>
      </w:r>
      <w:r w:rsidRPr="00B877BC">
        <w:t>sur les dolents ou les abîmés</w:t>
      </w:r>
      <w:r w:rsidR="00FA6A88">
        <w:t xml:space="preserve">, </w:t>
      </w:r>
      <w:r w:rsidRPr="00B877BC">
        <w:t>le dictame de ses conseils et l</w:t>
      </w:r>
      <w:r w:rsidR="00FA6A88">
        <w:t>’</w:t>
      </w:r>
      <w:r w:rsidRPr="00B877BC">
        <w:t>électuaire de sa compa</w:t>
      </w:r>
      <w:r w:rsidRPr="00B877BC">
        <w:t>s</w:t>
      </w:r>
      <w:r w:rsidRPr="00B877BC">
        <w:t>sion</w:t>
      </w:r>
      <w:r w:rsidR="00FA6A88">
        <w:t>.</w:t>
      </w:r>
    </w:p>
    <w:p w14:paraId="635F72A2" w14:textId="77777777" w:rsidR="00FA6A88" w:rsidRDefault="00A92B34" w:rsidP="00FA6A88">
      <w:r w:rsidRPr="00B877BC">
        <w:t>Elle aurait voulu être partout à la fois et parvint souvent</w:t>
      </w:r>
      <w:r w:rsidR="00FA6A88">
        <w:t xml:space="preserve">, </w:t>
      </w:r>
      <w:r w:rsidRPr="00B877BC">
        <w:t>à force de diligence</w:t>
      </w:r>
      <w:r w:rsidR="00FA6A88">
        <w:t xml:space="preserve">, </w:t>
      </w:r>
      <w:r w:rsidRPr="00B877BC">
        <w:t>à donner l</w:t>
      </w:r>
      <w:r w:rsidR="00FA6A88">
        <w:t>’</w:t>
      </w:r>
      <w:r w:rsidRPr="00B877BC">
        <w:t>illusion de l</w:t>
      </w:r>
      <w:r w:rsidR="00FA6A88">
        <w:t>’</w:t>
      </w:r>
      <w:r w:rsidRPr="00B877BC">
        <w:t>ubiquité</w:t>
      </w:r>
      <w:r w:rsidR="00FA6A88">
        <w:t>.</w:t>
      </w:r>
    </w:p>
    <w:p w14:paraId="06F9E8E8" w14:textId="77777777" w:rsidR="00FA6A88" w:rsidRDefault="00A92B34" w:rsidP="00FA6A88">
      <w:r w:rsidRPr="00B877BC">
        <w:t>On la trouvait</w:t>
      </w:r>
      <w:r w:rsidR="00FA6A88">
        <w:t xml:space="preserve">, </w:t>
      </w:r>
      <w:r w:rsidRPr="00B877BC">
        <w:t>à la même heure</w:t>
      </w:r>
      <w:r w:rsidR="00FA6A88">
        <w:t xml:space="preserve">, </w:t>
      </w:r>
      <w:r w:rsidRPr="00B877BC">
        <w:t>au chevet d</w:t>
      </w:r>
      <w:r w:rsidR="00FA6A88">
        <w:t>’</w:t>
      </w:r>
      <w:r w:rsidRPr="00B877BC">
        <w:t>un agonisant</w:t>
      </w:r>
      <w:r w:rsidR="00FA6A88">
        <w:t xml:space="preserve">, </w:t>
      </w:r>
      <w:r w:rsidRPr="00B877BC">
        <w:t>à la réception d</w:t>
      </w:r>
      <w:r w:rsidR="00FA6A88">
        <w:t>’</w:t>
      </w:r>
      <w:r w:rsidRPr="00B877BC">
        <w:t>un immortel</w:t>
      </w:r>
      <w:r w:rsidR="00FA6A88">
        <w:t xml:space="preserve">, </w:t>
      </w:r>
      <w:r w:rsidRPr="00B877BC">
        <w:t>dans l</w:t>
      </w:r>
      <w:r w:rsidR="00FA6A88">
        <w:t>’</w:t>
      </w:r>
      <w:r w:rsidRPr="00B877BC">
        <w:t>escalier d</w:t>
      </w:r>
      <w:r w:rsidR="00FA6A88">
        <w:t>’</w:t>
      </w:r>
      <w:r w:rsidRPr="00B877BC">
        <w:t>un éditeur ou d</w:t>
      </w:r>
      <w:r w:rsidR="00FA6A88">
        <w:t>’</w:t>
      </w:r>
      <w:r w:rsidRPr="00B877BC">
        <w:t>un journaliste</w:t>
      </w:r>
      <w:r w:rsidR="00FA6A88">
        <w:t xml:space="preserve">, </w:t>
      </w:r>
      <w:r w:rsidRPr="00B877BC">
        <w:t>dans le salon de quelque juive</w:t>
      </w:r>
      <w:r w:rsidR="00FA6A88">
        <w:t xml:space="preserve">, </w:t>
      </w:r>
      <w:r w:rsidRPr="00B877BC">
        <w:t>à l</w:t>
      </w:r>
      <w:r w:rsidR="00FA6A88">
        <w:t>’</w:t>
      </w:r>
      <w:r w:rsidRPr="00B877BC">
        <w:t>ouverture d</w:t>
      </w:r>
      <w:r w:rsidR="00FA6A88">
        <w:t>’</w:t>
      </w:r>
      <w:r w:rsidRPr="00B877BC">
        <w:t>un testament ou derrière le cercueil d</w:t>
      </w:r>
      <w:r w:rsidR="00FA6A88">
        <w:t>’</w:t>
      </w:r>
      <w:r w:rsidRPr="00B877BC">
        <w:t>un mort</w:t>
      </w:r>
      <w:r w:rsidR="00FA6A88">
        <w:t>.</w:t>
      </w:r>
    </w:p>
    <w:p w14:paraId="187793D3" w14:textId="77777777" w:rsidR="00FA6A88" w:rsidRDefault="00A92B34" w:rsidP="00FA6A88">
      <w:r w:rsidRPr="00B877BC">
        <w:t>Elle se faufilait ainsi</w:t>
      </w:r>
      <w:r w:rsidR="00FA6A88">
        <w:t xml:space="preserve">, </w:t>
      </w:r>
      <w:r w:rsidRPr="00B877BC">
        <w:t>pénétrait dans la vie d</w:t>
      </w:r>
      <w:r w:rsidR="00FA6A88">
        <w:t>’</w:t>
      </w:r>
      <w:r w:rsidRPr="00B877BC">
        <w:t>une multitude qui finissait par la supposer indispensable à quelque équilibre mystérieux</w:t>
      </w:r>
      <w:r w:rsidR="00FA6A88">
        <w:t>.</w:t>
      </w:r>
    </w:p>
    <w:p w14:paraId="3BB7D685" w14:textId="77777777" w:rsidR="00FA6A88" w:rsidRDefault="00A92B34" w:rsidP="00FA6A88">
      <w:r w:rsidRPr="00B877BC">
        <w:lastRenderedPageBreak/>
        <w:t>Certains même la crurent un ange</w:t>
      </w:r>
      <w:r w:rsidR="00FA6A88">
        <w:t xml:space="preserve">, </w:t>
      </w:r>
      <w:r w:rsidRPr="00B877BC">
        <w:t>mais d</w:t>
      </w:r>
      <w:r w:rsidR="00FA6A88">
        <w:t>’</w:t>
      </w:r>
      <w:r w:rsidRPr="00B877BC">
        <w:t>une classe d</w:t>
      </w:r>
      <w:r w:rsidR="00FA6A88">
        <w:t>’</w:t>
      </w:r>
      <w:r w:rsidRPr="00B877BC">
        <w:t>anges</w:t>
      </w:r>
      <w:r w:rsidR="00FA6A88">
        <w:t xml:space="preserve">, </w:t>
      </w:r>
      <w:r w:rsidRPr="00B877BC">
        <w:t>il est vrai</w:t>
      </w:r>
      <w:r w:rsidR="00FA6A88">
        <w:t xml:space="preserve">, </w:t>
      </w:r>
      <w:r w:rsidRPr="00B877BC">
        <w:t>non catalogués par saint Denys l</w:t>
      </w:r>
      <w:r w:rsidR="00FA6A88">
        <w:t>’</w:t>
      </w:r>
      <w:proofErr w:type="spellStart"/>
      <w:r w:rsidRPr="00B877BC">
        <w:t>Aéropagite</w:t>
      </w:r>
      <w:proofErr w:type="spellEnd"/>
      <w:r w:rsidR="00FA6A88">
        <w:t xml:space="preserve">, </w:t>
      </w:r>
      <w:r w:rsidRPr="00B877BC">
        <w:t>cantonnés à une distance infinie du Trône de Dieu</w:t>
      </w:r>
      <w:r w:rsidR="00FA6A88">
        <w:t xml:space="preserve">, </w:t>
      </w:r>
      <w:r w:rsidRPr="00B877BC">
        <w:t>dans un steppe désolé du ciel</w:t>
      </w:r>
      <w:r w:rsidR="00FA6A88">
        <w:t xml:space="preserve">, </w:t>
      </w:r>
      <w:r w:rsidRPr="00B877BC">
        <w:t>où les rivières</w:t>
      </w:r>
      <w:r w:rsidR="00FA6A88">
        <w:t xml:space="preserve">, </w:t>
      </w:r>
      <w:r w:rsidRPr="00B877BC">
        <w:t>les sources vives et le savon de Marseille sont inconnus</w:t>
      </w:r>
      <w:r w:rsidR="00FA6A88">
        <w:t>.</w:t>
      </w:r>
    </w:p>
    <w:p w14:paraId="17DE56C7" w14:textId="77777777" w:rsidR="00FA6A88" w:rsidRDefault="00A92B34" w:rsidP="00FA6A88">
      <w:r w:rsidRPr="00B877BC">
        <w:t>C</w:t>
      </w:r>
      <w:r w:rsidR="00FA6A88">
        <w:t>’</w:t>
      </w:r>
      <w:r w:rsidRPr="00B877BC">
        <w:t>était</w:t>
      </w:r>
      <w:r w:rsidR="00FA6A88">
        <w:t xml:space="preserve">, </w:t>
      </w:r>
      <w:r w:rsidRPr="00B877BC">
        <w:t>hélas</w:t>
      </w:r>
      <w:r w:rsidR="00FA6A88">
        <w:t xml:space="preserve"> ! </w:t>
      </w:r>
      <w:r w:rsidRPr="00B877BC">
        <w:t>un ange malpropre</w:t>
      </w:r>
      <w:r w:rsidR="00FA6A88">
        <w:t xml:space="preserve">, </w:t>
      </w:r>
      <w:r w:rsidRPr="00B877BC">
        <w:t>et je pense que telle fut l</w:t>
      </w:r>
      <w:r w:rsidR="00FA6A88">
        <w:t>’</w:t>
      </w:r>
      <w:r w:rsidRPr="00B877BC">
        <w:t>origine peu connue de l</w:t>
      </w:r>
      <w:r w:rsidR="00FA6A88">
        <w:t>’</w:t>
      </w:r>
      <w:r w:rsidRPr="00B877BC">
        <w:t>attraction qui avait orbité cette planète folle autour de la fixe Cléopâtre considérée comme un astre s</w:t>
      </w:r>
      <w:r w:rsidRPr="00B877BC">
        <w:t>a</w:t>
      </w:r>
      <w:r w:rsidRPr="00B877BC">
        <w:t>ge</w:t>
      </w:r>
      <w:r w:rsidR="00FA6A88">
        <w:t>.</w:t>
      </w:r>
    </w:p>
    <w:p w14:paraId="58B493DB" w14:textId="77777777" w:rsidR="00FA6A88" w:rsidRDefault="00A92B34" w:rsidP="00FA6A88">
      <w:r w:rsidRPr="00B877BC">
        <w:t>Il eût été difficile de prononcer laquelle des deux l</w:t>
      </w:r>
      <w:r w:rsidR="00FA6A88">
        <w:t>’</w:t>
      </w:r>
      <w:r w:rsidRPr="00B877BC">
        <w:t>emportait en immondices</w:t>
      </w:r>
      <w:r w:rsidR="00FA6A88">
        <w:t xml:space="preserve">. </w:t>
      </w:r>
      <w:r w:rsidRPr="00B877BC">
        <w:t>C</w:t>
      </w:r>
      <w:r w:rsidR="00FA6A88">
        <w:t>’</w:t>
      </w:r>
      <w:r w:rsidRPr="00B877BC">
        <w:t>était une émulation de saleté</w:t>
      </w:r>
      <w:r w:rsidR="00FA6A88">
        <w:t xml:space="preserve">, </w:t>
      </w:r>
      <w:r w:rsidRPr="00B877BC">
        <w:t>un assaut de crotte</w:t>
      </w:r>
      <w:r w:rsidR="00FA6A88">
        <w:t xml:space="preserve">, </w:t>
      </w:r>
      <w:r w:rsidRPr="00B877BC">
        <w:t>un antagonisme de taches et de sédiments i</w:t>
      </w:r>
      <w:r w:rsidRPr="00B877BC">
        <w:t>m</w:t>
      </w:r>
      <w:r w:rsidRPr="00B877BC">
        <w:t>purs</w:t>
      </w:r>
      <w:r w:rsidR="00FA6A88">
        <w:t xml:space="preserve">, </w:t>
      </w:r>
      <w:r w:rsidRPr="00B877BC">
        <w:t>une compétition de pulvérulences</w:t>
      </w:r>
      <w:r w:rsidR="00FA6A88">
        <w:t xml:space="preserve">, </w:t>
      </w:r>
      <w:r w:rsidRPr="00B877BC">
        <w:t>un conflit de déchir</w:t>
      </w:r>
      <w:r w:rsidRPr="00B877BC">
        <w:t>u</w:t>
      </w:r>
      <w:r w:rsidRPr="00B877BC">
        <w:t>res et de pendeloques</w:t>
      </w:r>
      <w:r w:rsidR="00FA6A88">
        <w:t xml:space="preserve">, </w:t>
      </w:r>
      <w:r w:rsidRPr="00B877BC">
        <w:t>un tournoi d</w:t>
      </w:r>
      <w:r w:rsidR="00FA6A88">
        <w:t>’</w:t>
      </w:r>
      <w:r w:rsidRPr="00B877BC">
        <w:t>exhalaisons renardières</w:t>
      </w:r>
      <w:r w:rsidR="00FA6A88">
        <w:t xml:space="preserve">, </w:t>
      </w:r>
      <w:r w:rsidRPr="00B877BC">
        <w:t>de remugles</w:t>
      </w:r>
      <w:r w:rsidR="00FA6A88">
        <w:t xml:space="preserve">, </w:t>
      </w:r>
      <w:r w:rsidRPr="00B877BC">
        <w:t>de relents et d</w:t>
      </w:r>
      <w:r w:rsidR="00FA6A88">
        <w:t>’</w:t>
      </w:r>
      <w:r w:rsidRPr="00B877BC">
        <w:t>empyreumes</w:t>
      </w:r>
      <w:r w:rsidR="00FA6A88">
        <w:t>.</w:t>
      </w:r>
    </w:p>
    <w:p w14:paraId="65D0DFCF" w14:textId="77777777" w:rsidR="00FA6A88" w:rsidRDefault="00A92B34" w:rsidP="00FA6A88">
      <w:r w:rsidRPr="00B877BC">
        <w:t>Ces deux créatures s</w:t>
      </w:r>
      <w:r w:rsidR="00FA6A88">
        <w:t>’</w:t>
      </w:r>
      <w:r w:rsidRPr="00B877BC">
        <w:t>aimaient</w:t>
      </w:r>
      <w:r w:rsidR="00FA6A88">
        <w:t xml:space="preserve">, </w:t>
      </w:r>
      <w:r w:rsidRPr="00B877BC">
        <w:t>d</w:t>
      </w:r>
      <w:r w:rsidR="00FA6A88">
        <w:t>’</w:t>
      </w:r>
      <w:r w:rsidRPr="00B877BC">
        <w:t>ailleurs</w:t>
      </w:r>
      <w:r w:rsidR="00FA6A88">
        <w:t xml:space="preserve">, </w:t>
      </w:r>
      <w:r w:rsidRPr="00B877BC">
        <w:t>sans aveuglement et se jugeaient</w:t>
      </w:r>
      <w:r w:rsidR="00FA6A88">
        <w:t xml:space="preserve">, </w:t>
      </w:r>
      <w:r w:rsidRPr="00B877BC">
        <w:t>en toute occasion</w:t>
      </w:r>
      <w:r w:rsidR="00FA6A88">
        <w:t xml:space="preserve">, </w:t>
      </w:r>
      <w:r w:rsidRPr="00B877BC">
        <w:t>avec une extrême indépe</w:t>
      </w:r>
      <w:r w:rsidRPr="00B877BC">
        <w:t>n</w:t>
      </w:r>
      <w:r w:rsidRPr="00B877BC">
        <w:t>dance</w:t>
      </w:r>
      <w:r w:rsidR="00FA6A88">
        <w:t>.</w:t>
      </w:r>
    </w:p>
    <w:p w14:paraId="08F02F4D" w14:textId="77777777" w:rsidR="00FA6A88" w:rsidRDefault="00FA6A88" w:rsidP="00FA6A88">
      <w:r>
        <w:t>— </w:t>
      </w:r>
      <w:r w:rsidR="00A92B34" w:rsidRPr="00B877BC">
        <w:t>Cette Pénélope est vraiment par trop cochonne</w:t>
      </w:r>
      <w:r>
        <w:t xml:space="preserve">, </w:t>
      </w:r>
      <w:r w:rsidR="00A92B34" w:rsidRPr="00B877BC">
        <w:t>clairo</w:t>
      </w:r>
      <w:r w:rsidR="00A92B34" w:rsidRPr="00B877BC">
        <w:t>n</w:t>
      </w:r>
      <w:r w:rsidR="00A92B34" w:rsidRPr="00B877BC">
        <w:t>nait la du Tesson</w:t>
      </w:r>
      <w:r>
        <w:t xml:space="preserve">. </w:t>
      </w:r>
      <w:r w:rsidR="00A92B34" w:rsidRPr="00B877BC">
        <w:t>Il faudrait une drague pour la nettoyer</w:t>
      </w:r>
      <w:r>
        <w:t>.</w:t>
      </w:r>
    </w:p>
    <w:p w14:paraId="7516D3E0" w14:textId="77777777" w:rsidR="00FA6A88" w:rsidRDefault="00FA6A88" w:rsidP="00FA6A88">
      <w:r>
        <w:t>— </w:t>
      </w:r>
      <w:r w:rsidR="00A92B34" w:rsidRPr="00B877BC">
        <w:t>Je ne conçois pas</w:t>
      </w:r>
      <w:r>
        <w:t xml:space="preserve">, </w:t>
      </w:r>
      <w:r w:rsidR="00A92B34" w:rsidRPr="00B877BC">
        <w:t xml:space="preserve">flûtait à son tour miss </w:t>
      </w:r>
      <w:proofErr w:type="spellStart"/>
      <w:r w:rsidR="00A92B34" w:rsidRPr="00B877BC">
        <w:t>Magpie</w:t>
      </w:r>
      <w:proofErr w:type="spellEnd"/>
      <w:r>
        <w:t xml:space="preserve">, </w:t>
      </w:r>
      <w:r w:rsidR="00A92B34" w:rsidRPr="00B877BC">
        <w:t>que n</w:t>
      </w:r>
      <w:r w:rsidR="00A92B34" w:rsidRPr="00B877BC">
        <w:t>o</w:t>
      </w:r>
      <w:r w:rsidR="00A92B34" w:rsidRPr="00B877BC">
        <w:t>tre chère Cléopâtre se néglige à ce point</w:t>
      </w:r>
      <w:r>
        <w:t xml:space="preserve">. </w:t>
      </w:r>
      <w:r w:rsidR="00A92B34" w:rsidRPr="00B877BC">
        <w:t>C</w:t>
      </w:r>
      <w:r>
        <w:t>’</w:t>
      </w:r>
      <w:r w:rsidR="00A92B34" w:rsidRPr="00B877BC">
        <w:t>est à croire qu</w:t>
      </w:r>
      <w:r>
        <w:t>’</w:t>
      </w:r>
      <w:r w:rsidR="00A92B34" w:rsidRPr="00B877BC">
        <w:t>elle a résolu d</w:t>
      </w:r>
      <w:r>
        <w:t>’</w:t>
      </w:r>
      <w:r w:rsidR="00A92B34" w:rsidRPr="00B877BC">
        <w:t>inspirer le dégoût</w:t>
      </w:r>
      <w:r>
        <w:t xml:space="preserve">. </w:t>
      </w:r>
      <w:r w:rsidR="00A92B34" w:rsidRPr="00B877BC">
        <w:t>L</w:t>
      </w:r>
      <w:r>
        <w:t>’</w:t>
      </w:r>
      <w:r w:rsidR="00A92B34" w:rsidRPr="00B877BC">
        <w:t>administration de la voirie devrait bien lui envoyer une équipe</w:t>
      </w:r>
      <w:r>
        <w:t>.</w:t>
      </w:r>
    </w:p>
    <w:p w14:paraId="1A7FE078" w14:textId="77777777" w:rsidR="00FA6A88" w:rsidRDefault="00A92B34" w:rsidP="00FA6A88">
      <w:r w:rsidRPr="00B877BC">
        <w:t>À cela près</w:t>
      </w:r>
      <w:r w:rsidR="00FA6A88">
        <w:t xml:space="preserve">, </w:t>
      </w:r>
      <w:r w:rsidRPr="00B877BC">
        <w:t>elles se trouvaient infiniment bien et leur am</w:t>
      </w:r>
      <w:r w:rsidRPr="00B877BC">
        <w:t>i</w:t>
      </w:r>
      <w:r w:rsidRPr="00B877BC">
        <w:t>tié marchait à ravir</w:t>
      </w:r>
      <w:r w:rsidR="00FA6A88">
        <w:t>.</w:t>
      </w:r>
    </w:p>
    <w:p w14:paraId="44514C70" w14:textId="77777777" w:rsidR="00FA6A88" w:rsidRDefault="00FA6A88" w:rsidP="00FA6A88">
      <w:pPr>
        <w:pStyle w:val="Etoile"/>
      </w:pPr>
      <w:r>
        <w:t>* * *</w:t>
      </w:r>
    </w:p>
    <w:p w14:paraId="0603A659" w14:textId="77777777" w:rsidR="00FA6A88" w:rsidRDefault="00A92B34" w:rsidP="00FA6A88">
      <w:r w:rsidRPr="00B877BC">
        <w:lastRenderedPageBreak/>
        <w:t>Une chose grave</w:t>
      </w:r>
      <w:r w:rsidR="00FA6A88">
        <w:t xml:space="preserve">, </w:t>
      </w:r>
      <w:r w:rsidRPr="00B877BC">
        <w:t>pourtant</w:t>
      </w:r>
      <w:r w:rsidR="00FA6A88">
        <w:t xml:space="preserve">, </w:t>
      </w:r>
      <w:r w:rsidRPr="00B877BC">
        <w:t>les divisait</w:t>
      </w:r>
      <w:r w:rsidR="00FA6A88">
        <w:t xml:space="preserve">, </w:t>
      </w:r>
      <w:r w:rsidRPr="00B877BC">
        <w:t>Cléopâtre voulait qu</w:t>
      </w:r>
      <w:r w:rsidR="00FA6A88">
        <w:t>’</w:t>
      </w:r>
      <w:r w:rsidRPr="00B877BC">
        <w:t>on se mariât</w:t>
      </w:r>
      <w:r w:rsidR="00FA6A88">
        <w:t xml:space="preserve">, </w:t>
      </w:r>
      <w:r w:rsidRPr="00B877BC">
        <w:t>n</w:t>
      </w:r>
      <w:r w:rsidR="00FA6A88">
        <w:t>’</w:t>
      </w:r>
      <w:r w:rsidRPr="00B877BC">
        <w:t>importe à quel autel</w:t>
      </w:r>
      <w:r w:rsidR="00FA6A88">
        <w:t>.</w:t>
      </w:r>
    </w:p>
    <w:p w14:paraId="14DB6373" w14:textId="77777777" w:rsidR="00FA6A88" w:rsidRDefault="00FA6A88" w:rsidP="00FA6A88">
      <w:r>
        <w:t>— </w:t>
      </w:r>
      <w:r w:rsidR="00A92B34" w:rsidRPr="00B877BC">
        <w:t>Tant qu</w:t>
      </w:r>
      <w:r>
        <w:t>’</w:t>
      </w:r>
      <w:r w:rsidR="00A92B34" w:rsidRPr="00B877BC">
        <w:t xml:space="preserve">on ne vit pas de la </w:t>
      </w:r>
      <w:r>
        <w:t>« </w:t>
      </w:r>
      <w:r w:rsidR="00A92B34" w:rsidRPr="00B877BC">
        <w:t>double vie</w:t>
      </w:r>
      <w:r>
        <w:t> »</w:t>
      </w:r>
      <w:r w:rsidR="00A92B34" w:rsidRPr="00B877BC">
        <w:t xml:space="preserve"> disait-elle</w:t>
      </w:r>
      <w:r>
        <w:t xml:space="preserve">, </w:t>
      </w:r>
      <w:r w:rsidR="00A92B34" w:rsidRPr="00B877BC">
        <w:t>on ne vit pas en réalité</w:t>
      </w:r>
      <w:r>
        <w:t xml:space="preserve">. </w:t>
      </w:r>
      <w:r w:rsidR="00A92B34" w:rsidRPr="00B877BC">
        <w:t>Physiquement</w:t>
      </w:r>
      <w:r>
        <w:t xml:space="preserve">, </w:t>
      </w:r>
      <w:r w:rsidR="00A92B34" w:rsidRPr="00B877BC">
        <w:t xml:space="preserve">une femme sans mari </w:t>
      </w:r>
      <w:r w:rsidR="00A92B34" w:rsidRPr="00B877BC">
        <w:rPr>
          <w:i/>
          <w:iCs/>
        </w:rPr>
        <w:t>ne</w:t>
      </w:r>
      <w:r w:rsidR="00A92B34" w:rsidRPr="00B877BC">
        <w:t xml:space="preserve"> </w:t>
      </w:r>
      <w:r w:rsidR="00A92B34" w:rsidRPr="00B877BC">
        <w:rPr>
          <w:i/>
          <w:iCs/>
        </w:rPr>
        <w:t>respire</w:t>
      </w:r>
      <w:r w:rsidR="00A92B34" w:rsidRPr="00B877BC">
        <w:t xml:space="preserve"> </w:t>
      </w:r>
      <w:r w:rsidR="00A92B34" w:rsidRPr="00B877BC">
        <w:rPr>
          <w:i/>
          <w:iCs/>
        </w:rPr>
        <w:t>que</w:t>
      </w:r>
      <w:r w:rsidR="00A92B34" w:rsidRPr="00B877BC">
        <w:t xml:space="preserve"> </w:t>
      </w:r>
      <w:r w:rsidR="00A92B34" w:rsidRPr="00B877BC">
        <w:rPr>
          <w:i/>
          <w:iCs/>
        </w:rPr>
        <w:t>par</w:t>
      </w:r>
      <w:r w:rsidR="00A92B34" w:rsidRPr="00B877BC">
        <w:t xml:space="preserve"> </w:t>
      </w:r>
      <w:r w:rsidR="00A92B34" w:rsidRPr="00B877BC">
        <w:rPr>
          <w:i/>
          <w:iCs/>
        </w:rPr>
        <w:t>en</w:t>
      </w:r>
      <w:r w:rsidR="00A92B34" w:rsidRPr="00B877BC">
        <w:t xml:space="preserve"> </w:t>
      </w:r>
      <w:r w:rsidR="00A92B34" w:rsidRPr="00B877BC">
        <w:rPr>
          <w:i/>
          <w:iCs/>
        </w:rPr>
        <w:t>haut</w:t>
      </w:r>
      <w:r>
        <w:t>…</w:t>
      </w:r>
    </w:p>
    <w:p w14:paraId="1D0CEEAC" w14:textId="77777777" w:rsidR="00FA6A88" w:rsidRDefault="00A92B34" w:rsidP="00FA6A88">
      <w:r w:rsidRPr="00B877BC">
        <w:t>Avec une grande patience et une hauteur de vues difficil</w:t>
      </w:r>
      <w:r w:rsidRPr="00B877BC">
        <w:t>e</w:t>
      </w:r>
      <w:r w:rsidRPr="00B877BC">
        <w:t>ment égalable</w:t>
      </w:r>
      <w:r w:rsidR="00FA6A88">
        <w:t xml:space="preserve">, </w:t>
      </w:r>
      <w:r w:rsidRPr="00B877BC">
        <w:t>elle développait à ses insulaires ce considérable axiome</w:t>
      </w:r>
      <w:r w:rsidR="00FA6A88">
        <w:t>.</w:t>
      </w:r>
    </w:p>
    <w:p w14:paraId="1FE0E9C9" w14:textId="77777777" w:rsidR="00FA6A88" w:rsidRDefault="00A92B34" w:rsidP="00FA6A88">
      <w:r w:rsidRPr="00B877BC">
        <w:t>Pénélope déclarait</w:t>
      </w:r>
      <w:r w:rsidR="00FA6A88">
        <w:t xml:space="preserve">, </w:t>
      </w:r>
      <w:r w:rsidRPr="00B877BC">
        <w:t>au contraire</w:t>
      </w:r>
      <w:r w:rsidR="00FA6A88">
        <w:t xml:space="preserve">, </w:t>
      </w:r>
      <w:r w:rsidRPr="00B877BC">
        <w:t>que le mariage est un état d</w:t>
      </w:r>
      <w:r w:rsidR="00FA6A88">
        <w:t>’</w:t>
      </w:r>
      <w:r w:rsidRPr="00B877BC">
        <w:t>ignominie et que la prétendue nécessité de coucher avec un homme est une insoutenable abomination</w:t>
      </w:r>
      <w:r w:rsidR="00FA6A88">
        <w:t>.</w:t>
      </w:r>
    </w:p>
    <w:p w14:paraId="40F4639C" w14:textId="77777777" w:rsidR="00FA6A88" w:rsidRDefault="00A92B34" w:rsidP="00FA6A88">
      <w:r w:rsidRPr="00B877BC">
        <w:t>Ces deux vierges indécrottables se querellèrent donc fr</w:t>
      </w:r>
      <w:r w:rsidRPr="00B877BC">
        <w:t>é</w:t>
      </w:r>
      <w:r w:rsidRPr="00B877BC">
        <w:t>quemment à ce sujet</w:t>
      </w:r>
      <w:r w:rsidR="00FA6A88">
        <w:t xml:space="preserve">. </w:t>
      </w:r>
      <w:r w:rsidRPr="00B877BC">
        <w:t>Mais la victoire demeurait toujours à la dévorante Cléopâtre qui broyait</w:t>
      </w:r>
      <w:r w:rsidR="00FA6A88">
        <w:t xml:space="preserve">, </w:t>
      </w:r>
      <w:r w:rsidRPr="00B877BC">
        <w:t>en se jouant</w:t>
      </w:r>
      <w:r w:rsidR="00FA6A88">
        <w:t xml:space="preserve">, </w:t>
      </w:r>
      <w:r w:rsidRPr="00B877BC">
        <w:t>les objections de son adversaire</w:t>
      </w:r>
      <w:r w:rsidR="00FA6A88">
        <w:t>.</w:t>
      </w:r>
    </w:p>
    <w:p w14:paraId="2026740D" w14:textId="77777777" w:rsidR="00FA6A88" w:rsidRDefault="00A92B34" w:rsidP="00FA6A88">
      <w:r w:rsidRPr="00B877BC">
        <w:t>Elle ne lui concédait qu</w:t>
      </w:r>
      <w:r w:rsidR="00FA6A88">
        <w:t>’</w:t>
      </w:r>
      <w:r w:rsidRPr="00B877BC">
        <w:t>un seul point</w:t>
      </w:r>
      <w:r w:rsidR="00FA6A88">
        <w:t xml:space="preserve"> : </w:t>
      </w:r>
      <w:r w:rsidRPr="00B877BC">
        <w:t>l</w:t>
      </w:r>
      <w:r w:rsidR="00FA6A88">
        <w:t>’</w:t>
      </w:r>
      <w:r w:rsidRPr="00B877BC">
        <w:t>évidente infériorité des hommes</w:t>
      </w:r>
      <w:r w:rsidR="00FA6A88">
        <w:t xml:space="preserve">, </w:t>
      </w:r>
      <w:r w:rsidRPr="00B877BC">
        <w:t xml:space="preserve">et cela faisait tant de plaisir à Miss </w:t>
      </w:r>
      <w:proofErr w:type="spellStart"/>
      <w:r w:rsidRPr="00B877BC">
        <w:t>Magpie</w:t>
      </w:r>
      <w:proofErr w:type="spellEnd"/>
      <w:r w:rsidRPr="00B877BC">
        <w:t xml:space="preserve"> que la discussion finissait</w:t>
      </w:r>
      <w:r w:rsidR="00FA6A88">
        <w:t>.</w:t>
      </w:r>
    </w:p>
    <w:p w14:paraId="4C527C01" w14:textId="77777777" w:rsidR="00FA6A88" w:rsidRDefault="00A92B34" w:rsidP="00FA6A88">
      <w:r w:rsidRPr="00B877BC">
        <w:t>Tant bien que mal il demeurait acquis à jamais que l</w:t>
      </w:r>
      <w:r w:rsidR="00FA6A88">
        <w:t>’</w:t>
      </w:r>
      <w:r w:rsidRPr="00B877BC">
        <w:t>union des sexes est une loi physiologique et que la trop légitime ho</w:t>
      </w:r>
      <w:r w:rsidRPr="00B877BC">
        <w:t>r</w:t>
      </w:r>
      <w:r w:rsidRPr="00B877BC">
        <w:t>reur des femmes distinguées pour ce hideux accouplement n</w:t>
      </w:r>
      <w:r w:rsidR="00FA6A88">
        <w:t>’</w:t>
      </w:r>
      <w:r w:rsidRPr="00B877BC">
        <w:t>est insurmontable qu</w:t>
      </w:r>
      <w:r w:rsidR="00FA6A88">
        <w:t>’</w:t>
      </w:r>
      <w:r w:rsidRPr="00B877BC">
        <w:t>en apparence</w:t>
      </w:r>
      <w:r w:rsidR="00FA6A88">
        <w:t>.</w:t>
      </w:r>
    </w:p>
    <w:p w14:paraId="366452CD" w14:textId="77777777" w:rsidR="00FA6A88" w:rsidRDefault="00FA6A88" w:rsidP="00FA6A88">
      <w:r>
        <w:t>— </w:t>
      </w:r>
      <w:r w:rsidR="00A92B34" w:rsidRPr="00B877BC">
        <w:t>La littérature manque de femmes</w:t>
      </w:r>
      <w:r>
        <w:t xml:space="preserve">, </w:t>
      </w:r>
      <w:r w:rsidR="00A92B34" w:rsidRPr="00B877BC">
        <w:t>concluait avec énergie la doctoresse et le mariage est l</w:t>
      </w:r>
      <w:r>
        <w:t>’</w:t>
      </w:r>
      <w:r w:rsidR="00A92B34" w:rsidRPr="00B877BC">
        <w:t>unique moyen d</w:t>
      </w:r>
      <w:r>
        <w:t>’</w:t>
      </w:r>
      <w:r w:rsidR="00A92B34" w:rsidRPr="00B877BC">
        <w:t>en faire</w:t>
      </w:r>
      <w:r>
        <w:t xml:space="preserve">. </w:t>
      </w:r>
      <w:r w:rsidR="00A92B34" w:rsidRPr="00B877BC">
        <w:t>Au p</w:t>
      </w:r>
      <w:r w:rsidR="00A92B34" w:rsidRPr="00B877BC">
        <w:t>e</w:t>
      </w:r>
      <w:r w:rsidR="00A92B34" w:rsidRPr="00B877BC">
        <w:t>tit bonheur</w:t>
      </w:r>
      <w:r>
        <w:t xml:space="preserve"> ! </w:t>
      </w:r>
      <w:r w:rsidR="00A92B34" w:rsidRPr="00B877BC">
        <w:t>Et tant pis s</w:t>
      </w:r>
      <w:r>
        <w:t>’</w:t>
      </w:r>
      <w:r w:rsidR="00A92B34" w:rsidRPr="00B877BC">
        <w:t>il pousse des hommes à côté</w:t>
      </w:r>
      <w:r>
        <w:t>.</w:t>
      </w:r>
    </w:p>
    <w:p w14:paraId="62B993D2" w14:textId="77777777" w:rsidR="00FA6A88" w:rsidRDefault="00A92B34" w:rsidP="00FA6A88">
      <w:r w:rsidRPr="00B877BC">
        <w:t>Un jour</w:t>
      </w:r>
      <w:r w:rsidR="00FA6A88">
        <w:t xml:space="preserve">, </w:t>
      </w:r>
      <w:r w:rsidRPr="00B877BC">
        <w:t>à l</w:t>
      </w:r>
      <w:r w:rsidR="00FA6A88">
        <w:t>’</w:t>
      </w:r>
      <w:r w:rsidRPr="00B877BC">
        <w:t>insu de son amie</w:t>
      </w:r>
      <w:r w:rsidR="00FA6A88">
        <w:t xml:space="preserve">, </w:t>
      </w:r>
      <w:r w:rsidRPr="00B877BC">
        <w:t>Cléopâtre fonda une agence matrimoniale</w:t>
      </w:r>
      <w:r w:rsidR="00FA6A88">
        <w:t xml:space="preserve">, </w:t>
      </w:r>
      <w:r w:rsidRPr="00B877BC">
        <w:t>une toute petite agence très discrète qui n</w:t>
      </w:r>
      <w:r w:rsidR="00FA6A88">
        <w:t>’</w:t>
      </w:r>
      <w:r w:rsidRPr="00B877BC">
        <w:t>agitait le brandon de ses offres et de ses demandes que dans des jou</w:t>
      </w:r>
      <w:r w:rsidRPr="00B877BC">
        <w:t>r</w:t>
      </w:r>
      <w:r w:rsidRPr="00B877BC">
        <w:t>naux d</w:t>
      </w:r>
      <w:r w:rsidR="00FA6A88">
        <w:t>’</w:t>
      </w:r>
      <w:r w:rsidRPr="00B877BC">
        <w:t>une irréprochable correction</w:t>
      </w:r>
      <w:r w:rsidR="00FA6A88">
        <w:t>.</w:t>
      </w:r>
    </w:p>
    <w:p w14:paraId="4555C1D3" w14:textId="77777777" w:rsidR="00FA6A88" w:rsidRDefault="00A92B34" w:rsidP="00FA6A88">
      <w:r w:rsidRPr="00B877BC">
        <w:lastRenderedPageBreak/>
        <w:t>Un prospectus anonyme sur papier rose informait les am</w:t>
      </w:r>
      <w:r w:rsidRPr="00B877BC">
        <w:t>a</w:t>
      </w:r>
      <w:r w:rsidRPr="00B877BC">
        <w:t xml:space="preserve">teurs que </w:t>
      </w:r>
      <w:r w:rsidRPr="00B877BC">
        <w:rPr>
          <w:i/>
          <w:iCs/>
        </w:rPr>
        <w:t>L</w:t>
      </w:r>
      <w:r w:rsidR="00FA6A88">
        <w:rPr>
          <w:i/>
          <w:iCs/>
        </w:rPr>
        <w:t>’</w:t>
      </w:r>
      <w:r w:rsidRPr="00B877BC">
        <w:rPr>
          <w:i/>
          <w:iCs/>
        </w:rPr>
        <w:t>Ange</w:t>
      </w:r>
      <w:r w:rsidRPr="00B877BC">
        <w:t xml:space="preserve"> </w:t>
      </w:r>
      <w:r w:rsidRPr="00B877BC">
        <w:rPr>
          <w:i/>
          <w:iCs/>
        </w:rPr>
        <w:t>gardien</w:t>
      </w:r>
      <w:r w:rsidRPr="00B877BC">
        <w:t xml:space="preserve"> </w:t>
      </w:r>
      <w:r w:rsidRPr="00B877BC">
        <w:rPr>
          <w:i/>
          <w:iCs/>
        </w:rPr>
        <w:t>du</w:t>
      </w:r>
      <w:r w:rsidRPr="00B877BC">
        <w:t xml:space="preserve"> </w:t>
      </w:r>
      <w:r w:rsidRPr="00B877BC">
        <w:rPr>
          <w:i/>
          <w:iCs/>
        </w:rPr>
        <w:t>foyer</w:t>
      </w:r>
      <w:r w:rsidRPr="00B877BC">
        <w:t xml:space="preserve"> n</w:t>
      </w:r>
      <w:r w:rsidR="00FA6A88">
        <w:t>’</w:t>
      </w:r>
      <w:r w:rsidRPr="00B877BC">
        <w:t xml:space="preserve">entreprenait que des </w:t>
      </w:r>
      <w:r w:rsidR="00FA6A88">
        <w:t>« </w:t>
      </w:r>
      <w:r w:rsidRPr="00B877BC">
        <w:t>m</w:t>
      </w:r>
      <w:r w:rsidRPr="00B877BC">
        <w:t>a</w:t>
      </w:r>
      <w:r w:rsidRPr="00B877BC">
        <w:t>riages d</w:t>
      </w:r>
      <w:r w:rsidR="00FA6A88">
        <w:t>’</w:t>
      </w:r>
      <w:r w:rsidRPr="00B877BC">
        <w:t>amour</w:t>
      </w:r>
      <w:r w:rsidR="00FA6A88">
        <w:t xml:space="preserve"> ». </w:t>
      </w:r>
      <w:r w:rsidRPr="00B877BC">
        <w:t>Il refusait de tremper dans des manigances d</w:t>
      </w:r>
      <w:r w:rsidR="00FA6A88">
        <w:t>’</w:t>
      </w:r>
      <w:r w:rsidRPr="00B877BC">
        <w:t>argent</w:t>
      </w:r>
      <w:r w:rsidR="00FA6A88">
        <w:t xml:space="preserve">, </w:t>
      </w:r>
      <w:r w:rsidRPr="00B877BC">
        <w:t>n</w:t>
      </w:r>
      <w:r w:rsidR="00FA6A88">
        <w:t>’</w:t>
      </w:r>
      <w:r w:rsidRPr="00B877BC">
        <w:t>offrait pas des virginités douteuses</w:t>
      </w:r>
      <w:r w:rsidR="00FA6A88">
        <w:t xml:space="preserve">, </w:t>
      </w:r>
      <w:r w:rsidRPr="00B877BC">
        <w:t>ne faisait pas scintiller aux yeux des aventuriers des grappes et des girandoles de millions</w:t>
      </w:r>
      <w:r w:rsidR="00FA6A88">
        <w:t>.</w:t>
      </w:r>
    </w:p>
    <w:p w14:paraId="55727737" w14:textId="77777777" w:rsidR="00FA6A88" w:rsidRDefault="00A92B34" w:rsidP="00FA6A88">
      <w:r w:rsidRPr="00B877BC">
        <w:t>Non</w:t>
      </w:r>
      <w:r w:rsidR="00FA6A88">
        <w:t xml:space="preserve">. </w:t>
      </w:r>
      <w:r w:rsidRPr="00B877BC">
        <w:rPr>
          <w:i/>
          <w:iCs/>
        </w:rPr>
        <w:t>L</w:t>
      </w:r>
      <w:r w:rsidR="00FA6A88">
        <w:rPr>
          <w:i/>
          <w:iCs/>
        </w:rPr>
        <w:t>’</w:t>
      </w:r>
      <w:r w:rsidRPr="00B877BC">
        <w:rPr>
          <w:i/>
          <w:iCs/>
        </w:rPr>
        <w:t>Ange</w:t>
      </w:r>
      <w:r w:rsidRPr="00B877BC">
        <w:t xml:space="preserve"> </w:t>
      </w:r>
      <w:r w:rsidRPr="00B877BC">
        <w:rPr>
          <w:i/>
          <w:iCs/>
        </w:rPr>
        <w:t>gardien</w:t>
      </w:r>
      <w:r w:rsidRPr="00B877BC">
        <w:t xml:space="preserve"> s</w:t>
      </w:r>
      <w:r w:rsidR="00FA6A88">
        <w:t>’</w:t>
      </w:r>
      <w:r w:rsidRPr="00B877BC">
        <w:t xml:space="preserve">était donné pour mission exclusive de rapprocher les </w:t>
      </w:r>
      <w:r w:rsidR="00FA6A88">
        <w:t>« </w:t>
      </w:r>
      <w:r w:rsidRPr="00B877BC">
        <w:t>cœurs d</w:t>
      </w:r>
      <w:r w:rsidR="00FA6A88">
        <w:t>’</w:t>
      </w:r>
      <w:r w:rsidRPr="00B877BC">
        <w:t>élite</w:t>
      </w:r>
      <w:r w:rsidR="00FA6A88">
        <w:t> »</w:t>
      </w:r>
      <w:r w:rsidRPr="00B877BC">
        <w:t xml:space="preserve"> qui</w:t>
      </w:r>
      <w:r w:rsidR="00FA6A88">
        <w:t xml:space="preserve">, </w:t>
      </w:r>
      <w:r w:rsidRPr="00B877BC">
        <w:t>sans lui</w:t>
      </w:r>
      <w:r w:rsidR="00FA6A88">
        <w:t xml:space="preserve">, </w:t>
      </w:r>
      <w:r w:rsidRPr="00B877BC">
        <w:t>ne se fussent jamais connus</w:t>
      </w:r>
      <w:r w:rsidR="00FA6A88">
        <w:t xml:space="preserve">, </w:t>
      </w:r>
      <w:r w:rsidRPr="00B877BC">
        <w:t>de faciliter des rencontres et des pourparlers d</w:t>
      </w:r>
      <w:r w:rsidR="00FA6A88">
        <w:t>’</w:t>
      </w:r>
      <w:r w:rsidRPr="00B877BC">
        <w:t>une innocence garantie</w:t>
      </w:r>
      <w:r w:rsidR="00FA6A88">
        <w:t xml:space="preserve">. </w:t>
      </w:r>
      <w:r w:rsidRPr="00B877BC">
        <w:t>Il battait le rappel des candeurs ign</w:t>
      </w:r>
      <w:r w:rsidRPr="00B877BC">
        <w:t>o</w:t>
      </w:r>
      <w:r w:rsidRPr="00B877BC">
        <w:t>rées</w:t>
      </w:r>
      <w:r w:rsidR="00FA6A88">
        <w:t xml:space="preserve">, </w:t>
      </w:r>
      <w:r w:rsidRPr="00B877BC">
        <w:t>des lys dans l</w:t>
      </w:r>
      <w:r w:rsidR="00FA6A88">
        <w:t>’</w:t>
      </w:r>
      <w:r w:rsidRPr="00B877BC">
        <w:t>ombre</w:t>
      </w:r>
      <w:r w:rsidR="00FA6A88">
        <w:t xml:space="preserve">, </w:t>
      </w:r>
      <w:r w:rsidRPr="00B877BC">
        <w:t>des âmes pures et meurtries que le monde ne comprend pas</w:t>
      </w:r>
      <w:r w:rsidR="00FA6A88">
        <w:t xml:space="preserve">, </w:t>
      </w:r>
      <w:r w:rsidRPr="00B877BC">
        <w:t>ne se prêtait</w:t>
      </w:r>
      <w:r w:rsidR="00FA6A88">
        <w:t xml:space="preserve">, </w:t>
      </w:r>
      <w:r w:rsidRPr="00B877BC">
        <w:t>en définitive</w:t>
      </w:r>
      <w:r w:rsidR="00FA6A88">
        <w:t xml:space="preserve">, </w:t>
      </w:r>
      <w:r w:rsidRPr="00B877BC">
        <w:t>qu</w:t>
      </w:r>
      <w:r w:rsidR="00FA6A88">
        <w:t>’</w:t>
      </w:r>
      <w:r w:rsidRPr="00B877BC">
        <w:t>à des alliances complètement et absolument irréprochables</w:t>
      </w:r>
      <w:r w:rsidR="00FA6A88">
        <w:t>.</w:t>
      </w:r>
    </w:p>
    <w:p w14:paraId="791064E2" w14:textId="77777777" w:rsidR="00FA6A88" w:rsidRDefault="00A92B34" w:rsidP="00FA6A88">
      <w:r w:rsidRPr="00B877BC">
        <w:t>Cette noble entreprise eut quelque succès</w:t>
      </w:r>
      <w:r w:rsidR="00FA6A88">
        <w:t xml:space="preserve">. </w:t>
      </w:r>
      <w:r w:rsidRPr="00B877BC">
        <w:t>De vieilles pur</w:t>
      </w:r>
      <w:r w:rsidRPr="00B877BC">
        <w:t>e</w:t>
      </w:r>
      <w:r w:rsidRPr="00B877BC">
        <w:t>tés tremblantes d</w:t>
      </w:r>
      <w:r w:rsidR="00FA6A88">
        <w:t>’</w:t>
      </w:r>
      <w:r w:rsidRPr="00B877BC">
        <w:t>espoir jaillirent de leurs antres</w:t>
      </w:r>
      <w:r w:rsidR="00FA6A88">
        <w:t xml:space="preserve">, </w:t>
      </w:r>
      <w:r w:rsidRPr="00B877BC">
        <w:t>et coururent vider leurs économies dans les mains de Cléopâtre</w:t>
      </w:r>
      <w:r w:rsidR="00FA6A88">
        <w:t>.</w:t>
      </w:r>
    </w:p>
    <w:p w14:paraId="331EF396" w14:textId="77777777" w:rsidR="00FA6A88" w:rsidRDefault="00A92B34" w:rsidP="00FA6A88">
      <w:r w:rsidRPr="00B877BC">
        <w:t>Une institutrice genevoise très austère et un vieillard déc</w:t>
      </w:r>
      <w:r w:rsidRPr="00B877BC">
        <w:t>o</w:t>
      </w:r>
      <w:r w:rsidRPr="00B877BC">
        <w:t>ré tout à fait affable recevaient les visiteurs ou les visiteuses et rédigeaient la correspondance</w:t>
      </w:r>
      <w:r w:rsidR="00FA6A88">
        <w:t>.</w:t>
      </w:r>
    </w:p>
    <w:p w14:paraId="7BA86540" w14:textId="77777777" w:rsidR="00FA6A88" w:rsidRDefault="00A92B34" w:rsidP="00FA6A88">
      <w:r w:rsidRPr="00B877BC">
        <w:t>La fondatrice ne payait de sa personne que dans certains cas difficiles où l</w:t>
      </w:r>
      <w:r w:rsidR="00FA6A88">
        <w:t>’</w:t>
      </w:r>
      <w:r w:rsidRPr="00B877BC">
        <w:t>éloquence était nécessaire</w:t>
      </w:r>
      <w:r w:rsidR="00FA6A88">
        <w:t xml:space="preserve">. </w:t>
      </w:r>
      <w:r w:rsidRPr="00B877BC">
        <w:t>Elle se faisait app</w:t>
      </w:r>
      <w:r w:rsidRPr="00B877BC">
        <w:t>e</w:t>
      </w:r>
      <w:r w:rsidRPr="00B877BC">
        <w:t xml:space="preserve">ler alors </w:t>
      </w:r>
      <w:r w:rsidR="00FA6A88">
        <w:t>M</w:t>
      </w:r>
      <w:r w:rsidR="00FA6A88" w:rsidRPr="00FA6A88">
        <w:rPr>
          <w:vertAlign w:val="superscript"/>
        </w:rPr>
        <w:t>me</w:t>
      </w:r>
      <w:r w:rsidR="00FA6A88">
        <w:t> </w:t>
      </w:r>
      <w:r w:rsidRPr="00B877BC">
        <w:t>Aristide</w:t>
      </w:r>
      <w:r w:rsidR="00FA6A88">
        <w:t>.</w:t>
      </w:r>
    </w:p>
    <w:p w14:paraId="11547E2A" w14:textId="77777777" w:rsidR="00FA6A88" w:rsidRDefault="00A92B34" w:rsidP="00FA6A88">
      <w:r w:rsidRPr="00B877BC">
        <w:t>Un beau jour</w:t>
      </w:r>
      <w:r w:rsidR="00FA6A88">
        <w:t>, « </w:t>
      </w:r>
      <w:r w:rsidRPr="00B877BC">
        <w:t>environ le temps que tout aime et que tout pullule</w:t>
      </w:r>
      <w:r w:rsidR="00FA6A88">
        <w:t xml:space="preserve"> », </w:t>
      </w:r>
      <w:r w:rsidRPr="00B877BC">
        <w:t>Pénélope</w:t>
      </w:r>
      <w:r w:rsidR="00FA6A88">
        <w:t xml:space="preserve">, </w:t>
      </w:r>
      <w:r w:rsidRPr="00B877BC">
        <w:t>oui</w:t>
      </w:r>
      <w:r w:rsidR="00FA6A88">
        <w:t xml:space="preserve">, </w:t>
      </w:r>
      <w:r w:rsidRPr="00B877BC">
        <w:t>Pénélope elle-même se présenta</w:t>
      </w:r>
      <w:r w:rsidR="00FA6A88">
        <w:t xml:space="preserve">, </w:t>
      </w:r>
      <w:r w:rsidRPr="00B877BC">
        <w:t>r</w:t>
      </w:r>
      <w:r w:rsidRPr="00B877BC">
        <w:t>é</w:t>
      </w:r>
      <w:r w:rsidRPr="00B877BC">
        <w:t>clamant aussi l</w:t>
      </w:r>
      <w:r w:rsidR="00FA6A88">
        <w:t>’</w:t>
      </w:r>
      <w:r w:rsidRPr="00B877BC">
        <w:t>époux idéal</w:t>
      </w:r>
      <w:r w:rsidR="00FA6A88">
        <w:t> !…</w:t>
      </w:r>
    </w:p>
    <w:p w14:paraId="4225C633" w14:textId="77777777" w:rsidR="00FA6A88" w:rsidRDefault="00A92B34" w:rsidP="00FA6A88">
      <w:r w:rsidRPr="00B877BC">
        <w:t>Je n</w:t>
      </w:r>
      <w:r w:rsidR="00FA6A88">
        <w:t>’</w:t>
      </w:r>
      <w:r w:rsidRPr="00B877BC">
        <w:t>y étais pas</w:t>
      </w:r>
      <w:r w:rsidR="00FA6A88">
        <w:t xml:space="preserve">, </w:t>
      </w:r>
      <w:r w:rsidRPr="00B877BC">
        <w:t>malheureusement</w:t>
      </w:r>
      <w:r w:rsidR="00FA6A88">
        <w:t xml:space="preserve">, </w:t>
      </w:r>
      <w:r w:rsidRPr="00B877BC">
        <w:t>mais il paraît que ses exigences furent excessives et qu</w:t>
      </w:r>
      <w:r w:rsidR="00FA6A88">
        <w:t>’</w:t>
      </w:r>
      <w:r w:rsidRPr="00B877BC">
        <w:t>il fallut l</w:t>
      </w:r>
      <w:r w:rsidR="00FA6A88">
        <w:t>’</w:t>
      </w:r>
      <w:r w:rsidRPr="00B877BC">
        <w:t xml:space="preserve">intervention de </w:t>
      </w:r>
      <w:r w:rsidR="00FA6A88">
        <w:t>M</w:t>
      </w:r>
      <w:r w:rsidR="00FA6A88" w:rsidRPr="00FA6A88">
        <w:rPr>
          <w:vertAlign w:val="superscript"/>
        </w:rPr>
        <w:t>me</w:t>
      </w:r>
      <w:r w:rsidR="00FA6A88">
        <w:t> </w:t>
      </w:r>
      <w:r w:rsidRPr="00B877BC">
        <w:t>Aristide</w:t>
      </w:r>
      <w:r w:rsidR="00FA6A88">
        <w:t>.</w:t>
      </w:r>
    </w:p>
    <w:p w14:paraId="0A535599" w14:textId="77777777" w:rsidR="00FA6A88" w:rsidRDefault="00A92B34" w:rsidP="00FA6A88">
      <w:r w:rsidRPr="00B877BC">
        <w:lastRenderedPageBreak/>
        <w:t>Quelle rencontre et quelle scène</w:t>
      </w:r>
      <w:r w:rsidR="00FA6A88">
        <w:t xml:space="preserve"> ! </w:t>
      </w:r>
      <w:r w:rsidRPr="00B877BC">
        <w:t>Cléopâtre enragée de son anonyme dévoilé et Pénélope furieuse d</w:t>
      </w:r>
      <w:r w:rsidR="00FA6A88">
        <w:t>’</w:t>
      </w:r>
      <w:r w:rsidRPr="00B877BC">
        <w:t>être prise en flagrant délit de concupiscence</w:t>
      </w:r>
      <w:r w:rsidR="00FA6A88">
        <w:t xml:space="preserve">, </w:t>
      </w:r>
      <w:r w:rsidRPr="00B877BC">
        <w:t>tout à coup sortirent leurs âmes</w:t>
      </w:r>
      <w:r w:rsidR="00FA6A88">
        <w:t xml:space="preserve">, </w:t>
      </w:r>
      <w:r w:rsidRPr="00B877BC">
        <w:t>leurs véritables âmes de mégères</w:t>
      </w:r>
      <w:r w:rsidR="00FA6A88">
        <w:t xml:space="preserve">, </w:t>
      </w:r>
      <w:r w:rsidRPr="00B877BC">
        <w:t>mille fois plus puantes et plus odieuses que leurs carcasses</w:t>
      </w:r>
      <w:r w:rsidR="00FA6A88">
        <w:t xml:space="preserve">, </w:t>
      </w:r>
      <w:r w:rsidRPr="00B877BC">
        <w:t>et réciproquement se les retourn</w:t>
      </w:r>
      <w:r w:rsidRPr="00B877BC">
        <w:t>è</w:t>
      </w:r>
      <w:r w:rsidRPr="00B877BC">
        <w:t>rent sur la tête comme des pots de chambre</w:t>
      </w:r>
      <w:r w:rsidR="00FA6A88">
        <w:t>.</w:t>
      </w:r>
    </w:p>
    <w:p w14:paraId="51E8E1D4" w14:textId="3E31749C" w:rsidR="00A92B34" w:rsidRPr="00B877BC" w:rsidRDefault="00A92B34" w:rsidP="00FA6A88">
      <w:pPr>
        <w:pStyle w:val="Titre1"/>
      </w:pPr>
      <w:bookmarkStart w:id="9" w:name="_Toc198811646"/>
      <w:r w:rsidRPr="00B877BC">
        <w:lastRenderedPageBreak/>
        <w:t>IX</w:t>
      </w:r>
      <w:r w:rsidRPr="00B877BC">
        <w:br/>
      </w:r>
      <w:r w:rsidRPr="00B877BC">
        <w:br/>
        <w:t>TERRIBLE CHÂTIMENT D</w:t>
      </w:r>
      <w:r w:rsidR="00FA6A88">
        <w:t>’</w:t>
      </w:r>
      <w:r w:rsidRPr="00B877BC">
        <w:t>UN DENTISTE</w:t>
      </w:r>
      <w:bookmarkEnd w:id="9"/>
      <w:r w:rsidRPr="00B877BC">
        <w:br/>
      </w:r>
    </w:p>
    <w:p w14:paraId="3609AB84" w14:textId="77777777" w:rsidR="00FA6A88" w:rsidRDefault="00A92B34" w:rsidP="00FA6A88">
      <w:pPr>
        <w:jc w:val="right"/>
      </w:pPr>
      <w:r w:rsidRPr="00FA6A88">
        <w:rPr>
          <w:i/>
          <w:iCs/>
        </w:rPr>
        <w:t>À Édouard d</w:t>
      </w:r>
      <w:r w:rsidR="00FA6A88" w:rsidRPr="00FA6A88">
        <w:rPr>
          <w:i/>
          <w:iCs/>
        </w:rPr>
        <w:t>’</w:t>
      </w:r>
      <w:proofErr w:type="spellStart"/>
      <w:r w:rsidRPr="00FA6A88">
        <w:rPr>
          <w:i/>
          <w:iCs/>
        </w:rPr>
        <w:t>Arbourg</w:t>
      </w:r>
      <w:proofErr w:type="spellEnd"/>
      <w:r w:rsidR="00FA6A88" w:rsidRPr="00FA6A88">
        <w:t>.</w:t>
      </w:r>
    </w:p>
    <w:p w14:paraId="72E7873E" w14:textId="77777777" w:rsidR="00FA6A88" w:rsidRDefault="00FA6A88" w:rsidP="00FA6A88">
      <w:r>
        <w:t>— </w:t>
      </w:r>
      <w:r w:rsidR="00A92B34" w:rsidRPr="00B877BC">
        <w:t>Enfin</w:t>
      </w:r>
      <w:r>
        <w:t xml:space="preserve">, </w:t>
      </w:r>
      <w:r w:rsidR="00A92B34" w:rsidRPr="00B877BC">
        <w:t>monsieur</w:t>
      </w:r>
      <w:r>
        <w:t xml:space="preserve">, </w:t>
      </w:r>
      <w:r w:rsidR="00A92B34" w:rsidRPr="00B877BC">
        <w:t>me ferez-vous l</w:t>
      </w:r>
      <w:r>
        <w:t>’</w:t>
      </w:r>
      <w:r w:rsidR="00A92B34" w:rsidRPr="00B877BC">
        <w:t>honneur de me dire ce que vous désirez</w:t>
      </w:r>
      <w:r>
        <w:t> ?</w:t>
      </w:r>
    </w:p>
    <w:p w14:paraId="2191C83B" w14:textId="77777777" w:rsidR="00FA6A88" w:rsidRDefault="00A92B34" w:rsidP="00FA6A88">
      <w:r w:rsidRPr="00B877BC">
        <w:t>Le personnage à qui s</w:t>
      </w:r>
      <w:r w:rsidR="00FA6A88">
        <w:t>’</w:t>
      </w:r>
      <w:r w:rsidRPr="00B877BC">
        <w:t>adressait l</w:t>
      </w:r>
      <w:r w:rsidR="00FA6A88">
        <w:t>’</w:t>
      </w:r>
      <w:r w:rsidRPr="00B877BC">
        <w:t>imprimeur était un ho</w:t>
      </w:r>
      <w:r w:rsidRPr="00B877BC">
        <w:t>m</w:t>
      </w:r>
      <w:r w:rsidRPr="00B877BC">
        <w:t>me absolument quelconque</w:t>
      </w:r>
      <w:r w:rsidR="00FA6A88">
        <w:t xml:space="preserve">, </w:t>
      </w:r>
      <w:r w:rsidRPr="00B877BC">
        <w:t>le premier venu d</w:t>
      </w:r>
      <w:r w:rsidR="00FA6A88">
        <w:t>’</w:t>
      </w:r>
      <w:r w:rsidRPr="00B877BC">
        <w:t>entre les insign</w:t>
      </w:r>
      <w:r w:rsidRPr="00B877BC">
        <w:t>i</w:t>
      </w:r>
      <w:r w:rsidRPr="00B877BC">
        <w:t>fiants ou les vacants</w:t>
      </w:r>
      <w:r w:rsidR="00FA6A88">
        <w:t xml:space="preserve">, </w:t>
      </w:r>
      <w:r w:rsidRPr="00B877BC">
        <w:t>un de ces hommes qui ont l</w:t>
      </w:r>
      <w:r w:rsidR="00FA6A88">
        <w:t>’</w:t>
      </w:r>
      <w:r w:rsidRPr="00B877BC">
        <w:t>air d</w:t>
      </w:r>
      <w:r w:rsidR="00FA6A88">
        <w:t>’</w:t>
      </w:r>
      <w:r w:rsidRPr="00B877BC">
        <w:t xml:space="preserve">être au </w:t>
      </w:r>
      <w:r w:rsidRPr="00B877BC">
        <w:rPr>
          <w:i/>
          <w:iCs/>
        </w:rPr>
        <w:t>pluriel</w:t>
      </w:r>
      <w:r w:rsidRPr="00B877BC">
        <w:t xml:space="preserve"> tant ils expriment l</w:t>
      </w:r>
      <w:r w:rsidR="00FA6A88">
        <w:t>’</w:t>
      </w:r>
      <w:r w:rsidRPr="00B877BC">
        <w:t>ambiance</w:t>
      </w:r>
      <w:r w:rsidR="00FA6A88">
        <w:t xml:space="preserve">, </w:t>
      </w:r>
      <w:r w:rsidRPr="00B877BC">
        <w:t>la collectivité</w:t>
      </w:r>
      <w:r w:rsidR="00FA6A88">
        <w:t xml:space="preserve">, </w:t>
      </w:r>
      <w:r w:rsidRPr="00B877BC">
        <w:t>l</w:t>
      </w:r>
      <w:r w:rsidR="00FA6A88">
        <w:t>’</w:t>
      </w:r>
      <w:r w:rsidRPr="00B877BC">
        <w:t>indivision</w:t>
      </w:r>
      <w:r w:rsidR="00FA6A88">
        <w:t xml:space="preserve">. </w:t>
      </w:r>
      <w:r w:rsidRPr="00B877BC">
        <w:t xml:space="preserve">Il aurait pu dire </w:t>
      </w:r>
      <w:r w:rsidRPr="00B877BC">
        <w:rPr>
          <w:i/>
          <w:iCs/>
        </w:rPr>
        <w:t>Nous</w:t>
      </w:r>
      <w:r w:rsidR="00FA6A88">
        <w:t xml:space="preserve">, </w:t>
      </w:r>
      <w:r w:rsidRPr="00B877BC">
        <w:t>comme le Pape</w:t>
      </w:r>
      <w:r w:rsidR="00FA6A88">
        <w:t xml:space="preserve">, </w:t>
      </w:r>
      <w:r w:rsidRPr="00B877BC">
        <w:t>et ressemblait à une e</w:t>
      </w:r>
      <w:r w:rsidRPr="00B877BC">
        <w:t>n</w:t>
      </w:r>
      <w:r w:rsidRPr="00B877BC">
        <w:t>cyclique</w:t>
      </w:r>
      <w:r w:rsidR="00FA6A88">
        <w:t>.</w:t>
      </w:r>
    </w:p>
    <w:p w14:paraId="5D2911F0" w14:textId="77777777" w:rsidR="00FA6A88" w:rsidRDefault="00A92B34" w:rsidP="00FA6A88">
      <w:r w:rsidRPr="00B877BC">
        <w:t>Sa figure</w:t>
      </w:r>
      <w:r w:rsidR="00FA6A88">
        <w:t xml:space="preserve">, </w:t>
      </w:r>
      <w:r w:rsidRPr="00B877BC">
        <w:t>jetée à la pelle</w:t>
      </w:r>
      <w:r w:rsidR="00FA6A88">
        <w:t xml:space="preserve">, </w:t>
      </w:r>
      <w:r w:rsidRPr="00B877BC">
        <w:t>appartenait à l</w:t>
      </w:r>
      <w:r w:rsidR="00FA6A88">
        <w:t>’</w:t>
      </w:r>
      <w:r w:rsidRPr="00B877BC">
        <w:t>innumérable cat</w:t>
      </w:r>
      <w:r w:rsidRPr="00B877BC">
        <w:t>é</w:t>
      </w:r>
      <w:r w:rsidRPr="00B877BC">
        <w:t xml:space="preserve">gorie des faux </w:t>
      </w:r>
      <w:proofErr w:type="spellStart"/>
      <w:r w:rsidRPr="00B877BC">
        <w:t>mastocs</w:t>
      </w:r>
      <w:proofErr w:type="spellEnd"/>
      <w:r w:rsidRPr="00B877BC">
        <w:t xml:space="preserve"> du Midi que nul croisement ne peut aff</w:t>
      </w:r>
      <w:r w:rsidRPr="00B877BC">
        <w:t>i</w:t>
      </w:r>
      <w:r w:rsidRPr="00B877BC">
        <w:t>ner et chez qui</w:t>
      </w:r>
      <w:r w:rsidR="00FA6A88">
        <w:t xml:space="preserve">, </w:t>
      </w:r>
      <w:r w:rsidRPr="00B877BC">
        <w:t>cependant</w:t>
      </w:r>
      <w:r w:rsidR="00FA6A88">
        <w:t xml:space="preserve">, </w:t>
      </w:r>
      <w:r w:rsidRPr="00B877BC">
        <w:t>tout</w:t>
      </w:r>
      <w:r w:rsidR="00FA6A88">
        <w:t xml:space="preserve">, </w:t>
      </w:r>
      <w:r w:rsidRPr="00B877BC">
        <w:t>jusqu</w:t>
      </w:r>
      <w:r w:rsidR="00FA6A88">
        <w:t>’</w:t>
      </w:r>
      <w:r w:rsidRPr="00B877BC">
        <w:t>à la grossièreté même</w:t>
      </w:r>
      <w:r w:rsidR="00FA6A88">
        <w:t xml:space="preserve">, </w:t>
      </w:r>
      <w:r w:rsidRPr="00B877BC">
        <w:t>n</w:t>
      </w:r>
      <w:r w:rsidR="00FA6A88">
        <w:t>’</w:t>
      </w:r>
      <w:r w:rsidRPr="00B877BC">
        <w:t>est qu</w:t>
      </w:r>
      <w:r w:rsidR="00FA6A88">
        <w:t>’</w:t>
      </w:r>
      <w:r w:rsidRPr="00B877BC">
        <w:t>apparence</w:t>
      </w:r>
      <w:r w:rsidR="00FA6A88">
        <w:t>…</w:t>
      </w:r>
    </w:p>
    <w:p w14:paraId="63640424" w14:textId="77777777" w:rsidR="00FA6A88" w:rsidRDefault="00A92B34" w:rsidP="00FA6A88">
      <w:r w:rsidRPr="00B877BC">
        <w:t>Il ne put répondre sur-le-champ</w:t>
      </w:r>
      <w:r w:rsidR="00FA6A88">
        <w:t xml:space="preserve">, </w:t>
      </w:r>
      <w:r w:rsidRPr="00B877BC">
        <w:t>car il était hors de lui et faisait précisément</w:t>
      </w:r>
      <w:r w:rsidR="00FA6A88">
        <w:t xml:space="preserve">, </w:t>
      </w:r>
      <w:r w:rsidRPr="00B877BC">
        <w:t>à cette minute</w:t>
      </w:r>
      <w:r w:rsidR="00FA6A88">
        <w:t xml:space="preserve">, </w:t>
      </w:r>
      <w:r w:rsidRPr="00B877BC">
        <w:t>une tentative désespérée pour être quelqu</w:t>
      </w:r>
      <w:r w:rsidR="00FA6A88">
        <w:t>’</w:t>
      </w:r>
      <w:r w:rsidRPr="00B877BC">
        <w:t>un</w:t>
      </w:r>
      <w:r w:rsidR="00FA6A88">
        <w:t xml:space="preserve">. </w:t>
      </w:r>
      <w:r w:rsidRPr="00B877BC">
        <w:t>Ses gros yeux pleins d</w:t>
      </w:r>
      <w:r w:rsidR="00FA6A88">
        <w:t>’</w:t>
      </w:r>
      <w:r w:rsidRPr="00B877BC">
        <w:t>incertitude ro</w:t>
      </w:r>
      <w:r w:rsidRPr="00B877BC">
        <w:t>u</w:t>
      </w:r>
      <w:r w:rsidRPr="00B877BC">
        <w:t>laient</w:t>
      </w:r>
      <w:r w:rsidR="00FA6A88">
        <w:t xml:space="preserve">, </w:t>
      </w:r>
      <w:r w:rsidRPr="00B877BC">
        <w:t>presque jaillissant de leurs orbites</w:t>
      </w:r>
      <w:r w:rsidR="00FA6A88">
        <w:t xml:space="preserve">, </w:t>
      </w:r>
      <w:r w:rsidRPr="00B877BC">
        <w:t>comme ces billes de jeu de hasard qui semblent hésiter avant de choir dans l</w:t>
      </w:r>
      <w:r w:rsidR="00FA6A88">
        <w:t>’</w:t>
      </w:r>
      <w:r w:rsidRPr="00B877BC">
        <w:t>alvéole numérotée où va s</w:t>
      </w:r>
      <w:r w:rsidR="00FA6A88">
        <w:t>’</w:t>
      </w:r>
      <w:r w:rsidRPr="00B877BC">
        <w:t>accomplir le destin d</w:t>
      </w:r>
      <w:r w:rsidR="00FA6A88">
        <w:t>’</w:t>
      </w:r>
      <w:r w:rsidRPr="00B877BC">
        <w:t>un imbécile</w:t>
      </w:r>
      <w:r w:rsidR="00FA6A88">
        <w:t>.</w:t>
      </w:r>
    </w:p>
    <w:p w14:paraId="047F5C07" w14:textId="77777777" w:rsidR="00FA6A88" w:rsidRDefault="00FA6A88" w:rsidP="00FA6A88">
      <w:r>
        <w:t>— </w:t>
      </w:r>
      <w:r w:rsidR="00A92B34" w:rsidRPr="00B877BC">
        <w:t>Eh</w:t>
      </w:r>
      <w:r>
        <w:t xml:space="preserve"> ! </w:t>
      </w:r>
      <w:r w:rsidR="00A92B34" w:rsidRPr="00B877BC">
        <w:t>bougre de bougre</w:t>
      </w:r>
      <w:r>
        <w:t xml:space="preserve">, </w:t>
      </w:r>
      <w:r w:rsidR="00A92B34" w:rsidRPr="00B877BC">
        <w:t>exclama-t-il</w:t>
      </w:r>
      <w:r>
        <w:t xml:space="preserve">, </w:t>
      </w:r>
      <w:r w:rsidR="00A92B34" w:rsidRPr="00B877BC">
        <w:t>à la fin</w:t>
      </w:r>
      <w:r>
        <w:t xml:space="preserve">, </w:t>
      </w:r>
      <w:r w:rsidR="00A92B34" w:rsidRPr="00B877BC">
        <w:t>dans un fort accent de Toulouse</w:t>
      </w:r>
      <w:r>
        <w:t xml:space="preserve">, </w:t>
      </w:r>
      <w:r w:rsidR="00A92B34" w:rsidRPr="00B877BC">
        <w:t>ce n</w:t>
      </w:r>
      <w:r>
        <w:t>’</w:t>
      </w:r>
      <w:r w:rsidR="00A92B34" w:rsidRPr="00B877BC">
        <w:t>est pas le tonnerre de Dieu peut-être que je viens chercher dans votre boutique</w:t>
      </w:r>
      <w:r>
        <w:t xml:space="preserve">. </w:t>
      </w:r>
      <w:r w:rsidR="00A92B34" w:rsidRPr="00B877BC">
        <w:t>Vous allez me cond</w:t>
      </w:r>
      <w:r w:rsidR="00A92B34" w:rsidRPr="00B877BC">
        <w:t>i</w:t>
      </w:r>
      <w:r w:rsidR="00A92B34" w:rsidRPr="00B877BC">
        <w:t>tionner un cent de lettres de faire-part pour un mariage</w:t>
      </w:r>
      <w:r>
        <w:t>.</w:t>
      </w:r>
    </w:p>
    <w:p w14:paraId="2BB41649" w14:textId="77777777" w:rsidR="00FA6A88" w:rsidRDefault="00FA6A88" w:rsidP="00FA6A88">
      <w:r>
        <w:lastRenderedPageBreak/>
        <w:t>— </w:t>
      </w:r>
      <w:r w:rsidR="00A92B34" w:rsidRPr="00B877BC">
        <w:t>Très bien</w:t>
      </w:r>
      <w:r>
        <w:t xml:space="preserve">, </w:t>
      </w:r>
      <w:r w:rsidR="00A92B34" w:rsidRPr="00B877BC">
        <w:t>monsieur</w:t>
      </w:r>
      <w:r>
        <w:t xml:space="preserve">. </w:t>
      </w:r>
      <w:r w:rsidR="00A92B34" w:rsidRPr="00B877BC">
        <w:t>Voici nos modèles</w:t>
      </w:r>
      <w:r>
        <w:t xml:space="preserve">, </w:t>
      </w:r>
      <w:r w:rsidR="00A92B34" w:rsidRPr="00B877BC">
        <w:t>vous pourrez fa</w:t>
      </w:r>
      <w:r w:rsidR="00A92B34" w:rsidRPr="00B877BC">
        <w:t>i</w:t>
      </w:r>
      <w:r w:rsidR="00A92B34" w:rsidRPr="00B877BC">
        <w:t>re votre choix</w:t>
      </w:r>
      <w:r>
        <w:t xml:space="preserve">. </w:t>
      </w:r>
      <w:r w:rsidR="00A92B34" w:rsidRPr="00B877BC">
        <w:t>Monsieur désire-t-il un tirage de luxe sur beau vergé ou sur japon impérial</w:t>
      </w:r>
      <w:r>
        <w:t> ?</w:t>
      </w:r>
    </w:p>
    <w:p w14:paraId="254DB1E9" w14:textId="77777777" w:rsidR="00FA6A88" w:rsidRDefault="00FA6A88" w:rsidP="00FA6A88">
      <w:r>
        <w:t>— </w:t>
      </w:r>
      <w:r w:rsidR="00A92B34" w:rsidRPr="00B877BC">
        <w:t>Du luxe</w:t>
      </w:r>
      <w:r>
        <w:t xml:space="preserve"> ? </w:t>
      </w:r>
      <w:r w:rsidR="00A92B34" w:rsidRPr="00B877BC">
        <w:t>parbleu</w:t>
      </w:r>
      <w:r>
        <w:t xml:space="preserve"> ! </w:t>
      </w:r>
      <w:r w:rsidR="00A92B34" w:rsidRPr="00B877BC">
        <w:t>On ne se marie pas tous les jours</w:t>
      </w:r>
      <w:r>
        <w:t xml:space="preserve">. </w:t>
      </w:r>
      <w:r w:rsidR="00A92B34" w:rsidRPr="00B877BC">
        <w:t>Je pense bien que vous n</w:t>
      </w:r>
      <w:r>
        <w:t>’</w:t>
      </w:r>
      <w:r w:rsidR="00A92B34" w:rsidRPr="00B877BC">
        <w:t>allez pas m</w:t>
      </w:r>
      <w:r>
        <w:t>’</w:t>
      </w:r>
      <w:r w:rsidR="00A92B34" w:rsidRPr="00B877BC">
        <w:t>exécuter ça sur des torche-culs</w:t>
      </w:r>
      <w:r>
        <w:t xml:space="preserve">. </w:t>
      </w:r>
      <w:r w:rsidR="00A92B34" w:rsidRPr="00B877BC">
        <w:t>Tout ce qu</w:t>
      </w:r>
      <w:r>
        <w:t>’</w:t>
      </w:r>
      <w:r w:rsidR="00A92B34" w:rsidRPr="00B877BC">
        <w:t>il y a de plus impérial</w:t>
      </w:r>
      <w:r>
        <w:t xml:space="preserve">, </w:t>
      </w:r>
      <w:r w:rsidR="00A92B34" w:rsidRPr="00B877BC">
        <w:t>c</w:t>
      </w:r>
      <w:r>
        <w:t>’</w:t>
      </w:r>
      <w:r w:rsidR="00A92B34" w:rsidRPr="00B877BC">
        <w:t>est entendu</w:t>
      </w:r>
      <w:r>
        <w:t xml:space="preserve">. </w:t>
      </w:r>
      <w:r w:rsidR="00A92B34" w:rsidRPr="00B877BC">
        <w:t>Mais su</w:t>
      </w:r>
      <w:r w:rsidR="00A92B34" w:rsidRPr="00B877BC">
        <w:t>r</w:t>
      </w:r>
      <w:r w:rsidR="00A92B34" w:rsidRPr="00B877BC">
        <w:t xml:space="preserve">tout ne vous avisez pas de me foutre </w:t>
      </w:r>
      <w:r w:rsidR="00A92B34" w:rsidRPr="00B877BC">
        <w:rPr>
          <w:i/>
          <w:iCs/>
        </w:rPr>
        <w:t>un</w:t>
      </w:r>
      <w:r w:rsidR="00A92B34" w:rsidRPr="00B877BC">
        <w:t xml:space="preserve"> </w:t>
      </w:r>
      <w:r w:rsidR="00A92B34" w:rsidRPr="00B877BC">
        <w:rPr>
          <w:i/>
          <w:iCs/>
        </w:rPr>
        <w:t>encadrement</w:t>
      </w:r>
      <w:r w:rsidR="00A92B34" w:rsidRPr="00B877BC">
        <w:t xml:space="preserve"> </w:t>
      </w:r>
      <w:r w:rsidR="00A92B34" w:rsidRPr="00B877BC">
        <w:rPr>
          <w:i/>
          <w:iCs/>
        </w:rPr>
        <w:t>noir</w:t>
      </w:r>
      <w:r>
        <w:t xml:space="preserve">, </w:t>
      </w:r>
      <w:r w:rsidR="00A92B34" w:rsidRPr="00B877BC">
        <w:t>bon Dieu de bon Dieu</w:t>
      </w:r>
      <w:r>
        <w:t> !</w:t>
      </w:r>
    </w:p>
    <w:p w14:paraId="46869BFF" w14:textId="77777777" w:rsidR="00FA6A88" w:rsidRDefault="00A92B34" w:rsidP="00FA6A88">
      <w:r w:rsidRPr="00B877BC">
        <w:t>L</w:t>
      </w:r>
      <w:r w:rsidR="00FA6A88">
        <w:t>’</w:t>
      </w:r>
      <w:r w:rsidRPr="00B877BC">
        <w:t>imprimeur</w:t>
      </w:r>
      <w:r w:rsidR="00FA6A88">
        <w:t xml:space="preserve">, </w:t>
      </w:r>
      <w:r w:rsidRPr="00B877BC">
        <w:t>simple bonhomme de Vaugirard</w:t>
      </w:r>
      <w:r w:rsidR="00FA6A88">
        <w:t xml:space="preserve">, </w:t>
      </w:r>
      <w:r w:rsidRPr="00B877BC">
        <w:t>craignant d</w:t>
      </w:r>
      <w:r w:rsidR="00FA6A88">
        <w:t>’</w:t>
      </w:r>
      <w:r w:rsidRPr="00B877BC">
        <w:t>être en présence d</w:t>
      </w:r>
      <w:r w:rsidR="00FA6A88">
        <w:t>’</w:t>
      </w:r>
      <w:r w:rsidRPr="00B877BC">
        <w:t>un fou qu</w:t>
      </w:r>
      <w:r w:rsidR="00FA6A88">
        <w:t>’</w:t>
      </w:r>
      <w:r w:rsidRPr="00B877BC">
        <w:t>il ne fallait pas exciter</w:t>
      </w:r>
      <w:r w:rsidR="00FA6A88">
        <w:t xml:space="preserve">, </w:t>
      </w:r>
      <w:r w:rsidRPr="00B877BC">
        <w:t>se conte</w:t>
      </w:r>
      <w:r w:rsidRPr="00B877BC">
        <w:t>n</w:t>
      </w:r>
      <w:r w:rsidRPr="00B877BC">
        <w:t>ta de protester avec mesure contre le soupçon d</w:t>
      </w:r>
      <w:r w:rsidR="00FA6A88">
        <w:t>’</w:t>
      </w:r>
      <w:r w:rsidRPr="00B877BC">
        <w:t>une telle négl</w:t>
      </w:r>
      <w:r w:rsidRPr="00B877BC">
        <w:t>i</w:t>
      </w:r>
      <w:r w:rsidRPr="00B877BC">
        <w:t>gence</w:t>
      </w:r>
      <w:r w:rsidR="00FA6A88">
        <w:t>.</w:t>
      </w:r>
    </w:p>
    <w:p w14:paraId="7561660B" w14:textId="77777777" w:rsidR="00FA6A88" w:rsidRDefault="00A92B34" w:rsidP="00FA6A88">
      <w:r w:rsidRPr="00B877BC">
        <w:t>Quand il fut question de libeller la copie</w:t>
      </w:r>
      <w:r w:rsidR="00FA6A88">
        <w:t xml:space="preserve">, </w:t>
      </w:r>
      <w:r w:rsidRPr="00B877BC">
        <w:t>la main du client tremblait si fort que l</w:t>
      </w:r>
      <w:r w:rsidR="00FA6A88">
        <w:t>’</w:t>
      </w:r>
      <w:r w:rsidRPr="00B877BC">
        <w:t>ouvrier dut écrire sous sa dictée</w:t>
      </w:r>
      <w:r w:rsidR="00FA6A88">
        <w:t> :</w:t>
      </w:r>
    </w:p>
    <w:p w14:paraId="44FD7ADD" w14:textId="77777777" w:rsidR="00FA6A88" w:rsidRDefault="00FA6A88" w:rsidP="00FA6A88">
      <w:r>
        <w:t>« </w:t>
      </w:r>
      <w:r w:rsidR="00A92B34" w:rsidRPr="00B877BC">
        <w:t>Monsieur le docteur Alcibiade Gerbillon a l</w:t>
      </w:r>
      <w:r>
        <w:t>’</w:t>
      </w:r>
      <w:r w:rsidR="00A92B34" w:rsidRPr="00B877BC">
        <w:t xml:space="preserve">honneur de vous faire part de son mariage avec Mademoiselle Antoinette </w:t>
      </w:r>
      <w:proofErr w:type="spellStart"/>
      <w:r w:rsidR="00A92B34" w:rsidRPr="00B877BC">
        <w:t>Planchard</w:t>
      </w:r>
      <w:proofErr w:type="spellEnd"/>
      <w:r>
        <w:t xml:space="preserve">. </w:t>
      </w:r>
      <w:r w:rsidR="00A92B34" w:rsidRPr="00B877BC">
        <w:t>La bénédiction nuptiale sera donnée dans l</w:t>
      </w:r>
      <w:r>
        <w:t>’</w:t>
      </w:r>
      <w:r w:rsidR="00A92B34" w:rsidRPr="00B877BC">
        <w:t>église paroissiale d</w:t>
      </w:r>
      <w:r>
        <w:t>’</w:t>
      </w:r>
      <w:r w:rsidR="00A92B34" w:rsidRPr="00B877BC">
        <w:t>Aubervilliers</w:t>
      </w:r>
      <w:r>
        <w:t> ».</w:t>
      </w:r>
    </w:p>
    <w:p w14:paraId="230D0F64" w14:textId="77777777" w:rsidR="00FA6A88" w:rsidRDefault="00FA6A88" w:rsidP="00FA6A88">
      <w:r>
        <w:t>— </w:t>
      </w:r>
      <w:r w:rsidR="00A92B34" w:rsidRPr="00B877BC">
        <w:t>Vaugirard et Aubervilliers</w:t>
      </w:r>
      <w:r>
        <w:t xml:space="preserve">, </w:t>
      </w:r>
      <w:r w:rsidR="00A92B34" w:rsidRPr="00B877BC">
        <w:t>ça ne se touche guère</w:t>
      </w:r>
      <w:r>
        <w:t xml:space="preserve"> ! </w:t>
      </w:r>
      <w:r w:rsidR="00A92B34" w:rsidRPr="00B877BC">
        <w:t>pensa le typo qui se fit doucement régler</w:t>
      </w:r>
      <w:r>
        <w:t>.</w:t>
      </w:r>
    </w:p>
    <w:p w14:paraId="7DEE33CF" w14:textId="77777777" w:rsidR="00FA6A88" w:rsidRDefault="00FA6A88" w:rsidP="00FA6A88">
      <w:pPr>
        <w:pStyle w:val="Etoile"/>
      </w:pPr>
      <w:r>
        <w:t>* * *</w:t>
      </w:r>
    </w:p>
    <w:p w14:paraId="69E53A45" w14:textId="77777777" w:rsidR="00FA6A88" w:rsidRDefault="00A92B34" w:rsidP="00FA6A88">
      <w:r w:rsidRPr="00B877BC">
        <w:t>Évidemment</w:t>
      </w:r>
      <w:r w:rsidR="00FA6A88">
        <w:t xml:space="preserve">, </w:t>
      </w:r>
      <w:r w:rsidRPr="00B877BC">
        <w:t>ça ne se touchait pas</w:t>
      </w:r>
      <w:r w:rsidR="00FA6A88">
        <w:t xml:space="preserve">. </w:t>
      </w:r>
      <w:r w:rsidRPr="00B877BC">
        <w:t>Il y avait bien quinze heures que le docteur Alcibiade Gerbillon</w:t>
      </w:r>
      <w:r w:rsidR="00FA6A88">
        <w:t xml:space="preserve">, </w:t>
      </w:r>
      <w:r w:rsidRPr="00B877BC">
        <w:t>chirurgien-dentiste</w:t>
      </w:r>
      <w:r w:rsidR="00FA6A88">
        <w:t xml:space="preserve">, </w:t>
      </w:r>
      <w:r w:rsidRPr="00B877BC">
        <w:t>errait dans Paris</w:t>
      </w:r>
      <w:r w:rsidR="00FA6A88">
        <w:t>.</w:t>
      </w:r>
    </w:p>
    <w:p w14:paraId="0DB6225C" w14:textId="77777777" w:rsidR="00FA6A88" w:rsidRDefault="00A92B34" w:rsidP="00FA6A88">
      <w:r w:rsidRPr="00B877BC">
        <w:t>Toutes les autres démarches relatives à son mariage qui devait se faire dans deux jours</w:t>
      </w:r>
      <w:r w:rsidR="00FA6A88">
        <w:t xml:space="preserve">, </w:t>
      </w:r>
      <w:r w:rsidRPr="00B877BC">
        <w:t>il venait de les accomplir tra</w:t>
      </w:r>
      <w:r w:rsidRPr="00B877BC">
        <w:t>n</w:t>
      </w:r>
      <w:r w:rsidRPr="00B877BC">
        <w:t>quillement</w:t>
      </w:r>
      <w:r w:rsidR="00FA6A88">
        <w:t xml:space="preserve">, </w:t>
      </w:r>
      <w:r w:rsidRPr="00B877BC">
        <w:t>à la manière d</w:t>
      </w:r>
      <w:r w:rsidR="00FA6A88">
        <w:t>’</w:t>
      </w:r>
      <w:r w:rsidRPr="00B877BC">
        <w:t>un somnambule</w:t>
      </w:r>
      <w:r w:rsidR="00FA6A88">
        <w:t xml:space="preserve">. </w:t>
      </w:r>
      <w:r w:rsidRPr="00B877BC">
        <w:t>Seule</w:t>
      </w:r>
      <w:r w:rsidR="00FA6A88">
        <w:t xml:space="preserve">, </w:t>
      </w:r>
      <w:r w:rsidRPr="00B877BC">
        <w:t>cette formal</w:t>
      </w:r>
      <w:r w:rsidRPr="00B877BC">
        <w:t>i</w:t>
      </w:r>
      <w:r w:rsidRPr="00B877BC">
        <w:t>té de la circulaire l</w:t>
      </w:r>
      <w:r w:rsidR="00FA6A88">
        <w:t>’</w:t>
      </w:r>
      <w:r w:rsidRPr="00B877BC">
        <w:t>avait bouleversé</w:t>
      </w:r>
      <w:r w:rsidR="00FA6A88">
        <w:t xml:space="preserve">. </w:t>
      </w:r>
      <w:r w:rsidRPr="00B877BC">
        <w:t>Voici pourquoi</w:t>
      </w:r>
      <w:r w:rsidR="00FA6A88">
        <w:t>.</w:t>
      </w:r>
    </w:p>
    <w:p w14:paraId="7D566FF2" w14:textId="77777777" w:rsidR="00FA6A88" w:rsidRDefault="00A92B34" w:rsidP="00FA6A88">
      <w:r w:rsidRPr="00B877BC">
        <w:lastRenderedPageBreak/>
        <w:t xml:space="preserve">Gerbillon était un </w:t>
      </w:r>
      <w:r w:rsidRPr="00B877BC">
        <w:rPr>
          <w:i/>
          <w:iCs/>
        </w:rPr>
        <w:t>assassin</w:t>
      </w:r>
      <w:r w:rsidRPr="00B877BC">
        <w:t xml:space="preserve"> privé de repos</w:t>
      </w:r>
      <w:r w:rsidR="00FA6A88">
        <w:t>.</w:t>
      </w:r>
    </w:p>
    <w:p w14:paraId="53DF82AA" w14:textId="77777777" w:rsidR="00FA6A88" w:rsidRDefault="00A92B34" w:rsidP="00FA6A88">
      <w:r w:rsidRPr="00B877BC">
        <w:t>L</w:t>
      </w:r>
      <w:r w:rsidR="00FA6A88">
        <w:t>’</w:t>
      </w:r>
      <w:r w:rsidRPr="00B877BC">
        <w:t>expliquera qui pourra</w:t>
      </w:r>
      <w:r w:rsidR="00FA6A88">
        <w:t xml:space="preserve">. </w:t>
      </w:r>
      <w:r w:rsidRPr="00B877BC">
        <w:t>Ayant consommé son crime de la manière la plus lâche et la plus ignoble</w:t>
      </w:r>
      <w:r w:rsidR="00FA6A88">
        <w:t xml:space="preserve">, </w:t>
      </w:r>
      <w:r w:rsidRPr="00B877BC">
        <w:t>mais sans aucune ém</w:t>
      </w:r>
      <w:r w:rsidRPr="00B877BC">
        <w:t>o</w:t>
      </w:r>
      <w:r w:rsidRPr="00B877BC">
        <w:t>tion</w:t>
      </w:r>
      <w:r w:rsidR="00FA6A88">
        <w:t xml:space="preserve">, </w:t>
      </w:r>
      <w:r w:rsidRPr="00B877BC">
        <w:t>comme une brute qu</w:t>
      </w:r>
      <w:r w:rsidR="00FA6A88">
        <w:t>’</w:t>
      </w:r>
      <w:r w:rsidRPr="00B877BC">
        <w:t>il était</w:t>
      </w:r>
      <w:r w:rsidR="00FA6A88">
        <w:t xml:space="preserve">, </w:t>
      </w:r>
      <w:r w:rsidRPr="00B877BC">
        <w:t>le remords n</w:t>
      </w:r>
      <w:r w:rsidR="00FA6A88">
        <w:t>’</w:t>
      </w:r>
      <w:r w:rsidRPr="00B877BC">
        <w:t>avait commencé pour lui qu</w:t>
      </w:r>
      <w:r w:rsidR="00FA6A88">
        <w:t>’</w:t>
      </w:r>
      <w:r w:rsidRPr="00B877BC">
        <w:t>à l</w:t>
      </w:r>
      <w:r w:rsidR="00FA6A88">
        <w:t>’</w:t>
      </w:r>
      <w:r w:rsidRPr="00B877BC">
        <w:t>arrivée d</w:t>
      </w:r>
      <w:r w:rsidR="00FA6A88">
        <w:t>’</w:t>
      </w:r>
      <w:r w:rsidRPr="00B877BC">
        <w:t>une missive imprimée</w:t>
      </w:r>
      <w:r w:rsidR="00FA6A88">
        <w:t xml:space="preserve">, </w:t>
      </w:r>
      <w:r w:rsidRPr="00B877BC">
        <w:t>largement enc</w:t>
      </w:r>
      <w:r w:rsidRPr="00B877BC">
        <w:t>a</w:t>
      </w:r>
      <w:r w:rsidRPr="00B877BC">
        <w:t>drée de noir</w:t>
      </w:r>
      <w:r w:rsidR="00FA6A88">
        <w:t xml:space="preserve">, </w:t>
      </w:r>
      <w:r w:rsidRPr="00B877BC">
        <w:t>par laquelle toute une famille éplorée le suppliait d</w:t>
      </w:r>
      <w:r w:rsidR="00FA6A88">
        <w:t>’</w:t>
      </w:r>
      <w:r w:rsidRPr="00B877BC">
        <w:t>assister aux obsèques de sa victime</w:t>
      </w:r>
      <w:r w:rsidR="00FA6A88">
        <w:t>.</w:t>
      </w:r>
    </w:p>
    <w:p w14:paraId="058824DC" w14:textId="77777777" w:rsidR="00FA6A88" w:rsidRDefault="00A92B34" w:rsidP="00FA6A88">
      <w:r w:rsidRPr="00B877BC">
        <w:t>Ce chef-d</w:t>
      </w:r>
      <w:r w:rsidR="00FA6A88">
        <w:t>’</w:t>
      </w:r>
      <w:r w:rsidRPr="00B877BC">
        <w:t>œuvre typographique l</w:t>
      </w:r>
      <w:r w:rsidR="00FA6A88">
        <w:t>’</w:t>
      </w:r>
      <w:r w:rsidRPr="00B877BC">
        <w:t>avait affolé</w:t>
      </w:r>
      <w:r w:rsidR="00FA6A88">
        <w:t xml:space="preserve">, </w:t>
      </w:r>
      <w:r w:rsidRPr="00B877BC">
        <w:t>détraqué</w:t>
      </w:r>
      <w:r w:rsidR="00FA6A88">
        <w:t xml:space="preserve">, </w:t>
      </w:r>
      <w:r w:rsidRPr="00B877BC">
        <w:t>perdu</w:t>
      </w:r>
      <w:r w:rsidR="00FA6A88">
        <w:t xml:space="preserve">. </w:t>
      </w:r>
      <w:r w:rsidRPr="00B877BC">
        <w:t>Il arracha de très bonnes dents</w:t>
      </w:r>
      <w:r w:rsidR="00FA6A88">
        <w:t xml:space="preserve">, </w:t>
      </w:r>
      <w:r w:rsidRPr="00B877BC">
        <w:t>aurifia maladroitement de négligeables chicots</w:t>
      </w:r>
      <w:r w:rsidR="00FA6A88">
        <w:t xml:space="preserve">, </w:t>
      </w:r>
      <w:r w:rsidRPr="00B877BC">
        <w:t>s</w:t>
      </w:r>
      <w:r w:rsidR="00FA6A88">
        <w:t>’</w:t>
      </w:r>
      <w:r w:rsidRPr="00B877BC">
        <w:t>acharna sur des gencives précieuses</w:t>
      </w:r>
      <w:r w:rsidR="00FA6A88">
        <w:t xml:space="preserve">, </w:t>
      </w:r>
      <w:r w:rsidRPr="00B877BC">
        <w:t>ébranla des mâchoires que le temps avait respectées</w:t>
      </w:r>
      <w:r w:rsidR="00FA6A88">
        <w:t xml:space="preserve">, </w:t>
      </w:r>
      <w:r w:rsidRPr="00B877BC">
        <w:t>infligeant à sa clientèle des supplices tout à fait nouveaux</w:t>
      </w:r>
      <w:r w:rsidR="00FA6A88">
        <w:t>.</w:t>
      </w:r>
    </w:p>
    <w:p w14:paraId="77D58600" w14:textId="77777777" w:rsidR="00FA6A88" w:rsidRDefault="00A92B34" w:rsidP="00FA6A88">
      <w:r w:rsidRPr="00B877BC">
        <w:t>Sa couche d</w:t>
      </w:r>
      <w:r w:rsidR="00FA6A88">
        <w:t>’</w:t>
      </w:r>
      <w:proofErr w:type="spellStart"/>
      <w:r w:rsidRPr="00B877BC">
        <w:t>odontechnicien</w:t>
      </w:r>
      <w:proofErr w:type="spellEnd"/>
      <w:r w:rsidRPr="00B877BC">
        <w:t xml:space="preserve"> solitaire fut visitée par de sombres cauchemars</w:t>
      </w:r>
      <w:r w:rsidR="00FA6A88">
        <w:t xml:space="preserve">, </w:t>
      </w:r>
      <w:r w:rsidRPr="00B877BC">
        <w:t>dont grincèrent jusqu</w:t>
      </w:r>
      <w:r w:rsidR="00FA6A88">
        <w:t>’</w:t>
      </w:r>
      <w:r w:rsidRPr="00B877BC">
        <w:t>aux dentiers en caoutchouc vulcanisé qu</w:t>
      </w:r>
      <w:r w:rsidR="00FA6A88">
        <w:t>’</w:t>
      </w:r>
      <w:r w:rsidRPr="00B877BC">
        <w:t>il avait lui-même construits dans les orifices des citoyens éperdus qui l</w:t>
      </w:r>
      <w:r w:rsidR="00FA6A88">
        <w:t>’</w:t>
      </w:r>
      <w:r w:rsidRPr="00B877BC">
        <w:t>honoraient de leur confiance</w:t>
      </w:r>
      <w:r w:rsidR="00FA6A88">
        <w:t>.</w:t>
      </w:r>
    </w:p>
    <w:p w14:paraId="10989BB2" w14:textId="77777777" w:rsidR="00FA6A88" w:rsidRDefault="00A92B34" w:rsidP="00FA6A88">
      <w:r w:rsidRPr="00B877BC">
        <w:t>Et la cause de ce trouble était exclusivement le banal me</w:t>
      </w:r>
      <w:r w:rsidRPr="00B877BC">
        <w:t>s</w:t>
      </w:r>
      <w:r w:rsidRPr="00B877BC">
        <w:t>sage qu</w:t>
      </w:r>
      <w:r w:rsidR="00FA6A88">
        <w:t>’</w:t>
      </w:r>
      <w:r w:rsidRPr="00B877BC">
        <w:t>avaient accueilli d</w:t>
      </w:r>
      <w:r w:rsidR="00FA6A88">
        <w:t>’</w:t>
      </w:r>
      <w:r w:rsidRPr="00B877BC">
        <w:t>une âme si calme tous les patentés notables des alentours</w:t>
      </w:r>
      <w:r w:rsidR="00FA6A88">
        <w:t xml:space="preserve">, – </w:t>
      </w:r>
      <w:r w:rsidRPr="00B877BC">
        <w:t>Alcibiade étant un de ces adorateurs du Moloch des Imbéciles</w:t>
      </w:r>
      <w:r w:rsidR="00FA6A88">
        <w:t xml:space="preserve">, </w:t>
      </w:r>
      <w:r w:rsidRPr="00B877BC">
        <w:t>à qui l</w:t>
      </w:r>
      <w:r w:rsidR="00FA6A88">
        <w:t>’</w:t>
      </w:r>
      <w:r w:rsidRPr="00B877BC">
        <w:t>Imprimé ne pardonne pas</w:t>
      </w:r>
      <w:r w:rsidR="00FA6A88">
        <w:t>.</w:t>
      </w:r>
    </w:p>
    <w:p w14:paraId="2617BE51" w14:textId="77777777" w:rsidR="00FA6A88" w:rsidRDefault="00A92B34" w:rsidP="00FA6A88">
      <w:r w:rsidRPr="00B877BC">
        <w:t>Le croira-t-on</w:t>
      </w:r>
      <w:r w:rsidR="00FA6A88">
        <w:t xml:space="preserve"> ? </w:t>
      </w:r>
      <w:r w:rsidRPr="00B877BC">
        <w:t>Il avait assassiné</w:t>
      </w:r>
      <w:r w:rsidR="00FA6A88">
        <w:t xml:space="preserve">, </w:t>
      </w:r>
      <w:r w:rsidRPr="00B877BC">
        <w:t xml:space="preserve">véritablement assassiné </w:t>
      </w:r>
      <w:r w:rsidRPr="00B877BC">
        <w:rPr>
          <w:i/>
          <w:iCs/>
        </w:rPr>
        <w:t>par</w:t>
      </w:r>
      <w:r w:rsidRPr="00B877BC">
        <w:t xml:space="preserve"> </w:t>
      </w:r>
      <w:r w:rsidRPr="00B877BC">
        <w:rPr>
          <w:i/>
          <w:iCs/>
        </w:rPr>
        <w:t>amour</w:t>
      </w:r>
      <w:r w:rsidR="00FA6A88">
        <w:t>.</w:t>
      </w:r>
    </w:p>
    <w:p w14:paraId="5547F710" w14:textId="77777777" w:rsidR="00FA6A88" w:rsidRDefault="00A92B34" w:rsidP="00FA6A88">
      <w:r w:rsidRPr="00B877BC">
        <w:t>La justice veut sans doute qu</w:t>
      </w:r>
      <w:r w:rsidR="00FA6A88">
        <w:t>’</w:t>
      </w:r>
      <w:r w:rsidRPr="00B877BC">
        <w:t>un tel crime soit imputable aux lectures de dentiste qui faisaient l</w:t>
      </w:r>
      <w:r w:rsidR="00FA6A88">
        <w:t>’</w:t>
      </w:r>
      <w:r w:rsidRPr="00B877BC">
        <w:t>aliment unique du ce</w:t>
      </w:r>
      <w:r w:rsidRPr="00B877BC">
        <w:t>r</w:t>
      </w:r>
      <w:r w:rsidRPr="00B877BC">
        <w:t>veau de ce meurtrier</w:t>
      </w:r>
      <w:r w:rsidR="00FA6A88">
        <w:t>.</w:t>
      </w:r>
    </w:p>
    <w:p w14:paraId="1438DB15" w14:textId="77777777" w:rsidR="00FA6A88" w:rsidRDefault="00A92B34" w:rsidP="00FA6A88">
      <w:r w:rsidRPr="00B877BC">
        <w:t>À force de voir dans les romans-feuilletons les situations amoureuses dénouées de façon tragique</w:t>
      </w:r>
      <w:r w:rsidR="00FA6A88">
        <w:t xml:space="preserve">, </w:t>
      </w:r>
      <w:r w:rsidRPr="00B877BC">
        <w:t>il s</w:t>
      </w:r>
      <w:r w:rsidR="00FA6A88">
        <w:t>’</w:t>
      </w:r>
      <w:r w:rsidRPr="00B877BC">
        <w:t xml:space="preserve">était laissé </w:t>
      </w:r>
      <w:r w:rsidRPr="00B877BC">
        <w:lastRenderedPageBreak/>
        <w:t>gagner peu à peu à la tentation de supprimer</w:t>
      </w:r>
      <w:r w:rsidR="00FA6A88">
        <w:t xml:space="preserve">, </w:t>
      </w:r>
      <w:r w:rsidRPr="00B877BC">
        <w:t>d</w:t>
      </w:r>
      <w:r w:rsidR="00FA6A88">
        <w:t>’</w:t>
      </w:r>
      <w:r w:rsidRPr="00B877BC">
        <w:t>un seul coup</w:t>
      </w:r>
      <w:r w:rsidR="00FA6A88">
        <w:t xml:space="preserve">, </w:t>
      </w:r>
      <w:r w:rsidRPr="00B877BC">
        <w:t>le ma</w:t>
      </w:r>
      <w:r w:rsidRPr="00B877BC">
        <w:t>r</w:t>
      </w:r>
      <w:r w:rsidRPr="00B877BC">
        <w:t>chand de parapluies qui faisait obstacle à son bonheur</w:t>
      </w:r>
      <w:r w:rsidR="00FA6A88">
        <w:t>.</w:t>
      </w:r>
    </w:p>
    <w:p w14:paraId="0B2790CB" w14:textId="77777777" w:rsidR="00FA6A88" w:rsidRDefault="00A92B34" w:rsidP="00FA6A88">
      <w:r w:rsidRPr="00B877BC">
        <w:t>Ce négociant jeune et superbement endenté dont il n</w:t>
      </w:r>
      <w:r w:rsidR="00FA6A88">
        <w:t>’</w:t>
      </w:r>
      <w:r w:rsidRPr="00B877BC">
        <w:t>avait aucune occasion de dévaster la mâchoire</w:t>
      </w:r>
      <w:r w:rsidR="00FA6A88">
        <w:t xml:space="preserve">, </w:t>
      </w:r>
      <w:r w:rsidRPr="00B877BC">
        <w:t>était sur le point d</w:t>
      </w:r>
      <w:r w:rsidR="00FA6A88">
        <w:t>’</w:t>
      </w:r>
      <w:r w:rsidRPr="00B877BC">
        <w:t>épouser Antoinette</w:t>
      </w:r>
      <w:r w:rsidR="00FA6A88">
        <w:t xml:space="preserve">, </w:t>
      </w:r>
      <w:r w:rsidRPr="00B877BC">
        <w:t xml:space="preserve">la fille du gros quincaillier </w:t>
      </w:r>
      <w:proofErr w:type="spellStart"/>
      <w:r w:rsidRPr="00B877BC">
        <w:t>Planchard</w:t>
      </w:r>
      <w:proofErr w:type="spellEnd"/>
      <w:r w:rsidR="00FA6A88">
        <w:t xml:space="preserve">, </w:t>
      </w:r>
      <w:r w:rsidRPr="00B877BC">
        <w:t>pour laquelle brûlait silencieusement Gerbillon depuis le jour où</w:t>
      </w:r>
      <w:r w:rsidR="00FA6A88">
        <w:t xml:space="preserve">, </w:t>
      </w:r>
      <w:r w:rsidRPr="00B877BC">
        <w:t xml:space="preserve">lui ayant cassé une molaire </w:t>
      </w:r>
      <w:proofErr w:type="spellStart"/>
      <w:r w:rsidRPr="00B877BC">
        <w:t>turberculeuse</w:t>
      </w:r>
      <w:proofErr w:type="spellEnd"/>
      <w:r w:rsidR="00FA6A88">
        <w:t xml:space="preserve">, </w:t>
      </w:r>
      <w:r w:rsidRPr="00B877BC">
        <w:t>la charmante e</w:t>
      </w:r>
      <w:r w:rsidRPr="00B877BC">
        <w:t>n</w:t>
      </w:r>
      <w:r w:rsidRPr="00B877BC">
        <w:t>fant s</w:t>
      </w:r>
      <w:r w:rsidR="00FA6A88">
        <w:t>’</w:t>
      </w:r>
      <w:r w:rsidRPr="00B877BC">
        <w:t>était pâmée dans ses bras</w:t>
      </w:r>
      <w:r w:rsidR="00FA6A88">
        <w:t>.</w:t>
      </w:r>
    </w:p>
    <w:p w14:paraId="46947C92" w14:textId="77777777" w:rsidR="00FA6A88" w:rsidRDefault="00A92B34" w:rsidP="00FA6A88">
      <w:r w:rsidRPr="00B877BC">
        <w:t>On allait publier les bans</w:t>
      </w:r>
      <w:r w:rsidR="00FA6A88">
        <w:t xml:space="preserve">. </w:t>
      </w:r>
      <w:r w:rsidRPr="00B877BC">
        <w:t>Avec la décision rapide qui fait les dentistes si redoutables</w:t>
      </w:r>
      <w:r w:rsidR="00FA6A88">
        <w:t xml:space="preserve">, </w:t>
      </w:r>
      <w:r w:rsidRPr="00B877BC">
        <w:t>Alcibiade avait machiné l</w:t>
      </w:r>
      <w:r w:rsidR="00FA6A88">
        <w:t>’</w:t>
      </w:r>
      <w:r w:rsidRPr="00B877BC">
        <w:t>extermination de son rival</w:t>
      </w:r>
      <w:r w:rsidR="00FA6A88">
        <w:t>.</w:t>
      </w:r>
    </w:p>
    <w:p w14:paraId="2C38FB08" w14:textId="77777777" w:rsidR="00FA6A88" w:rsidRDefault="00A92B34" w:rsidP="00FA6A88">
      <w:r w:rsidRPr="00B877BC">
        <w:t>Un matin d</w:t>
      </w:r>
      <w:r w:rsidR="00FA6A88">
        <w:t>’</w:t>
      </w:r>
      <w:r w:rsidRPr="00B877BC">
        <w:t>averse torrentielle</w:t>
      </w:r>
      <w:r w:rsidR="00FA6A88">
        <w:t xml:space="preserve">, </w:t>
      </w:r>
      <w:r w:rsidRPr="00B877BC">
        <w:t>le marchand de parapluies fut trouvé mort dans son lit</w:t>
      </w:r>
      <w:r w:rsidR="00FA6A88">
        <w:t xml:space="preserve">. </w:t>
      </w:r>
      <w:r w:rsidRPr="00B877BC">
        <w:t>L</w:t>
      </w:r>
      <w:r w:rsidR="00FA6A88">
        <w:t>’</w:t>
      </w:r>
      <w:r w:rsidRPr="00B877BC">
        <w:t>examen médical rendit manifeste qu</w:t>
      </w:r>
      <w:r w:rsidR="00FA6A88">
        <w:t>’</w:t>
      </w:r>
      <w:r w:rsidRPr="00B877BC">
        <w:t>un scélérat de la plus dangereuse espèce avait étranglé ce malheureux pendant son sommeil</w:t>
      </w:r>
      <w:r w:rsidR="00FA6A88">
        <w:t>.</w:t>
      </w:r>
    </w:p>
    <w:p w14:paraId="14122052" w14:textId="77777777" w:rsidR="00FA6A88" w:rsidRDefault="00A92B34" w:rsidP="00FA6A88">
      <w:r w:rsidRPr="00B877BC">
        <w:t>Le diabolique Gerbillon</w:t>
      </w:r>
      <w:r w:rsidR="00FA6A88">
        <w:t xml:space="preserve">, </w:t>
      </w:r>
      <w:r w:rsidRPr="00B877BC">
        <w:t>qui savait mieux que personne à quoi s</w:t>
      </w:r>
      <w:r w:rsidR="00FA6A88">
        <w:t>’</w:t>
      </w:r>
      <w:r w:rsidRPr="00B877BC">
        <w:t>en tenir</w:t>
      </w:r>
      <w:r w:rsidR="00FA6A88">
        <w:t xml:space="preserve">, </w:t>
      </w:r>
      <w:r w:rsidRPr="00B877BC">
        <w:t>confirma cet avis audacieusement et s</w:t>
      </w:r>
      <w:r w:rsidR="00FA6A88">
        <w:t>’</w:t>
      </w:r>
      <w:r w:rsidRPr="00B877BC">
        <w:t>honora d</w:t>
      </w:r>
      <w:r w:rsidR="00FA6A88">
        <w:t>’</w:t>
      </w:r>
      <w:r w:rsidRPr="00B877BC">
        <w:t>une logique implacable dans la démonstration scientifique du forfait</w:t>
      </w:r>
      <w:r w:rsidR="00FA6A88">
        <w:t xml:space="preserve">. </w:t>
      </w:r>
      <w:r w:rsidRPr="00B877BC">
        <w:t>Ses mesures</w:t>
      </w:r>
      <w:r w:rsidR="00FA6A88">
        <w:t xml:space="preserve">, </w:t>
      </w:r>
      <w:r w:rsidRPr="00B877BC">
        <w:t>d</w:t>
      </w:r>
      <w:r w:rsidR="00FA6A88">
        <w:t>’</w:t>
      </w:r>
      <w:r w:rsidRPr="00B877BC">
        <w:t>ailleurs</w:t>
      </w:r>
      <w:r w:rsidR="00FA6A88">
        <w:t xml:space="preserve">, </w:t>
      </w:r>
      <w:r w:rsidRPr="00B877BC">
        <w:t>étaient si bien prises qu</w:t>
      </w:r>
      <w:r w:rsidR="00FA6A88">
        <w:t>’</w:t>
      </w:r>
      <w:r w:rsidRPr="00B877BC">
        <w:t>après une enquête aussi vaine que méticuleuse</w:t>
      </w:r>
      <w:r w:rsidR="00FA6A88">
        <w:t xml:space="preserve">, </w:t>
      </w:r>
      <w:r w:rsidRPr="00B877BC">
        <w:t>la justice fut obligée de renoncer à découvrir le coupable</w:t>
      </w:r>
      <w:r w:rsidR="00FA6A88">
        <w:t>.</w:t>
      </w:r>
    </w:p>
    <w:p w14:paraId="36468536" w14:textId="77777777" w:rsidR="00FA6A88" w:rsidRDefault="00FA6A88" w:rsidP="00FA6A88">
      <w:pPr>
        <w:pStyle w:val="Etoile"/>
      </w:pPr>
      <w:r>
        <w:t>* * *</w:t>
      </w:r>
    </w:p>
    <w:p w14:paraId="57400304" w14:textId="77777777" w:rsidR="00FA6A88" w:rsidRDefault="00A92B34" w:rsidP="00FA6A88">
      <w:r w:rsidRPr="00B877BC">
        <w:t>Le dentiste sanguinaire fut donc sauvé</w:t>
      </w:r>
      <w:r w:rsidR="00FA6A88">
        <w:t xml:space="preserve">, </w:t>
      </w:r>
      <w:r w:rsidRPr="00B877BC">
        <w:t>mais non pas i</w:t>
      </w:r>
      <w:r w:rsidRPr="00B877BC">
        <w:t>m</w:t>
      </w:r>
      <w:r w:rsidRPr="00B877BC">
        <w:t>puni</w:t>
      </w:r>
      <w:r w:rsidR="00FA6A88">
        <w:t xml:space="preserve">, </w:t>
      </w:r>
      <w:r w:rsidRPr="00B877BC">
        <w:t>ainsi que vous l</w:t>
      </w:r>
      <w:r w:rsidR="00FA6A88">
        <w:t>’</w:t>
      </w:r>
      <w:r w:rsidRPr="00B877BC">
        <w:t>allez voir</w:t>
      </w:r>
      <w:r w:rsidR="00FA6A88">
        <w:t>.</w:t>
      </w:r>
    </w:p>
    <w:p w14:paraId="6F04AB3A" w14:textId="77777777" w:rsidR="00FA6A88" w:rsidRDefault="00A92B34" w:rsidP="00FA6A88">
      <w:r w:rsidRPr="00B877BC">
        <w:t>Comme il entendait que son crime lui profitât</w:t>
      </w:r>
      <w:r w:rsidR="00FA6A88">
        <w:t xml:space="preserve">, </w:t>
      </w:r>
      <w:r w:rsidRPr="00B877BC">
        <w:t>le marchand de parapluies était à peine sous la terre qu</w:t>
      </w:r>
      <w:r w:rsidR="00FA6A88">
        <w:t>’</w:t>
      </w:r>
      <w:r w:rsidRPr="00B877BC">
        <w:t>il commença le siège d</w:t>
      </w:r>
      <w:r w:rsidR="00FA6A88">
        <w:t>’</w:t>
      </w:r>
      <w:r w:rsidRPr="00B877BC">
        <w:t>Antoinette</w:t>
      </w:r>
      <w:r w:rsidR="00FA6A88">
        <w:t>.</w:t>
      </w:r>
    </w:p>
    <w:p w14:paraId="57E9500F" w14:textId="77777777" w:rsidR="00FA6A88" w:rsidRDefault="00A92B34" w:rsidP="00FA6A88">
      <w:r w:rsidRPr="00B877BC">
        <w:lastRenderedPageBreak/>
        <w:t>L</w:t>
      </w:r>
      <w:r w:rsidR="00FA6A88">
        <w:t>’</w:t>
      </w:r>
      <w:r w:rsidRPr="00B877BC">
        <w:t>attitude supérieure qu</w:t>
      </w:r>
      <w:r w:rsidR="00FA6A88">
        <w:t>’</w:t>
      </w:r>
      <w:r w:rsidRPr="00B877BC">
        <w:t>il avait montrée au cours de l</w:t>
      </w:r>
      <w:r w:rsidR="00FA6A88">
        <w:t>’</w:t>
      </w:r>
      <w:r w:rsidRPr="00B877BC">
        <w:t>enquête</w:t>
      </w:r>
      <w:r w:rsidR="00FA6A88">
        <w:t xml:space="preserve">, </w:t>
      </w:r>
      <w:r w:rsidRPr="00B877BC">
        <w:t>les lumières dont il avait inondé ce drame obscur</w:t>
      </w:r>
      <w:r w:rsidR="00FA6A88">
        <w:t xml:space="preserve">, </w:t>
      </w:r>
      <w:r w:rsidRPr="00B877BC">
        <w:t>enfin l</w:t>
      </w:r>
      <w:r w:rsidR="00FA6A88">
        <w:t>’</w:t>
      </w:r>
      <w:r w:rsidRPr="00B877BC">
        <w:t>empressement respectueux de sa compassion délicate pour une jeune personne frappée si cruellement</w:t>
      </w:r>
      <w:r w:rsidR="00FA6A88">
        <w:t xml:space="preserve">, </w:t>
      </w:r>
      <w:r w:rsidRPr="00B877BC">
        <w:t>lui facilitèrent l</w:t>
      </w:r>
      <w:r w:rsidR="00FA6A88">
        <w:t>’</w:t>
      </w:r>
      <w:r w:rsidRPr="00B877BC">
        <w:t>accès de son cœur</w:t>
      </w:r>
      <w:r w:rsidR="00FA6A88">
        <w:t>.</w:t>
      </w:r>
    </w:p>
    <w:p w14:paraId="27FEFA37" w14:textId="77777777" w:rsidR="00FA6A88" w:rsidRDefault="00A92B34" w:rsidP="00FA6A88">
      <w:r w:rsidRPr="00B877BC">
        <w:t>Ce n</w:t>
      </w:r>
      <w:r w:rsidR="00FA6A88">
        <w:t>’</w:t>
      </w:r>
      <w:r w:rsidRPr="00B877BC">
        <w:t>était pas</w:t>
      </w:r>
      <w:r w:rsidR="00FA6A88">
        <w:t xml:space="preserve">, </w:t>
      </w:r>
      <w:r w:rsidRPr="00B877BC">
        <w:t>à vrai dire</w:t>
      </w:r>
      <w:r w:rsidR="00FA6A88">
        <w:t xml:space="preserve">, </w:t>
      </w:r>
      <w:r w:rsidRPr="00B877BC">
        <w:t>un cœur difficile à prendre</w:t>
      </w:r>
      <w:r w:rsidR="00FA6A88">
        <w:t xml:space="preserve">, </w:t>
      </w:r>
      <w:r w:rsidRPr="00B877BC">
        <w:t>une Babylone de cœur</w:t>
      </w:r>
      <w:r w:rsidR="00FA6A88">
        <w:t xml:space="preserve">. </w:t>
      </w:r>
      <w:r w:rsidRPr="00B877BC">
        <w:t>La fille du quincaillier était une vierge ra</w:t>
      </w:r>
      <w:r w:rsidRPr="00B877BC">
        <w:t>i</w:t>
      </w:r>
      <w:r w:rsidRPr="00B877BC">
        <w:t>sonnable et bien portante qui ne s</w:t>
      </w:r>
      <w:r w:rsidR="00FA6A88">
        <w:t>’</w:t>
      </w:r>
      <w:r w:rsidRPr="00B877BC">
        <w:t>abîma que très peu dans sa douleur</w:t>
      </w:r>
      <w:r w:rsidR="00FA6A88">
        <w:t>.</w:t>
      </w:r>
    </w:p>
    <w:p w14:paraId="3B3B3A8B" w14:textId="77777777" w:rsidR="00FA6A88" w:rsidRDefault="00A92B34" w:rsidP="00FA6A88">
      <w:r w:rsidRPr="00B877BC">
        <w:t>Elle ne prétendit pas à la vaine gloire des lamentations éternelles</w:t>
      </w:r>
      <w:r w:rsidR="00FA6A88">
        <w:t xml:space="preserve">, </w:t>
      </w:r>
      <w:r w:rsidRPr="00B877BC">
        <w:t>n</w:t>
      </w:r>
      <w:r w:rsidR="00FA6A88">
        <w:t>’</w:t>
      </w:r>
      <w:r w:rsidRPr="00B877BC">
        <w:t>afficha point d</w:t>
      </w:r>
      <w:r w:rsidR="00FA6A88">
        <w:t>’</w:t>
      </w:r>
      <w:r w:rsidRPr="00B877BC">
        <w:t>être inconsolable</w:t>
      </w:r>
      <w:r w:rsidR="00FA6A88">
        <w:t>.</w:t>
      </w:r>
    </w:p>
    <w:p w14:paraId="7896283D" w14:textId="77777777" w:rsidR="00FA6A88" w:rsidRDefault="00FA6A88" w:rsidP="00FA6A88">
      <w:r>
        <w:t>— </w:t>
      </w:r>
      <w:r w:rsidR="00A92B34" w:rsidRPr="00B877BC">
        <w:t>On ne vit pas pour les morts</w:t>
      </w:r>
      <w:r>
        <w:t xml:space="preserve">, </w:t>
      </w:r>
      <w:r w:rsidR="00A92B34" w:rsidRPr="00B877BC">
        <w:t>un mari perdu</w:t>
      </w:r>
      <w:r>
        <w:t xml:space="preserve">, </w:t>
      </w:r>
      <w:r w:rsidR="00A92B34" w:rsidRPr="00B877BC">
        <w:t>dix de r</w:t>
      </w:r>
      <w:r w:rsidR="00A92B34" w:rsidRPr="00B877BC">
        <w:t>e</w:t>
      </w:r>
      <w:r w:rsidR="00A92B34" w:rsidRPr="00B877BC">
        <w:t>trouvés</w:t>
      </w:r>
      <w:r>
        <w:t xml:space="preserve">, </w:t>
      </w:r>
      <w:r w:rsidR="00A92B34" w:rsidRPr="00B877BC">
        <w:t>etc</w:t>
      </w:r>
      <w:r>
        <w:t xml:space="preserve">., </w:t>
      </w:r>
      <w:r w:rsidR="00A92B34" w:rsidRPr="00B877BC">
        <w:t>lui murmurait Alcibiade</w:t>
      </w:r>
      <w:r>
        <w:t xml:space="preserve">. </w:t>
      </w:r>
      <w:r w:rsidR="00A92B34" w:rsidRPr="00B877BC">
        <w:t>Quelques sentences t</w:t>
      </w:r>
      <w:r w:rsidR="00A92B34" w:rsidRPr="00B877BC">
        <w:t>i</w:t>
      </w:r>
      <w:r w:rsidR="00A92B34" w:rsidRPr="00B877BC">
        <w:t>rées du même gouffre lui dévoilèrent bientôt la noblesse de cet arracheur qui lui parut transcendant</w:t>
      </w:r>
      <w:r>
        <w:t>.</w:t>
      </w:r>
    </w:p>
    <w:p w14:paraId="19D1E13B" w14:textId="77777777" w:rsidR="00FA6A88" w:rsidRDefault="00FA6A88" w:rsidP="00FA6A88">
      <w:r>
        <w:t>— </w:t>
      </w:r>
      <w:r w:rsidR="00A92B34" w:rsidRPr="00B877BC">
        <w:t>C</w:t>
      </w:r>
      <w:r>
        <w:t>’</w:t>
      </w:r>
      <w:r w:rsidR="00A92B34" w:rsidRPr="00B877BC">
        <w:t>est votre cœur</w:t>
      </w:r>
      <w:r>
        <w:t xml:space="preserve">, </w:t>
      </w:r>
      <w:r w:rsidR="00A92B34" w:rsidRPr="00B877BC">
        <w:t>Mademoiselle</w:t>
      </w:r>
      <w:r>
        <w:t xml:space="preserve">, </w:t>
      </w:r>
      <w:r w:rsidR="00A92B34" w:rsidRPr="00B877BC">
        <w:t>que je voudrais extirper</w:t>
      </w:r>
      <w:r>
        <w:t xml:space="preserve">, </w:t>
      </w:r>
      <w:r w:rsidR="00A92B34" w:rsidRPr="00B877BC">
        <w:t>lui dit-il un jour</w:t>
      </w:r>
      <w:r>
        <w:t xml:space="preserve">. </w:t>
      </w:r>
      <w:r w:rsidR="00A92B34" w:rsidRPr="00B877BC">
        <w:t>Parole décisive</w:t>
      </w:r>
      <w:r>
        <w:t>.</w:t>
      </w:r>
    </w:p>
    <w:p w14:paraId="3B5A3358" w14:textId="77777777" w:rsidR="00FA6A88" w:rsidRDefault="00A92B34" w:rsidP="00FA6A88">
      <w:r w:rsidRPr="00B877BC">
        <w:t>Ce mot charmant que l</w:t>
      </w:r>
      <w:r w:rsidR="00FA6A88">
        <w:t>’</w:t>
      </w:r>
      <w:r w:rsidRPr="00B877BC">
        <w:t>éducation de la jeune fille lui permit heureusement de savourer</w:t>
      </w:r>
      <w:r w:rsidR="00FA6A88">
        <w:t xml:space="preserve">, </w:t>
      </w:r>
      <w:r w:rsidRPr="00B877BC">
        <w:t>la détermina</w:t>
      </w:r>
      <w:r w:rsidR="00FA6A88">
        <w:t xml:space="preserve">. </w:t>
      </w:r>
      <w:r w:rsidRPr="00B877BC">
        <w:t>Gerbillon</w:t>
      </w:r>
      <w:r w:rsidR="00FA6A88">
        <w:t xml:space="preserve">, </w:t>
      </w:r>
      <w:r w:rsidRPr="00B877BC">
        <w:t>d</w:t>
      </w:r>
      <w:r w:rsidR="00FA6A88">
        <w:t>’</w:t>
      </w:r>
      <w:r w:rsidRPr="00B877BC">
        <w:t>ailleurs</w:t>
      </w:r>
      <w:r w:rsidR="00FA6A88">
        <w:t xml:space="preserve">, </w:t>
      </w:r>
      <w:r w:rsidRPr="00B877BC">
        <w:t>était un époux sortable</w:t>
      </w:r>
      <w:r w:rsidR="00FA6A88">
        <w:t xml:space="preserve">. </w:t>
      </w:r>
      <w:r w:rsidRPr="00B877BC">
        <w:t>On s</w:t>
      </w:r>
      <w:r w:rsidR="00FA6A88">
        <w:t>’</w:t>
      </w:r>
      <w:r w:rsidRPr="00B877BC">
        <w:t>entendit aisément et le mariage s</w:t>
      </w:r>
      <w:r w:rsidR="00FA6A88">
        <w:t>’</w:t>
      </w:r>
      <w:r w:rsidRPr="00B877BC">
        <w:t>accomplit</w:t>
      </w:r>
      <w:r w:rsidR="00FA6A88">
        <w:t>.</w:t>
      </w:r>
    </w:p>
    <w:p w14:paraId="0F50884C" w14:textId="77777777" w:rsidR="00FA6A88" w:rsidRDefault="00A92B34" w:rsidP="00FA6A88">
      <w:r w:rsidRPr="00B877BC">
        <w:t>Pourquoi fallut-il qu</w:t>
      </w:r>
      <w:r w:rsidR="00FA6A88">
        <w:t>’</w:t>
      </w:r>
      <w:r w:rsidRPr="00B877BC">
        <w:t>un bonheur si chèrement conquis fût empoisonné par le souvenir du mort</w:t>
      </w:r>
      <w:r w:rsidR="00FA6A88">
        <w:t xml:space="preserve"> ? </w:t>
      </w:r>
      <w:r w:rsidRPr="00B877BC">
        <w:t>La fameuse lettre de deuil dont l</w:t>
      </w:r>
      <w:r w:rsidR="00FA6A88">
        <w:t>’</w:t>
      </w:r>
      <w:r w:rsidRPr="00B877BC">
        <w:t>impression commençait à s</w:t>
      </w:r>
      <w:r w:rsidR="00FA6A88">
        <w:t>’</w:t>
      </w:r>
      <w:r w:rsidRPr="00B877BC">
        <w:t>effacer</w:t>
      </w:r>
      <w:r w:rsidR="00FA6A88">
        <w:t xml:space="preserve">, </w:t>
      </w:r>
      <w:r w:rsidRPr="00B877BC">
        <w:t>n</w:t>
      </w:r>
      <w:r w:rsidR="00FA6A88">
        <w:t>’</w:t>
      </w:r>
      <w:r w:rsidRPr="00B877BC">
        <w:t>avait-elle pas réapparu dans l</w:t>
      </w:r>
      <w:r w:rsidR="00FA6A88">
        <w:t>’</w:t>
      </w:r>
      <w:r w:rsidRPr="00B877BC">
        <w:t>imagination de ce meurtrier qui se croyait b</w:t>
      </w:r>
      <w:r w:rsidRPr="00B877BC">
        <w:t>ê</w:t>
      </w:r>
      <w:r w:rsidRPr="00B877BC">
        <w:t>tement dénoncé par elle</w:t>
      </w:r>
      <w:r w:rsidR="00FA6A88">
        <w:t xml:space="preserve"> ? </w:t>
      </w:r>
      <w:r w:rsidRPr="00B877BC">
        <w:t>L</w:t>
      </w:r>
      <w:r w:rsidR="00FA6A88">
        <w:t>’</w:t>
      </w:r>
      <w:r w:rsidRPr="00B877BC">
        <w:t>avant-veille de son mariage</w:t>
      </w:r>
      <w:r w:rsidR="00FA6A88">
        <w:t xml:space="preserve">, – </w:t>
      </w:r>
      <w:r w:rsidRPr="00B877BC">
        <w:t>on vient de le voir</w:t>
      </w:r>
      <w:r w:rsidR="00FA6A88">
        <w:t xml:space="preserve">, – </w:t>
      </w:r>
      <w:r w:rsidRPr="00B877BC">
        <w:t>l</w:t>
      </w:r>
      <w:r w:rsidR="00FA6A88">
        <w:t>’</w:t>
      </w:r>
      <w:r w:rsidRPr="00B877BC">
        <w:t>obsession était revenue plus forte</w:t>
      </w:r>
      <w:r w:rsidR="00FA6A88">
        <w:t xml:space="preserve">, </w:t>
      </w:r>
      <w:r w:rsidRPr="00B877BC">
        <w:t>le pou</w:t>
      </w:r>
      <w:r w:rsidRPr="00B877BC">
        <w:t>s</w:t>
      </w:r>
      <w:r w:rsidRPr="00B877BC">
        <w:t>sant à la folie</w:t>
      </w:r>
      <w:r w:rsidR="00FA6A88">
        <w:t xml:space="preserve">, </w:t>
      </w:r>
      <w:r w:rsidRPr="00B877BC">
        <w:t>le faisait errer tout un jour</w:t>
      </w:r>
      <w:r w:rsidR="00FA6A88">
        <w:t xml:space="preserve">, </w:t>
      </w:r>
      <w:r w:rsidRPr="00B877BC">
        <w:t>comme un fugitif</w:t>
      </w:r>
      <w:r w:rsidR="00FA6A88">
        <w:t xml:space="preserve">, </w:t>
      </w:r>
      <w:r w:rsidRPr="00B877BC">
        <w:t>dans ce Paris qu</w:t>
      </w:r>
      <w:r w:rsidR="00FA6A88">
        <w:t>’</w:t>
      </w:r>
      <w:r w:rsidRPr="00B877BC">
        <w:t>il n</w:t>
      </w:r>
      <w:r w:rsidR="00FA6A88">
        <w:t>’</w:t>
      </w:r>
      <w:r w:rsidRPr="00B877BC">
        <w:t>habitait pas</w:t>
      </w:r>
      <w:r w:rsidR="00FA6A88">
        <w:t xml:space="preserve">, </w:t>
      </w:r>
      <w:r w:rsidRPr="00B877BC">
        <w:t>jusqu</w:t>
      </w:r>
      <w:r w:rsidR="00FA6A88">
        <w:t>’</w:t>
      </w:r>
      <w:r w:rsidRPr="00B877BC">
        <w:t>à l</w:t>
      </w:r>
      <w:r w:rsidR="00FA6A88">
        <w:t>’</w:t>
      </w:r>
      <w:r w:rsidRPr="00B877BC">
        <w:t>heure terrible où il avait enfin trouvé l</w:t>
      </w:r>
      <w:r w:rsidR="00FA6A88">
        <w:t>’</w:t>
      </w:r>
      <w:r w:rsidRPr="00B877BC">
        <w:t xml:space="preserve">énergie de commander ses billets de </w:t>
      </w:r>
      <w:r w:rsidRPr="00B877BC">
        <w:lastRenderedPageBreak/>
        <w:t>mariage à cet imprimeur de Vaugirard qui avait certainement deviné son crime</w:t>
      </w:r>
      <w:r w:rsidR="00FA6A88">
        <w:t>.</w:t>
      </w:r>
    </w:p>
    <w:p w14:paraId="79D75569" w14:textId="77777777" w:rsidR="00FA6A88" w:rsidRDefault="00A92B34" w:rsidP="00FA6A88">
      <w:r w:rsidRPr="00B877BC">
        <w:t>C</w:t>
      </w:r>
      <w:r w:rsidR="00FA6A88">
        <w:t>’</w:t>
      </w:r>
      <w:r w:rsidRPr="00B877BC">
        <w:t>était bien la peine d</w:t>
      </w:r>
      <w:r w:rsidR="00FA6A88">
        <w:t>’</w:t>
      </w:r>
      <w:r w:rsidRPr="00B877BC">
        <w:t>avoir été si malin</w:t>
      </w:r>
      <w:r w:rsidR="00FA6A88">
        <w:t xml:space="preserve">, </w:t>
      </w:r>
      <w:r w:rsidRPr="00B877BC">
        <w:t>si débrouillard</w:t>
      </w:r>
      <w:r w:rsidR="00FA6A88">
        <w:t xml:space="preserve">, </w:t>
      </w:r>
      <w:r w:rsidRPr="00B877BC">
        <w:t>d</w:t>
      </w:r>
      <w:r w:rsidR="00FA6A88">
        <w:t>’</w:t>
      </w:r>
      <w:r w:rsidRPr="00B877BC">
        <w:t>avoir si bien dépisté la justice et d</w:t>
      </w:r>
      <w:r w:rsidR="00FA6A88">
        <w:t>’</w:t>
      </w:r>
      <w:r w:rsidRPr="00B877BC">
        <w:t>avoir</w:t>
      </w:r>
      <w:r w:rsidR="00FA6A88">
        <w:t xml:space="preserve">, </w:t>
      </w:r>
      <w:r w:rsidRPr="00B877BC">
        <w:t>contre toute esp</w:t>
      </w:r>
      <w:r w:rsidRPr="00B877BC">
        <w:t>é</w:t>
      </w:r>
      <w:r w:rsidRPr="00B877BC">
        <w:t>rance</w:t>
      </w:r>
      <w:r w:rsidR="00FA6A88">
        <w:t xml:space="preserve">, </w:t>
      </w:r>
      <w:r w:rsidRPr="00B877BC">
        <w:t>obtenu la main d</w:t>
      </w:r>
      <w:r w:rsidR="00FA6A88">
        <w:t>’</w:t>
      </w:r>
      <w:r w:rsidRPr="00B877BC">
        <w:t>une femme qu</w:t>
      </w:r>
      <w:r w:rsidR="00FA6A88">
        <w:t>’</w:t>
      </w:r>
      <w:r w:rsidRPr="00B877BC">
        <w:t>on idolâtrait</w:t>
      </w:r>
      <w:r w:rsidR="00FA6A88">
        <w:t xml:space="preserve">, </w:t>
      </w:r>
      <w:r w:rsidRPr="00B877BC">
        <w:t>pour en arriver à cette misère d</w:t>
      </w:r>
      <w:r w:rsidR="00FA6A88">
        <w:t>’</w:t>
      </w:r>
      <w:r w:rsidRPr="00B877BC">
        <w:t>être fréquenté par des hallucinations</w:t>
      </w:r>
      <w:r w:rsidR="00FA6A88">
        <w:t> !</w:t>
      </w:r>
    </w:p>
    <w:p w14:paraId="4A712994" w14:textId="77777777" w:rsidR="00FA6A88" w:rsidRDefault="00FA6A88" w:rsidP="00FA6A88">
      <w:pPr>
        <w:pStyle w:val="Etoile"/>
      </w:pPr>
      <w:r>
        <w:t>* * *</w:t>
      </w:r>
    </w:p>
    <w:p w14:paraId="1AAF813C" w14:textId="77777777" w:rsidR="00FA6A88" w:rsidRDefault="00A92B34" w:rsidP="00FA6A88">
      <w:r w:rsidRPr="00B877BC">
        <w:t>L</w:t>
      </w:r>
      <w:r w:rsidR="00FA6A88">
        <w:t>’</w:t>
      </w:r>
      <w:r w:rsidRPr="00B877BC">
        <w:t>ivresse des premiers jours ne fut qu</w:t>
      </w:r>
      <w:r w:rsidR="00FA6A88">
        <w:t>’</w:t>
      </w:r>
      <w:r w:rsidRPr="00B877BC">
        <w:t>un répit</w:t>
      </w:r>
      <w:r w:rsidR="00FA6A88">
        <w:t xml:space="preserve">. </w:t>
      </w:r>
      <w:r w:rsidRPr="00B877BC">
        <w:t>Les fines cornes du croissant de la lune de miel des nouveaux époux n</w:t>
      </w:r>
      <w:r w:rsidR="00FA6A88">
        <w:t>’</w:t>
      </w:r>
      <w:r w:rsidRPr="00B877BC">
        <w:t>avaient pas encore cessé de piquer l</w:t>
      </w:r>
      <w:r w:rsidR="00FA6A88">
        <w:t>’</w:t>
      </w:r>
      <w:r w:rsidRPr="00B877BC">
        <w:t>azur</w:t>
      </w:r>
      <w:r w:rsidR="00FA6A88">
        <w:t xml:space="preserve">, </w:t>
      </w:r>
      <w:r w:rsidRPr="00B877BC">
        <w:t>qu</w:t>
      </w:r>
      <w:r w:rsidR="00FA6A88">
        <w:t>’</w:t>
      </w:r>
      <w:r w:rsidRPr="00B877BC">
        <w:t>il se produisit un germe de tribulation</w:t>
      </w:r>
      <w:r w:rsidR="00FA6A88">
        <w:t>.</w:t>
      </w:r>
    </w:p>
    <w:p w14:paraId="71C60863" w14:textId="77777777" w:rsidR="00FA6A88" w:rsidRDefault="00A92B34" w:rsidP="00FA6A88">
      <w:r w:rsidRPr="00B877BC">
        <w:t>Alcibiade</w:t>
      </w:r>
      <w:r w:rsidR="00FA6A88">
        <w:t xml:space="preserve">, </w:t>
      </w:r>
      <w:r w:rsidRPr="00B877BC">
        <w:t>un matin</w:t>
      </w:r>
      <w:r w:rsidR="00FA6A88">
        <w:t xml:space="preserve">, </w:t>
      </w:r>
      <w:r w:rsidRPr="00B877BC">
        <w:t>découvrit le portrait du marchand de parapluies</w:t>
      </w:r>
      <w:r w:rsidR="00FA6A88">
        <w:t xml:space="preserve">. </w:t>
      </w:r>
      <w:r w:rsidRPr="00B877BC">
        <w:t>Oh</w:t>
      </w:r>
      <w:r w:rsidR="00FA6A88">
        <w:t xml:space="preserve"> ! </w:t>
      </w:r>
      <w:r w:rsidRPr="00B877BC">
        <w:t>une simple photographie qu</w:t>
      </w:r>
      <w:r w:rsidR="00FA6A88">
        <w:t>’</w:t>
      </w:r>
      <w:r w:rsidRPr="00B877BC">
        <w:t>Antoinette avait innocemment acceptée de lui lorsqu</w:t>
      </w:r>
      <w:r w:rsidR="00FA6A88">
        <w:t>’</w:t>
      </w:r>
      <w:r w:rsidRPr="00B877BC">
        <w:t>elle se croyait à la veille de l</w:t>
      </w:r>
      <w:r w:rsidR="00FA6A88">
        <w:t>’</w:t>
      </w:r>
      <w:r w:rsidRPr="00B877BC">
        <w:t>épouser</w:t>
      </w:r>
      <w:r w:rsidR="00FA6A88">
        <w:t>.</w:t>
      </w:r>
    </w:p>
    <w:p w14:paraId="1727400F" w14:textId="77777777" w:rsidR="00FA6A88" w:rsidRDefault="00A92B34" w:rsidP="00FA6A88">
      <w:r w:rsidRPr="00B877BC">
        <w:t>Le dentiste outré de fureur la mit en pièces aussitôt sous les yeux de sa femme que cette violence révolta</w:t>
      </w:r>
      <w:r w:rsidR="00FA6A88">
        <w:t xml:space="preserve">, </w:t>
      </w:r>
      <w:r w:rsidRPr="00B877BC">
        <w:t>bien que la rel</w:t>
      </w:r>
      <w:r w:rsidRPr="00B877BC">
        <w:t>i</w:t>
      </w:r>
      <w:r w:rsidRPr="00B877BC">
        <w:t>que ne lui parût pas fort précieuse</w:t>
      </w:r>
      <w:r w:rsidR="00FA6A88">
        <w:t>.</w:t>
      </w:r>
    </w:p>
    <w:p w14:paraId="121C82EF" w14:textId="77777777" w:rsidR="00FA6A88" w:rsidRDefault="00A92B34" w:rsidP="00FA6A88">
      <w:r w:rsidRPr="00B877BC">
        <w:t>Mais en même temps</w:t>
      </w:r>
      <w:r w:rsidR="00FA6A88">
        <w:t xml:space="preserve">, – </w:t>
      </w:r>
      <w:r w:rsidRPr="00B877BC">
        <w:t>parce qu</w:t>
      </w:r>
      <w:r w:rsidR="00FA6A88">
        <w:t>’</w:t>
      </w:r>
      <w:r w:rsidRPr="00B877BC">
        <w:t>il est impossible de d</w:t>
      </w:r>
      <w:r w:rsidRPr="00B877BC">
        <w:t>é</w:t>
      </w:r>
      <w:r w:rsidRPr="00B877BC">
        <w:t>truire quoi que ce soit</w:t>
      </w:r>
      <w:r w:rsidR="00FA6A88">
        <w:t xml:space="preserve">, – </w:t>
      </w:r>
      <w:r w:rsidRPr="00B877BC">
        <w:t>l</w:t>
      </w:r>
      <w:r w:rsidR="00FA6A88">
        <w:t>’</w:t>
      </w:r>
      <w:r w:rsidRPr="00B877BC">
        <w:t>image hostile qui n</w:t>
      </w:r>
      <w:r w:rsidR="00FA6A88">
        <w:t>’</w:t>
      </w:r>
      <w:r w:rsidRPr="00B877BC">
        <w:t>existait aupar</w:t>
      </w:r>
      <w:r w:rsidRPr="00B877BC">
        <w:t>a</w:t>
      </w:r>
      <w:r w:rsidRPr="00B877BC">
        <w:t>vant sur le papier que comme le reflet visible de l</w:t>
      </w:r>
      <w:r w:rsidR="00FA6A88">
        <w:t>’</w:t>
      </w:r>
      <w:r w:rsidRPr="00B877BC">
        <w:t>un des fra</w:t>
      </w:r>
      <w:r w:rsidRPr="00B877BC">
        <w:t>g</w:t>
      </w:r>
      <w:r w:rsidRPr="00B877BC">
        <w:t>ments de l</w:t>
      </w:r>
      <w:r w:rsidR="00FA6A88">
        <w:t>’</w:t>
      </w:r>
      <w:r w:rsidRPr="00B877BC">
        <w:t>indiscernable Cliché photographique dont l</w:t>
      </w:r>
      <w:r w:rsidR="00FA6A88">
        <w:t>’</w:t>
      </w:r>
      <w:r w:rsidRPr="00B877BC">
        <w:t>univers est enveloppé</w:t>
      </w:r>
      <w:r w:rsidR="00FA6A88">
        <w:t xml:space="preserve">, </w:t>
      </w:r>
      <w:r w:rsidRPr="00B877BC">
        <w:t>s</w:t>
      </w:r>
      <w:r w:rsidR="00FA6A88">
        <w:t>’</w:t>
      </w:r>
      <w:r w:rsidRPr="00B877BC">
        <w:t xml:space="preserve">alla fixer dans la mémoire soudainement </w:t>
      </w:r>
      <w:r w:rsidRPr="00B877BC">
        <w:rPr>
          <w:i/>
          <w:iCs/>
        </w:rPr>
        <w:t>i</w:t>
      </w:r>
      <w:r w:rsidRPr="00B877BC">
        <w:rPr>
          <w:i/>
          <w:iCs/>
        </w:rPr>
        <w:t>m</w:t>
      </w:r>
      <w:r w:rsidRPr="00B877BC">
        <w:rPr>
          <w:i/>
          <w:iCs/>
        </w:rPr>
        <w:t>pressionnée</w:t>
      </w:r>
      <w:r w:rsidRPr="00B877BC">
        <w:t xml:space="preserve"> de </w:t>
      </w:r>
      <w:r w:rsidR="00FA6A88">
        <w:t>M</w:t>
      </w:r>
      <w:r w:rsidR="00FA6A88" w:rsidRPr="00FA6A88">
        <w:rPr>
          <w:vertAlign w:val="superscript"/>
        </w:rPr>
        <w:t>me</w:t>
      </w:r>
      <w:r w:rsidR="00FA6A88">
        <w:t> </w:t>
      </w:r>
      <w:r w:rsidRPr="00B877BC">
        <w:t>Gerbillon</w:t>
      </w:r>
      <w:r w:rsidR="00FA6A88">
        <w:t>.</w:t>
      </w:r>
    </w:p>
    <w:p w14:paraId="71DD3F71" w14:textId="77777777" w:rsidR="00FA6A88" w:rsidRDefault="00A92B34" w:rsidP="00FA6A88">
      <w:r w:rsidRPr="00B877BC">
        <w:t>Hantée</w:t>
      </w:r>
      <w:r w:rsidR="00FA6A88">
        <w:t xml:space="preserve">, </w:t>
      </w:r>
      <w:r w:rsidRPr="00B877BC">
        <w:t>dès lors</w:t>
      </w:r>
      <w:r w:rsidR="00FA6A88">
        <w:t xml:space="preserve">, </w:t>
      </w:r>
      <w:r w:rsidRPr="00B877BC">
        <w:t>par ce défunt dont le souvenir lui était d</w:t>
      </w:r>
      <w:r w:rsidRPr="00B877BC">
        <w:t>e</w:t>
      </w:r>
      <w:r w:rsidRPr="00B877BC">
        <w:t>venu presque indifférent</w:t>
      </w:r>
      <w:r w:rsidR="00FA6A88">
        <w:t xml:space="preserve">, </w:t>
      </w:r>
      <w:r w:rsidRPr="00B877BC">
        <w:t>elle ne vit plus que lui</w:t>
      </w:r>
      <w:r w:rsidR="00FA6A88">
        <w:t xml:space="preserve">, </w:t>
      </w:r>
      <w:r w:rsidRPr="00B877BC">
        <w:t>le vit sans ce</w:t>
      </w:r>
      <w:r w:rsidRPr="00B877BC">
        <w:t>s</w:t>
      </w:r>
      <w:r w:rsidRPr="00B877BC">
        <w:t>se</w:t>
      </w:r>
      <w:r w:rsidR="00FA6A88">
        <w:t xml:space="preserve">, </w:t>
      </w:r>
      <w:r w:rsidRPr="00B877BC">
        <w:t>le respira</w:t>
      </w:r>
      <w:r w:rsidR="00FA6A88">
        <w:t xml:space="preserve">, </w:t>
      </w:r>
      <w:r w:rsidRPr="00B877BC">
        <w:t>l</w:t>
      </w:r>
      <w:r w:rsidR="00FA6A88">
        <w:t>’</w:t>
      </w:r>
      <w:r w:rsidRPr="00B877BC">
        <w:t>exhala par tous ses pores</w:t>
      </w:r>
      <w:r w:rsidR="00FA6A88">
        <w:t xml:space="preserve">, </w:t>
      </w:r>
      <w:r w:rsidRPr="00B877BC">
        <w:t>en satura par tous ses effluves son triste mari qui fut</w:t>
      </w:r>
      <w:r w:rsidR="00FA6A88">
        <w:t xml:space="preserve">, </w:t>
      </w:r>
      <w:r w:rsidRPr="00B877BC">
        <w:t>à son tour</w:t>
      </w:r>
      <w:r w:rsidR="00FA6A88">
        <w:t xml:space="preserve">, </w:t>
      </w:r>
      <w:r w:rsidRPr="00B877BC">
        <w:t>surpris et désespéré de toujours trouver ce cadavre entre elle et lui</w:t>
      </w:r>
      <w:r w:rsidR="00FA6A88">
        <w:t>.</w:t>
      </w:r>
    </w:p>
    <w:p w14:paraId="269B4E80" w14:textId="77777777" w:rsidR="00FA6A88" w:rsidRDefault="00A92B34" w:rsidP="00FA6A88">
      <w:r w:rsidRPr="00B877BC">
        <w:lastRenderedPageBreak/>
        <w:t>Au bout d</w:t>
      </w:r>
      <w:r w:rsidR="00FA6A88">
        <w:t>’</w:t>
      </w:r>
      <w:r w:rsidRPr="00B877BC">
        <w:t>un an</w:t>
      </w:r>
      <w:r w:rsidR="00FA6A88">
        <w:t xml:space="preserve">, </w:t>
      </w:r>
      <w:r w:rsidRPr="00B877BC">
        <w:t>ils eurent un enfant épileptique</w:t>
      </w:r>
      <w:r w:rsidR="00FA6A88">
        <w:t xml:space="preserve">, </w:t>
      </w:r>
      <w:r w:rsidRPr="00B877BC">
        <w:t>un enfant mâle monstrueux qui avait la figure d</w:t>
      </w:r>
      <w:r w:rsidR="00FA6A88">
        <w:t>’</w:t>
      </w:r>
      <w:r w:rsidRPr="00B877BC">
        <w:t>un homme de trente ans et qui ressemblait d</w:t>
      </w:r>
      <w:r w:rsidR="00FA6A88">
        <w:t>’</w:t>
      </w:r>
      <w:r w:rsidRPr="00B877BC">
        <w:t>une façon prodigieuse à l</w:t>
      </w:r>
      <w:r w:rsidR="00FA6A88">
        <w:t>’</w:t>
      </w:r>
      <w:r w:rsidRPr="00B877BC">
        <w:t>assassiné de Ge</w:t>
      </w:r>
      <w:r w:rsidRPr="00B877BC">
        <w:t>r</w:t>
      </w:r>
      <w:r w:rsidRPr="00B877BC">
        <w:t>billon</w:t>
      </w:r>
      <w:r w:rsidR="00FA6A88">
        <w:t>.</w:t>
      </w:r>
    </w:p>
    <w:p w14:paraId="5C8AD9CB" w14:textId="77777777" w:rsidR="00FA6A88" w:rsidRDefault="00A92B34" w:rsidP="00FA6A88">
      <w:r w:rsidRPr="00B877BC">
        <w:t>Le père s</w:t>
      </w:r>
      <w:r w:rsidR="00FA6A88">
        <w:t>’</w:t>
      </w:r>
      <w:r w:rsidRPr="00B877BC">
        <w:t>enfuit en poussant des cris</w:t>
      </w:r>
      <w:r w:rsidR="00FA6A88">
        <w:t xml:space="preserve">, </w:t>
      </w:r>
      <w:r w:rsidRPr="00B877BC">
        <w:t>vagabonda comme un insensé pendant trois jours</w:t>
      </w:r>
      <w:r w:rsidR="00FA6A88">
        <w:t xml:space="preserve">, </w:t>
      </w:r>
      <w:r w:rsidRPr="00B877BC">
        <w:t>et le soir du quatrième</w:t>
      </w:r>
      <w:r w:rsidR="00FA6A88">
        <w:t xml:space="preserve">, </w:t>
      </w:r>
      <w:r w:rsidRPr="00B877BC">
        <w:t>s</w:t>
      </w:r>
      <w:r w:rsidR="00FA6A88">
        <w:t>’</w:t>
      </w:r>
      <w:r w:rsidRPr="00B877BC">
        <w:t>étant pe</w:t>
      </w:r>
      <w:r w:rsidRPr="00B877BC">
        <w:t>n</w:t>
      </w:r>
      <w:r w:rsidRPr="00B877BC">
        <w:t>ché sur le berceau de son fils</w:t>
      </w:r>
      <w:r w:rsidR="00FA6A88">
        <w:t xml:space="preserve">, </w:t>
      </w:r>
      <w:r w:rsidRPr="00B877BC">
        <w:t>l</w:t>
      </w:r>
      <w:r w:rsidR="00FA6A88">
        <w:t>’</w:t>
      </w:r>
      <w:r w:rsidRPr="00B877BC">
        <w:t>étrangla en sanglotant</w:t>
      </w:r>
      <w:r w:rsidR="00FA6A88">
        <w:t>.</w:t>
      </w:r>
    </w:p>
    <w:p w14:paraId="64908BE7" w14:textId="2F1F3D99" w:rsidR="00A92B34" w:rsidRPr="00B877BC" w:rsidRDefault="00A92B34" w:rsidP="00FA6A88">
      <w:pPr>
        <w:pStyle w:val="Titre1"/>
      </w:pPr>
      <w:bookmarkStart w:id="10" w:name="_Toc198811647"/>
      <w:r w:rsidRPr="00B877BC">
        <w:lastRenderedPageBreak/>
        <w:t>X</w:t>
      </w:r>
      <w:r w:rsidRPr="00B877BC">
        <w:br/>
      </w:r>
      <w:r w:rsidRPr="00B877BC">
        <w:br/>
        <w:t>LE RÉVEIL D</w:t>
      </w:r>
      <w:r w:rsidR="00FA6A88">
        <w:t>’</w:t>
      </w:r>
      <w:r w:rsidRPr="00B877BC">
        <w:t>ALAIN CHARTIER</w:t>
      </w:r>
      <w:bookmarkEnd w:id="10"/>
      <w:r w:rsidRPr="00B877BC">
        <w:br/>
      </w:r>
    </w:p>
    <w:p w14:paraId="5674E96C" w14:textId="77777777" w:rsidR="00FA6A88" w:rsidRDefault="00A92B34" w:rsidP="00FA6A88">
      <w:pPr>
        <w:jc w:val="right"/>
      </w:pPr>
      <w:r w:rsidRPr="00FA6A88">
        <w:rPr>
          <w:i/>
          <w:iCs/>
        </w:rPr>
        <w:t>À Rachilde</w:t>
      </w:r>
      <w:r w:rsidR="00FA6A88" w:rsidRPr="00FA6A88">
        <w:t>.</w:t>
      </w:r>
    </w:p>
    <w:p w14:paraId="5042B839" w14:textId="77777777" w:rsidR="00FA6A88" w:rsidRDefault="00FA6A88" w:rsidP="00FA6A88">
      <w:r>
        <w:t>« </w:t>
      </w:r>
      <w:r w:rsidR="00A92B34" w:rsidRPr="00B877BC">
        <w:t>Cher ami</w:t>
      </w:r>
      <w:r>
        <w:t xml:space="preserve">, </w:t>
      </w:r>
      <w:r w:rsidR="00A92B34" w:rsidRPr="00B877BC">
        <w:t>venez</w:t>
      </w:r>
      <w:r>
        <w:t xml:space="preserve">, </w:t>
      </w:r>
      <w:r w:rsidR="00A92B34" w:rsidRPr="00B877BC">
        <w:t>ce soir</w:t>
      </w:r>
      <w:r>
        <w:t xml:space="preserve">, </w:t>
      </w:r>
      <w:r w:rsidR="00A92B34" w:rsidRPr="00B877BC">
        <w:t>à onze heures</w:t>
      </w:r>
      <w:r>
        <w:t xml:space="preserve">. </w:t>
      </w:r>
      <w:r w:rsidR="00A92B34" w:rsidRPr="00B877BC">
        <w:t>La porte du ja</w:t>
      </w:r>
      <w:r w:rsidR="00A92B34" w:rsidRPr="00B877BC">
        <w:t>r</w:t>
      </w:r>
      <w:r w:rsidR="00A92B34" w:rsidRPr="00B877BC">
        <w:t>din sera entr</w:t>
      </w:r>
      <w:r>
        <w:t>’</w:t>
      </w:r>
      <w:r w:rsidR="00A92B34" w:rsidRPr="00B877BC">
        <w:t>ouverte</w:t>
      </w:r>
      <w:r>
        <w:t xml:space="preserve">. </w:t>
      </w:r>
      <w:r w:rsidR="00A92B34" w:rsidRPr="00B877BC">
        <w:t>Vous n</w:t>
      </w:r>
      <w:r>
        <w:t>’</w:t>
      </w:r>
      <w:r w:rsidR="00A92B34" w:rsidRPr="00B877BC">
        <w:t>aurez qu</w:t>
      </w:r>
      <w:r>
        <w:t>’</w:t>
      </w:r>
      <w:r w:rsidR="00A92B34" w:rsidRPr="00B877BC">
        <w:t>à la pousser doucement</w:t>
      </w:r>
      <w:r>
        <w:t xml:space="preserve">. </w:t>
      </w:r>
      <w:r w:rsidR="00A92B34" w:rsidRPr="00B877BC">
        <w:t>Je vous attendrai sous le berceau</w:t>
      </w:r>
      <w:r>
        <w:t xml:space="preserve">. </w:t>
      </w:r>
      <w:r w:rsidR="00A92B34" w:rsidRPr="00B877BC">
        <w:t>Mon mari est absent pour deux jours</w:t>
      </w:r>
      <w:r>
        <w:t xml:space="preserve">, </w:t>
      </w:r>
      <w:r w:rsidR="00A92B34" w:rsidRPr="00B877BC">
        <w:t>et il a emmené le chien</w:t>
      </w:r>
      <w:r>
        <w:t xml:space="preserve">. </w:t>
      </w:r>
      <w:r w:rsidR="00A92B34" w:rsidRPr="00B877BC">
        <w:t>Tant pis si je me perds</w:t>
      </w:r>
      <w:r>
        <w:t xml:space="preserve">. </w:t>
      </w:r>
      <w:r w:rsidR="00A92B34" w:rsidRPr="00B877BC">
        <w:t>Je vous aime et veux être à vous</w:t>
      </w:r>
      <w:r>
        <w:t xml:space="preserve">. – </w:t>
      </w:r>
      <w:r w:rsidR="00A92B34" w:rsidRPr="00B877BC">
        <w:t>ROLANDE</w:t>
      </w:r>
      <w:r>
        <w:t> ».</w:t>
      </w:r>
    </w:p>
    <w:p w14:paraId="2FB1393C" w14:textId="77777777" w:rsidR="00FA6A88" w:rsidRDefault="00A92B34" w:rsidP="00FA6A88">
      <w:r w:rsidRPr="00B877BC">
        <w:t>En recevant ce billet</w:t>
      </w:r>
      <w:r w:rsidR="00FA6A88">
        <w:t xml:space="preserve">, </w:t>
      </w:r>
      <w:r w:rsidRPr="00B877BC">
        <w:t xml:space="preserve">le jeune </w:t>
      </w:r>
      <w:proofErr w:type="spellStart"/>
      <w:r w:rsidRPr="00B877BC">
        <w:t>Duputois</w:t>
      </w:r>
      <w:proofErr w:type="spellEnd"/>
      <w:r w:rsidRPr="00B877BC">
        <w:t xml:space="preserve"> devint si pâle que ses collègues supposèrent une catastrophe</w:t>
      </w:r>
      <w:r w:rsidR="00FA6A88">
        <w:t xml:space="preserve">. </w:t>
      </w:r>
      <w:r w:rsidRPr="00B877BC">
        <w:t>Étant fort discret</w:t>
      </w:r>
      <w:r w:rsidR="00FA6A88">
        <w:t xml:space="preserve">, </w:t>
      </w:r>
      <w:r w:rsidRPr="00B877BC">
        <w:t>il serra scrupuleusement le message dans le coin le plus myst</w:t>
      </w:r>
      <w:r w:rsidRPr="00B877BC">
        <w:t>é</w:t>
      </w:r>
      <w:r w:rsidRPr="00B877BC">
        <w:t>rieux de son portefeuille et parla</w:t>
      </w:r>
      <w:r w:rsidR="00FA6A88">
        <w:t xml:space="preserve">, </w:t>
      </w:r>
      <w:r w:rsidRPr="00B877BC">
        <w:t>balbutiant un peu</w:t>
      </w:r>
      <w:r w:rsidR="00FA6A88">
        <w:t xml:space="preserve">, </w:t>
      </w:r>
      <w:r w:rsidRPr="00B877BC">
        <w:t>d</w:t>
      </w:r>
      <w:r w:rsidR="00FA6A88">
        <w:t>’</w:t>
      </w:r>
      <w:r w:rsidRPr="00B877BC">
        <w:t>une m</w:t>
      </w:r>
      <w:r w:rsidRPr="00B877BC">
        <w:t>e</w:t>
      </w:r>
      <w:r w:rsidRPr="00B877BC">
        <w:t>nace de créancier</w:t>
      </w:r>
      <w:r w:rsidR="00FA6A88">
        <w:t>.</w:t>
      </w:r>
    </w:p>
    <w:p w14:paraId="002D9B69" w14:textId="77777777" w:rsidR="00FA6A88" w:rsidRDefault="00A92B34" w:rsidP="00FA6A88">
      <w:r w:rsidRPr="00B877BC">
        <w:t>Mais il lui fut impossible de se remettre au travail</w:t>
      </w:r>
      <w:r w:rsidR="00FA6A88">
        <w:t xml:space="preserve">. </w:t>
      </w:r>
      <w:r w:rsidRPr="00B877BC">
        <w:t>La le</w:t>
      </w:r>
      <w:r w:rsidRPr="00B877BC">
        <w:t>c</w:t>
      </w:r>
      <w:r w:rsidRPr="00B877BC">
        <w:t>ture de ces quelques lignes l</w:t>
      </w:r>
      <w:r w:rsidR="00FA6A88">
        <w:t>’</w:t>
      </w:r>
      <w:r w:rsidRPr="00B877BC">
        <w:t>avait rompu</w:t>
      </w:r>
      <w:r w:rsidR="00FA6A88">
        <w:t xml:space="preserve">, </w:t>
      </w:r>
      <w:r w:rsidRPr="00B877BC">
        <w:t>émietté</w:t>
      </w:r>
      <w:r w:rsidR="00FA6A88">
        <w:t xml:space="preserve">. </w:t>
      </w:r>
      <w:r w:rsidRPr="00B877BC">
        <w:t>Il éprouva le malaise physique d</w:t>
      </w:r>
      <w:r w:rsidR="00FA6A88">
        <w:t>’</w:t>
      </w:r>
      <w:r w:rsidRPr="00B877BC">
        <w:t>un homme qui n</w:t>
      </w:r>
      <w:r w:rsidR="00FA6A88">
        <w:t>’</w:t>
      </w:r>
      <w:r w:rsidRPr="00B877BC">
        <w:t>a pas mangé depuis deux jours</w:t>
      </w:r>
      <w:r w:rsidR="00FA6A88">
        <w:t xml:space="preserve"> : </w:t>
      </w:r>
      <w:r w:rsidRPr="00B877BC">
        <w:t>tête vide</w:t>
      </w:r>
      <w:r w:rsidR="00FA6A88">
        <w:t xml:space="preserve">, </w:t>
      </w:r>
      <w:r w:rsidRPr="00B877BC">
        <w:t>articulations douloureuses</w:t>
      </w:r>
      <w:r w:rsidR="00FA6A88">
        <w:t xml:space="preserve">, </w:t>
      </w:r>
      <w:r w:rsidRPr="00B877BC">
        <w:t>fébrilité</w:t>
      </w:r>
      <w:r w:rsidR="00FA6A88">
        <w:t xml:space="preserve">. </w:t>
      </w:r>
      <w:r w:rsidRPr="00B877BC">
        <w:t>Il eut un tison au creux de l</w:t>
      </w:r>
      <w:r w:rsidR="00FA6A88">
        <w:t>’</w:t>
      </w:r>
      <w:r w:rsidRPr="00B877BC">
        <w:t>estomac</w:t>
      </w:r>
      <w:r w:rsidR="00FA6A88">
        <w:t xml:space="preserve">, </w:t>
      </w:r>
      <w:r w:rsidRPr="00B877BC">
        <w:t>un battement de cœur insupport</w:t>
      </w:r>
      <w:r w:rsidRPr="00B877BC">
        <w:t>a</w:t>
      </w:r>
      <w:r w:rsidRPr="00B877BC">
        <w:t>ble et la boule hystérique dans l</w:t>
      </w:r>
      <w:r w:rsidR="00FA6A88">
        <w:t>’</w:t>
      </w:r>
      <w:r w:rsidRPr="00B877BC">
        <w:t>œsophage</w:t>
      </w:r>
      <w:r w:rsidR="00FA6A88">
        <w:t>.</w:t>
      </w:r>
    </w:p>
    <w:p w14:paraId="1DD811FA" w14:textId="77777777" w:rsidR="00FA6A88" w:rsidRDefault="00A92B34" w:rsidP="00FA6A88">
      <w:r w:rsidRPr="00B877BC">
        <w:t>C</w:t>
      </w:r>
      <w:r w:rsidR="00FA6A88">
        <w:t>’</w:t>
      </w:r>
      <w:r w:rsidRPr="00B877BC">
        <w:t>est une remarque banale que le trouble de l</w:t>
      </w:r>
      <w:r w:rsidR="00FA6A88">
        <w:t>’</w:t>
      </w:r>
      <w:r w:rsidRPr="00B877BC">
        <w:t>amour pr</w:t>
      </w:r>
      <w:r w:rsidRPr="00B877BC">
        <w:t>o</w:t>
      </w:r>
      <w:r w:rsidRPr="00B877BC">
        <w:t>cure aux jeunes gens</w:t>
      </w:r>
      <w:r w:rsidR="00FA6A88">
        <w:t xml:space="preserve">, </w:t>
      </w:r>
      <w:r w:rsidRPr="00B877BC">
        <w:t>et même aux vieillards</w:t>
      </w:r>
      <w:r w:rsidR="00FA6A88">
        <w:t xml:space="preserve">, </w:t>
      </w:r>
      <w:r w:rsidRPr="00B877BC">
        <w:t>les sensations du condamné qu</w:t>
      </w:r>
      <w:r w:rsidR="00FA6A88">
        <w:t>’</w:t>
      </w:r>
      <w:r w:rsidRPr="00B877BC">
        <w:t>on va traîner à la guillotine</w:t>
      </w:r>
      <w:r w:rsidR="00FA6A88">
        <w:t xml:space="preserve">. </w:t>
      </w:r>
      <w:r w:rsidRPr="00B877BC">
        <w:t>Il existe une telle connexion entre le dernier supplice et la volupté qu</w:t>
      </w:r>
      <w:r w:rsidR="00FA6A88">
        <w:t>’</w:t>
      </w:r>
      <w:r w:rsidRPr="00B877BC">
        <w:t>en certaines villes</w:t>
      </w:r>
      <w:r w:rsidR="00FA6A88">
        <w:t xml:space="preserve">, </w:t>
      </w:r>
      <w:r w:rsidRPr="00B877BC">
        <w:t>au Moyen Âge</w:t>
      </w:r>
      <w:r w:rsidR="00FA6A88">
        <w:t xml:space="preserve">, </w:t>
      </w:r>
      <w:r w:rsidRPr="00B877BC">
        <w:t>les échevins ou les bourgmestres ex</w:t>
      </w:r>
      <w:r w:rsidRPr="00B877BC">
        <w:t>i</w:t>
      </w:r>
      <w:r w:rsidRPr="00B877BC">
        <w:t>geaient que la tanière du bourreau fût reléguée dans les basses rues où l</w:t>
      </w:r>
      <w:r w:rsidR="00FA6A88">
        <w:t>’</w:t>
      </w:r>
      <w:r w:rsidRPr="00B877BC">
        <w:t>on parquait la prostitution</w:t>
      </w:r>
      <w:r w:rsidR="00FA6A88">
        <w:t xml:space="preserve">. </w:t>
      </w:r>
      <w:r w:rsidRPr="00B877BC">
        <w:t xml:space="preserve">Les paillards de </w:t>
      </w:r>
      <w:r w:rsidR="00FA6A88">
        <w:lastRenderedPageBreak/>
        <w:t>« </w:t>
      </w:r>
      <w:proofErr w:type="spellStart"/>
      <w:r w:rsidRPr="00B877BC">
        <w:t>haulte</w:t>
      </w:r>
      <w:proofErr w:type="spellEnd"/>
      <w:r w:rsidRPr="00B877BC">
        <w:t xml:space="preserve"> </w:t>
      </w:r>
      <w:proofErr w:type="spellStart"/>
      <w:r w:rsidRPr="00B877BC">
        <w:t>futaye</w:t>
      </w:r>
      <w:proofErr w:type="spellEnd"/>
      <w:r w:rsidR="00FA6A88">
        <w:t xml:space="preserve"> », </w:t>
      </w:r>
      <w:r w:rsidRPr="00B877BC">
        <w:t>comme dit Panurge</w:t>
      </w:r>
      <w:r w:rsidR="00FA6A88">
        <w:t xml:space="preserve">, </w:t>
      </w:r>
      <w:r w:rsidRPr="00B877BC">
        <w:t>durent quelquefois s</w:t>
      </w:r>
      <w:r w:rsidR="00FA6A88">
        <w:t>’</w:t>
      </w:r>
      <w:r w:rsidRPr="00B877BC">
        <w:t>y méprendre</w:t>
      </w:r>
      <w:r w:rsidR="00FA6A88">
        <w:t>.</w:t>
      </w:r>
    </w:p>
    <w:p w14:paraId="12E7B774" w14:textId="77777777" w:rsidR="00FA6A88" w:rsidRDefault="00A92B34" w:rsidP="00FA6A88">
      <w:r w:rsidRPr="00B877BC">
        <w:t xml:space="preserve">Florimond </w:t>
      </w:r>
      <w:proofErr w:type="spellStart"/>
      <w:r w:rsidRPr="00B877BC">
        <w:t>Duputois</w:t>
      </w:r>
      <w:proofErr w:type="spellEnd"/>
      <w:r w:rsidRPr="00B877BC">
        <w:t xml:space="preserve"> n</w:t>
      </w:r>
      <w:r w:rsidR="00FA6A88">
        <w:t>’</w:t>
      </w:r>
      <w:r w:rsidRPr="00B877BC">
        <w:t>était plus assez jeune pour faire de la psychologie</w:t>
      </w:r>
      <w:r w:rsidR="00FA6A88">
        <w:t xml:space="preserve">. </w:t>
      </w:r>
      <w:r w:rsidRPr="00B877BC">
        <w:t>Il avait</w:t>
      </w:r>
      <w:r w:rsidR="00FA6A88">
        <w:t xml:space="preserve">, </w:t>
      </w:r>
      <w:r w:rsidRPr="00B877BC">
        <w:t>depuis plusieurs jours déjà</w:t>
      </w:r>
      <w:r w:rsidR="00FA6A88">
        <w:t xml:space="preserve">, </w:t>
      </w:r>
      <w:r w:rsidRPr="00B877BC">
        <w:t>dépassé vingt ans et ne songeait pas à s</w:t>
      </w:r>
      <w:r w:rsidR="00FA6A88">
        <w:t>’</w:t>
      </w:r>
      <w:r w:rsidRPr="00B877BC">
        <w:t>analyser</w:t>
      </w:r>
      <w:r w:rsidR="00FA6A88">
        <w:t>.</w:t>
      </w:r>
    </w:p>
    <w:p w14:paraId="61507704" w14:textId="77777777" w:rsidR="00FA6A88" w:rsidRDefault="00A92B34" w:rsidP="00FA6A88">
      <w:r w:rsidRPr="00B877BC">
        <w:t>Il constata seulement que la peau du crâne lui faisait très mal et que ses jambes flageolaient</w:t>
      </w:r>
      <w:r w:rsidR="00FA6A88">
        <w:t xml:space="preserve">. </w:t>
      </w:r>
      <w:r w:rsidRPr="00B877BC">
        <w:t>Ayant</w:t>
      </w:r>
      <w:r w:rsidR="00FA6A88">
        <w:t xml:space="preserve">, </w:t>
      </w:r>
      <w:r w:rsidRPr="00B877BC">
        <w:t>à diverses reprises</w:t>
      </w:r>
      <w:r w:rsidR="00FA6A88">
        <w:t xml:space="preserve">, </w:t>
      </w:r>
      <w:r w:rsidRPr="00B877BC">
        <w:t>essayé de boire</w:t>
      </w:r>
      <w:r w:rsidR="00FA6A88">
        <w:t xml:space="preserve">, </w:t>
      </w:r>
      <w:r w:rsidRPr="00B877BC">
        <w:t>l</w:t>
      </w:r>
      <w:r w:rsidR="00FA6A88">
        <w:t>’</w:t>
      </w:r>
      <w:r w:rsidRPr="00B877BC">
        <w:t>eau de la carafe administrative lui parut avoir un arrière-goût de charogne</w:t>
      </w:r>
      <w:r w:rsidR="00FA6A88">
        <w:t>.</w:t>
      </w:r>
    </w:p>
    <w:p w14:paraId="0720C468" w14:textId="77777777" w:rsidR="00FA6A88" w:rsidRDefault="00FA6A88" w:rsidP="00FA6A88">
      <w:r>
        <w:t>— </w:t>
      </w:r>
      <w:r w:rsidR="00A92B34" w:rsidRPr="00B877BC">
        <w:t>Enfin</w:t>
      </w:r>
      <w:r>
        <w:t xml:space="preserve">, </w:t>
      </w:r>
      <w:r w:rsidR="00A92B34" w:rsidRPr="00B877BC">
        <w:t>se disait-il</w:t>
      </w:r>
      <w:r>
        <w:t xml:space="preserve">, </w:t>
      </w:r>
      <w:r w:rsidR="00A92B34" w:rsidRPr="00B877BC">
        <w:t>pourquoi cette lettre</w:t>
      </w:r>
      <w:r>
        <w:t xml:space="preserve"> ? </w:t>
      </w:r>
      <w:r w:rsidR="00A92B34" w:rsidRPr="00B877BC">
        <w:t>Je n</w:t>
      </w:r>
      <w:r>
        <w:t>’</w:t>
      </w:r>
      <w:r w:rsidR="00A92B34" w:rsidRPr="00B877BC">
        <w:t>ai rien fait</w:t>
      </w:r>
      <w:r>
        <w:t xml:space="preserve">, </w:t>
      </w:r>
      <w:r w:rsidR="00A92B34" w:rsidRPr="00B877BC">
        <w:t>en somme</w:t>
      </w:r>
      <w:r>
        <w:t xml:space="preserve">, </w:t>
      </w:r>
      <w:r w:rsidR="00A92B34" w:rsidRPr="00B877BC">
        <w:t>pour la séduire</w:t>
      </w:r>
      <w:r>
        <w:t xml:space="preserve">, </w:t>
      </w:r>
      <w:r w:rsidR="00A92B34" w:rsidRPr="00B877BC">
        <w:t>cette jolie femme</w:t>
      </w:r>
      <w:r>
        <w:t xml:space="preserve">. </w:t>
      </w:r>
      <w:r w:rsidR="00A92B34" w:rsidRPr="00B877BC">
        <w:t>C</w:t>
      </w:r>
      <w:r>
        <w:t>’</w:t>
      </w:r>
      <w:r w:rsidR="00A92B34" w:rsidRPr="00B877BC">
        <w:t>est tout au plus si je lui ai parlé deux fois</w:t>
      </w:r>
      <w:r>
        <w:t xml:space="preserve">, </w:t>
      </w:r>
      <w:r w:rsidR="00A92B34" w:rsidRPr="00B877BC">
        <w:t>seul à seule</w:t>
      </w:r>
      <w:r>
        <w:t xml:space="preserve">, </w:t>
      </w:r>
      <w:r w:rsidR="00A92B34" w:rsidRPr="00B877BC">
        <w:t>et je suis bien sûr qu</w:t>
      </w:r>
      <w:r>
        <w:t>’</w:t>
      </w:r>
      <w:r w:rsidR="00A92B34" w:rsidRPr="00B877BC">
        <w:t>elle a dû me prendre pour un idiot</w:t>
      </w:r>
      <w:r>
        <w:t xml:space="preserve">. </w:t>
      </w:r>
      <w:r w:rsidR="00A92B34" w:rsidRPr="00B877BC">
        <w:t>Il est vrai que je ne suis pas plus dégoûtant qu</w:t>
      </w:r>
      <w:r>
        <w:t>’</w:t>
      </w:r>
      <w:r w:rsidR="00A92B34" w:rsidRPr="00B877BC">
        <w:t>un autre</w:t>
      </w:r>
      <w:r>
        <w:t xml:space="preserve">, </w:t>
      </w:r>
      <w:r w:rsidR="00A92B34" w:rsidRPr="00B877BC">
        <w:t>surtout lorsque je dis des vers après d</w:t>
      </w:r>
      <w:r w:rsidR="00A92B34" w:rsidRPr="00B877BC">
        <w:t>î</w:t>
      </w:r>
      <w:r w:rsidR="00A92B34" w:rsidRPr="00B877BC">
        <w:t>ner</w:t>
      </w:r>
      <w:r>
        <w:t xml:space="preserve">. </w:t>
      </w:r>
      <w:r w:rsidR="00A92B34" w:rsidRPr="00B877BC">
        <w:t>Je conçois même très bien qu</w:t>
      </w:r>
      <w:r>
        <w:t>’</w:t>
      </w:r>
      <w:r w:rsidR="00A92B34" w:rsidRPr="00B877BC">
        <w:t>une femme</w:t>
      </w:r>
      <w:r>
        <w:t xml:space="preserve">, </w:t>
      </w:r>
      <w:r w:rsidR="00A92B34" w:rsidRPr="00B877BC">
        <w:t>à ce moment-là</w:t>
      </w:r>
      <w:r>
        <w:t xml:space="preserve">, </w:t>
      </w:r>
      <w:r w:rsidR="00A92B34" w:rsidRPr="00B877BC">
        <w:t>puisse avoir un emballement</w:t>
      </w:r>
      <w:r>
        <w:t xml:space="preserve">, </w:t>
      </w:r>
      <w:r w:rsidR="00A92B34" w:rsidRPr="00B877BC">
        <w:t>une toquade</w:t>
      </w:r>
      <w:r>
        <w:t xml:space="preserve">. </w:t>
      </w:r>
      <w:r w:rsidR="00A92B34" w:rsidRPr="00B877BC">
        <w:t>Mon Dieu</w:t>
      </w:r>
      <w:r>
        <w:t xml:space="preserve"> ! </w:t>
      </w:r>
      <w:r w:rsidR="00A92B34" w:rsidRPr="00B877BC">
        <w:t>oui</w:t>
      </w:r>
      <w:r>
        <w:t xml:space="preserve">, </w:t>
      </w:r>
      <w:r w:rsidR="00A92B34" w:rsidRPr="00B877BC">
        <w:t>pourquoi pas</w:t>
      </w:r>
      <w:r>
        <w:t xml:space="preserve"> ? </w:t>
      </w:r>
      <w:r w:rsidR="00A92B34" w:rsidRPr="00B877BC">
        <w:t>Mais tout de même</w:t>
      </w:r>
      <w:r>
        <w:t xml:space="preserve">, </w:t>
      </w:r>
      <w:r w:rsidR="00A92B34" w:rsidRPr="00B877BC">
        <w:t>cette lettre est un peu raide et je trouve que le rendez-vous manque par trop de prélimina</w:t>
      </w:r>
      <w:r w:rsidR="00A92B34" w:rsidRPr="00B877BC">
        <w:t>i</w:t>
      </w:r>
      <w:r w:rsidR="00A92B34" w:rsidRPr="00B877BC">
        <w:t>res</w:t>
      </w:r>
      <w:r>
        <w:t>.</w:t>
      </w:r>
    </w:p>
    <w:p w14:paraId="2A177BE1" w14:textId="77777777" w:rsidR="00FA6A88" w:rsidRDefault="00A92B34" w:rsidP="00FA6A88">
      <w:r w:rsidRPr="00B877BC">
        <w:t>Il se moralisa toute la journée</w:t>
      </w:r>
      <w:r w:rsidR="00FA6A88">
        <w:t xml:space="preserve">, </w:t>
      </w:r>
      <w:r w:rsidRPr="00B877BC">
        <w:t>se fit à lui-même les plus s</w:t>
      </w:r>
      <w:r w:rsidRPr="00B877BC">
        <w:t>a</w:t>
      </w:r>
      <w:r w:rsidRPr="00B877BC">
        <w:t>ges remontrances</w:t>
      </w:r>
      <w:r w:rsidR="00FA6A88">
        <w:t xml:space="preserve">, </w:t>
      </w:r>
      <w:r w:rsidRPr="00B877BC">
        <w:t>car ce jeune homme se nourrissait exclus</w:t>
      </w:r>
      <w:r w:rsidRPr="00B877BC">
        <w:t>i</w:t>
      </w:r>
      <w:r w:rsidRPr="00B877BC">
        <w:t>vement des racines de la vertu</w:t>
      </w:r>
      <w:r w:rsidR="00FA6A88">
        <w:t>.</w:t>
      </w:r>
    </w:p>
    <w:p w14:paraId="07997011" w14:textId="77777777" w:rsidR="00FA6A88" w:rsidRDefault="00A92B34" w:rsidP="00FA6A88">
      <w:r w:rsidRPr="00B877BC">
        <w:t>Le mari était un ami ancien de sa famille qui l</w:t>
      </w:r>
      <w:r w:rsidR="00FA6A88">
        <w:t>’</w:t>
      </w:r>
      <w:r w:rsidRPr="00B877BC">
        <w:t>avait util</w:t>
      </w:r>
      <w:r w:rsidRPr="00B877BC">
        <w:t>e</w:t>
      </w:r>
      <w:r w:rsidRPr="00B877BC">
        <w:t>ment protégé</w:t>
      </w:r>
      <w:r w:rsidR="00FA6A88">
        <w:t xml:space="preserve">. </w:t>
      </w:r>
      <w:r w:rsidRPr="00B877BC">
        <w:t>Il lui devait son emploi au ministère</w:t>
      </w:r>
      <w:r w:rsidR="00FA6A88">
        <w:t xml:space="preserve">, </w:t>
      </w:r>
      <w:r w:rsidRPr="00B877BC">
        <w:t>la promesse d</w:t>
      </w:r>
      <w:r w:rsidR="00FA6A88">
        <w:t>’</w:t>
      </w:r>
      <w:r w:rsidRPr="00B877BC">
        <w:t>un brillant avenir</w:t>
      </w:r>
      <w:r w:rsidR="00FA6A88">
        <w:t xml:space="preserve">, </w:t>
      </w:r>
      <w:r w:rsidRPr="00B877BC">
        <w:t>un assez grand nombre de relations agré</w:t>
      </w:r>
      <w:r w:rsidRPr="00B877BC">
        <w:t>a</w:t>
      </w:r>
      <w:r w:rsidRPr="00B877BC">
        <w:t>bles</w:t>
      </w:r>
      <w:r w:rsidR="00FA6A88">
        <w:t xml:space="preserve">, </w:t>
      </w:r>
      <w:r w:rsidRPr="00B877BC">
        <w:t>et il dînait chez lui plusieurs fois par mois</w:t>
      </w:r>
      <w:r w:rsidR="00FA6A88">
        <w:t xml:space="preserve">. </w:t>
      </w:r>
      <w:r w:rsidRPr="00B877BC">
        <w:t>Il ne pouvait cocufier cet homme sans se plonger</w:t>
      </w:r>
      <w:r w:rsidR="00FA6A88">
        <w:t xml:space="preserve">, </w:t>
      </w:r>
      <w:r w:rsidRPr="00B877BC">
        <w:t>tête en avant</w:t>
      </w:r>
      <w:r w:rsidR="00FA6A88">
        <w:t xml:space="preserve">, </w:t>
      </w:r>
      <w:r w:rsidRPr="00B877BC">
        <w:t>dans un puits d</w:t>
      </w:r>
      <w:r w:rsidR="00FA6A88">
        <w:t>’</w:t>
      </w:r>
      <w:r w:rsidRPr="00B877BC">
        <w:t>ordures</w:t>
      </w:r>
      <w:r w:rsidR="00FA6A88">
        <w:t xml:space="preserve">. </w:t>
      </w:r>
      <w:r w:rsidRPr="00B877BC">
        <w:t>Cela</w:t>
      </w:r>
      <w:r w:rsidR="00FA6A88">
        <w:t xml:space="preserve">, </w:t>
      </w:r>
      <w:r w:rsidRPr="00B877BC">
        <w:t>c</w:t>
      </w:r>
      <w:r w:rsidR="00FA6A88">
        <w:t>’</w:t>
      </w:r>
      <w:r w:rsidRPr="00B877BC">
        <w:t>était le déshonneur certain</w:t>
      </w:r>
      <w:r w:rsidR="00FA6A88">
        <w:t xml:space="preserve">, </w:t>
      </w:r>
      <w:r w:rsidRPr="00B877BC">
        <w:t>absolu</w:t>
      </w:r>
      <w:r w:rsidR="00FA6A88">
        <w:t xml:space="preserve">, </w:t>
      </w:r>
      <w:r w:rsidRPr="00B877BC">
        <w:t>l</w:t>
      </w:r>
      <w:r w:rsidR="00FA6A88">
        <w:t>’</w:t>
      </w:r>
      <w:r w:rsidRPr="00B877BC">
        <w:t>acte le plus bas et le plus fétide</w:t>
      </w:r>
      <w:r w:rsidR="00FA6A88">
        <w:t xml:space="preserve">, </w:t>
      </w:r>
      <w:r w:rsidRPr="00B877BC">
        <w:t>une trahison à ne plus jamais relever la tête</w:t>
      </w:r>
      <w:r w:rsidR="00FA6A88">
        <w:t xml:space="preserve">, </w:t>
      </w:r>
      <w:r w:rsidRPr="00B877BC">
        <w:t>etc</w:t>
      </w:r>
      <w:r w:rsidR="00FA6A88">
        <w:t>.</w:t>
      </w:r>
    </w:p>
    <w:p w14:paraId="04605241" w14:textId="77777777" w:rsidR="00FA6A88" w:rsidRDefault="00A92B34" w:rsidP="00FA6A88">
      <w:r w:rsidRPr="00B877BC">
        <w:lastRenderedPageBreak/>
        <w:t>En conséquence</w:t>
      </w:r>
      <w:r w:rsidR="00FA6A88">
        <w:t xml:space="preserve">, </w:t>
      </w:r>
      <w:r w:rsidRPr="00B877BC">
        <w:t>il prit la résolution généreuse d</w:t>
      </w:r>
      <w:r w:rsidR="00FA6A88">
        <w:t>’</w:t>
      </w:r>
      <w:r w:rsidRPr="00B877BC">
        <w:t>aller fort exactement au rendez-vous</w:t>
      </w:r>
      <w:r w:rsidR="00FA6A88">
        <w:t>.</w:t>
      </w:r>
    </w:p>
    <w:p w14:paraId="7254FF1C" w14:textId="77777777" w:rsidR="00FA6A88" w:rsidRDefault="00FA6A88" w:rsidP="00FA6A88">
      <w:pPr>
        <w:pStyle w:val="Etoile"/>
      </w:pPr>
      <w:r>
        <w:t>* * *</w:t>
      </w:r>
    </w:p>
    <w:p w14:paraId="3E3AEA34" w14:textId="77777777" w:rsidR="00FA6A88" w:rsidRDefault="00FA6A88" w:rsidP="00FA6A88">
      <w:r>
        <w:t>— </w:t>
      </w:r>
      <w:r w:rsidR="00A92B34" w:rsidRPr="00B877BC">
        <w:t>Oui</w:t>
      </w:r>
      <w:r>
        <w:t xml:space="preserve">, </w:t>
      </w:r>
      <w:r w:rsidR="00A92B34" w:rsidRPr="00B877BC">
        <w:t>certainement</w:t>
      </w:r>
      <w:r>
        <w:t xml:space="preserve">, </w:t>
      </w:r>
      <w:r w:rsidR="00A92B34" w:rsidRPr="00B877BC">
        <w:t>il irait et on verrait bien ce qu</w:t>
      </w:r>
      <w:r>
        <w:t>’</w:t>
      </w:r>
      <w:r w:rsidR="00A92B34" w:rsidRPr="00B877BC">
        <w:t>il avait dans le ventre</w:t>
      </w:r>
      <w:r>
        <w:t xml:space="preserve">. </w:t>
      </w:r>
      <w:r w:rsidR="00A92B34" w:rsidRPr="00B877BC">
        <w:t>Il parlerait de la bonne sorte à cette épouse i</w:t>
      </w:r>
      <w:r w:rsidR="00A92B34" w:rsidRPr="00B877BC">
        <w:t>n</w:t>
      </w:r>
      <w:r w:rsidR="00A92B34" w:rsidRPr="00B877BC">
        <w:t>considérée qui n</w:t>
      </w:r>
      <w:r>
        <w:t>’</w:t>
      </w:r>
      <w:r w:rsidR="00A92B34" w:rsidRPr="00B877BC">
        <w:t>hésitait pas à lui sacrifier son honneur</w:t>
      </w:r>
      <w:r>
        <w:t xml:space="preserve">. </w:t>
      </w:r>
      <w:r w:rsidR="00A92B34" w:rsidRPr="00B877BC">
        <w:t>Il sa</w:t>
      </w:r>
      <w:r w:rsidR="00A92B34" w:rsidRPr="00B877BC">
        <w:t>u</w:t>
      </w:r>
      <w:r w:rsidR="00A92B34" w:rsidRPr="00B877BC">
        <w:t>rait lui faire sentir l</w:t>
      </w:r>
      <w:r>
        <w:t>’</w:t>
      </w:r>
      <w:r w:rsidR="00A92B34" w:rsidRPr="00B877BC">
        <w:t>énormité de sa faute et les inconvénients effroyables d</w:t>
      </w:r>
      <w:r>
        <w:t>’</w:t>
      </w:r>
      <w:r w:rsidR="00A92B34" w:rsidRPr="00B877BC">
        <w:t>une liaison si dangereuse</w:t>
      </w:r>
      <w:r>
        <w:t>.</w:t>
      </w:r>
    </w:p>
    <w:p w14:paraId="734082E3" w14:textId="77777777" w:rsidR="00FA6A88" w:rsidRDefault="00A92B34" w:rsidP="00FA6A88">
      <w:r w:rsidRPr="00B877BC">
        <w:t>Enfin il la rendrait à son mari</w:t>
      </w:r>
      <w:r w:rsidR="00FA6A88">
        <w:t xml:space="preserve">, </w:t>
      </w:r>
      <w:r w:rsidRPr="00B877BC">
        <w:t>la rejetterait dans les bras toujours ouverts de cet homme de bien qui ne saurait jamais qu</w:t>
      </w:r>
      <w:r w:rsidR="00FA6A88">
        <w:t>’</w:t>
      </w:r>
      <w:r w:rsidRPr="00B877BC">
        <w:t>il avait été sur le point de subir le dernier outrage</w:t>
      </w:r>
      <w:r w:rsidR="00FA6A88">
        <w:t>.</w:t>
      </w:r>
    </w:p>
    <w:p w14:paraId="0FEC0976" w14:textId="77777777" w:rsidR="00FA6A88" w:rsidRDefault="00A92B34" w:rsidP="00FA6A88">
      <w:r w:rsidRPr="00B877BC">
        <w:t>Il s</w:t>
      </w:r>
      <w:r w:rsidR="00FA6A88">
        <w:t>’</w:t>
      </w:r>
      <w:r w:rsidRPr="00B877BC">
        <w:t>enflamma bientôt à la pensée de reconnaître ainsi les bienfaits de son protecteur</w:t>
      </w:r>
      <w:r w:rsidR="00FA6A88">
        <w:t>.</w:t>
      </w:r>
    </w:p>
    <w:p w14:paraId="7062DB40" w14:textId="77777777" w:rsidR="00FA6A88" w:rsidRDefault="00FA6A88" w:rsidP="00FA6A88">
      <w:r>
        <w:t>— </w:t>
      </w:r>
      <w:r w:rsidR="00A92B34" w:rsidRPr="00B877BC">
        <w:t>Ah</w:t>
      </w:r>
      <w:r>
        <w:t xml:space="preserve"> ! </w:t>
      </w:r>
      <w:r w:rsidR="00A92B34" w:rsidRPr="00B877BC">
        <w:t>elle en avait eu de la chance</w:t>
      </w:r>
      <w:r>
        <w:t xml:space="preserve">, </w:t>
      </w:r>
      <w:r w:rsidR="00A92B34" w:rsidRPr="00B877BC">
        <w:rPr>
          <w:i/>
          <w:iCs/>
        </w:rPr>
        <w:t>la</w:t>
      </w:r>
      <w:r w:rsidR="00A92B34" w:rsidRPr="00B877BC">
        <w:t xml:space="preserve"> </w:t>
      </w:r>
      <w:r w:rsidR="00A92B34" w:rsidRPr="00B877BC">
        <w:rPr>
          <w:i/>
          <w:iCs/>
        </w:rPr>
        <w:t>chère</w:t>
      </w:r>
      <w:r w:rsidR="00A92B34" w:rsidRPr="00B877BC">
        <w:t xml:space="preserve"> </w:t>
      </w:r>
      <w:r w:rsidR="00A92B34" w:rsidRPr="00B877BC">
        <w:rPr>
          <w:i/>
          <w:iCs/>
        </w:rPr>
        <w:t>créature</w:t>
      </w:r>
      <w:r>
        <w:t xml:space="preserve">, </w:t>
      </w:r>
      <w:r w:rsidR="00A92B34" w:rsidRPr="00B877BC">
        <w:t>de tomber sur lui</w:t>
      </w:r>
      <w:r>
        <w:t xml:space="preserve"> ! </w:t>
      </w:r>
      <w:r w:rsidR="00A92B34" w:rsidRPr="00B877BC">
        <w:t>Elle aurait tout aussi bien pu se livrer à quelque imbécile ou à quelque goujat qui n</w:t>
      </w:r>
      <w:r>
        <w:t>’</w:t>
      </w:r>
      <w:r w:rsidR="00A92B34" w:rsidRPr="00B877BC">
        <w:t>eût pas manqué d</w:t>
      </w:r>
      <w:r>
        <w:t>’</w:t>
      </w:r>
      <w:r w:rsidR="00A92B34" w:rsidRPr="00B877BC">
        <w:t>en abuser</w:t>
      </w:r>
      <w:r>
        <w:t xml:space="preserve">, </w:t>
      </w:r>
      <w:r w:rsidR="00A92B34" w:rsidRPr="00B877BC">
        <w:t>de flétrir cette fleur penchée qui avait tant besoin qu</w:t>
      </w:r>
      <w:r>
        <w:t>’</w:t>
      </w:r>
      <w:r w:rsidR="00A92B34" w:rsidRPr="00B877BC">
        <w:t>on la so</w:t>
      </w:r>
      <w:r w:rsidR="00A92B34" w:rsidRPr="00B877BC">
        <w:t>u</w:t>
      </w:r>
      <w:r w:rsidR="00A92B34" w:rsidRPr="00B877BC">
        <w:t>tînt</w:t>
      </w:r>
      <w:r>
        <w:t xml:space="preserve">, </w:t>
      </w:r>
      <w:r w:rsidR="00A92B34" w:rsidRPr="00B877BC">
        <w:t>qu</w:t>
      </w:r>
      <w:r>
        <w:t>’</w:t>
      </w:r>
      <w:r w:rsidR="00A92B34" w:rsidRPr="00B877BC">
        <w:t>on la ranimât</w:t>
      </w:r>
      <w:r>
        <w:t>…</w:t>
      </w:r>
    </w:p>
    <w:p w14:paraId="6BC7B959" w14:textId="77777777" w:rsidR="00FA6A88" w:rsidRDefault="00A92B34" w:rsidP="00FA6A88">
      <w:r w:rsidRPr="00B877BC">
        <w:t>Combien d</w:t>
      </w:r>
      <w:r w:rsidR="00FA6A88">
        <w:t>’</w:t>
      </w:r>
      <w:r w:rsidRPr="00B877BC">
        <w:t>autres</w:t>
      </w:r>
      <w:r w:rsidR="00FA6A88">
        <w:t xml:space="preserve">, </w:t>
      </w:r>
      <w:r w:rsidRPr="00B877BC">
        <w:t>à sa place</w:t>
      </w:r>
      <w:r w:rsidR="00FA6A88">
        <w:t xml:space="preserve">, </w:t>
      </w:r>
      <w:r w:rsidRPr="00B877BC">
        <w:t>qui ne verraient là qu</w:t>
      </w:r>
      <w:r w:rsidR="00FA6A88">
        <w:t>’</w:t>
      </w:r>
      <w:r w:rsidRPr="00B877BC">
        <w:t>une o</w:t>
      </w:r>
      <w:r w:rsidRPr="00B877BC">
        <w:t>c</w:t>
      </w:r>
      <w:r w:rsidRPr="00B877BC">
        <w:t>casion de satisfaire leurs sales instincts</w:t>
      </w:r>
      <w:r w:rsidR="00FA6A88">
        <w:t xml:space="preserve">, </w:t>
      </w:r>
      <w:r w:rsidRPr="00B877BC">
        <w:t>de triompher en leur vanité de dindons et qui</w:t>
      </w:r>
      <w:r w:rsidR="00FA6A88">
        <w:t xml:space="preserve">, </w:t>
      </w:r>
      <w:r w:rsidRPr="00B877BC">
        <w:t>déjà</w:t>
      </w:r>
      <w:r w:rsidR="00FA6A88">
        <w:t xml:space="preserve">, </w:t>
      </w:r>
      <w:r w:rsidRPr="00B877BC">
        <w:t>sans aucun doute</w:t>
      </w:r>
      <w:r w:rsidR="00FA6A88">
        <w:t xml:space="preserve">, </w:t>
      </w:r>
      <w:r w:rsidRPr="00B877BC">
        <w:t>eussent crié par-dessus les toits la déchéance d</w:t>
      </w:r>
      <w:r w:rsidR="00FA6A88">
        <w:t>’</w:t>
      </w:r>
      <w:r w:rsidRPr="00B877BC">
        <w:t>une malheureuse égarée</w:t>
      </w:r>
      <w:r w:rsidR="00FA6A88">
        <w:t xml:space="preserve">, </w:t>
      </w:r>
      <w:r w:rsidRPr="00B877BC">
        <w:t>vi</w:t>
      </w:r>
      <w:r w:rsidRPr="00B877BC">
        <w:t>c</w:t>
      </w:r>
      <w:r w:rsidRPr="00B877BC">
        <w:t>time de son enthousiasme</w:t>
      </w:r>
      <w:r w:rsidR="00FA6A88">
        <w:t> !…</w:t>
      </w:r>
    </w:p>
    <w:p w14:paraId="7751B323" w14:textId="77777777" w:rsidR="00FA6A88" w:rsidRDefault="00A92B34" w:rsidP="00FA6A88">
      <w:r w:rsidRPr="00B877BC">
        <w:t>J</w:t>
      </w:r>
      <w:r w:rsidR="00FA6A88">
        <w:t>’</w:t>
      </w:r>
      <w:r w:rsidRPr="00B877BC">
        <w:t xml:space="preserve">ai oublié de dire que Florimond </w:t>
      </w:r>
      <w:proofErr w:type="spellStart"/>
      <w:r w:rsidRPr="00B877BC">
        <w:t>Duputois</w:t>
      </w:r>
      <w:proofErr w:type="spellEnd"/>
      <w:r w:rsidRPr="00B877BC">
        <w:t xml:space="preserve"> avait le nez en pied de marmite</w:t>
      </w:r>
      <w:r w:rsidR="00FA6A88">
        <w:t xml:space="preserve">, </w:t>
      </w:r>
      <w:r w:rsidRPr="00B877BC">
        <w:t>les yeux en cuillers à pot</w:t>
      </w:r>
      <w:r w:rsidR="00FA6A88">
        <w:t xml:space="preserve">, </w:t>
      </w:r>
      <w:r w:rsidRPr="00B877BC">
        <w:t>la bouche en suçoir de lépidoptère</w:t>
      </w:r>
      <w:r w:rsidR="00FA6A88">
        <w:t xml:space="preserve">, </w:t>
      </w:r>
      <w:r w:rsidRPr="00B877BC">
        <w:t>la peau granuleuse</w:t>
      </w:r>
      <w:r w:rsidR="00FA6A88">
        <w:t xml:space="preserve">, </w:t>
      </w:r>
      <w:r w:rsidRPr="00B877BC">
        <w:t>le croupion bas et une gra</w:t>
      </w:r>
      <w:r w:rsidRPr="00B877BC">
        <w:t>n</w:t>
      </w:r>
      <w:r w:rsidRPr="00B877BC">
        <w:t>de crainte des bœufs</w:t>
      </w:r>
      <w:r w:rsidR="00FA6A88">
        <w:t>.</w:t>
      </w:r>
    </w:p>
    <w:p w14:paraId="30ECD5BE" w14:textId="77777777" w:rsidR="00FA6A88" w:rsidRDefault="00A92B34" w:rsidP="00FA6A88">
      <w:r w:rsidRPr="00B877BC">
        <w:lastRenderedPageBreak/>
        <w:t>J</w:t>
      </w:r>
      <w:r w:rsidR="00FA6A88">
        <w:t>’</w:t>
      </w:r>
      <w:r w:rsidRPr="00B877BC">
        <w:t>ajoute qu</w:t>
      </w:r>
      <w:r w:rsidR="00FA6A88">
        <w:t>’</w:t>
      </w:r>
      <w:r w:rsidRPr="00B877BC">
        <w:t xml:space="preserve">il appartenait à la </w:t>
      </w:r>
      <w:proofErr w:type="spellStart"/>
      <w:r w:rsidRPr="00B877BC">
        <w:t>pléïade</w:t>
      </w:r>
      <w:proofErr w:type="spellEnd"/>
      <w:r w:rsidRPr="00B877BC">
        <w:t xml:space="preserve"> symboliste et qu</w:t>
      </w:r>
      <w:r w:rsidR="00FA6A88">
        <w:t>’</w:t>
      </w:r>
      <w:r w:rsidRPr="00B877BC">
        <w:t xml:space="preserve">il collaborait assidûment au </w:t>
      </w:r>
      <w:r w:rsidRPr="00B877BC">
        <w:rPr>
          <w:i/>
          <w:iCs/>
        </w:rPr>
        <w:t>Grimoire</w:t>
      </w:r>
      <w:r w:rsidR="00FA6A88">
        <w:t xml:space="preserve">, </w:t>
      </w:r>
      <w:r w:rsidRPr="00B877BC">
        <w:t xml:space="preserve">à </w:t>
      </w:r>
      <w:smartTag w:uri="urn:schemas-microsoft-com:office:smarttags" w:element="PersonName">
        <w:smartTagPr>
          <w:attr w:name="ProductID" w:val="la M￩lusine"/>
        </w:smartTagPr>
        <w:r w:rsidRPr="00B877BC">
          <w:t xml:space="preserve">la </w:t>
        </w:r>
        <w:r w:rsidRPr="00B877BC">
          <w:rPr>
            <w:i/>
            <w:iCs/>
          </w:rPr>
          <w:t>Mélusine</w:t>
        </w:r>
      </w:smartTag>
      <w:r w:rsidRPr="00B877BC">
        <w:t xml:space="preserve"> et à </w:t>
      </w:r>
      <w:smartTag w:uri="urn:schemas-microsoft-com:office:smarttags" w:element="PersonName">
        <w:smartTagPr>
          <w:attr w:name="ProductID" w:val="la Revue"/>
        </w:smartTagPr>
        <w:r w:rsidRPr="00B877BC">
          <w:t xml:space="preserve">la </w:t>
        </w:r>
        <w:r w:rsidRPr="00B877BC">
          <w:rPr>
            <w:i/>
            <w:iCs/>
          </w:rPr>
          <w:t>Revue</w:t>
        </w:r>
      </w:smartTag>
      <w:r w:rsidRPr="00B877BC">
        <w:t xml:space="preserve"> </w:t>
      </w:r>
      <w:r w:rsidRPr="00B877BC">
        <w:rPr>
          <w:i/>
          <w:iCs/>
        </w:rPr>
        <w:t>des</w:t>
      </w:r>
      <w:r w:rsidRPr="00B877BC">
        <w:t xml:space="preserve"> </w:t>
      </w:r>
      <w:r w:rsidRPr="00B877BC">
        <w:rPr>
          <w:i/>
          <w:iCs/>
        </w:rPr>
        <w:t>Crotales</w:t>
      </w:r>
      <w:r w:rsidR="00FA6A88">
        <w:t>.</w:t>
      </w:r>
    </w:p>
    <w:p w14:paraId="452749C8" w14:textId="77777777" w:rsidR="00FA6A88" w:rsidRDefault="00A92B34" w:rsidP="00FA6A88">
      <w:r w:rsidRPr="00B877BC">
        <w:t>Il s</w:t>
      </w:r>
      <w:r w:rsidR="00FA6A88">
        <w:t>’</w:t>
      </w:r>
      <w:r w:rsidRPr="00B877BC">
        <w:t>échappa de son bureau un peu avant l</w:t>
      </w:r>
      <w:r w:rsidR="00FA6A88">
        <w:t>’</w:t>
      </w:r>
      <w:r w:rsidRPr="00B877BC">
        <w:t>heure</w:t>
      </w:r>
      <w:r w:rsidR="00FA6A88">
        <w:t xml:space="preserve">, </w:t>
      </w:r>
      <w:r w:rsidRPr="00B877BC">
        <w:t>courut se faire adoniser chez un coiffeur qu</w:t>
      </w:r>
      <w:r w:rsidR="00FA6A88">
        <w:t>’</w:t>
      </w:r>
      <w:r w:rsidRPr="00B877BC">
        <w:t>il encourageait</w:t>
      </w:r>
      <w:r w:rsidR="00FA6A88">
        <w:t xml:space="preserve">, </w:t>
      </w:r>
      <w:r w:rsidRPr="00B877BC">
        <w:t>fit un dîner palingénésique</w:t>
      </w:r>
      <w:r w:rsidR="00FA6A88">
        <w:t xml:space="preserve">, </w:t>
      </w:r>
      <w:r w:rsidRPr="00B877BC">
        <w:t>relut quelques pages de l</w:t>
      </w:r>
      <w:r w:rsidR="00FA6A88">
        <w:t>’</w:t>
      </w:r>
      <w:r w:rsidRPr="00B877BC">
        <w:t>Après-</w:t>
      </w:r>
      <w:r w:rsidRPr="00B877BC">
        <w:rPr>
          <w:i/>
          <w:iCs/>
        </w:rPr>
        <w:t>midi</w:t>
      </w:r>
      <w:r w:rsidRPr="00B877BC">
        <w:t xml:space="preserve"> </w:t>
      </w:r>
      <w:r w:rsidRPr="00B877BC">
        <w:rPr>
          <w:i/>
          <w:iCs/>
        </w:rPr>
        <w:t>d</w:t>
      </w:r>
      <w:r w:rsidR="00FA6A88">
        <w:rPr>
          <w:i/>
          <w:iCs/>
        </w:rPr>
        <w:t>’</w:t>
      </w:r>
      <w:r w:rsidRPr="00B877BC">
        <w:rPr>
          <w:i/>
          <w:iCs/>
        </w:rPr>
        <w:t>un</w:t>
      </w:r>
      <w:r w:rsidRPr="00B877BC">
        <w:t xml:space="preserve"> </w:t>
      </w:r>
      <w:r w:rsidRPr="00B877BC">
        <w:rPr>
          <w:i/>
          <w:iCs/>
        </w:rPr>
        <w:t>fa</w:t>
      </w:r>
      <w:r w:rsidRPr="00B877BC">
        <w:rPr>
          <w:i/>
          <w:iCs/>
        </w:rPr>
        <w:t>u</w:t>
      </w:r>
      <w:r w:rsidRPr="00B877BC">
        <w:rPr>
          <w:i/>
          <w:iCs/>
        </w:rPr>
        <w:t>ne</w:t>
      </w:r>
      <w:r w:rsidR="00FA6A88">
        <w:t xml:space="preserve">, </w:t>
      </w:r>
      <w:r w:rsidRPr="00B877BC">
        <w:t>dans le dessein d</w:t>
      </w:r>
      <w:r w:rsidR="00FA6A88">
        <w:t>’</w:t>
      </w:r>
      <w:r w:rsidRPr="00B877BC">
        <w:t>élever son cœur et</w:t>
      </w:r>
      <w:r w:rsidR="00FA6A88">
        <w:t xml:space="preserve">, </w:t>
      </w:r>
      <w:r w:rsidRPr="00B877BC">
        <w:t>sûr de lui</w:t>
      </w:r>
      <w:r w:rsidR="00FA6A88">
        <w:t xml:space="preserve">, </w:t>
      </w:r>
      <w:r w:rsidRPr="00B877BC">
        <w:t>prit enfin l</w:t>
      </w:r>
      <w:r w:rsidR="00FA6A88">
        <w:t>’</w:t>
      </w:r>
      <w:r w:rsidRPr="00B877BC">
        <w:t>omnibus d</w:t>
      </w:r>
      <w:r w:rsidR="00FA6A88">
        <w:t>’</w:t>
      </w:r>
      <w:r w:rsidRPr="00B877BC">
        <w:t>Auteuil</w:t>
      </w:r>
      <w:r w:rsidR="00FA6A88">
        <w:t>.</w:t>
      </w:r>
    </w:p>
    <w:p w14:paraId="19C5473B" w14:textId="77777777" w:rsidR="00FA6A88" w:rsidRDefault="00A92B34" w:rsidP="00FA6A88">
      <w:r w:rsidRPr="00B877BC">
        <w:t xml:space="preserve">La petite porte du jardin de </w:t>
      </w:r>
      <w:r w:rsidR="00FA6A88">
        <w:t>M</w:t>
      </w:r>
      <w:r w:rsidR="00FA6A88" w:rsidRPr="00FA6A88">
        <w:rPr>
          <w:vertAlign w:val="superscript"/>
        </w:rPr>
        <w:t>me</w:t>
      </w:r>
      <w:r w:rsidR="00FA6A88">
        <w:t> </w:t>
      </w:r>
      <w:r w:rsidRPr="00B877BC">
        <w:t>Rolande était entr</w:t>
      </w:r>
      <w:r w:rsidR="00FA6A88">
        <w:t>’</w:t>
      </w:r>
      <w:r w:rsidRPr="00B877BC">
        <w:t>ouverte</w:t>
      </w:r>
      <w:r w:rsidR="00FA6A88">
        <w:t xml:space="preserve">, </w:t>
      </w:r>
      <w:r w:rsidRPr="00B877BC">
        <w:t>en effet</w:t>
      </w:r>
      <w:r w:rsidR="00FA6A88">
        <w:t xml:space="preserve">. </w:t>
      </w:r>
      <w:r w:rsidRPr="00B877BC">
        <w:t>Poussée par lui avec des précautions infinies</w:t>
      </w:r>
      <w:r w:rsidR="00FA6A88">
        <w:t xml:space="preserve">, </w:t>
      </w:r>
      <w:r w:rsidRPr="00B877BC">
        <w:t>elle bâilla peu à peu sur un gouffre noir</w:t>
      </w:r>
      <w:r w:rsidR="00FA6A88">
        <w:t xml:space="preserve">. </w:t>
      </w:r>
      <w:r w:rsidRPr="00B877BC">
        <w:t>L</w:t>
      </w:r>
      <w:r w:rsidR="00FA6A88">
        <w:t>’</w:t>
      </w:r>
      <w:r w:rsidRPr="00B877BC">
        <w:t>allée</w:t>
      </w:r>
      <w:r w:rsidR="00FA6A88">
        <w:t xml:space="preserve">, </w:t>
      </w:r>
      <w:r w:rsidRPr="00B877BC">
        <w:t>à peine visible près du seuil</w:t>
      </w:r>
      <w:r w:rsidR="00FA6A88">
        <w:t xml:space="preserve">, </w:t>
      </w:r>
      <w:r w:rsidRPr="00B877BC">
        <w:t>se perdait aussitôt dans la profondeur des massifs</w:t>
      </w:r>
      <w:r w:rsidR="00FA6A88">
        <w:t>.</w:t>
      </w:r>
    </w:p>
    <w:p w14:paraId="02E20E60" w14:textId="77777777" w:rsidR="00FA6A88" w:rsidRDefault="00A92B34" w:rsidP="00FA6A88">
      <w:r w:rsidRPr="00B877BC">
        <w:t>Mais ayant été souvent admis à promener son inspiration dans ce labyrinthe</w:t>
      </w:r>
      <w:r w:rsidR="00FA6A88">
        <w:t xml:space="preserve">, </w:t>
      </w:r>
      <w:r w:rsidRPr="00B877BC">
        <w:t>il en connaissait</w:t>
      </w:r>
      <w:r w:rsidR="00FA6A88">
        <w:t xml:space="preserve">, </w:t>
      </w:r>
      <w:r w:rsidRPr="00B877BC">
        <w:t>comme on dit</w:t>
      </w:r>
      <w:r w:rsidR="00FA6A88">
        <w:t xml:space="preserve">, </w:t>
      </w:r>
      <w:r w:rsidRPr="00B877BC">
        <w:t>tous les d</w:t>
      </w:r>
      <w:r w:rsidRPr="00B877BC">
        <w:t>é</w:t>
      </w:r>
      <w:r w:rsidRPr="00B877BC">
        <w:t>tours</w:t>
      </w:r>
      <w:r w:rsidR="00FA6A88">
        <w:t>.</w:t>
      </w:r>
    </w:p>
    <w:p w14:paraId="12FFAAC3" w14:textId="77777777" w:rsidR="00FA6A88" w:rsidRDefault="00A92B34" w:rsidP="00FA6A88">
      <w:r w:rsidRPr="00B877BC">
        <w:t>Refermant donc la porte derrière lui</w:t>
      </w:r>
      <w:r w:rsidR="00FA6A88">
        <w:t xml:space="preserve">, </w:t>
      </w:r>
      <w:r w:rsidRPr="00B877BC">
        <w:t>il s</w:t>
      </w:r>
      <w:r w:rsidR="00FA6A88">
        <w:t>’</w:t>
      </w:r>
      <w:r w:rsidRPr="00B877BC">
        <w:t>avança d</w:t>
      </w:r>
      <w:r w:rsidR="00FA6A88">
        <w:t>’</w:t>
      </w:r>
      <w:r w:rsidRPr="00B877BC">
        <w:t>une a</w:t>
      </w:r>
      <w:r w:rsidRPr="00B877BC">
        <w:t>l</w:t>
      </w:r>
      <w:r w:rsidRPr="00B877BC">
        <w:t>lure processionnelle</w:t>
      </w:r>
      <w:r w:rsidR="00FA6A88">
        <w:t xml:space="preserve">, </w:t>
      </w:r>
      <w:r w:rsidRPr="00B877BC">
        <w:t>ressaisi de tout son trouble</w:t>
      </w:r>
      <w:r w:rsidR="00FA6A88">
        <w:t xml:space="preserve">, </w:t>
      </w:r>
      <w:r w:rsidRPr="00B877BC">
        <w:t>et la grosse cl</w:t>
      </w:r>
      <w:r w:rsidRPr="00B877BC">
        <w:t>o</w:t>
      </w:r>
      <w:r w:rsidRPr="00B877BC">
        <w:t>che de son cœur sonnant à toute volée</w:t>
      </w:r>
      <w:r w:rsidR="00FA6A88">
        <w:t>.</w:t>
      </w:r>
    </w:p>
    <w:p w14:paraId="3315F10C" w14:textId="77777777" w:rsidR="00FA6A88" w:rsidRDefault="00A92B34" w:rsidP="00FA6A88">
      <w:r w:rsidRPr="00B877BC">
        <w:t>Le silence était aussi profond qu</w:t>
      </w:r>
      <w:r w:rsidR="00FA6A88">
        <w:t>’</w:t>
      </w:r>
      <w:r w:rsidRPr="00B877BC">
        <w:t>aurait pu le désirer ou le craindre un malfaiteur</w:t>
      </w:r>
      <w:r w:rsidR="00FA6A88">
        <w:t xml:space="preserve">, </w:t>
      </w:r>
      <w:r w:rsidRPr="00B877BC">
        <w:t>dans ce quartier sédatif habité par des malades ou des millionnaires très précieux</w:t>
      </w:r>
      <w:r w:rsidR="00FA6A88">
        <w:t>.</w:t>
      </w:r>
    </w:p>
    <w:p w14:paraId="39CA81DB" w14:textId="77777777" w:rsidR="00FA6A88" w:rsidRDefault="00A92B34" w:rsidP="00FA6A88">
      <w:r w:rsidRPr="00B877BC">
        <w:t>À peine</w:t>
      </w:r>
      <w:r w:rsidR="00FA6A88">
        <w:t xml:space="preserve">, </w:t>
      </w:r>
      <w:r w:rsidRPr="00B877BC">
        <w:t>au loin</w:t>
      </w:r>
      <w:r w:rsidR="00FA6A88">
        <w:t xml:space="preserve">, </w:t>
      </w:r>
      <w:r w:rsidRPr="00B877BC">
        <w:t>dans la direction du Point-du-Jour</w:t>
      </w:r>
      <w:r w:rsidR="00FA6A88">
        <w:t xml:space="preserve">, </w:t>
      </w:r>
      <w:r w:rsidRPr="00B877BC">
        <w:t>que</w:t>
      </w:r>
      <w:r w:rsidRPr="00B877BC">
        <w:t>l</w:t>
      </w:r>
      <w:r w:rsidRPr="00B877BC">
        <w:t>ques rumeurs vagues et la plainte prolongée d</w:t>
      </w:r>
      <w:r w:rsidR="00FA6A88">
        <w:t>’</w:t>
      </w:r>
      <w:r w:rsidRPr="00B877BC">
        <w:t xml:space="preserve">un de ces chiens mélancoliques de </w:t>
      </w:r>
      <w:proofErr w:type="spellStart"/>
      <w:r w:rsidRPr="00B877BC">
        <w:t>Maldoror</w:t>
      </w:r>
      <w:proofErr w:type="spellEnd"/>
      <w:r w:rsidRPr="00B877BC">
        <w:t xml:space="preserve"> que tourmente l</w:t>
      </w:r>
      <w:r w:rsidR="00FA6A88">
        <w:t>’</w:t>
      </w:r>
      <w:r w:rsidRPr="00B877BC">
        <w:t>infini</w:t>
      </w:r>
      <w:r w:rsidR="00FA6A88">
        <w:t>…</w:t>
      </w:r>
    </w:p>
    <w:p w14:paraId="61828C09" w14:textId="77777777" w:rsidR="00FA6A88" w:rsidRDefault="00A92B34" w:rsidP="00FA6A88">
      <w:r w:rsidRPr="00B877BC">
        <w:t>À mesure qu</w:t>
      </w:r>
      <w:r w:rsidR="00FA6A88">
        <w:t>’</w:t>
      </w:r>
      <w:r w:rsidRPr="00B877BC">
        <w:t>il approchait du berceau d</w:t>
      </w:r>
      <w:r w:rsidR="00FA6A88">
        <w:t>’</w:t>
      </w:r>
      <w:r w:rsidRPr="00B877BC">
        <w:t>aristoloches et de chèvrefeuilles où l</w:t>
      </w:r>
      <w:r w:rsidR="00FA6A88">
        <w:t>’</w:t>
      </w:r>
      <w:r w:rsidRPr="00B877BC">
        <w:t>attendait l</w:t>
      </w:r>
      <w:r w:rsidR="00FA6A88">
        <w:t>’</w:t>
      </w:r>
      <w:r w:rsidRPr="00B877BC">
        <w:t>épouse coupable</w:t>
      </w:r>
      <w:r w:rsidR="00FA6A88">
        <w:t xml:space="preserve">, </w:t>
      </w:r>
      <w:r w:rsidRPr="00B877BC">
        <w:t>son assurance diminuait</w:t>
      </w:r>
      <w:r w:rsidR="00FA6A88">
        <w:t xml:space="preserve">, </w:t>
      </w:r>
      <w:r w:rsidRPr="00B877BC">
        <w:t>sa marche devenait plus incertaine</w:t>
      </w:r>
      <w:r w:rsidR="00FA6A88">
        <w:t xml:space="preserve">, </w:t>
      </w:r>
      <w:r w:rsidRPr="00B877BC">
        <w:t xml:space="preserve">son tremblement plus </w:t>
      </w:r>
      <w:proofErr w:type="spellStart"/>
      <w:r w:rsidRPr="00B877BC">
        <w:t>irréprimable</w:t>
      </w:r>
      <w:proofErr w:type="spellEnd"/>
      <w:r w:rsidR="00FA6A88">
        <w:t xml:space="preserve">. </w:t>
      </w:r>
      <w:r w:rsidRPr="00B877BC">
        <w:t>À la fin</w:t>
      </w:r>
      <w:r w:rsidR="00FA6A88">
        <w:t xml:space="preserve">, </w:t>
      </w:r>
      <w:r w:rsidRPr="00B877BC">
        <w:t xml:space="preserve">ses dents claquèrent avec </w:t>
      </w:r>
      <w:r w:rsidRPr="00B877BC">
        <w:lastRenderedPageBreak/>
        <w:t>tant de fo</w:t>
      </w:r>
      <w:r w:rsidRPr="00B877BC">
        <w:t>r</w:t>
      </w:r>
      <w:r w:rsidRPr="00B877BC">
        <w:t>ce qu</w:t>
      </w:r>
      <w:r w:rsidR="00FA6A88">
        <w:t>’</w:t>
      </w:r>
      <w:r w:rsidRPr="00B877BC">
        <w:t>il craignit d</w:t>
      </w:r>
      <w:r w:rsidR="00FA6A88">
        <w:t>’</w:t>
      </w:r>
      <w:r w:rsidRPr="00B877BC">
        <w:t>éveiller les petits oiseaux</w:t>
      </w:r>
      <w:r w:rsidR="00FA6A88">
        <w:t xml:space="preserve">, </w:t>
      </w:r>
      <w:r w:rsidRPr="00B877BC">
        <w:t>et il se sentit tell</w:t>
      </w:r>
      <w:r w:rsidRPr="00B877BC">
        <w:t>e</w:t>
      </w:r>
      <w:r w:rsidRPr="00B877BC">
        <w:t>ment pâlir qu</w:t>
      </w:r>
      <w:r w:rsidR="00FA6A88">
        <w:t>’</w:t>
      </w:r>
      <w:r w:rsidRPr="00B877BC">
        <w:t>il se demanda s</w:t>
      </w:r>
      <w:r w:rsidR="00FA6A88">
        <w:t>’</w:t>
      </w:r>
      <w:r w:rsidRPr="00B877BC">
        <w:t>il n</w:t>
      </w:r>
      <w:r w:rsidR="00FA6A88">
        <w:t>’</w:t>
      </w:r>
      <w:r w:rsidRPr="00B877BC">
        <w:t>allait pas teinter les feuilles de sa pâleur</w:t>
      </w:r>
      <w:r w:rsidR="00FA6A88">
        <w:t xml:space="preserve">, </w:t>
      </w:r>
      <w:r w:rsidRPr="00B877BC">
        <w:t>à la manière d</w:t>
      </w:r>
      <w:r w:rsidR="00FA6A88">
        <w:t>’</w:t>
      </w:r>
      <w:r w:rsidRPr="00B877BC">
        <w:t>un poisson phosphorescent</w:t>
      </w:r>
      <w:r w:rsidR="00FA6A88">
        <w:t>.</w:t>
      </w:r>
    </w:p>
    <w:p w14:paraId="41CBC80A" w14:textId="77777777" w:rsidR="00FA6A88" w:rsidRDefault="00FA6A88" w:rsidP="00FA6A88">
      <w:pPr>
        <w:pStyle w:val="Etoile"/>
      </w:pPr>
      <w:r>
        <w:t>* * *</w:t>
      </w:r>
    </w:p>
    <w:p w14:paraId="4BAA523F" w14:textId="77777777" w:rsidR="00FA6A88" w:rsidRDefault="00A92B34" w:rsidP="00FA6A88">
      <w:r w:rsidRPr="00B877BC">
        <w:t>Une main</w:t>
      </w:r>
      <w:r w:rsidR="00FA6A88">
        <w:t xml:space="preserve">, </w:t>
      </w:r>
      <w:r w:rsidRPr="00B877BC">
        <w:t>tout à coup</w:t>
      </w:r>
      <w:r w:rsidR="00FA6A88">
        <w:t xml:space="preserve">, </w:t>
      </w:r>
      <w:r w:rsidRPr="00B877BC">
        <w:t>se posa sur son épaule</w:t>
      </w:r>
      <w:r w:rsidR="00FA6A88">
        <w:t>.</w:t>
      </w:r>
    </w:p>
    <w:p w14:paraId="15A49F34" w14:textId="77777777" w:rsidR="00FA6A88" w:rsidRDefault="00FA6A88" w:rsidP="00FA6A88">
      <w:r>
        <w:t>— </w:t>
      </w:r>
      <w:r w:rsidR="00A92B34" w:rsidRPr="00B877BC">
        <w:t>Je suis là</w:t>
      </w:r>
      <w:r>
        <w:t xml:space="preserve">, </w:t>
      </w:r>
      <w:r w:rsidR="00A92B34" w:rsidRPr="00B877BC">
        <w:t>mon cher amour</w:t>
      </w:r>
      <w:r>
        <w:t xml:space="preserve">, </w:t>
      </w:r>
      <w:r w:rsidR="00A92B34" w:rsidRPr="00B877BC">
        <w:t xml:space="preserve">disait la voix de </w:t>
      </w:r>
      <w:r>
        <w:t>M</w:t>
      </w:r>
      <w:r w:rsidRPr="00FA6A88">
        <w:rPr>
          <w:vertAlign w:val="superscript"/>
        </w:rPr>
        <w:t>me</w:t>
      </w:r>
      <w:r>
        <w:t> </w:t>
      </w:r>
      <w:r w:rsidR="00A92B34" w:rsidRPr="00B877BC">
        <w:t>Rolande</w:t>
      </w:r>
      <w:r>
        <w:t>.</w:t>
      </w:r>
    </w:p>
    <w:p w14:paraId="2662D39F" w14:textId="77777777" w:rsidR="00FA6A88" w:rsidRDefault="00A92B34" w:rsidP="00FA6A88">
      <w:r w:rsidRPr="00B877BC">
        <w:t>Et</w:t>
      </w:r>
      <w:r w:rsidR="00FA6A88">
        <w:t xml:space="preserve">, </w:t>
      </w:r>
      <w:r w:rsidRPr="00B877BC">
        <w:t>presque aussitôt</w:t>
      </w:r>
      <w:r w:rsidR="00FA6A88">
        <w:t xml:space="preserve">, </w:t>
      </w:r>
      <w:r w:rsidRPr="00B877BC">
        <w:t>les deux bras de cette femme sans d</w:t>
      </w:r>
      <w:r w:rsidRPr="00B877BC">
        <w:t>é</w:t>
      </w:r>
      <w:r w:rsidRPr="00B877BC">
        <w:t>lai se nouèrent autour de son cou</w:t>
      </w:r>
      <w:r w:rsidR="00FA6A88">
        <w:t xml:space="preserve">, </w:t>
      </w:r>
      <w:r w:rsidRPr="00B877BC">
        <w:t>pendant qu</w:t>
      </w:r>
      <w:r w:rsidR="00FA6A88">
        <w:t>’</w:t>
      </w:r>
      <w:r w:rsidRPr="00B877BC">
        <w:t>un baiser de vie ou de mort lui mangeait l</w:t>
      </w:r>
      <w:r w:rsidR="00FA6A88">
        <w:t>’</w:t>
      </w:r>
      <w:r w:rsidRPr="00B877BC">
        <w:t>âme</w:t>
      </w:r>
      <w:r w:rsidR="00FA6A88">
        <w:t>.</w:t>
      </w:r>
    </w:p>
    <w:p w14:paraId="6DCB9D67" w14:textId="77777777" w:rsidR="00FA6A88" w:rsidRDefault="00A92B34" w:rsidP="00FA6A88">
      <w:r w:rsidRPr="00B877BC">
        <w:t>Ah</w:t>
      </w:r>
      <w:r w:rsidR="00FA6A88">
        <w:t xml:space="preserve"> ! </w:t>
      </w:r>
      <w:r w:rsidRPr="00B877BC">
        <w:t>le vorace et fauve baiser que c</w:t>
      </w:r>
      <w:r w:rsidR="00FA6A88">
        <w:t>’</w:t>
      </w:r>
      <w:r w:rsidRPr="00B877BC">
        <w:t>était-là</w:t>
      </w:r>
      <w:r w:rsidR="00FA6A88">
        <w:t xml:space="preserve"> ! </w:t>
      </w:r>
      <w:r w:rsidRPr="00B877BC">
        <w:t>Le jeune ho</w:t>
      </w:r>
      <w:r w:rsidRPr="00B877BC">
        <w:t>m</w:t>
      </w:r>
      <w:r w:rsidRPr="00B877BC">
        <w:t>me avait tout prévu</w:t>
      </w:r>
      <w:r w:rsidR="00FA6A88">
        <w:t xml:space="preserve">, </w:t>
      </w:r>
      <w:r w:rsidRPr="00B877BC">
        <w:t>excepté ce baiser fougueux</w:t>
      </w:r>
      <w:r w:rsidR="00FA6A88">
        <w:t xml:space="preserve">, </w:t>
      </w:r>
      <w:r w:rsidRPr="00B877BC">
        <w:t>inapaisable</w:t>
      </w:r>
      <w:r w:rsidR="00FA6A88">
        <w:t xml:space="preserve">, </w:t>
      </w:r>
      <w:r w:rsidRPr="00B877BC">
        <w:t>éternel</w:t>
      </w:r>
      <w:r w:rsidR="00FA6A88">
        <w:t xml:space="preserve"> ; </w:t>
      </w:r>
      <w:r w:rsidRPr="00B877BC">
        <w:t>ce baiser odorant et capiteux où passaient les parfums féroces des Fleurs du Mal</w:t>
      </w:r>
      <w:r w:rsidR="00FA6A88">
        <w:t xml:space="preserve">, </w:t>
      </w:r>
      <w:r w:rsidRPr="00B877BC">
        <w:t xml:space="preserve">les volatils </w:t>
      </w:r>
      <w:proofErr w:type="spellStart"/>
      <w:r w:rsidRPr="00B877BC">
        <w:t>détraquants</w:t>
      </w:r>
      <w:proofErr w:type="spellEnd"/>
      <w:r w:rsidRPr="00B877BC">
        <w:t xml:space="preserve"> de </w:t>
      </w:r>
      <w:smartTag w:uri="urn:schemas-microsoft-com:office:smarttags" w:element="PersonName">
        <w:smartTagPr>
          <w:attr w:name="ProductID" w:val="la Venaison"/>
        </w:smartTagPr>
        <w:r w:rsidRPr="00B877BC">
          <w:t>la Vena</w:t>
        </w:r>
        <w:r w:rsidRPr="00B877BC">
          <w:t>i</w:t>
        </w:r>
        <w:r w:rsidRPr="00B877BC">
          <w:t>son</w:t>
        </w:r>
      </w:smartTag>
      <w:r w:rsidRPr="00B877BC">
        <w:t xml:space="preserve"> et les exécrables poivres du Désir</w:t>
      </w:r>
      <w:r w:rsidR="00FA6A88">
        <w:t xml:space="preserve"> ; </w:t>
      </w:r>
      <w:r w:rsidRPr="00B877BC">
        <w:t>ce baiser qui avait des griffes comme un aigle et qui allait à la chasse comme un lion</w:t>
      </w:r>
      <w:r w:rsidR="00FA6A88">
        <w:t xml:space="preserve"> ; </w:t>
      </w:r>
      <w:r w:rsidRPr="00B877BC">
        <w:t>qui entrait en lui de même façon qu</w:t>
      </w:r>
      <w:r w:rsidR="00FA6A88">
        <w:t>’</w:t>
      </w:r>
      <w:r w:rsidRPr="00B877BC">
        <w:t>une épée de feu</w:t>
      </w:r>
      <w:r w:rsidR="00FA6A88">
        <w:t xml:space="preserve"> ; </w:t>
      </w:r>
      <w:r w:rsidRPr="00B877BC">
        <w:t>qui lui mettait dans les oreilles toutes les sonnailles des béliers ou des capricornes des montagnes</w:t>
      </w:r>
      <w:r w:rsidR="00FA6A88">
        <w:t xml:space="preserve"> ; </w:t>
      </w:r>
      <w:r w:rsidRPr="00B877BC">
        <w:t>cet épouvantable baiser d</w:t>
      </w:r>
      <w:r w:rsidR="00FA6A88">
        <w:t>’</w:t>
      </w:r>
      <w:r w:rsidRPr="00B877BC">
        <w:t>opium</w:t>
      </w:r>
      <w:r w:rsidR="00FA6A88">
        <w:t xml:space="preserve">, </w:t>
      </w:r>
      <w:r w:rsidRPr="00B877BC">
        <w:t>de folie furieuse</w:t>
      </w:r>
      <w:r w:rsidR="00FA6A88">
        <w:t xml:space="preserve">, </w:t>
      </w:r>
      <w:r w:rsidRPr="00B877BC">
        <w:t>d</w:t>
      </w:r>
      <w:r w:rsidR="00FA6A88">
        <w:t>’</w:t>
      </w:r>
      <w:r w:rsidRPr="00B877BC">
        <w:t>abrutissement et d</w:t>
      </w:r>
      <w:r w:rsidR="00FA6A88">
        <w:t>’</w:t>
      </w:r>
      <w:r w:rsidRPr="00B877BC">
        <w:t>extase</w:t>
      </w:r>
      <w:r w:rsidR="00FA6A88">
        <w:t> !</w:t>
      </w:r>
    </w:p>
    <w:p w14:paraId="546A4395" w14:textId="77777777" w:rsidR="00FA6A88" w:rsidRDefault="00A92B34" w:rsidP="00FA6A88">
      <w:r w:rsidRPr="00B877BC">
        <w:t>Les chastes vouloirs avaient décampé</w:t>
      </w:r>
      <w:r w:rsidR="00FA6A88">
        <w:t xml:space="preserve">. </w:t>
      </w:r>
      <w:r w:rsidRPr="00B877BC">
        <w:t>Ils étaient au diable</w:t>
      </w:r>
      <w:r w:rsidR="00FA6A88">
        <w:t xml:space="preserve">, </w:t>
      </w:r>
      <w:r w:rsidRPr="00B877BC">
        <w:t>au tonnerre de Dieu</w:t>
      </w:r>
      <w:r w:rsidR="00FA6A88">
        <w:t xml:space="preserve">, </w:t>
      </w:r>
      <w:r w:rsidRPr="00B877BC">
        <w:t>dans le fond d</w:t>
      </w:r>
      <w:r w:rsidR="00FA6A88">
        <w:t>’</w:t>
      </w:r>
      <w:r w:rsidRPr="00B877BC">
        <w:t>une crique de la lune</w:t>
      </w:r>
      <w:r w:rsidR="00FA6A88">
        <w:t xml:space="preserve">, </w:t>
      </w:r>
      <w:r w:rsidRPr="00B877BC">
        <w:t>avec les harangues ou objurgations orphiques préalablement élab</w:t>
      </w:r>
      <w:r w:rsidRPr="00B877BC">
        <w:t>o</w:t>
      </w:r>
      <w:r w:rsidRPr="00B877BC">
        <w:t>rées</w:t>
      </w:r>
      <w:r w:rsidR="00FA6A88">
        <w:t>.</w:t>
      </w:r>
    </w:p>
    <w:p w14:paraId="6B7262E3" w14:textId="77777777" w:rsidR="00FA6A88" w:rsidRDefault="00A92B34" w:rsidP="00FA6A88">
      <w:proofErr w:type="spellStart"/>
      <w:r w:rsidRPr="00B877BC">
        <w:t>Duputois</w:t>
      </w:r>
      <w:proofErr w:type="spellEnd"/>
      <w:r w:rsidRPr="00B877BC">
        <w:t xml:space="preserve"> roulait aux abîmes</w:t>
      </w:r>
      <w:r w:rsidR="00FA6A88">
        <w:t xml:space="preserve">, </w:t>
      </w:r>
      <w:r w:rsidRPr="00B877BC">
        <w:t>lorsqu</w:t>
      </w:r>
      <w:r w:rsidR="00FA6A88">
        <w:t>’</w:t>
      </w:r>
      <w:r w:rsidRPr="00B877BC">
        <w:t>un bruit de pas se fit entendre</w:t>
      </w:r>
      <w:r w:rsidR="00FA6A88">
        <w:t xml:space="preserve">. </w:t>
      </w:r>
      <w:r w:rsidRPr="00B877BC">
        <w:t>Les ténèbres étaient absolues</w:t>
      </w:r>
      <w:r w:rsidR="00FA6A88">
        <w:t xml:space="preserve">. </w:t>
      </w:r>
      <w:r w:rsidRPr="00B877BC">
        <w:t>Impossible de disti</w:t>
      </w:r>
      <w:r w:rsidRPr="00B877BC">
        <w:t>n</w:t>
      </w:r>
      <w:r w:rsidRPr="00B877BC">
        <w:t>guer quoi que ce fût</w:t>
      </w:r>
      <w:r w:rsidR="00FA6A88">
        <w:t>.</w:t>
      </w:r>
    </w:p>
    <w:p w14:paraId="61554ACD" w14:textId="77777777" w:rsidR="00FA6A88" w:rsidRDefault="00A92B34" w:rsidP="00FA6A88">
      <w:r w:rsidRPr="00B877BC">
        <w:lastRenderedPageBreak/>
        <w:t xml:space="preserve">Le lyrique de </w:t>
      </w:r>
      <w:smartTag w:uri="urn:schemas-microsoft-com:office:smarttags" w:element="PersonName">
        <w:smartTagPr>
          <w:attr w:name="ProductID" w:val="la Revue"/>
        </w:smartTagPr>
        <w:r w:rsidRPr="00B877BC">
          <w:t xml:space="preserve">la </w:t>
        </w:r>
        <w:r w:rsidRPr="00B877BC">
          <w:rPr>
            <w:i/>
            <w:iCs/>
          </w:rPr>
          <w:t>Revue</w:t>
        </w:r>
      </w:smartTag>
      <w:r w:rsidRPr="00B877BC">
        <w:t xml:space="preserve"> </w:t>
      </w:r>
      <w:r w:rsidRPr="00B877BC">
        <w:rPr>
          <w:i/>
          <w:iCs/>
        </w:rPr>
        <w:t>des</w:t>
      </w:r>
      <w:r w:rsidRPr="00B877BC">
        <w:t xml:space="preserve"> </w:t>
      </w:r>
      <w:r w:rsidRPr="00B877BC">
        <w:rPr>
          <w:i/>
          <w:iCs/>
        </w:rPr>
        <w:t>Crotales</w:t>
      </w:r>
      <w:r w:rsidRPr="00B877BC">
        <w:t xml:space="preserve"> reçut alors</w:t>
      </w:r>
      <w:r w:rsidR="00FA6A88">
        <w:t xml:space="preserve">, </w:t>
      </w:r>
      <w:r w:rsidRPr="00B877BC">
        <w:t>en plein milieu du visage</w:t>
      </w:r>
      <w:r w:rsidR="00FA6A88">
        <w:t xml:space="preserve">, </w:t>
      </w:r>
      <w:r w:rsidRPr="00B877BC">
        <w:t>le coup du plat de deux mains furieuses qui le repoussaient et qui faillirent le jeter à terre</w:t>
      </w:r>
      <w:r w:rsidR="00FA6A88">
        <w:t>.</w:t>
      </w:r>
    </w:p>
    <w:p w14:paraId="0FACDF23" w14:textId="77777777" w:rsidR="00FA6A88" w:rsidRDefault="00FA6A88" w:rsidP="00FA6A88">
      <w:r>
        <w:t>M</w:t>
      </w:r>
      <w:r w:rsidRPr="00FA6A88">
        <w:rPr>
          <w:vertAlign w:val="superscript"/>
        </w:rPr>
        <w:t>me</w:t>
      </w:r>
      <w:r>
        <w:t> </w:t>
      </w:r>
      <w:r w:rsidR="00A92B34" w:rsidRPr="00B877BC">
        <w:t>Rolande</w:t>
      </w:r>
      <w:r>
        <w:t xml:space="preserve">, </w:t>
      </w:r>
      <w:r w:rsidR="00A92B34" w:rsidRPr="00B877BC">
        <w:t>se débarrassant du pauvre diable</w:t>
      </w:r>
      <w:r>
        <w:t xml:space="preserve">, </w:t>
      </w:r>
      <w:r w:rsidR="00A92B34" w:rsidRPr="00B877BC">
        <w:t>avait bo</w:t>
      </w:r>
      <w:r w:rsidR="00A92B34" w:rsidRPr="00B877BC">
        <w:t>n</w:t>
      </w:r>
      <w:r w:rsidR="00A92B34" w:rsidRPr="00B877BC">
        <w:t>di en arrière et</w:t>
      </w:r>
      <w:r>
        <w:t xml:space="preserve">, </w:t>
      </w:r>
      <w:r w:rsidR="00A92B34" w:rsidRPr="00B877BC">
        <w:t>maintenant</w:t>
      </w:r>
      <w:r>
        <w:t xml:space="preserve">, </w:t>
      </w:r>
      <w:r w:rsidR="00A92B34" w:rsidRPr="00B877BC">
        <w:t>il entendait le chuchotement de deux personnes qui s</w:t>
      </w:r>
      <w:r>
        <w:t>’</w:t>
      </w:r>
      <w:r w:rsidR="00A92B34" w:rsidRPr="00B877BC">
        <w:t>éloignaient rapidement vers la maison</w:t>
      </w:r>
      <w:r>
        <w:t>.</w:t>
      </w:r>
    </w:p>
    <w:p w14:paraId="6B9E0210" w14:textId="77777777" w:rsidR="00FA6A88" w:rsidRDefault="00A92B34" w:rsidP="00FA6A88">
      <w:r w:rsidRPr="00B877BC">
        <w:t>Craignant d</w:t>
      </w:r>
      <w:r w:rsidR="00FA6A88">
        <w:t>’</w:t>
      </w:r>
      <w:r w:rsidRPr="00B877BC">
        <w:t>exhaler un souffle et n</w:t>
      </w:r>
      <w:r w:rsidR="00FA6A88">
        <w:t>’</w:t>
      </w:r>
      <w:r w:rsidRPr="00B877BC">
        <w:t>osant bouger de son poste</w:t>
      </w:r>
      <w:r w:rsidR="00FA6A88">
        <w:t xml:space="preserve">, </w:t>
      </w:r>
      <w:r w:rsidRPr="00B877BC">
        <w:t>il demeura immobile plus d</w:t>
      </w:r>
      <w:r w:rsidR="00FA6A88">
        <w:t>’</w:t>
      </w:r>
      <w:r w:rsidRPr="00B877BC">
        <w:t>une heure dans l</w:t>
      </w:r>
      <w:r w:rsidR="00FA6A88">
        <w:t>’</w:t>
      </w:r>
      <w:r w:rsidRPr="00B877BC">
        <w:t>obscurité</w:t>
      </w:r>
      <w:r w:rsidR="00FA6A88">
        <w:t xml:space="preserve">, </w:t>
      </w:r>
      <w:r w:rsidRPr="00B877BC">
        <w:t>espérant il ne savait quoi</w:t>
      </w:r>
      <w:r w:rsidR="00FA6A88">
        <w:t>.</w:t>
      </w:r>
    </w:p>
    <w:p w14:paraId="5D5E8AAE" w14:textId="77777777" w:rsidR="00FA6A88" w:rsidRDefault="00A92B34" w:rsidP="00FA6A88">
      <w:r w:rsidRPr="00B877BC">
        <w:t>À la fin pourtant</w:t>
      </w:r>
      <w:r w:rsidR="00FA6A88">
        <w:t xml:space="preserve">, </w:t>
      </w:r>
      <w:r w:rsidRPr="00B877BC">
        <w:t>rompu de fatigue et gelé par les étoiles</w:t>
      </w:r>
      <w:r w:rsidR="00FA6A88">
        <w:t xml:space="preserve">, </w:t>
      </w:r>
      <w:r w:rsidRPr="00B877BC">
        <w:t>il regagna la porte du jardin</w:t>
      </w:r>
      <w:r w:rsidR="00FA6A88">
        <w:t xml:space="preserve">, </w:t>
      </w:r>
      <w:r w:rsidRPr="00B877BC">
        <w:t>toujours entrebâillée</w:t>
      </w:r>
      <w:r w:rsidR="00FA6A88">
        <w:t xml:space="preserve">, </w:t>
      </w:r>
      <w:r w:rsidRPr="00B877BC">
        <w:t>et se retrouva sur le bon trottoir des morfondus</w:t>
      </w:r>
      <w:r w:rsidR="00FA6A88">
        <w:t xml:space="preserve">, </w:t>
      </w:r>
      <w:r w:rsidRPr="00B877BC">
        <w:t>n</w:t>
      </w:r>
      <w:r w:rsidR="00FA6A88">
        <w:t>’</w:t>
      </w:r>
      <w:r w:rsidRPr="00B877BC">
        <w:t>ayant pas fait plus de bruit qu</w:t>
      </w:r>
      <w:r w:rsidR="00FA6A88">
        <w:t>’</w:t>
      </w:r>
      <w:r w:rsidRPr="00B877BC">
        <w:t>une fourmi noire émigrant dans la nuit noire</w:t>
      </w:r>
      <w:r w:rsidR="00FA6A88">
        <w:t xml:space="preserve">, </w:t>
      </w:r>
      <w:r w:rsidRPr="00B877BC">
        <w:t>aussi déconfit et courbatu que le puisse être un adolescent plein de soliloques et de prosodie</w:t>
      </w:r>
      <w:r w:rsidR="00FA6A88">
        <w:t>.</w:t>
      </w:r>
    </w:p>
    <w:p w14:paraId="41C5ECA4" w14:textId="77777777" w:rsidR="00FA6A88" w:rsidRDefault="00FA6A88" w:rsidP="00FA6A88">
      <w:pPr>
        <w:pStyle w:val="Etoile"/>
      </w:pPr>
      <w:r>
        <w:t>* * *</w:t>
      </w:r>
    </w:p>
    <w:p w14:paraId="2A886BB4" w14:textId="77777777" w:rsidR="00FA6A88" w:rsidRDefault="00A92B34" w:rsidP="00FA6A88">
      <w:r w:rsidRPr="00B877BC">
        <w:t>Le lendemain</w:t>
      </w:r>
      <w:r w:rsidR="00FA6A88">
        <w:t xml:space="preserve">, </w:t>
      </w:r>
      <w:r w:rsidRPr="00B877BC">
        <w:t>on le fit demander à l</w:t>
      </w:r>
      <w:r w:rsidR="00FA6A88">
        <w:t>’</w:t>
      </w:r>
      <w:r w:rsidRPr="00B877BC">
        <w:t>antichambre de son ministère</w:t>
      </w:r>
      <w:r w:rsidR="00FA6A88">
        <w:t xml:space="preserve">. </w:t>
      </w:r>
      <w:r w:rsidRPr="00B877BC">
        <w:t>Il se trouva en présence d</w:t>
      </w:r>
      <w:r w:rsidR="00FA6A88">
        <w:t>’</w:t>
      </w:r>
      <w:r w:rsidRPr="00B877BC">
        <w:t>un très bel homme suff</w:t>
      </w:r>
      <w:r w:rsidRPr="00B877BC">
        <w:t>i</w:t>
      </w:r>
      <w:r w:rsidRPr="00B877BC">
        <w:t>samment athlétique</w:t>
      </w:r>
      <w:r w:rsidR="00FA6A88">
        <w:t xml:space="preserve">, </w:t>
      </w:r>
      <w:r w:rsidRPr="00B877BC">
        <w:t>ayant l</w:t>
      </w:r>
      <w:r w:rsidR="00FA6A88">
        <w:t>’</w:t>
      </w:r>
      <w:r w:rsidRPr="00B877BC">
        <w:t>air d</w:t>
      </w:r>
      <w:r w:rsidR="00FA6A88">
        <w:t>’</w:t>
      </w:r>
      <w:r w:rsidRPr="00B877BC">
        <w:t>un officier de cavalerie</w:t>
      </w:r>
      <w:r w:rsidR="00FA6A88">
        <w:t xml:space="preserve">, </w:t>
      </w:r>
      <w:r w:rsidRPr="00B877BC">
        <w:t>de la politesse la plus exquise et qui lui parla en ces termes</w:t>
      </w:r>
      <w:r w:rsidR="00FA6A88">
        <w:t> :</w:t>
      </w:r>
    </w:p>
    <w:p w14:paraId="52117D94" w14:textId="77777777" w:rsidR="00FA6A88" w:rsidRDefault="00FA6A88" w:rsidP="00FA6A88">
      <w:r>
        <w:t>— </w:t>
      </w:r>
      <w:r w:rsidR="00A92B34" w:rsidRPr="00B877BC">
        <w:t>Monsieur</w:t>
      </w:r>
      <w:r>
        <w:t xml:space="preserve">, </w:t>
      </w:r>
      <w:r w:rsidR="00A92B34" w:rsidRPr="00B877BC">
        <w:t>une erreur de suscription a mis hier entre vos mains un billet de femme qui m</w:t>
      </w:r>
      <w:r>
        <w:t>’</w:t>
      </w:r>
      <w:r w:rsidR="00A92B34" w:rsidRPr="00B877BC">
        <w:t>était destiné</w:t>
      </w:r>
      <w:r>
        <w:t xml:space="preserve">. </w:t>
      </w:r>
      <w:r w:rsidR="00A92B34" w:rsidRPr="00B877BC">
        <w:t>Il est inutile</w:t>
      </w:r>
      <w:r>
        <w:t xml:space="preserve">, </w:t>
      </w:r>
      <w:r w:rsidR="00A92B34" w:rsidRPr="00B877BC">
        <w:t>je pense</w:t>
      </w:r>
      <w:r>
        <w:t xml:space="preserve">, </w:t>
      </w:r>
      <w:r w:rsidR="00A92B34" w:rsidRPr="00B877BC">
        <w:t>de vous rappeler le contenu de ce message</w:t>
      </w:r>
      <w:r>
        <w:t xml:space="preserve">. </w:t>
      </w:r>
      <w:r w:rsidR="00A92B34" w:rsidRPr="00B877BC">
        <w:t>Je vous prie même de l</w:t>
      </w:r>
      <w:r>
        <w:t>’</w:t>
      </w:r>
      <w:r w:rsidR="00A92B34" w:rsidRPr="00B877BC">
        <w:t>oublier soigneusement</w:t>
      </w:r>
      <w:r>
        <w:t xml:space="preserve">. </w:t>
      </w:r>
      <w:r w:rsidR="00A92B34" w:rsidRPr="00B877BC">
        <w:t>En recevant</w:t>
      </w:r>
      <w:r>
        <w:t xml:space="preserve">, </w:t>
      </w:r>
      <w:r w:rsidR="00A92B34" w:rsidRPr="00B877BC">
        <w:t>de mon côté</w:t>
      </w:r>
      <w:r>
        <w:t xml:space="preserve">, </w:t>
      </w:r>
      <w:r w:rsidR="00A92B34" w:rsidRPr="00B877BC">
        <w:t>les quelques lignes qui eussent dû vous parvenir</w:t>
      </w:r>
      <w:r>
        <w:t xml:space="preserve">, </w:t>
      </w:r>
      <w:r w:rsidR="00A92B34" w:rsidRPr="00B877BC">
        <w:t>j</w:t>
      </w:r>
      <w:r>
        <w:t>’</w:t>
      </w:r>
      <w:r w:rsidR="00A92B34" w:rsidRPr="00B877BC">
        <w:t>ai deviné fort heureusement la substitution d</w:t>
      </w:r>
      <w:r>
        <w:t>’</w:t>
      </w:r>
      <w:r w:rsidR="00A92B34" w:rsidRPr="00B877BC">
        <w:t>adresse</w:t>
      </w:r>
      <w:r>
        <w:t xml:space="preserve">, </w:t>
      </w:r>
      <w:r w:rsidR="00A92B34" w:rsidRPr="00B877BC">
        <w:t>et j</w:t>
      </w:r>
      <w:r>
        <w:t>’</w:t>
      </w:r>
      <w:r w:rsidR="00A92B34" w:rsidRPr="00B877BC">
        <w:t>ai pu arriver juste assez tôt pour en conjurer les suites funestes</w:t>
      </w:r>
      <w:r>
        <w:t xml:space="preserve">. </w:t>
      </w:r>
      <w:r w:rsidR="00A92B34" w:rsidRPr="00B877BC">
        <w:t>On vous sait g</w:t>
      </w:r>
      <w:r w:rsidR="00A92B34" w:rsidRPr="00B877BC">
        <w:t>a</w:t>
      </w:r>
      <w:r w:rsidR="00A92B34" w:rsidRPr="00B877BC">
        <w:t>lant homme</w:t>
      </w:r>
      <w:r>
        <w:t xml:space="preserve">, </w:t>
      </w:r>
      <w:r w:rsidR="00A92B34" w:rsidRPr="00B877BC">
        <w:t>et je compte que vous allez en échange de la lettre que voici</w:t>
      </w:r>
      <w:r>
        <w:t xml:space="preserve">, </w:t>
      </w:r>
      <w:r w:rsidR="00A92B34" w:rsidRPr="00B877BC">
        <w:t xml:space="preserve">me restituer sur-le-champ </w:t>
      </w:r>
      <w:r w:rsidR="00A92B34" w:rsidRPr="00B877BC">
        <w:lastRenderedPageBreak/>
        <w:t>l</w:t>
      </w:r>
      <w:r>
        <w:t>’</w:t>
      </w:r>
      <w:r w:rsidR="00A92B34" w:rsidRPr="00B877BC">
        <w:t>autographe qui m</w:t>
      </w:r>
      <w:r>
        <w:t>’</w:t>
      </w:r>
      <w:r w:rsidR="00A92B34" w:rsidRPr="00B877BC">
        <w:t>appartient</w:t>
      </w:r>
      <w:r>
        <w:t xml:space="preserve">. </w:t>
      </w:r>
      <w:r w:rsidR="00A92B34" w:rsidRPr="00B877BC">
        <w:t>J</w:t>
      </w:r>
      <w:r>
        <w:t>’</w:t>
      </w:r>
      <w:r w:rsidR="00A92B34" w:rsidRPr="00B877BC">
        <w:t>ajoute</w:t>
      </w:r>
      <w:r>
        <w:t xml:space="preserve"> – </w:t>
      </w:r>
      <w:r w:rsidR="00A92B34" w:rsidRPr="00B877BC">
        <w:t>bien inutilement à coup sûr</w:t>
      </w:r>
      <w:r>
        <w:t xml:space="preserve">, </w:t>
      </w:r>
      <w:r w:rsidR="00A92B34" w:rsidRPr="00B877BC">
        <w:t>monsieur le poète</w:t>
      </w:r>
      <w:r>
        <w:t xml:space="preserve"> – </w:t>
      </w:r>
      <w:r w:rsidR="00A92B34" w:rsidRPr="00B877BC">
        <w:t xml:space="preserve">que </w:t>
      </w:r>
      <w:r w:rsidR="00A92B34" w:rsidRPr="00B877BC">
        <w:rPr>
          <w:i/>
          <w:iCs/>
        </w:rPr>
        <w:t>la</w:t>
      </w:r>
      <w:r w:rsidR="00A92B34" w:rsidRPr="00B877BC">
        <w:t xml:space="preserve"> </w:t>
      </w:r>
      <w:r w:rsidR="00A92B34" w:rsidRPr="00B877BC">
        <w:rPr>
          <w:i/>
          <w:iCs/>
        </w:rPr>
        <w:t>maîtresse</w:t>
      </w:r>
      <w:r w:rsidR="00A92B34" w:rsidRPr="00B877BC">
        <w:t xml:space="preserve"> </w:t>
      </w:r>
      <w:r w:rsidR="00A92B34" w:rsidRPr="00B877BC">
        <w:rPr>
          <w:i/>
          <w:iCs/>
        </w:rPr>
        <w:t>de</w:t>
      </w:r>
      <w:r w:rsidR="00A92B34" w:rsidRPr="00B877BC">
        <w:t xml:space="preserve"> </w:t>
      </w:r>
      <w:r w:rsidR="00A92B34" w:rsidRPr="00B877BC">
        <w:rPr>
          <w:i/>
          <w:iCs/>
        </w:rPr>
        <w:t>César</w:t>
      </w:r>
      <w:r w:rsidR="00A92B34" w:rsidRPr="00B877BC">
        <w:t xml:space="preserve"> </w:t>
      </w:r>
      <w:r w:rsidR="00A92B34" w:rsidRPr="00B877BC">
        <w:rPr>
          <w:i/>
          <w:iCs/>
        </w:rPr>
        <w:t>ne</w:t>
      </w:r>
      <w:r w:rsidR="00A92B34" w:rsidRPr="00B877BC">
        <w:t xml:space="preserve"> </w:t>
      </w:r>
      <w:r w:rsidR="00A92B34" w:rsidRPr="00B877BC">
        <w:rPr>
          <w:i/>
          <w:iCs/>
        </w:rPr>
        <w:t>doit</w:t>
      </w:r>
      <w:r w:rsidR="00A92B34" w:rsidRPr="00B877BC">
        <w:t xml:space="preserve"> </w:t>
      </w:r>
      <w:r w:rsidR="00A92B34" w:rsidRPr="00B877BC">
        <w:rPr>
          <w:i/>
          <w:iCs/>
        </w:rPr>
        <w:t>pas</w:t>
      </w:r>
      <w:r w:rsidR="00A92B34" w:rsidRPr="00B877BC">
        <w:t xml:space="preserve"> </w:t>
      </w:r>
      <w:r w:rsidR="00A92B34" w:rsidRPr="00B877BC">
        <w:rPr>
          <w:i/>
          <w:iCs/>
        </w:rPr>
        <w:t>être</w:t>
      </w:r>
      <w:r w:rsidR="00A92B34" w:rsidRPr="00B877BC">
        <w:t xml:space="preserve"> </w:t>
      </w:r>
      <w:r w:rsidR="00A92B34" w:rsidRPr="00B877BC">
        <w:rPr>
          <w:i/>
          <w:iCs/>
        </w:rPr>
        <w:t>soupço</w:t>
      </w:r>
      <w:r w:rsidR="00A92B34" w:rsidRPr="00B877BC">
        <w:rPr>
          <w:i/>
          <w:iCs/>
        </w:rPr>
        <w:t>n</w:t>
      </w:r>
      <w:r w:rsidR="00A92B34" w:rsidRPr="00B877BC">
        <w:rPr>
          <w:i/>
          <w:iCs/>
        </w:rPr>
        <w:t>née</w:t>
      </w:r>
      <w:r>
        <w:t>.</w:t>
      </w:r>
    </w:p>
    <w:p w14:paraId="49E26E54" w14:textId="77777777" w:rsidR="00FA6A88" w:rsidRDefault="00A92B34" w:rsidP="00FA6A88">
      <w:r w:rsidRPr="00B877BC">
        <w:t>Cette dernière phrase trop claire était appuyée d</w:t>
      </w:r>
      <w:r w:rsidR="00FA6A88">
        <w:t>’</w:t>
      </w:r>
      <w:r w:rsidRPr="00B877BC">
        <w:t>une façon tellement significative que le chétif</w:t>
      </w:r>
      <w:r w:rsidR="00FA6A88">
        <w:t xml:space="preserve">, </w:t>
      </w:r>
      <w:r w:rsidRPr="00B877BC">
        <w:t>incapable d</w:t>
      </w:r>
      <w:r w:rsidR="00FA6A88">
        <w:t>’</w:t>
      </w:r>
      <w:r w:rsidRPr="00B877BC">
        <w:t>expectorer une diphtongue</w:t>
      </w:r>
      <w:r w:rsidR="00FA6A88">
        <w:t xml:space="preserve">, </w:t>
      </w:r>
      <w:r w:rsidRPr="00B877BC">
        <w:t>s</w:t>
      </w:r>
      <w:r w:rsidR="00FA6A88">
        <w:t>’</w:t>
      </w:r>
      <w:r w:rsidRPr="00B877BC">
        <w:t>exécuta</w:t>
      </w:r>
      <w:r w:rsidR="00FA6A88">
        <w:t>.</w:t>
      </w:r>
    </w:p>
    <w:p w14:paraId="7A5B1E33" w14:textId="77777777" w:rsidR="00FA6A88" w:rsidRDefault="00A92B34" w:rsidP="00FA6A88">
      <w:r w:rsidRPr="00B877BC">
        <w:t>Voici quel était le contenu de l</w:t>
      </w:r>
      <w:r w:rsidR="00FA6A88">
        <w:t>’</w:t>
      </w:r>
      <w:r w:rsidRPr="00B877BC">
        <w:t>autre missive</w:t>
      </w:r>
      <w:r w:rsidR="00FA6A88">
        <w:t> :</w:t>
      </w:r>
    </w:p>
    <w:p w14:paraId="3C014A7A" w14:textId="77777777" w:rsidR="00FA6A88" w:rsidRDefault="00FA6A88" w:rsidP="00FA6A88">
      <w:r>
        <w:t>« </w:t>
      </w:r>
      <w:r w:rsidR="00A92B34" w:rsidRPr="00B877BC">
        <w:t xml:space="preserve">Monsieur </w:t>
      </w:r>
      <w:proofErr w:type="spellStart"/>
      <w:r w:rsidR="00A92B34" w:rsidRPr="00B877BC">
        <w:t>Duputois</w:t>
      </w:r>
      <w:proofErr w:type="spellEnd"/>
      <w:r>
        <w:t xml:space="preserve">, </w:t>
      </w:r>
      <w:r w:rsidR="00A92B34" w:rsidRPr="00B877BC">
        <w:t>je vous serais infiniment obligée de vouloir bien</w:t>
      </w:r>
      <w:r>
        <w:t xml:space="preserve">, </w:t>
      </w:r>
      <w:r w:rsidR="00A92B34" w:rsidRPr="00B877BC">
        <w:t>à l</w:t>
      </w:r>
      <w:r>
        <w:t>’</w:t>
      </w:r>
      <w:r w:rsidR="00A92B34" w:rsidRPr="00B877BC">
        <w:t>avenir</w:t>
      </w:r>
      <w:r>
        <w:t xml:space="preserve">, </w:t>
      </w:r>
      <w:r w:rsidR="00A92B34" w:rsidRPr="00B877BC">
        <w:t>m</w:t>
      </w:r>
      <w:r>
        <w:t>’</w:t>
      </w:r>
      <w:r w:rsidR="00A92B34" w:rsidRPr="00B877BC">
        <w:t>épargner l</w:t>
      </w:r>
      <w:r>
        <w:t>’</w:t>
      </w:r>
      <w:r w:rsidR="00A92B34" w:rsidRPr="00B877BC">
        <w:t>honneur de vos dédicaces dans les petites revues</w:t>
      </w:r>
      <w:r>
        <w:t xml:space="preserve">. </w:t>
      </w:r>
      <w:r w:rsidR="00A92B34" w:rsidRPr="00B877BC">
        <w:t>Vos poésies sont incontestablement d</w:t>
      </w:r>
      <w:r w:rsidR="00A92B34" w:rsidRPr="00B877BC">
        <w:t>é</w:t>
      </w:r>
      <w:r w:rsidR="00A92B34" w:rsidRPr="00B877BC">
        <w:t>licieuses</w:t>
      </w:r>
      <w:r>
        <w:t xml:space="preserve">, </w:t>
      </w:r>
      <w:r w:rsidR="00A92B34" w:rsidRPr="00B877BC">
        <w:t>mais j</w:t>
      </w:r>
      <w:r>
        <w:t>’</w:t>
      </w:r>
      <w:r w:rsidR="00A92B34" w:rsidRPr="00B877BC">
        <w:t>avoue ma préférence pour une humble prose</w:t>
      </w:r>
      <w:r>
        <w:t xml:space="preserve">, </w:t>
      </w:r>
      <w:r w:rsidR="00A92B34" w:rsidRPr="00B877BC">
        <w:t>et le rôle de muse ne me convient pas</w:t>
      </w:r>
      <w:r>
        <w:t xml:space="preserve">. </w:t>
      </w:r>
      <w:r w:rsidR="00A92B34" w:rsidRPr="00B877BC">
        <w:t>Agréez</w:t>
      </w:r>
      <w:r>
        <w:t xml:space="preserve">, </w:t>
      </w:r>
      <w:r w:rsidR="00A92B34" w:rsidRPr="00B877BC">
        <w:t>etc</w:t>
      </w:r>
      <w:r>
        <w:t>. »</w:t>
      </w:r>
    </w:p>
    <w:p w14:paraId="57BDB0FA" w14:textId="77777777" w:rsidR="00FA6A88" w:rsidRDefault="00A92B34" w:rsidP="00FA6A88">
      <w:r w:rsidRPr="00B877BC">
        <w:t>Cette insignifiante aventure est arrivée en 187</w:t>
      </w:r>
      <w:r w:rsidR="00FA6A88">
        <w:t xml:space="preserve">… </w:t>
      </w:r>
      <w:r w:rsidRPr="00B877BC">
        <w:t xml:space="preserve">Florimond </w:t>
      </w:r>
      <w:proofErr w:type="spellStart"/>
      <w:r w:rsidRPr="00B877BC">
        <w:t>Duputois</w:t>
      </w:r>
      <w:proofErr w:type="spellEnd"/>
      <w:r w:rsidR="00FA6A88">
        <w:t xml:space="preserve">, </w:t>
      </w:r>
      <w:r w:rsidRPr="00B877BC">
        <w:t>de plus en plus protégé</w:t>
      </w:r>
      <w:r w:rsidR="00FA6A88">
        <w:t xml:space="preserve">, </w:t>
      </w:r>
      <w:r w:rsidRPr="00B877BC">
        <w:t>continue ses chants au mini</w:t>
      </w:r>
      <w:r w:rsidRPr="00B877BC">
        <w:t>s</w:t>
      </w:r>
      <w:r w:rsidRPr="00B877BC">
        <w:t>tère</w:t>
      </w:r>
      <w:r w:rsidR="00FA6A88">
        <w:t xml:space="preserve">. </w:t>
      </w:r>
      <w:r w:rsidRPr="00B877BC">
        <w:t>On assure qu</w:t>
      </w:r>
      <w:r w:rsidR="00FA6A88">
        <w:t>’</w:t>
      </w:r>
      <w:r w:rsidRPr="00B877BC">
        <w:t>il sera promu chevalier le 1</w:t>
      </w:r>
      <w:r w:rsidR="00FA6A88" w:rsidRPr="00B877BC">
        <w:t>4</w:t>
      </w:r>
      <w:r w:rsidR="00FA6A88">
        <w:t> </w:t>
      </w:r>
      <w:r w:rsidR="00FA6A88" w:rsidRPr="00B877BC">
        <w:t>juillet</w:t>
      </w:r>
      <w:r w:rsidRPr="00B877BC">
        <w:t xml:space="preserve"> prochain</w:t>
      </w:r>
      <w:r w:rsidR="00FA6A88">
        <w:t>.</w:t>
      </w:r>
    </w:p>
    <w:p w14:paraId="7254FC0D" w14:textId="1892EDE9" w:rsidR="00A92B34" w:rsidRPr="00B877BC" w:rsidRDefault="00A92B34" w:rsidP="00FA6A88">
      <w:pPr>
        <w:pStyle w:val="Titre1"/>
      </w:pPr>
      <w:bookmarkStart w:id="11" w:name="_Toc198811648"/>
      <w:r w:rsidRPr="00B877BC">
        <w:lastRenderedPageBreak/>
        <w:t>XI</w:t>
      </w:r>
      <w:r w:rsidRPr="00B877BC">
        <w:br/>
      </w:r>
      <w:r w:rsidRPr="00B877BC">
        <w:br/>
        <w:t>LE FRÔLEUR COMPATISSANT</w:t>
      </w:r>
      <w:bookmarkEnd w:id="11"/>
      <w:r w:rsidRPr="00B877BC">
        <w:br/>
      </w:r>
    </w:p>
    <w:p w14:paraId="7B90A172" w14:textId="77777777" w:rsidR="00FA6A88" w:rsidRDefault="00A92B34" w:rsidP="00FA6A88">
      <w:pPr>
        <w:jc w:val="right"/>
      </w:pPr>
      <w:r w:rsidRPr="00FA6A88">
        <w:rPr>
          <w:i/>
          <w:iCs/>
        </w:rPr>
        <w:t>À Remy de Gourmont</w:t>
      </w:r>
      <w:r w:rsidR="00FA6A88" w:rsidRPr="00FA6A88">
        <w:t>.</w:t>
      </w:r>
    </w:p>
    <w:p w14:paraId="5636ED98" w14:textId="77777777" w:rsidR="00FA6A88" w:rsidRDefault="00A92B34" w:rsidP="00FA6A88">
      <w:r w:rsidRPr="00B877BC">
        <w:t>Je le connus en 1864</w:t>
      </w:r>
      <w:r w:rsidR="00FA6A88">
        <w:t xml:space="preserve">, </w:t>
      </w:r>
      <w:r w:rsidRPr="00B877BC">
        <w:t>lorsqu</w:t>
      </w:r>
      <w:r w:rsidR="00FA6A88">
        <w:t>’</w:t>
      </w:r>
      <w:r w:rsidRPr="00B877BC">
        <w:t>il était à peine un adolescent</w:t>
      </w:r>
      <w:r w:rsidR="00FA6A88">
        <w:t xml:space="preserve">. </w:t>
      </w:r>
      <w:r w:rsidRPr="00B877BC">
        <w:t>Nous vécûmes ensemble plus de vingt ans et je l</w:t>
      </w:r>
      <w:r w:rsidR="00FA6A88">
        <w:t>’</w:t>
      </w:r>
      <w:r w:rsidRPr="00B877BC">
        <w:t>ai aimé comme on aime rarement un frère</w:t>
      </w:r>
      <w:r w:rsidR="00FA6A88">
        <w:t>.</w:t>
      </w:r>
    </w:p>
    <w:p w14:paraId="564F7175" w14:textId="77777777" w:rsidR="00FA6A88" w:rsidRDefault="00A92B34" w:rsidP="00FA6A88">
      <w:r w:rsidRPr="00B877BC">
        <w:t>Aujourd</w:t>
      </w:r>
      <w:r w:rsidR="00FA6A88">
        <w:t>’</w:t>
      </w:r>
      <w:r w:rsidRPr="00B877BC">
        <w:t>hui que le malheureux est descendu un peu au-dessous des morts</w:t>
      </w:r>
      <w:r w:rsidR="00FA6A88">
        <w:t xml:space="preserve">, </w:t>
      </w:r>
      <w:r w:rsidRPr="00B877BC">
        <w:t>je peux bien dire que je fus pour lui l</w:t>
      </w:r>
      <w:r w:rsidR="00FA6A88">
        <w:t>’</w:t>
      </w:r>
      <w:r w:rsidRPr="00B877BC">
        <w:t>éducateur le plus diligent</w:t>
      </w:r>
      <w:r w:rsidR="00FA6A88">
        <w:t xml:space="preserve">, </w:t>
      </w:r>
      <w:r w:rsidRPr="00B877BC">
        <w:t>le plus attentif</w:t>
      </w:r>
      <w:r w:rsidR="00FA6A88">
        <w:t xml:space="preserve">, </w:t>
      </w:r>
      <w:r w:rsidRPr="00B877BC">
        <w:t>le plus dévotieux</w:t>
      </w:r>
      <w:r w:rsidR="00FA6A88">
        <w:t>.</w:t>
      </w:r>
    </w:p>
    <w:p w14:paraId="35BAE3C2" w14:textId="77777777" w:rsidR="00FA6A88" w:rsidRDefault="00A92B34" w:rsidP="00FA6A88">
      <w:r w:rsidRPr="00B877BC">
        <w:t>Tout ce qu</w:t>
      </w:r>
      <w:r w:rsidR="00FA6A88">
        <w:t>’</w:t>
      </w:r>
      <w:r w:rsidRPr="00B877BC">
        <w:t>il y eut de bon dans sa pauvre âme</w:t>
      </w:r>
      <w:r w:rsidR="00FA6A88">
        <w:t xml:space="preserve">, – </w:t>
      </w:r>
      <w:r w:rsidRPr="00B877BC">
        <w:t>aussi d</w:t>
      </w:r>
      <w:r w:rsidRPr="00B877BC">
        <w:t>é</w:t>
      </w:r>
      <w:r w:rsidRPr="00B877BC">
        <w:t>pourvue maintenant que les greniers de la Famine</w:t>
      </w:r>
      <w:r w:rsidR="00FA6A88">
        <w:t xml:space="preserve">, – </w:t>
      </w:r>
      <w:r w:rsidRPr="00B877BC">
        <w:t>il le reçut de ma bouche</w:t>
      </w:r>
      <w:r w:rsidR="00FA6A88">
        <w:t xml:space="preserve">, </w:t>
      </w:r>
      <w:r w:rsidRPr="00B877BC">
        <w:t>comme sont nourris les enfants des aigles de nuit qu</w:t>
      </w:r>
      <w:r w:rsidR="00FA6A88">
        <w:t>’</w:t>
      </w:r>
      <w:r w:rsidRPr="00B877BC">
        <w:t>épouvante la lumière</w:t>
      </w:r>
      <w:r w:rsidR="00FA6A88">
        <w:t>.</w:t>
      </w:r>
    </w:p>
    <w:p w14:paraId="352294F7" w14:textId="77777777" w:rsidR="00FA6A88" w:rsidRDefault="00A92B34" w:rsidP="00FA6A88">
      <w:r w:rsidRPr="00B877BC">
        <w:t>J</w:t>
      </w:r>
      <w:r w:rsidR="00FA6A88">
        <w:t>’</w:t>
      </w:r>
      <w:r w:rsidRPr="00B877BC">
        <w:t>empruntai à la lampe des autels</w:t>
      </w:r>
      <w:r w:rsidR="00FA6A88">
        <w:t xml:space="preserve">, </w:t>
      </w:r>
      <w:r w:rsidRPr="00B877BC">
        <w:t>à la lampe qui ne s</w:t>
      </w:r>
      <w:r w:rsidR="00FA6A88">
        <w:t>’</w:t>
      </w:r>
      <w:r w:rsidRPr="00B877BC">
        <w:t>éteint pas</w:t>
      </w:r>
      <w:r w:rsidR="00FA6A88">
        <w:t xml:space="preserve">, </w:t>
      </w:r>
      <w:r w:rsidRPr="00B877BC">
        <w:t>la flamme tranquille et droite qu</w:t>
      </w:r>
      <w:r w:rsidR="00FA6A88">
        <w:t>’</w:t>
      </w:r>
      <w:r w:rsidRPr="00B877BC">
        <w:t>il fallait pour désobstruer une intelligence naturellement élaboratrice de ténèbres</w:t>
      </w:r>
      <w:r w:rsidR="00FA6A88">
        <w:t>.</w:t>
      </w:r>
    </w:p>
    <w:p w14:paraId="0E16741D" w14:textId="77777777" w:rsidR="00FA6A88" w:rsidRDefault="00A92B34" w:rsidP="00FA6A88">
      <w:r w:rsidRPr="00B877BC">
        <w:t>Étant l</w:t>
      </w:r>
      <w:r w:rsidR="00FA6A88">
        <w:t>’</w:t>
      </w:r>
      <w:r w:rsidRPr="00B877BC">
        <w:t>aîné</w:t>
      </w:r>
      <w:r w:rsidR="00FA6A88">
        <w:t xml:space="preserve">, </w:t>
      </w:r>
      <w:r w:rsidRPr="00B877BC">
        <w:t>je le pris sur mes épaules et</w:t>
      </w:r>
      <w:r w:rsidR="00FA6A88">
        <w:t xml:space="preserve">, </w:t>
      </w:r>
      <w:r w:rsidRPr="00B877BC">
        <w:t>durant un tiers de ma triste vie</w:t>
      </w:r>
      <w:r w:rsidR="00FA6A88">
        <w:t xml:space="preserve">, </w:t>
      </w:r>
      <w:r w:rsidRPr="00B877BC">
        <w:t>je l</w:t>
      </w:r>
      <w:r w:rsidR="00FA6A88">
        <w:t>’</w:t>
      </w:r>
      <w:r w:rsidRPr="00B877BC">
        <w:t>ai porté dans la rosace des horizons</w:t>
      </w:r>
      <w:r w:rsidR="00FA6A88">
        <w:t xml:space="preserve">, </w:t>
      </w:r>
      <w:r w:rsidRPr="00B877BC">
        <w:t>le sép</w:t>
      </w:r>
      <w:r w:rsidRPr="00B877BC">
        <w:t>a</w:t>
      </w:r>
      <w:r w:rsidRPr="00B877BC">
        <w:t>rant chaque jour un peu plus des niveaux fangeux</w:t>
      </w:r>
      <w:r w:rsidR="00FA6A88">
        <w:t xml:space="preserve">, </w:t>
      </w:r>
      <w:r w:rsidRPr="00B877BC">
        <w:t>à mesure que je grandissais moi-même</w:t>
      </w:r>
      <w:r w:rsidR="00FA6A88">
        <w:t xml:space="preserve">, </w:t>
      </w:r>
      <w:r w:rsidRPr="00B877BC">
        <w:t>et je suis à jamais courbaturé de ce portement</w:t>
      </w:r>
      <w:r w:rsidR="00FA6A88">
        <w:t>.</w:t>
      </w:r>
    </w:p>
    <w:p w14:paraId="253ACC8F" w14:textId="77777777" w:rsidR="00FA6A88" w:rsidRDefault="00A92B34" w:rsidP="00FA6A88">
      <w:r w:rsidRPr="00B877BC">
        <w:t>J</w:t>
      </w:r>
      <w:r w:rsidR="00FA6A88">
        <w:t>’</w:t>
      </w:r>
      <w:r w:rsidRPr="00B877BC">
        <w:t>aurais eu horreur de me plaindre</w:t>
      </w:r>
      <w:r w:rsidR="00FA6A88">
        <w:t xml:space="preserve">, </w:t>
      </w:r>
      <w:r w:rsidRPr="00B877BC">
        <w:t>cependant</w:t>
      </w:r>
      <w:r w:rsidR="00FA6A88">
        <w:t xml:space="preserve">. </w:t>
      </w:r>
      <w:r w:rsidRPr="00B877BC">
        <w:t>J</w:t>
      </w:r>
      <w:r w:rsidR="00FA6A88">
        <w:t>’</w:t>
      </w:r>
      <w:r w:rsidRPr="00B877BC">
        <w:t>étais si sûr d</w:t>
      </w:r>
      <w:r w:rsidR="00FA6A88">
        <w:t>’</w:t>
      </w:r>
      <w:r w:rsidRPr="00B877BC">
        <w:t>avoir arraché une proie au Démon de la Sottise</w:t>
      </w:r>
      <w:r w:rsidR="00FA6A88">
        <w:t xml:space="preserve">, </w:t>
      </w:r>
      <w:r w:rsidRPr="00B877BC">
        <w:t xml:space="preserve">une </w:t>
      </w:r>
      <w:r w:rsidRPr="00B877BC">
        <w:lastRenderedPageBreak/>
        <w:t>proie d</w:t>
      </w:r>
      <w:r w:rsidR="00FA6A88">
        <w:t>’</w:t>
      </w:r>
      <w:r w:rsidRPr="00B877BC">
        <w:t>autant plus précieuse qu</w:t>
      </w:r>
      <w:r w:rsidR="00FA6A88">
        <w:t>’</w:t>
      </w:r>
      <w:r w:rsidRPr="00B877BC">
        <w:t>elle semblait</w:t>
      </w:r>
      <w:r w:rsidR="00FA6A88">
        <w:t xml:space="preserve">, </w:t>
      </w:r>
      <w:r w:rsidRPr="00B877BC">
        <w:t>à l</w:t>
      </w:r>
      <w:r w:rsidR="00FA6A88">
        <w:t>’</w:t>
      </w:r>
      <w:r w:rsidRPr="00B877BC">
        <w:t>avance</w:t>
      </w:r>
      <w:r w:rsidR="00FA6A88">
        <w:t xml:space="preserve">, </w:t>
      </w:r>
      <w:r w:rsidRPr="00B877BC">
        <w:t>dévolue</w:t>
      </w:r>
      <w:r w:rsidR="00FA6A88">
        <w:t xml:space="preserve">, </w:t>
      </w:r>
      <w:r w:rsidRPr="00B877BC">
        <w:t>par son extraction</w:t>
      </w:r>
      <w:r w:rsidR="00FA6A88">
        <w:t xml:space="preserve">, </w:t>
      </w:r>
      <w:r w:rsidRPr="00B877BC">
        <w:t>à ce Captateur de la multitude</w:t>
      </w:r>
      <w:r w:rsidR="00FA6A88">
        <w:t>.</w:t>
      </w:r>
    </w:p>
    <w:p w14:paraId="6384DE59" w14:textId="77777777" w:rsidR="00FA6A88" w:rsidRDefault="00A92B34" w:rsidP="00FA6A88">
      <w:proofErr w:type="spellStart"/>
      <w:r w:rsidRPr="00B877BC">
        <w:t>Némorin</w:t>
      </w:r>
      <w:proofErr w:type="spellEnd"/>
      <w:r w:rsidRPr="00B877BC">
        <w:t xml:space="preserve"> Thierry avait été récolté d</w:t>
      </w:r>
      <w:r w:rsidR="00FA6A88">
        <w:t>’</w:t>
      </w:r>
      <w:r w:rsidRPr="00B877BC">
        <w:t xml:space="preserve">une basse branche de ce néflier de </w:t>
      </w:r>
      <w:smartTag w:uri="urn:schemas-microsoft-com:office:smarttags" w:element="PersonName">
        <w:smartTagPr>
          <w:attr w:name="ProductID" w:val="la Bourgeoisie"/>
        </w:smartTagPr>
        <w:r w:rsidRPr="00B877BC">
          <w:t>la Bourgeoisie</w:t>
        </w:r>
      </w:smartTag>
      <w:r w:rsidRPr="00B877BC">
        <w:t xml:space="preserve"> dont les fruits pourrissent aussitôt qu</w:t>
      </w:r>
      <w:r w:rsidR="00FA6A88">
        <w:t>’</w:t>
      </w:r>
      <w:r w:rsidRPr="00B877BC">
        <w:t>ils touchent le sol</w:t>
      </w:r>
      <w:r w:rsidR="00FA6A88">
        <w:t xml:space="preserve">. </w:t>
      </w:r>
      <w:r w:rsidRPr="00B877BC">
        <w:t>Il tenait</w:t>
      </w:r>
      <w:r w:rsidR="00FA6A88">
        <w:t xml:space="preserve">, </w:t>
      </w:r>
      <w:r w:rsidRPr="00B877BC">
        <w:t>par conséquent</w:t>
      </w:r>
      <w:r w:rsidR="00FA6A88">
        <w:t xml:space="preserve">, </w:t>
      </w:r>
      <w:r w:rsidRPr="00B877BC">
        <w:t>de ses auteurs</w:t>
      </w:r>
      <w:r w:rsidR="00FA6A88">
        <w:t xml:space="preserve">, </w:t>
      </w:r>
      <w:r w:rsidRPr="00B877BC">
        <w:t>un esprit béant aux idées médiocres et rétractile à toute impre</w:t>
      </w:r>
      <w:r w:rsidRPr="00B877BC">
        <w:t>s</w:t>
      </w:r>
      <w:r w:rsidRPr="00B877BC">
        <w:t>sion d</w:t>
      </w:r>
      <w:r w:rsidR="00FA6A88">
        <w:t>’</w:t>
      </w:r>
      <w:r w:rsidRPr="00B877BC">
        <w:t>ordre supérieur</w:t>
      </w:r>
      <w:r w:rsidR="00FA6A88">
        <w:t>.</w:t>
      </w:r>
    </w:p>
    <w:p w14:paraId="36F184FF" w14:textId="77777777" w:rsidR="00FA6A88" w:rsidRDefault="00A92B34" w:rsidP="00FA6A88">
      <w:r w:rsidRPr="00B877BC">
        <w:t>Pédagogie plus que difficile</w:t>
      </w:r>
      <w:r w:rsidR="00FA6A88">
        <w:t xml:space="preserve">, </w:t>
      </w:r>
      <w:r w:rsidRPr="00B877BC">
        <w:t>tour de force continuel</w:t>
      </w:r>
      <w:r w:rsidR="00FA6A88">
        <w:t xml:space="preserve">. </w:t>
      </w:r>
      <w:r w:rsidRPr="00B877BC">
        <w:t>Il fa</w:t>
      </w:r>
      <w:r w:rsidRPr="00B877BC">
        <w:t>l</w:t>
      </w:r>
      <w:r w:rsidRPr="00B877BC">
        <w:t>lait</w:t>
      </w:r>
      <w:r w:rsidR="00FA6A88">
        <w:t xml:space="preserve">, </w:t>
      </w:r>
      <w:r w:rsidRPr="00B877BC">
        <w:t>d</w:t>
      </w:r>
      <w:r w:rsidR="00FA6A88">
        <w:t>’</w:t>
      </w:r>
      <w:r w:rsidRPr="00B877BC">
        <w:t>une main</w:t>
      </w:r>
      <w:r w:rsidR="00FA6A88">
        <w:t xml:space="preserve">, </w:t>
      </w:r>
      <w:r w:rsidRPr="00B877BC">
        <w:t>boucher l</w:t>
      </w:r>
      <w:r w:rsidR="00FA6A88">
        <w:t>’</w:t>
      </w:r>
      <w:r w:rsidRPr="00B877BC">
        <w:t>entonnoir et</w:t>
      </w:r>
      <w:r w:rsidR="00FA6A88">
        <w:t xml:space="preserve">, </w:t>
      </w:r>
      <w:r w:rsidRPr="00B877BC">
        <w:t>de l</w:t>
      </w:r>
      <w:r w:rsidR="00FA6A88">
        <w:t>’</w:t>
      </w:r>
      <w:r w:rsidRPr="00B877BC">
        <w:t>autre</w:t>
      </w:r>
      <w:r w:rsidR="00FA6A88">
        <w:t xml:space="preserve">, </w:t>
      </w:r>
      <w:r w:rsidRPr="00B877BC">
        <w:t>lubrifier les petits conduits</w:t>
      </w:r>
      <w:r w:rsidR="00FA6A88">
        <w:t xml:space="preserve">, </w:t>
      </w:r>
      <w:r w:rsidRPr="00B877BC">
        <w:t>sarcler le terroir et greffer le sauvageon</w:t>
      </w:r>
      <w:r w:rsidR="00FA6A88">
        <w:t xml:space="preserve">, </w:t>
      </w:r>
      <w:r w:rsidRPr="00B877BC">
        <w:t>éch</w:t>
      </w:r>
      <w:r w:rsidRPr="00B877BC">
        <w:t>e</w:t>
      </w:r>
      <w:r w:rsidRPr="00B877BC">
        <w:t>niller et provigner tout à la fois</w:t>
      </w:r>
      <w:r w:rsidR="00FA6A88">
        <w:t>.</w:t>
      </w:r>
    </w:p>
    <w:p w14:paraId="004B808C" w14:textId="77777777" w:rsidR="00FA6A88" w:rsidRDefault="00A92B34" w:rsidP="00FA6A88">
      <w:r w:rsidRPr="00B877BC">
        <w:t>Il était indispensable de tirer ce pauvre être de lui-même</w:t>
      </w:r>
      <w:r w:rsidR="00FA6A88">
        <w:t xml:space="preserve">, </w:t>
      </w:r>
      <w:r w:rsidRPr="00B877BC">
        <w:t>de le tamiser</w:t>
      </w:r>
      <w:r w:rsidR="00FA6A88">
        <w:t xml:space="preserve">, </w:t>
      </w:r>
      <w:r w:rsidRPr="00B877BC">
        <w:t>de le filtrer</w:t>
      </w:r>
      <w:r w:rsidR="00FA6A88">
        <w:t xml:space="preserve">, </w:t>
      </w:r>
      <w:r w:rsidRPr="00B877BC">
        <w:t>de l</w:t>
      </w:r>
      <w:r w:rsidR="00FA6A88">
        <w:t>’</w:t>
      </w:r>
      <w:r w:rsidRPr="00B877BC">
        <w:t>inaugurer enfin</w:t>
      </w:r>
      <w:r w:rsidR="00FA6A88">
        <w:t xml:space="preserve">, </w:t>
      </w:r>
      <w:r w:rsidRPr="00B877BC">
        <w:t>de lui conditio</w:t>
      </w:r>
      <w:r w:rsidRPr="00B877BC">
        <w:t>n</w:t>
      </w:r>
      <w:r w:rsidRPr="00B877BC">
        <w:t>ner</w:t>
      </w:r>
      <w:r w:rsidR="00FA6A88">
        <w:t xml:space="preserve">, </w:t>
      </w:r>
      <w:r w:rsidRPr="00B877BC">
        <w:t>en quelque manière</w:t>
      </w:r>
      <w:r w:rsidR="00FA6A88">
        <w:t xml:space="preserve">, </w:t>
      </w:r>
      <w:r w:rsidRPr="00B877BC">
        <w:t>un petit fantôme plus vivant qui lui soutirât peu à peu son identité</w:t>
      </w:r>
      <w:r w:rsidR="00FA6A88">
        <w:t>.</w:t>
      </w:r>
    </w:p>
    <w:p w14:paraId="6DE33712" w14:textId="77777777" w:rsidR="00FA6A88" w:rsidRDefault="00A92B34" w:rsidP="00FA6A88">
      <w:r w:rsidRPr="00B877BC">
        <w:t>Les résultats furent tels</w:t>
      </w:r>
      <w:r w:rsidR="00FA6A88">
        <w:t xml:space="preserve">, </w:t>
      </w:r>
      <w:r w:rsidRPr="00B877BC">
        <w:t>en apparence</w:t>
      </w:r>
      <w:r w:rsidR="00FA6A88">
        <w:t xml:space="preserve">, </w:t>
      </w:r>
      <w:r w:rsidRPr="00B877BC">
        <w:t>que je suis excus</w:t>
      </w:r>
      <w:r w:rsidRPr="00B877BC">
        <w:t>a</w:t>
      </w:r>
      <w:r w:rsidRPr="00B877BC">
        <w:t>ble d</w:t>
      </w:r>
      <w:r w:rsidR="00FA6A88">
        <w:t>’</w:t>
      </w:r>
      <w:r w:rsidRPr="00B877BC">
        <w:t>avoir pu me considérer moi-même comme un thaum</w:t>
      </w:r>
      <w:r w:rsidRPr="00B877BC">
        <w:t>a</w:t>
      </w:r>
      <w:r w:rsidRPr="00B877BC">
        <w:t>turge</w:t>
      </w:r>
      <w:r w:rsidR="00FA6A88">
        <w:t xml:space="preserve">, </w:t>
      </w:r>
      <w:r w:rsidRPr="00B877BC">
        <w:t>au point d</w:t>
      </w:r>
      <w:r w:rsidR="00FA6A88">
        <w:t>’</w:t>
      </w:r>
      <w:r w:rsidRPr="00B877BC">
        <w:t>oublier la loi formelle de régression à leur type rudimentaire</w:t>
      </w:r>
      <w:r w:rsidR="00FA6A88">
        <w:t xml:space="preserve">, </w:t>
      </w:r>
      <w:r w:rsidRPr="00B877BC">
        <w:t>des bêtes ou des végétaux dont on interrompt la culture</w:t>
      </w:r>
      <w:r w:rsidR="00FA6A88">
        <w:t>.</w:t>
      </w:r>
    </w:p>
    <w:p w14:paraId="5130C777" w14:textId="77777777" w:rsidR="00FA6A88" w:rsidRDefault="00A92B34" w:rsidP="00FA6A88">
      <w:r w:rsidRPr="00B877BC">
        <w:t>J</w:t>
      </w:r>
      <w:r w:rsidR="00FA6A88">
        <w:t>’</w:t>
      </w:r>
      <w:r w:rsidRPr="00B877BC">
        <w:t>eus le malheur de ne pas entendre les rappels incessants du gratte-cul primordial et indéfectible</w:t>
      </w:r>
      <w:r w:rsidR="00FA6A88">
        <w:t>.</w:t>
      </w:r>
    </w:p>
    <w:p w14:paraId="3D5B023D" w14:textId="77777777" w:rsidR="00FA6A88" w:rsidRDefault="00A92B34" w:rsidP="00FA6A88">
      <w:r w:rsidRPr="00B877BC">
        <w:t>Je crus</w:t>
      </w:r>
      <w:r w:rsidR="00FA6A88">
        <w:t xml:space="preserve">, </w:t>
      </w:r>
      <w:r w:rsidRPr="00B877BC">
        <w:t>en un mot</w:t>
      </w:r>
      <w:r w:rsidR="00FA6A88">
        <w:t xml:space="preserve">, </w:t>
      </w:r>
      <w:r w:rsidRPr="00B877BC">
        <w:t xml:space="preserve">que ce pauvre </w:t>
      </w:r>
      <w:proofErr w:type="spellStart"/>
      <w:r w:rsidRPr="00B877BC">
        <w:t>Némorin</w:t>
      </w:r>
      <w:proofErr w:type="spellEnd"/>
      <w:r w:rsidRPr="00B877BC">
        <w:t xml:space="preserve"> pouvait ma</w:t>
      </w:r>
      <w:r w:rsidRPr="00B877BC">
        <w:t>r</w:t>
      </w:r>
      <w:r w:rsidRPr="00B877BC">
        <w:t>cher seul et l</w:t>
      </w:r>
      <w:r w:rsidR="00FA6A88">
        <w:t>’</w:t>
      </w:r>
      <w:r w:rsidRPr="00B877BC">
        <w:t>ayant étayé vingt ans</w:t>
      </w:r>
      <w:r w:rsidR="00FA6A88">
        <w:t xml:space="preserve">, </w:t>
      </w:r>
      <w:r w:rsidRPr="00B877BC">
        <w:t>je commis l</w:t>
      </w:r>
      <w:r w:rsidR="00FA6A88">
        <w:t>’</w:t>
      </w:r>
      <w:r w:rsidRPr="00B877BC">
        <w:t>imprudence i</w:t>
      </w:r>
      <w:r w:rsidRPr="00B877BC">
        <w:t>r</w:t>
      </w:r>
      <w:r w:rsidRPr="00B877BC">
        <w:t>réparable de le déposer sur le sol</w:t>
      </w:r>
      <w:r w:rsidR="00FA6A88">
        <w:t>.</w:t>
      </w:r>
    </w:p>
    <w:p w14:paraId="108D0B19" w14:textId="77777777" w:rsidR="00FA6A88" w:rsidRDefault="00A92B34" w:rsidP="00FA6A88">
      <w:r w:rsidRPr="00B877BC">
        <w:t>Ce qu</w:t>
      </w:r>
      <w:r w:rsidR="00FA6A88">
        <w:t>’</w:t>
      </w:r>
      <w:r w:rsidRPr="00B877BC">
        <w:t>il est devenu</w:t>
      </w:r>
      <w:r w:rsidR="00FA6A88">
        <w:t xml:space="preserve">, </w:t>
      </w:r>
      <w:r w:rsidRPr="00B877BC">
        <w:t>je ne sais pas comment j</w:t>
      </w:r>
      <w:r w:rsidR="00FA6A88">
        <w:t>’</w:t>
      </w:r>
      <w:r w:rsidRPr="00B877BC">
        <w:t>aurai la force de le dire</w:t>
      </w:r>
      <w:r w:rsidR="00FA6A88">
        <w:t xml:space="preserve">, </w:t>
      </w:r>
      <w:r w:rsidRPr="00B877BC">
        <w:t>mais pouvais-je supposer que tant d</w:t>
      </w:r>
      <w:r w:rsidR="00FA6A88">
        <w:t>’</w:t>
      </w:r>
      <w:r w:rsidRPr="00B877BC">
        <w:t>efforts seraient si complètement</w:t>
      </w:r>
      <w:r w:rsidR="00FA6A88">
        <w:t xml:space="preserve">, </w:t>
      </w:r>
      <w:r w:rsidRPr="00B877BC">
        <w:t>si abominablement perdus</w:t>
      </w:r>
      <w:r w:rsidR="00FA6A88">
        <w:t xml:space="preserve">, </w:t>
      </w:r>
      <w:r w:rsidRPr="00B877BC">
        <w:t xml:space="preserve">dès le </w:t>
      </w:r>
      <w:r w:rsidRPr="00B877BC">
        <w:lastRenderedPageBreak/>
        <w:t>premier jour</w:t>
      </w:r>
      <w:r w:rsidR="00FA6A88">
        <w:t xml:space="preserve">, </w:t>
      </w:r>
      <w:r w:rsidRPr="00B877BC">
        <w:t>et n</w:t>
      </w:r>
      <w:r w:rsidR="00FA6A88">
        <w:t>’</w:t>
      </w:r>
      <w:r w:rsidRPr="00B877BC">
        <w:t>auraient pas d</w:t>
      </w:r>
      <w:r w:rsidR="00FA6A88">
        <w:t>’</w:t>
      </w:r>
      <w:r w:rsidRPr="00B877BC">
        <w:t>autre salaire que cette amertume infinie d</w:t>
      </w:r>
      <w:r w:rsidR="00FA6A88">
        <w:t>’</w:t>
      </w:r>
      <w:r w:rsidRPr="00B877BC">
        <w:t>en constater à la fin l</w:t>
      </w:r>
      <w:r w:rsidR="00FA6A88">
        <w:t>’</w:t>
      </w:r>
      <w:r w:rsidRPr="00B877BC">
        <w:t>inutilité</w:t>
      </w:r>
      <w:r w:rsidR="00FA6A88">
        <w:t> ?</w:t>
      </w:r>
    </w:p>
    <w:p w14:paraId="61143494" w14:textId="77777777" w:rsidR="00FA6A88" w:rsidRDefault="00FA6A88" w:rsidP="00FA6A88">
      <w:pPr>
        <w:pStyle w:val="Etoile"/>
      </w:pPr>
      <w:r>
        <w:t>* * *</w:t>
      </w:r>
    </w:p>
    <w:p w14:paraId="185E6D09" w14:textId="77777777" w:rsidR="00FA6A88" w:rsidRDefault="00A92B34" w:rsidP="00FA6A88">
      <w:r w:rsidRPr="00B877BC">
        <w:t>On le nommait le doux Thierry et ce n</w:t>
      </w:r>
      <w:r w:rsidR="00FA6A88">
        <w:t>’</w:t>
      </w:r>
      <w:r w:rsidRPr="00B877BC">
        <w:t>était pas une ant</w:t>
      </w:r>
      <w:r w:rsidRPr="00B877BC">
        <w:t>i</w:t>
      </w:r>
      <w:r w:rsidRPr="00B877BC">
        <w:t>phrase</w:t>
      </w:r>
      <w:r w:rsidR="00FA6A88">
        <w:t xml:space="preserve">. </w:t>
      </w:r>
      <w:r w:rsidRPr="00B877BC">
        <w:t>Il était doux comme les plumules des colombes</w:t>
      </w:r>
      <w:r w:rsidR="00FA6A88">
        <w:t xml:space="preserve">, </w:t>
      </w:r>
      <w:r w:rsidRPr="00B877BC">
        <w:t>doux comme les saintes huiles</w:t>
      </w:r>
      <w:r w:rsidR="00FA6A88">
        <w:t xml:space="preserve">, </w:t>
      </w:r>
      <w:r w:rsidRPr="00B877BC">
        <w:t>doux comme la lune</w:t>
      </w:r>
      <w:r w:rsidR="00FA6A88">
        <w:t>.</w:t>
      </w:r>
    </w:p>
    <w:p w14:paraId="345FD741" w14:textId="77777777" w:rsidR="00FA6A88" w:rsidRDefault="00A92B34" w:rsidP="00FA6A88">
      <w:r w:rsidRPr="00B877BC">
        <w:t>Qu</w:t>
      </w:r>
      <w:r w:rsidR="00FA6A88">
        <w:t>’</w:t>
      </w:r>
      <w:r w:rsidRPr="00B877BC">
        <w:t>on ne me soupçonne pas ici d</w:t>
      </w:r>
      <w:r w:rsidR="00FA6A88">
        <w:t>’</w:t>
      </w:r>
      <w:r w:rsidRPr="00B877BC">
        <w:t>exagération</w:t>
      </w:r>
      <w:r w:rsidR="00FA6A88">
        <w:t xml:space="preserve">. </w:t>
      </w:r>
      <w:r w:rsidRPr="00B877BC">
        <w:t>Il était vra</w:t>
      </w:r>
      <w:r w:rsidRPr="00B877BC">
        <w:t>i</w:t>
      </w:r>
      <w:r w:rsidRPr="00B877BC">
        <w:t>ment si doux qu</w:t>
      </w:r>
      <w:r w:rsidR="00FA6A88">
        <w:t>’</w:t>
      </w:r>
      <w:r w:rsidRPr="00B877BC">
        <w:t>on ne pouvait imaginer un individu appart</w:t>
      </w:r>
      <w:r w:rsidRPr="00B877BC">
        <w:t>e</w:t>
      </w:r>
      <w:r w:rsidRPr="00B877BC">
        <w:t>nant au sexe mâle et</w:t>
      </w:r>
      <w:r w:rsidR="00FA6A88">
        <w:t xml:space="preserve">, </w:t>
      </w:r>
      <w:r w:rsidRPr="00B877BC">
        <w:t>par conséquent</w:t>
      </w:r>
      <w:r w:rsidR="00FA6A88">
        <w:t xml:space="preserve">, </w:t>
      </w:r>
      <w:r w:rsidRPr="00B877BC">
        <w:t>appelé à la reproduction de l</w:t>
      </w:r>
      <w:r w:rsidR="00FA6A88">
        <w:t>’</w:t>
      </w:r>
      <w:r w:rsidRPr="00B877BC">
        <w:t>espèce</w:t>
      </w:r>
      <w:r w:rsidR="00FA6A88">
        <w:t xml:space="preserve">, </w:t>
      </w:r>
      <w:r w:rsidRPr="00B877BC">
        <w:t>qui le pût être davantage</w:t>
      </w:r>
      <w:r w:rsidR="00FA6A88">
        <w:t>.</w:t>
      </w:r>
    </w:p>
    <w:p w14:paraId="13764352" w14:textId="77777777" w:rsidR="00FA6A88" w:rsidRDefault="00A92B34" w:rsidP="00FA6A88">
      <w:r w:rsidRPr="00B877BC">
        <w:t>Il fondait dans la main comme du chocolat</w:t>
      </w:r>
      <w:r w:rsidR="00FA6A88">
        <w:t xml:space="preserve">, </w:t>
      </w:r>
      <w:r w:rsidRPr="00B877BC">
        <w:t>lénifiait l</w:t>
      </w:r>
      <w:r w:rsidR="00FA6A88">
        <w:t>’</w:t>
      </w:r>
      <w:r w:rsidRPr="00B877BC">
        <w:t>ambiance</w:t>
      </w:r>
      <w:r w:rsidR="00FA6A88">
        <w:t xml:space="preserve">, </w:t>
      </w:r>
      <w:r w:rsidRPr="00B877BC">
        <w:t>faisait penser aux cocons des chenilles les plus soyeuses</w:t>
      </w:r>
      <w:r w:rsidR="00FA6A88">
        <w:t xml:space="preserve">. </w:t>
      </w:r>
      <w:r w:rsidRPr="00B877BC">
        <w:t>Rien n</w:t>
      </w:r>
      <w:r w:rsidR="00FA6A88">
        <w:t>’</w:t>
      </w:r>
      <w:r w:rsidRPr="00B877BC">
        <w:t>aurait pu le mettre en colère</w:t>
      </w:r>
      <w:r w:rsidR="00FA6A88">
        <w:t xml:space="preserve">, </w:t>
      </w:r>
      <w:r w:rsidRPr="00B877BC">
        <w:t>exciter son ind</w:t>
      </w:r>
      <w:r w:rsidRPr="00B877BC">
        <w:t>i</w:t>
      </w:r>
      <w:r w:rsidRPr="00B877BC">
        <w:t>gnation</w:t>
      </w:r>
      <w:r w:rsidR="00FA6A88">
        <w:t xml:space="preserve">, </w:t>
      </w:r>
      <w:r w:rsidRPr="00B877BC">
        <w:t>et ce fut le désespoir d</w:t>
      </w:r>
      <w:r w:rsidR="00FA6A88">
        <w:t>’</w:t>
      </w:r>
      <w:r w:rsidRPr="00B877BC">
        <w:t>un éducateur acharné à viriliser le néant</w:t>
      </w:r>
      <w:r w:rsidR="00FA6A88">
        <w:t xml:space="preserve">, </w:t>
      </w:r>
      <w:r w:rsidRPr="00B877BC">
        <w:t>de ne jamais obtenir le plus pâle éclair</w:t>
      </w:r>
      <w:r w:rsidR="00FA6A88">
        <w:t xml:space="preserve">, </w:t>
      </w:r>
      <w:r w:rsidRPr="00B877BC">
        <w:t>quelque furie</w:t>
      </w:r>
      <w:r w:rsidRPr="00B877BC">
        <w:t>u</w:t>
      </w:r>
      <w:r w:rsidRPr="00B877BC">
        <w:t>sement qu</w:t>
      </w:r>
      <w:r w:rsidR="00FA6A88">
        <w:t>’</w:t>
      </w:r>
      <w:r w:rsidRPr="00B877BC">
        <w:t>il attisât et qu</w:t>
      </w:r>
      <w:r w:rsidR="00FA6A88">
        <w:t>’</w:t>
      </w:r>
      <w:r w:rsidRPr="00B877BC">
        <w:t>il fourgonnât cette conscience gélat</w:t>
      </w:r>
      <w:r w:rsidRPr="00B877BC">
        <w:t>i</w:t>
      </w:r>
      <w:r w:rsidRPr="00B877BC">
        <w:t>neuse</w:t>
      </w:r>
      <w:r w:rsidR="00FA6A88">
        <w:t>.</w:t>
      </w:r>
    </w:p>
    <w:p w14:paraId="3DD97D10" w14:textId="77777777" w:rsidR="00FA6A88" w:rsidRDefault="00A92B34" w:rsidP="00FA6A88">
      <w:r w:rsidRPr="00B877BC">
        <w:t>Plusieurs fois</w:t>
      </w:r>
      <w:r w:rsidR="00FA6A88">
        <w:t xml:space="preserve">, </w:t>
      </w:r>
      <w:r w:rsidRPr="00B877BC">
        <w:t>j</w:t>
      </w:r>
      <w:r w:rsidR="00FA6A88">
        <w:t>’</w:t>
      </w:r>
      <w:r w:rsidRPr="00B877BC">
        <w:t xml:space="preserve">entrepris de me rassurer en supposant une de ces natures que je demande la permission de nommer </w:t>
      </w:r>
      <w:r w:rsidRPr="00B877BC">
        <w:rPr>
          <w:i/>
          <w:iCs/>
        </w:rPr>
        <w:t>euch</w:t>
      </w:r>
      <w:r w:rsidRPr="00B877BC">
        <w:rPr>
          <w:i/>
          <w:iCs/>
        </w:rPr>
        <w:t>a</w:t>
      </w:r>
      <w:r w:rsidRPr="00B877BC">
        <w:rPr>
          <w:i/>
          <w:iCs/>
        </w:rPr>
        <w:t>ristiques</w:t>
      </w:r>
      <w:r w:rsidRPr="00B877BC">
        <w:t xml:space="preserve"> </w:t>
      </w:r>
      <w:r w:rsidR="00FA6A88">
        <w:t>« </w:t>
      </w:r>
      <w:r w:rsidRPr="00B877BC">
        <w:t>trempées d</w:t>
      </w:r>
      <w:r w:rsidR="00FA6A88">
        <w:t>’</w:t>
      </w:r>
      <w:r w:rsidRPr="00B877BC">
        <w:t>ambroisie et de miel</w:t>
      </w:r>
      <w:r w:rsidR="00FA6A88">
        <w:t xml:space="preserve"> », </w:t>
      </w:r>
      <w:r w:rsidRPr="00B877BC">
        <w:t>disait Chénier</w:t>
      </w:r>
      <w:r w:rsidR="00FA6A88">
        <w:t xml:space="preserve">, </w:t>
      </w:r>
      <w:r w:rsidRPr="00B877BC">
        <w:t>dont la force consiste précisément à tout endurer et qui se</w:t>
      </w:r>
      <w:r w:rsidRPr="00B877BC">
        <w:t>m</w:t>
      </w:r>
      <w:r w:rsidRPr="00B877BC">
        <w:t>blent placées aux confins des tourbes humaines pour amortir les collisions ou les bousculades</w:t>
      </w:r>
      <w:r w:rsidR="00FA6A88">
        <w:t>.</w:t>
      </w:r>
    </w:p>
    <w:p w14:paraId="188B8F88" w14:textId="77777777" w:rsidR="00FA6A88" w:rsidRDefault="00A92B34" w:rsidP="00FA6A88">
      <w:r w:rsidRPr="00B877BC">
        <w:t>Mais cet état n</w:t>
      </w:r>
      <w:r w:rsidR="00FA6A88">
        <w:t>’</w:t>
      </w:r>
      <w:r w:rsidRPr="00B877BC">
        <w:t>est présumable qu</w:t>
      </w:r>
      <w:r w:rsidR="00FA6A88">
        <w:t>’</w:t>
      </w:r>
      <w:r w:rsidRPr="00B877BC">
        <w:t>accompagné de la pr</w:t>
      </w:r>
      <w:r w:rsidRPr="00B877BC">
        <w:t>é</w:t>
      </w:r>
      <w:r w:rsidRPr="00B877BC">
        <w:t>destination théologique</w:t>
      </w:r>
      <w:r w:rsidR="00FA6A88">
        <w:t xml:space="preserve">, </w:t>
      </w:r>
      <w:r w:rsidRPr="00B877BC">
        <w:t>et</w:t>
      </w:r>
      <w:r w:rsidR="00FA6A88">
        <w:t xml:space="preserve">, </w:t>
      </w:r>
      <w:r w:rsidRPr="00B877BC">
        <w:t>par malheur</w:t>
      </w:r>
      <w:r w:rsidR="00FA6A88">
        <w:t xml:space="preserve">, – </w:t>
      </w:r>
      <w:r w:rsidRPr="00B877BC">
        <w:t>je le reconnus trop tard</w:t>
      </w:r>
      <w:r w:rsidR="00FA6A88">
        <w:t xml:space="preserve">, – </w:t>
      </w:r>
      <w:r w:rsidRPr="00B877BC">
        <w:t>certaines appétences ou velléités obscures écartaient absolument l</w:t>
      </w:r>
      <w:r w:rsidR="00FA6A88">
        <w:t>’</w:t>
      </w:r>
      <w:r w:rsidRPr="00B877BC">
        <w:t xml:space="preserve">hypothèse du </w:t>
      </w:r>
      <w:r w:rsidR="00FA6A88">
        <w:t>« </w:t>
      </w:r>
      <w:r w:rsidRPr="00B877BC">
        <w:t>vase élu</w:t>
      </w:r>
      <w:r w:rsidR="00FA6A88">
        <w:t xml:space="preserve"> », </w:t>
      </w:r>
      <w:r w:rsidRPr="00B877BC">
        <w:t>où se complaisait ma jocrisserie de précepteur</w:t>
      </w:r>
      <w:r w:rsidR="00FA6A88">
        <w:t>.</w:t>
      </w:r>
    </w:p>
    <w:p w14:paraId="5E73B938" w14:textId="77777777" w:rsidR="00FA6A88" w:rsidRDefault="00A92B34" w:rsidP="00FA6A88">
      <w:r w:rsidRPr="00B877BC">
        <w:lastRenderedPageBreak/>
        <w:t>Le doux Thierry était simplement un petit cochon et appa</w:t>
      </w:r>
      <w:r w:rsidRPr="00B877BC">
        <w:t>r</w:t>
      </w:r>
      <w:r w:rsidRPr="00B877BC">
        <w:t>tenait à la race peu dominatrice des Frôleurs compatissants</w:t>
      </w:r>
      <w:r w:rsidR="00FA6A88">
        <w:t>.</w:t>
      </w:r>
    </w:p>
    <w:p w14:paraId="3C75B573" w14:textId="77777777" w:rsidR="00FA6A88" w:rsidRDefault="00A92B34" w:rsidP="00FA6A88">
      <w:r w:rsidRPr="00B877BC">
        <w:t>Quand commença-t-il à frôler et à compatir</w:t>
      </w:r>
      <w:r w:rsidR="00FA6A88">
        <w:t xml:space="preserve"> ? </w:t>
      </w:r>
      <w:r w:rsidRPr="00B877BC">
        <w:t>En quel avril de néfaste germination se développa tout à coup ce penchant bifide</w:t>
      </w:r>
      <w:r w:rsidR="00FA6A88">
        <w:t xml:space="preserve"> ? </w:t>
      </w:r>
      <w:r w:rsidRPr="00B877BC">
        <w:t>C</w:t>
      </w:r>
      <w:r w:rsidR="00FA6A88">
        <w:t>’</w:t>
      </w:r>
      <w:r w:rsidRPr="00B877BC">
        <w:t>est Dieu qui le sait</w:t>
      </w:r>
      <w:r w:rsidR="00FA6A88">
        <w:t xml:space="preserve">. </w:t>
      </w:r>
      <w:r w:rsidRPr="00B877BC">
        <w:t>Lui-même probablement n</w:t>
      </w:r>
      <w:r w:rsidR="00FA6A88">
        <w:t>’</w:t>
      </w:r>
      <w:r w:rsidRPr="00B877BC">
        <w:t>aurait pu le dire</w:t>
      </w:r>
      <w:r w:rsidR="00FA6A88">
        <w:t xml:space="preserve">, </w:t>
      </w:r>
      <w:r w:rsidRPr="00B877BC">
        <w:t>lorsqu</w:t>
      </w:r>
      <w:r w:rsidR="00FA6A88">
        <w:t>’</w:t>
      </w:r>
      <w:r w:rsidRPr="00B877BC">
        <w:t>il paraissait capable encore de dire quelque chose et d</w:t>
      </w:r>
      <w:r w:rsidR="00FA6A88">
        <w:t>’</w:t>
      </w:r>
      <w:r w:rsidRPr="00B877BC">
        <w:t>articuler des sons véritablement humains</w:t>
      </w:r>
      <w:r w:rsidR="00FA6A88">
        <w:t>.</w:t>
      </w:r>
    </w:p>
    <w:p w14:paraId="538A5C1C" w14:textId="77777777" w:rsidR="00FA6A88" w:rsidRDefault="00A92B34" w:rsidP="00FA6A88">
      <w:r w:rsidRPr="00B877BC">
        <w:t>Ce que je sais bien</w:t>
      </w:r>
      <w:r w:rsidR="00FA6A88">
        <w:t xml:space="preserve">, </w:t>
      </w:r>
      <w:r w:rsidRPr="00B877BC">
        <w:t>c</w:t>
      </w:r>
      <w:r w:rsidR="00FA6A88">
        <w:t>’</w:t>
      </w:r>
      <w:r w:rsidRPr="00B877BC">
        <w:t>est qu</w:t>
      </w:r>
      <w:r w:rsidR="00FA6A88">
        <w:t>’</w:t>
      </w:r>
      <w:r w:rsidRPr="00B877BC">
        <w:t>un beau jour</w:t>
      </w:r>
      <w:r w:rsidR="00FA6A88">
        <w:t xml:space="preserve">, </w:t>
      </w:r>
      <w:r w:rsidRPr="00B877BC">
        <w:t>il se trouva co</w:t>
      </w:r>
      <w:r w:rsidRPr="00B877BC">
        <w:t>m</w:t>
      </w:r>
      <w:r w:rsidRPr="00B877BC">
        <w:t>plètement outillé pour la fonction</w:t>
      </w:r>
      <w:r w:rsidR="00FA6A88">
        <w:t xml:space="preserve">. </w:t>
      </w:r>
      <w:r w:rsidRPr="00B877BC">
        <w:t>Les bureaux d</w:t>
      </w:r>
      <w:r w:rsidR="00FA6A88">
        <w:t>’</w:t>
      </w:r>
      <w:r w:rsidRPr="00B877BC">
        <w:t>omnibus</w:t>
      </w:r>
      <w:r w:rsidR="00FA6A88">
        <w:t xml:space="preserve">, </w:t>
      </w:r>
      <w:r w:rsidRPr="00B877BC">
        <w:t>les crémeries achalandées par les petites ouvrières</w:t>
      </w:r>
      <w:r w:rsidR="00FA6A88">
        <w:t xml:space="preserve">, </w:t>
      </w:r>
      <w:r w:rsidRPr="00B877BC">
        <w:t>les vestibules des gares</w:t>
      </w:r>
      <w:r w:rsidR="00FA6A88">
        <w:t xml:space="preserve">, </w:t>
      </w:r>
      <w:r w:rsidRPr="00B877BC">
        <w:t>les églises même</w:t>
      </w:r>
      <w:r w:rsidR="00FA6A88">
        <w:t xml:space="preserve">, </w:t>
      </w:r>
      <w:r w:rsidRPr="00B877BC">
        <w:t>furent les hippodromes de son choix</w:t>
      </w:r>
      <w:r w:rsidR="00FA6A88">
        <w:t>.</w:t>
      </w:r>
    </w:p>
    <w:p w14:paraId="5841AC05" w14:textId="77777777" w:rsidR="00FA6A88" w:rsidRDefault="00A92B34" w:rsidP="00FA6A88">
      <w:r w:rsidRPr="00B877BC">
        <w:t>Pénétré de cette idée qu</w:t>
      </w:r>
      <w:r w:rsidR="00FA6A88">
        <w:t>’</w:t>
      </w:r>
      <w:r w:rsidRPr="00B877BC">
        <w:t>il lui fallait absolument une co</w:t>
      </w:r>
      <w:r w:rsidRPr="00B877BC">
        <w:t>m</w:t>
      </w:r>
      <w:r w:rsidRPr="00B877BC">
        <w:t>pagne</w:t>
      </w:r>
      <w:r w:rsidR="00FA6A88">
        <w:t xml:space="preserve">, </w:t>
      </w:r>
      <w:r w:rsidRPr="00B877BC">
        <w:t xml:space="preserve">il la voulut </w:t>
      </w:r>
      <w:r w:rsidRPr="00B877BC">
        <w:rPr>
          <w:i/>
          <w:iCs/>
        </w:rPr>
        <w:t>simple</w:t>
      </w:r>
      <w:r w:rsidRPr="00B877BC">
        <w:t xml:space="preserve"> avant toutes choses et</w:t>
      </w:r>
      <w:r w:rsidR="00FA6A88">
        <w:t xml:space="preserve">, </w:t>
      </w:r>
      <w:r w:rsidRPr="00B877BC">
        <w:t>dès lors</w:t>
      </w:r>
      <w:r w:rsidR="00FA6A88">
        <w:t xml:space="preserve">, </w:t>
      </w:r>
      <w:r w:rsidRPr="00B877BC">
        <w:t>par une conséquence aussi nécessaire que la translation des Globes</w:t>
      </w:r>
      <w:r w:rsidR="00FA6A88">
        <w:t xml:space="preserve">, </w:t>
      </w:r>
      <w:r w:rsidRPr="00B877BC">
        <w:t>l</w:t>
      </w:r>
      <w:r w:rsidR="00FA6A88">
        <w:t>’</w:t>
      </w:r>
      <w:r w:rsidRPr="00B877BC">
        <w:t>albumine de ses ancêtres exigea rigoureusement que la vulg</w:t>
      </w:r>
      <w:r w:rsidRPr="00B877BC">
        <w:t>a</w:t>
      </w:r>
      <w:r w:rsidRPr="00B877BC">
        <w:t>rité sentimentale fût toujours l</w:t>
      </w:r>
      <w:r w:rsidR="00FA6A88">
        <w:t>’</w:t>
      </w:r>
      <w:r w:rsidRPr="00B877BC">
        <w:t>élue de son cœur</w:t>
      </w:r>
      <w:r w:rsidR="00FA6A88">
        <w:t>.</w:t>
      </w:r>
    </w:p>
    <w:p w14:paraId="1329F3BC" w14:textId="77777777" w:rsidR="00FA6A88" w:rsidRDefault="00A92B34" w:rsidP="00FA6A88">
      <w:r w:rsidRPr="00B877BC">
        <w:t>D</w:t>
      </w:r>
      <w:r w:rsidR="00FA6A88">
        <w:t>’</w:t>
      </w:r>
      <w:r w:rsidRPr="00B877BC">
        <w:t>horribles souillasses minaudières lui parurent indéco</w:t>
      </w:r>
      <w:r w:rsidRPr="00B877BC">
        <w:t>m</w:t>
      </w:r>
      <w:r w:rsidRPr="00B877BC">
        <w:t>posables comme la lumière de l</w:t>
      </w:r>
      <w:r w:rsidR="00FA6A88">
        <w:t>’</w:t>
      </w:r>
      <w:r w:rsidRPr="00B877BC">
        <w:t>Empyrée</w:t>
      </w:r>
      <w:r w:rsidR="00FA6A88">
        <w:t xml:space="preserve">. </w:t>
      </w:r>
      <w:r w:rsidRPr="00B877BC">
        <w:t>Mais le nombre en était si grand qu</w:t>
      </w:r>
      <w:r w:rsidR="00FA6A88">
        <w:t>’</w:t>
      </w:r>
      <w:r w:rsidRPr="00B877BC">
        <w:t>il ne put jamais parvenir à fixer sa dilection</w:t>
      </w:r>
      <w:r w:rsidR="00FA6A88">
        <w:t>.</w:t>
      </w:r>
    </w:p>
    <w:p w14:paraId="5E206CD2" w14:textId="77777777" w:rsidR="00FA6A88" w:rsidRDefault="00A92B34" w:rsidP="00FA6A88">
      <w:r w:rsidRPr="00B877BC">
        <w:t>Don Juan des trottins mûrs et des couturières galvanopla</w:t>
      </w:r>
      <w:r w:rsidRPr="00B877BC">
        <w:t>s</w:t>
      </w:r>
      <w:r w:rsidRPr="00B877BC">
        <w:t>tiques en instance de protecteurs</w:t>
      </w:r>
      <w:r w:rsidR="00FA6A88">
        <w:t xml:space="preserve">, </w:t>
      </w:r>
      <w:r w:rsidRPr="00B877BC">
        <w:t>il cherchait assidûment l</w:t>
      </w:r>
      <w:r w:rsidR="00FA6A88">
        <w:t>’</w:t>
      </w:r>
      <w:r w:rsidRPr="00B877BC">
        <w:t>Objet idéal au milieu des foules</w:t>
      </w:r>
      <w:r w:rsidR="00FA6A88">
        <w:t>.</w:t>
      </w:r>
    </w:p>
    <w:p w14:paraId="7BF53DB9" w14:textId="77777777" w:rsidR="00FA6A88" w:rsidRDefault="00A92B34" w:rsidP="00FA6A88">
      <w:r w:rsidRPr="00B877BC">
        <w:t>Avec une patience merveilleuse que nul fiasco ne déconce</w:t>
      </w:r>
      <w:r w:rsidRPr="00B877BC">
        <w:t>r</w:t>
      </w:r>
      <w:r w:rsidRPr="00B877BC">
        <w:t>ta</w:t>
      </w:r>
      <w:r w:rsidR="00FA6A88">
        <w:t xml:space="preserve">, </w:t>
      </w:r>
      <w:r w:rsidRPr="00B877BC">
        <w:t>il s</w:t>
      </w:r>
      <w:r w:rsidR="00FA6A88">
        <w:t>’</w:t>
      </w:r>
      <w:r w:rsidRPr="00B877BC">
        <w:t>acharnait à découvrir la pleureuse tendre sur le sein de laquelle il eût pu poser</w:t>
      </w:r>
      <w:r w:rsidR="00FA6A88">
        <w:t xml:space="preserve">, </w:t>
      </w:r>
      <w:r w:rsidRPr="00B877BC">
        <w:t>comme une gerbe de mimosas</w:t>
      </w:r>
      <w:r w:rsidR="00FA6A88">
        <w:t xml:space="preserve">, </w:t>
      </w:r>
      <w:r w:rsidRPr="00B877BC">
        <w:t>son front chauve et pleine d</w:t>
      </w:r>
      <w:r w:rsidR="00FA6A88">
        <w:t>’</w:t>
      </w:r>
      <w:r w:rsidRPr="00B877BC">
        <w:t>amnisties</w:t>
      </w:r>
      <w:r w:rsidR="00FA6A88">
        <w:t>.</w:t>
      </w:r>
    </w:p>
    <w:p w14:paraId="67B7761D" w14:textId="77777777" w:rsidR="00FA6A88" w:rsidRDefault="00A92B34" w:rsidP="00FA6A88">
      <w:r w:rsidRPr="00B877BC">
        <w:lastRenderedPageBreak/>
        <w:t>Peu doué</w:t>
      </w:r>
      <w:r w:rsidR="00FA6A88">
        <w:t xml:space="preserve">, </w:t>
      </w:r>
      <w:r w:rsidRPr="00B877BC">
        <w:t>dans le sens physiologique</w:t>
      </w:r>
      <w:r w:rsidR="00FA6A88">
        <w:t xml:space="preserve">, </w:t>
      </w:r>
      <w:r w:rsidRPr="00B877BC">
        <w:t>il réprouvait en amour les pulsations vives et ne réclamait</w:t>
      </w:r>
      <w:r w:rsidR="00FA6A88">
        <w:t xml:space="preserve">, </w:t>
      </w:r>
      <w:r w:rsidRPr="00B877BC">
        <w:t>sans doute</w:t>
      </w:r>
      <w:r w:rsidR="00FA6A88">
        <w:t xml:space="preserve">, </w:t>
      </w:r>
      <w:r w:rsidRPr="00B877BC">
        <w:t>que très rarement les joies inférieures</w:t>
      </w:r>
      <w:r w:rsidR="00FA6A88">
        <w:t>.</w:t>
      </w:r>
    </w:p>
    <w:p w14:paraId="6E9BA33C" w14:textId="77777777" w:rsidR="00FA6A88" w:rsidRDefault="00A92B34" w:rsidP="00FA6A88">
      <w:r w:rsidRPr="00B877BC">
        <w:t>Ce qui l</w:t>
      </w:r>
      <w:r w:rsidR="00FA6A88">
        <w:t>’</w:t>
      </w:r>
      <w:r w:rsidRPr="00B877BC">
        <w:t>enivrait</w:t>
      </w:r>
      <w:r w:rsidR="00FA6A88">
        <w:t xml:space="preserve">, </w:t>
      </w:r>
      <w:r w:rsidRPr="00B877BC">
        <w:t>le délectait</w:t>
      </w:r>
      <w:r w:rsidR="00FA6A88">
        <w:t xml:space="preserve">, </w:t>
      </w:r>
      <w:r w:rsidRPr="00B877BC">
        <w:t>le désopilait</w:t>
      </w:r>
      <w:r w:rsidR="00FA6A88">
        <w:t xml:space="preserve">, </w:t>
      </w:r>
      <w:r w:rsidRPr="00B877BC">
        <w:t>saboulait son âme de délices et répandait en toute sa personne le benjoin ou l</w:t>
      </w:r>
      <w:r w:rsidR="00FA6A88">
        <w:t>’</w:t>
      </w:r>
      <w:r w:rsidRPr="00B877BC">
        <w:t xml:space="preserve">oliban des </w:t>
      </w:r>
      <w:proofErr w:type="spellStart"/>
      <w:r w:rsidRPr="00B877BC">
        <w:t>béatitudinaires</w:t>
      </w:r>
      <w:proofErr w:type="spellEnd"/>
      <w:r w:rsidRPr="00B877BC">
        <w:t xml:space="preserve"> langueurs</w:t>
      </w:r>
      <w:r w:rsidR="00FA6A88">
        <w:t xml:space="preserve">, </w:t>
      </w:r>
      <w:r w:rsidRPr="00B877BC">
        <w:t>c</w:t>
      </w:r>
      <w:r w:rsidR="00FA6A88">
        <w:t>’</w:t>
      </w:r>
      <w:r w:rsidRPr="00B877BC">
        <w:t xml:space="preserve">était de </w:t>
      </w:r>
      <w:r w:rsidRPr="00B877BC">
        <w:rPr>
          <w:i/>
          <w:iCs/>
        </w:rPr>
        <w:t>toucher</w:t>
      </w:r>
      <w:r w:rsidRPr="00B877BC">
        <w:t xml:space="preserve"> </w:t>
      </w:r>
      <w:r w:rsidRPr="00B877BC">
        <w:rPr>
          <w:i/>
          <w:iCs/>
        </w:rPr>
        <w:t>à</w:t>
      </w:r>
      <w:r w:rsidRPr="00B877BC">
        <w:t xml:space="preserve"> </w:t>
      </w:r>
      <w:r w:rsidRPr="00B877BC">
        <w:rPr>
          <w:i/>
          <w:iCs/>
        </w:rPr>
        <w:t>pe</w:t>
      </w:r>
      <w:r w:rsidRPr="00B877BC">
        <w:rPr>
          <w:i/>
          <w:iCs/>
        </w:rPr>
        <w:t>i</w:t>
      </w:r>
      <w:r w:rsidRPr="00B877BC">
        <w:rPr>
          <w:i/>
          <w:iCs/>
        </w:rPr>
        <w:t>ne</w:t>
      </w:r>
      <w:r w:rsidR="00FA6A88">
        <w:t xml:space="preserve">, </w:t>
      </w:r>
      <w:r w:rsidRPr="00B877BC">
        <w:t>de palper infiniment peu</w:t>
      </w:r>
      <w:r w:rsidR="00FA6A88">
        <w:t xml:space="preserve">, </w:t>
      </w:r>
      <w:r w:rsidRPr="00B877BC">
        <w:t>de promener çà et là</w:t>
      </w:r>
      <w:r w:rsidR="00FA6A88">
        <w:t xml:space="preserve"> – </w:t>
      </w:r>
      <w:r w:rsidRPr="00B877BC">
        <w:t>comme le bout de l</w:t>
      </w:r>
      <w:r w:rsidR="00FA6A88">
        <w:t>’</w:t>
      </w:r>
      <w:r w:rsidRPr="00B877BC">
        <w:t>aile du zéphire</w:t>
      </w:r>
      <w:r w:rsidR="00FA6A88">
        <w:t xml:space="preserve">, – </w:t>
      </w:r>
      <w:r w:rsidRPr="00B877BC">
        <w:t>son appareil de tactilité</w:t>
      </w:r>
      <w:r w:rsidR="00FA6A88">
        <w:t xml:space="preserve"> ; </w:t>
      </w:r>
      <w:r w:rsidRPr="00B877BC">
        <w:t>cependant qu</w:t>
      </w:r>
      <w:r w:rsidR="00FA6A88">
        <w:t>’</w:t>
      </w:r>
      <w:r w:rsidRPr="00B877BC">
        <w:t>il exhalait de mélodieux et pitoyables gémissements sur le triste sort des muguets ou des liserons flétris que foule aux pieds l</w:t>
      </w:r>
      <w:r w:rsidR="00FA6A88">
        <w:t>’</w:t>
      </w:r>
      <w:r w:rsidRPr="00B877BC">
        <w:t>indélicatesse des aventuriers de la paillardise</w:t>
      </w:r>
      <w:r w:rsidR="00FA6A88">
        <w:t>.</w:t>
      </w:r>
    </w:p>
    <w:p w14:paraId="5F320C46" w14:textId="77777777" w:rsidR="00FA6A88" w:rsidRDefault="00FA6A88" w:rsidP="00FA6A88">
      <w:pPr>
        <w:pStyle w:val="Etoile"/>
      </w:pPr>
      <w:r>
        <w:t>* * *</w:t>
      </w:r>
    </w:p>
    <w:p w14:paraId="57976D6A" w14:textId="77777777" w:rsidR="00FA6A88" w:rsidRDefault="00A92B34" w:rsidP="00FA6A88">
      <w:r w:rsidRPr="00B877BC">
        <w:t>Une si belle constance devait être récompensée</w:t>
      </w:r>
      <w:r w:rsidR="00FA6A88">
        <w:t xml:space="preserve">. </w:t>
      </w:r>
      <w:r w:rsidRPr="00B877BC">
        <w:t>Béatrix apparut un jour à l</w:t>
      </w:r>
      <w:r w:rsidR="00FA6A88">
        <w:t>’</w:t>
      </w:r>
      <w:r w:rsidRPr="00B877BC">
        <w:t>itinérant des cieux</w:t>
      </w:r>
      <w:r w:rsidR="00FA6A88">
        <w:t>.</w:t>
      </w:r>
    </w:p>
    <w:p w14:paraId="1C03F230" w14:textId="77777777" w:rsidR="00FA6A88" w:rsidRDefault="00A92B34" w:rsidP="00FA6A88">
      <w:r w:rsidRPr="00B877BC">
        <w:t>Vous éclaterez de rire tant que vous voudrez</w:t>
      </w:r>
      <w:r w:rsidR="00FA6A88">
        <w:t xml:space="preserve">, </w:t>
      </w:r>
      <w:r w:rsidRPr="00B877BC">
        <w:t>mais c</w:t>
      </w:r>
      <w:r w:rsidR="00FA6A88">
        <w:t>’</w:t>
      </w:r>
      <w:r w:rsidRPr="00B877BC">
        <w:t>est comme ça</w:t>
      </w:r>
      <w:r w:rsidR="00FA6A88">
        <w:t xml:space="preserve">. </w:t>
      </w:r>
      <w:r w:rsidRPr="00B877BC">
        <w:t>Elle s</w:t>
      </w:r>
      <w:r w:rsidR="00FA6A88">
        <w:t>’</w:t>
      </w:r>
      <w:r w:rsidRPr="00B877BC">
        <w:t>appelait réellement Béatrix et piquait à la m</w:t>
      </w:r>
      <w:r w:rsidRPr="00B877BC">
        <w:t>é</w:t>
      </w:r>
      <w:r w:rsidRPr="00B877BC">
        <w:t>canique</w:t>
      </w:r>
      <w:r w:rsidR="00FA6A88">
        <w:t>.</w:t>
      </w:r>
    </w:p>
    <w:p w14:paraId="5F8E2FF1" w14:textId="77777777" w:rsidR="00FA6A88" w:rsidRDefault="00A92B34" w:rsidP="00FA6A88">
      <w:proofErr w:type="spellStart"/>
      <w:r w:rsidRPr="00B877BC">
        <w:t>Némorin</w:t>
      </w:r>
      <w:proofErr w:type="spellEnd"/>
      <w:r w:rsidRPr="00B877BC">
        <w:t xml:space="preserve"> la rencontra dans un établissement de bouillon et la frôla sans lassitude pendant sept années</w:t>
      </w:r>
      <w:r w:rsidR="00FA6A88">
        <w:t xml:space="preserve">. </w:t>
      </w:r>
      <w:r w:rsidRPr="00B877BC">
        <w:t>Ses entrailles</w:t>
      </w:r>
      <w:r w:rsidR="00FA6A88">
        <w:t xml:space="preserve">, </w:t>
      </w:r>
      <w:r w:rsidRPr="00B877BC">
        <w:t>il est vrai</w:t>
      </w:r>
      <w:r w:rsidR="00FA6A88">
        <w:t xml:space="preserve">, </w:t>
      </w:r>
      <w:r w:rsidRPr="00B877BC">
        <w:t>s</w:t>
      </w:r>
      <w:r w:rsidR="00FA6A88">
        <w:t>’</w:t>
      </w:r>
      <w:r w:rsidRPr="00B877BC">
        <w:t>entr</w:t>
      </w:r>
      <w:r w:rsidR="00FA6A88">
        <w:t>’</w:t>
      </w:r>
      <w:r w:rsidRPr="00B877BC">
        <w:t>ouvrirent souvent</w:t>
      </w:r>
      <w:r w:rsidR="00FA6A88">
        <w:t xml:space="preserve">, </w:t>
      </w:r>
      <w:r w:rsidRPr="00B877BC">
        <w:t>même alors</w:t>
      </w:r>
      <w:r w:rsidR="00FA6A88">
        <w:t xml:space="preserve">, </w:t>
      </w:r>
      <w:r w:rsidRPr="00B877BC">
        <w:t>à d</w:t>
      </w:r>
      <w:r w:rsidR="00FA6A88">
        <w:t>’</w:t>
      </w:r>
      <w:r w:rsidRPr="00B877BC">
        <w:t>intercalaires i</w:t>
      </w:r>
      <w:r w:rsidRPr="00B877BC">
        <w:t>n</w:t>
      </w:r>
      <w:r w:rsidRPr="00B877BC">
        <w:t>fortunes qui sollicitaient son pizzicato</w:t>
      </w:r>
      <w:r w:rsidR="00FA6A88">
        <w:t xml:space="preserve">. </w:t>
      </w:r>
      <w:r w:rsidRPr="00B877BC">
        <w:t>Il ne se fût pas permis de claquemurer ainsi complètement sa vocation</w:t>
      </w:r>
      <w:r w:rsidR="00FA6A88">
        <w:t>.</w:t>
      </w:r>
    </w:p>
    <w:p w14:paraId="51C2C60B" w14:textId="77777777" w:rsidR="00FA6A88" w:rsidRDefault="00A92B34" w:rsidP="00FA6A88">
      <w:r w:rsidRPr="00B877BC">
        <w:t>Béatrix</w:t>
      </w:r>
      <w:r w:rsidR="00FA6A88">
        <w:t xml:space="preserve">, </w:t>
      </w:r>
      <w:r w:rsidRPr="00B877BC">
        <w:t>de son côté</w:t>
      </w:r>
      <w:r w:rsidR="00FA6A88">
        <w:t xml:space="preserve">, </w:t>
      </w:r>
      <w:r w:rsidRPr="00B877BC">
        <w:t>ne parut avoir nulle soif de le confi</w:t>
      </w:r>
      <w:r w:rsidRPr="00B877BC">
        <w:t>s</w:t>
      </w:r>
      <w:r w:rsidRPr="00B877BC">
        <w:t>quer</w:t>
      </w:r>
      <w:r w:rsidR="00FA6A88">
        <w:t xml:space="preserve">, </w:t>
      </w:r>
      <w:r w:rsidRPr="00B877BC">
        <w:t>entreprit même</w:t>
      </w:r>
      <w:r w:rsidR="00FA6A88">
        <w:t xml:space="preserve">, </w:t>
      </w:r>
      <w:r w:rsidRPr="00B877BC">
        <w:t>tous les printemps et tous les automnes</w:t>
      </w:r>
      <w:r w:rsidR="00FA6A88">
        <w:t xml:space="preserve">, </w:t>
      </w:r>
      <w:r w:rsidRPr="00B877BC">
        <w:t>le licenciement de ce tripoteur lacrymal qui se cramponnait to</w:t>
      </w:r>
      <w:r w:rsidRPr="00B877BC">
        <w:t>u</w:t>
      </w:r>
      <w:r w:rsidRPr="00B877BC">
        <w:t>jours</w:t>
      </w:r>
      <w:r w:rsidR="00FA6A88">
        <w:t>.</w:t>
      </w:r>
    </w:p>
    <w:p w14:paraId="4CC88F09" w14:textId="77777777" w:rsidR="00FA6A88" w:rsidRDefault="00A92B34" w:rsidP="00FA6A88">
      <w:r w:rsidRPr="00B877BC">
        <w:t>N</w:t>
      </w:r>
      <w:r w:rsidR="00FA6A88">
        <w:t>’</w:t>
      </w:r>
      <w:r w:rsidRPr="00B877BC">
        <w:t>importe</w:t>
      </w:r>
      <w:r w:rsidR="00FA6A88">
        <w:t xml:space="preserve">, </w:t>
      </w:r>
      <w:r w:rsidRPr="00B877BC">
        <w:t>elle était quand même l</w:t>
      </w:r>
      <w:r w:rsidR="00FA6A88">
        <w:t>’</w:t>
      </w:r>
      <w:r w:rsidRPr="00B877BC">
        <w:t>Idéale et la mort seule put la délivrer</w:t>
      </w:r>
      <w:r w:rsidR="00FA6A88">
        <w:t>.</w:t>
      </w:r>
    </w:p>
    <w:p w14:paraId="19777396" w14:textId="77777777" w:rsidR="00FA6A88" w:rsidRDefault="00A92B34" w:rsidP="00FA6A88">
      <w:r w:rsidRPr="00B877BC">
        <w:lastRenderedPageBreak/>
        <w:t>Combien de fois</w:t>
      </w:r>
      <w:r w:rsidR="00FA6A88">
        <w:t xml:space="preserve">, </w:t>
      </w:r>
      <w:r w:rsidRPr="00B877BC">
        <w:t>lorsque j</w:t>
      </w:r>
      <w:r w:rsidR="00FA6A88">
        <w:t>’</w:t>
      </w:r>
      <w:r w:rsidRPr="00B877BC">
        <w:t>essayais encore de le ressaisir</w:t>
      </w:r>
      <w:r w:rsidR="00FA6A88">
        <w:t xml:space="preserve">, </w:t>
      </w:r>
      <w:r w:rsidRPr="00B877BC">
        <w:t>combien de fois</w:t>
      </w:r>
      <w:r w:rsidR="00FA6A88">
        <w:t xml:space="preserve">, </w:t>
      </w:r>
      <w:r w:rsidRPr="00B877BC">
        <w:t>juste ciel</w:t>
      </w:r>
      <w:r w:rsidR="00FA6A88">
        <w:t xml:space="preserve"> ! </w:t>
      </w:r>
      <w:r w:rsidRPr="00B877BC">
        <w:t>et avec quels yeux baignés d</w:t>
      </w:r>
      <w:r w:rsidR="00FA6A88">
        <w:t>’</w:t>
      </w:r>
      <w:r w:rsidRPr="00B877BC">
        <w:t>infini</w:t>
      </w:r>
      <w:r w:rsidR="00FA6A88">
        <w:t xml:space="preserve">, </w:t>
      </w:r>
      <w:r w:rsidRPr="00B877BC">
        <w:t>m</w:t>
      </w:r>
      <w:r w:rsidR="00FA6A88">
        <w:t>’</w:t>
      </w:r>
      <w:r w:rsidRPr="00B877BC">
        <w:t>en parla-t-il</w:t>
      </w:r>
      <w:r w:rsidR="00FA6A88">
        <w:t xml:space="preserve">, </w:t>
      </w:r>
      <w:r w:rsidRPr="00B877BC">
        <w:t>comme les premiers chrétiens parlaient de leur Dieu</w:t>
      </w:r>
      <w:r w:rsidR="00FA6A88">
        <w:t xml:space="preserve">, </w:t>
      </w:r>
      <w:r w:rsidRPr="00B877BC">
        <w:t>sous la dent des bêtes</w:t>
      </w:r>
      <w:r w:rsidR="00FA6A88">
        <w:t> !</w:t>
      </w:r>
    </w:p>
    <w:p w14:paraId="2A7D2999" w14:textId="77777777" w:rsidR="00FA6A88" w:rsidRDefault="00A92B34" w:rsidP="00FA6A88">
      <w:r w:rsidRPr="00B877BC">
        <w:t>Enfin</w:t>
      </w:r>
      <w:r w:rsidR="00FA6A88">
        <w:t xml:space="preserve">, </w:t>
      </w:r>
      <w:r w:rsidRPr="00B877BC">
        <w:t>je le répète</w:t>
      </w:r>
      <w:r w:rsidR="00FA6A88">
        <w:t xml:space="preserve">, </w:t>
      </w:r>
      <w:r w:rsidRPr="00B877BC">
        <w:t>cette liturgie de petits frissons et de soupirs lents permit à la terre de rouler sept fois autour du s</w:t>
      </w:r>
      <w:r w:rsidRPr="00B877BC">
        <w:t>o</w:t>
      </w:r>
      <w:r w:rsidRPr="00B877BC">
        <w:t>leil</w:t>
      </w:r>
      <w:r w:rsidR="00FA6A88">
        <w:t>.</w:t>
      </w:r>
    </w:p>
    <w:p w14:paraId="1C50F509" w14:textId="77777777" w:rsidR="00FA6A88" w:rsidRDefault="00FA6A88" w:rsidP="00FA6A88">
      <w:r>
        <w:t>— </w:t>
      </w:r>
      <w:r w:rsidR="00A92B34" w:rsidRPr="00B877BC">
        <w:t>Est-elle du moins ta maîtresse</w:t>
      </w:r>
      <w:r>
        <w:t xml:space="preserve"> ? </w:t>
      </w:r>
      <w:r w:rsidR="00A92B34" w:rsidRPr="00B877BC">
        <w:t>lui demandais-je que</w:t>
      </w:r>
      <w:r w:rsidR="00A92B34" w:rsidRPr="00B877BC">
        <w:t>l</w:t>
      </w:r>
      <w:r w:rsidR="00A92B34" w:rsidRPr="00B877BC">
        <w:t>quefois</w:t>
      </w:r>
      <w:r>
        <w:t>.</w:t>
      </w:r>
    </w:p>
    <w:p w14:paraId="53FE01B5" w14:textId="77777777" w:rsidR="00FA6A88" w:rsidRDefault="00A92B34" w:rsidP="00FA6A88">
      <w:r w:rsidRPr="00B877BC">
        <w:t>Question brutale</w:t>
      </w:r>
      <w:r w:rsidR="00FA6A88">
        <w:t xml:space="preserve">, </w:t>
      </w:r>
      <w:r w:rsidRPr="00B877BC">
        <w:t>j</w:t>
      </w:r>
      <w:r w:rsidR="00FA6A88">
        <w:t>’</w:t>
      </w:r>
      <w:r w:rsidRPr="00B877BC">
        <w:t>en conviens</w:t>
      </w:r>
      <w:r w:rsidR="00FA6A88">
        <w:t xml:space="preserve">, </w:t>
      </w:r>
      <w:r w:rsidRPr="00B877BC">
        <w:t>qui le faisait aussitôt r</w:t>
      </w:r>
      <w:r w:rsidRPr="00B877BC">
        <w:t>e</w:t>
      </w:r>
      <w:r w:rsidRPr="00B877BC">
        <w:t>monter dans son vitrail</w:t>
      </w:r>
      <w:r w:rsidR="00FA6A88">
        <w:t xml:space="preserve">. </w:t>
      </w:r>
      <w:r w:rsidRPr="00B877BC">
        <w:t>Sa réponse négative expirait dans un geste pieux</w:t>
      </w:r>
      <w:r w:rsidR="00FA6A88">
        <w:t>.</w:t>
      </w:r>
    </w:p>
    <w:p w14:paraId="22827799" w14:textId="77777777" w:rsidR="00FA6A88" w:rsidRDefault="00A92B34" w:rsidP="00FA6A88">
      <w:r w:rsidRPr="00B877BC">
        <w:t>Ai-je besoin de le dire</w:t>
      </w:r>
      <w:r w:rsidR="00FA6A88">
        <w:t xml:space="preserve"> ? </w:t>
      </w:r>
      <w:r w:rsidRPr="00B877BC">
        <w:t>Béatrix puait de la bouche et peut-être aussi</w:t>
      </w:r>
      <w:r w:rsidR="00FA6A88">
        <w:t xml:space="preserve">, </w:t>
      </w:r>
      <w:r w:rsidRPr="00B877BC">
        <w:t>je pense</w:t>
      </w:r>
      <w:r w:rsidR="00FA6A88">
        <w:t xml:space="preserve">, </w:t>
      </w:r>
      <w:r w:rsidRPr="00B877BC">
        <w:t>de ses larges pieds</w:t>
      </w:r>
      <w:r w:rsidR="00FA6A88">
        <w:t xml:space="preserve">. </w:t>
      </w:r>
      <w:r w:rsidRPr="00B877BC">
        <w:t>Elle était si dinde qu</w:t>
      </w:r>
      <w:r w:rsidR="00FA6A88">
        <w:t>’</w:t>
      </w:r>
      <w:r w:rsidRPr="00B877BC">
        <w:t>on se sentait pousser des caroncules au bout d</w:t>
      </w:r>
      <w:r w:rsidR="00FA6A88">
        <w:t>’</w:t>
      </w:r>
      <w:r w:rsidRPr="00B877BC">
        <w:t>un quart d</w:t>
      </w:r>
      <w:r w:rsidR="00FA6A88">
        <w:t>’</w:t>
      </w:r>
      <w:r w:rsidRPr="00B877BC">
        <w:t>heure de conversation</w:t>
      </w:r>
      <w:r w:rsidR="00FA6A88">
        <w:t>.</w:t>
      </w:r>
    </w:p>
    <w:p w14:paraId="74257DA3" w14:textId="77777777" w:rsidR="00FA6A88" w:rsidRDefault="00A92B34" w:rsidP="00FA6A88">
      <w:r w:rsidRPr="00B877BC">
        <w:t>Ses manières correspondaient à sa figure qu</w:t>
      </w:r>
      <w:r w:rsidR="00FA6A88">
        <w:t>’</w:t>
      </w:r>
      <w:r w:rsidRPr="00B877BC">
        <w:t>on eût crue t</w:t>
      </w:r>
      <w:r w:rsidRPr="00B877BC">
        <w:t>i</w:t>
      </w:r>
      <w:r w:rsidRPr="00B877BC">
        <w:t>rée du saloir d</w:t>
      </w:r>
      <w:r w:rsidR="00FA6A88">
        <w:t>’</w:t>
      </w:r>
      <w:r w:rsidRPr="00B877BC">
        <w:t>un charcutier de la populace</w:t>
      </w:r>
      <w:r w:rsidR="00FA6A88">
        <w:t>.</w:t>
      </w:r>
    </w:p>
    <w:p w14:paraId="24431616" w14:textId="77777777" w:rsidR="00FA6A88" w:rsidRDefault="00A92B34" w:rsidP="00FA6A88">
      <w:r w:rsidRPr="00B877BC">
        <w:t>Hargneuse</w:t>
      </w:r>
      <w:r w:rsidR="00FA6A88">
        <w:t xml:space="preserve">, </w:t>
      </w:r>
      <w:r w:rsidRPr="00B877BC">
        <w:t>en même temps</w:t>
      </w:r>
      <w:r w:rsidR="00FA6A88">
        <w:t xml:space="preserve">, </w:t>
      </w:r>
      <w:r w:rsidRPr="00B877BC">
        <w:t>à faire avorter des chiennes</w:t>
      </w:r>
      <w:r w:rsidR="00FA6A88">
        <w:t xml:space="preserve">, </w:t>
      </w:r>
      <w:r w:rsidRPr="00B877BC">
        <w:t>et pudibonde comme l</w:t>
      </w:r>
      <w:r w:rsidR="00FA6A88">
        <w:t>’</w:t>
      </w:r>
      <w:r w:rsidRPr="00B877BC">
        <w:t>arithmétique</w:t>
      </w:r>
      <w:r w:rsidR="00FA6A88">
        <w:t xml:space="preserve">, </w:t>
      </w:r>
      <w:r w:rsidRPr="00B877BC">
        <w:t>elle accueillait sans trop d</w:t>
      </w:r>
      <w:r w:rsidR="00FA6A88">
        <w:t>’</w:t>
      </w:r>
      <w:r w:rsidRPr="00B877BC">
        <w:t>aigreur</w:t>
      </w:r>
      <w:r w:rsidR="00FA6A88">
        <w:t xml:space="preserve">, </w:t>
      </w:r>
      <w:r w:rsidRPr="00B877BC">
        <w:t>dans son lit très pur</w:t>
      </w:r>
      <w:r w:rsidR="00FA6A88">
        <w:t xml:space="preserve">, </w:t>
      </w:r>
      <w:r w:rsidRPr="00B877BC">
        <w:t>les suffrages crépusculaires de quelques boucs épuisés du petit négoce</w:t>
      </w:r>
      <w:r w:rsidR="00FA6A88">
        <w:t>.</w:t>
      </w:r>
    </w:p>
    <w:p w14:paraId="3E16A3B3" w14:textId="77777777" w:rsidR="00FA6A88" w:rsidRDefault="00A92B34" w:rsidP="00FA6A88">
      <w:r w:rsidRPr="00B877BC">
        <w:t>Le doux Thierry dut se résigner six fois sur dix</w:t>
      </w:r>
      <w:r w:rsidR="00FA6A88">
        <w:t xml:space="preserve">, </w:t>
      </w:r>
      <w:r w:rsidRPr="00B877BC">
        <w:t>en lâchant des pleurs</w:t>
      </w:r>
      <w:r w:rsidR="00FA6A88">
        <w:t xml:space="preserve">, </w:t>
      </w:r>
      <w:r w:rsidRPr="00B877BC">
        <w:t>à trouver la porte close</w:t>
      </w:r>
      <w:r w:rsidR="00FA6A88">
        <w:t xml:space="preserve">. </w:t>
      </w:r>
      <w:r w:rsidRPr="00B877BC">
        <w:t>Il arriva même qu</w:t>
      </w:r>
      <w:r w:rsidR="00FA6A88">
        <w:t>’</w:t>
      </w:r>
      <w:r w:rsidRPr="00B877BC">
        <w:t>on faillit le précipiter dans l</w:t>
      </w:r>
      <w:r w:rsidR="00FA6A88">
        <w:t>’</w:t>
      </w:r>
      <w:r w:rsidRPr="00B877BC">
        <w:t>escalier</w:t>
      </w:r>
      <w:r w:rsidR="00FA6A88">
        <w:t xml:space="preserve">, </w:t>
      </w:r>
      <w:r w:rsidRPr="00B877BC">
        <w:t>sous l</w:t>
      </w:r>
      <w:r w:rsidR="00FA6A88">
        <w:t>’</w:t>
      </w:r>
      <w:r w:rsidRPr="00B877BC">
        <w:t>averse des malédictions les plus ordurières</w:t>
      </w:r>
      <w:r w:rsidR="00FA6A88">
        <w:t xml:space="preserve">. </w:t>
      </w:r>
      <w:r w:rsidRPr="00B877BC">
        <w:t>Ces violences</w:t>
      </w:r>
      <w:r w:rsidR="00FA6A88">
        <w:t xml:space="preserve">, </w:t>
      </w:r>
      <w:r w:rsidRPr="00B877BC">
        <w:t>qui le contristaient</w:t>
      </w:r>
      <w:r w:rsidR="00FA6A88">
        <w:t xml:space="preserve">, </w:t>
      </w:r>
      <w:r w:rsidRPr="00B877BC">
        <w:t>lui parurent</w:t>
      </w:r>
      <w:r w:rsidR="00FA6A88">
        <w:t xml:space="preserve">, </w:t>
      </w:r>
      <w:r w:rsidRPr="00B877BC">
        <w:t>néanmoins</w:t>
      </w:r>
      <w:r w:rsidR="00FA6A88">
        <w:t xml:space="preserve">, </w:t>
      </w:r>
      <w:r w:rsidRPr="00B877BC">
        <w:t>dériver d</w:t>
      </w:r>
      <w:r w:rsidR="00FA6A88">
        <w:t>’</w:t>
      </w:r>
      <w:r w:rsidRPr="00B877BC">
        <w:t>une âme tout à fait divine et quadrupl</w:t>
      </w:r>
      <w:r w:rsidRPr="00B877BC">
        <w:t>è</w:t>
      </w:r>
      <w:r w:rsidRPr="00B877BC">
        <w:t>rent naturellement sa ferveur</w:t>
      </w:r>
      <w:r w:rsidR="00FA6A88">
        <w:t>.</w:t>
      </w:r>
    </w:p>
    <w:p w14:paraId="6F286E39" w14:textId="77777777" w:rsidR="00FA6A88" w:rsidRDefault="00FA6A88" w:rsidP="00FA6A88">
      <w:r>
        <w:lastRenderedPageBreak/>
        <w:t>— </w:t>
      </w:r>
      <w:r w:rsidR="00A92B34" w:rsidRPr="00B877BC">
        <w:t>Elle a tant souffert</w:t>
      </w:r>
      <w:r>
        <w:t xml:space="preserve"> ! </w:t>
      </w:r>
      <w:r w:rsidR="00A92B34" w:rsidRPr="00B877BC">
        <w:t>disait-il</w:t>
      </w:r>
      <w:r>
        <w:t xml:space="preserve">, </w:t>
      </w:r>
      <w:r w:rsidR="00A92B34" w:rsidRPr="00B877BC">
        <w:t>élevant ses deux mains joi</w:t>
      </w:r>
      <w:r w:rsidR="00A92B34" w:rsidRPr="00B877BC">
        <w:t>n</w:t>
      </w:r>
      <w:r w:rsidR="00A92B34" w:rsidRPr="00B877BC">
        <w:t>tes vers l</w:t>
      </w:r>
      <w:r>
        <w:t>’</w:t>
      </w:r>
      <w:r w:rsidR="00A92B34" w:rsidRPr="00B877BC">
        <w:t>azur pris à témoin</w:t>
      </w:r>
      <w:r>
        <w:t>.</w:t>
      </w:r>
    </w:p>
    <w:p w14:paraId="54F4EDAA" w14:textId="77777777" w:rsidR="00FA6A88" w:rsidRDefault="00A92B34" w:rsidP="00FA6A88">
      <w:r w:rsidRPr="00B877BC">
        <w:t>Béatrix</w:t>
      </w:r>
      <w:r w:rsidR="00FA6A88">
        <w:t xml:space="preserve">, </w:t>
      </w:r>
      <w:r w:rsidRPr="00B877BC">
        <w:t>d</w:t>
      </w:r>
      <w:r w:rsidR="00FA6A88">
        <w:t>’</w:t>
      </w:r>
      <w:r w:rsidRPr="00B877BC">
        <w:t>ailleurs</w:t>
      </w:r>
      <w:r w:rsidR="00FA6A88">
        <w:t xml:space="preserve">, </w:t>
      </w:r>
      <w:r w:rsidRPr="00B877BC">
        <w:t>percevait en dîners ou petits cadeaux l</w:t>
      </w:r>
      <w:r w:rsidR="00FA6A88">
        <w:t>’</w:t>
      </w:r>
      <w:r w:rsidRPr="00B877BC">
        <w:t>octroi de ce culte et toujours</w:t>
      </w:r>
      <w:r w:rsidR="00FA6A88">
        <w:t xml:space="preserve">, </w:t>
      </w:r>
      <w:r w:rsidRPr="00B877BC">
        <w:t>dès le lendemain</w:t>
      </w:r>
      <w:r w:rsidR="00FA6A88">
        <w:t xml:space="preserve">, </w:t>
      </w:r>
      <w:r w:rsidRPr="00B877BC">
        <w:t>clarifiait adm</w:t>
      </w:r>
      <w:r w:rsidRPr="00B877BC">
        <w:t>i</w:t>
      </w:r>
      <w:r w:rsidRPr="00B877BC">
        <w:t>rablement la situation</w:t>
      </w:r>
      <w:r w:rsidR="00FA6A88">
        <w:t>.</w:t>
      </w:r>
    </w:p>
    <w:p w14:paraId="0657D0D7" w14:textId="77777777" w:rsidR="00FA6A88" w:rsidRDefault="00A92B34" w:rsidP="00FA6A88">
      <w:r w:rsidRPr="00B877BC">
        <w:t xml:space="preserve">Cette </w:t>
      </w:r>
      <w:proofErr w:type="spellStart"/>
      <w:r w:rsidRPr="00B877BC">
        <w:t>râclure</w:t>
      </w:r>
      <w:proofErr w:type="spellEnd"/>
      <w:r w:rsidRPr="00B877BC">
        <w:t xml:space="preserve"> de fille lui fit avaler cinq cents fois</w:t>
      </w:r>
      <w:r w:rsidR="00FA6A88">
        <w:t xml:space="preserve"> – </w:t>
      </w:r>
      <w:r w:rsidRPr="00B877BC">
        <w:t>en un a</w:t>
      </w:r>
      <w:r w:rsidRPr="00B877BC">
        <w:t>u</w:t>
      </w:r>
      <w:r w:rsidRPr="00B877BC">
        <w:t>tre style sans doute</w:t>
      </w:r>
      <w:r w:rsidR="00FA6A88">
        <w:t xml:space="preserve">, </w:t>
      </w:r>
      <w:r w:rsidRPr="00B877BC">
        <w:t>mais avec quelle facilité</w:t>
      </w:r>
      <w:r w:rsidR="00FA6A88">
        <w:t xml:space="preserve"> ! – </w:t>
      </w:r>
      <w:r w:rsidRPr="00B877BC">
        <w:t>le mot fameux de l</w:t>
      </w:r>
      <w:r w:rsidR="00FA6A88">
        <w:t>’</w:t>
      </w:r>
      <w:r w:rsidRPr="00B877BC">
        <w:t>éblouissante Courtisane</w:t>
      </w:r>
      <w:r w:rsidR="00FA6A88">
        <w:t> : « </w:t>
      </w:r>
      <w:r w:rsidRPr="00B877BC">
        <w:t>Ah</w:t>
      </w:r>
      <w:r w:rsidR="00FA6A88">
        <w:t xml:space="preserve"> ! </w:t>
      </w:r>
      <w:r w:rsidRPr="00B877BC">
        <w:t>vous ne m</w:t>
      </w:r>
      <w:r w:rsidR="00FA6A88">
        <w:t>’</w:t>
      </w:r>
      <w:r w:rsidRPr="00B877BC">
        <w:t>aimez plus</w:t>
      </w:r>
      <w:r w:rsidR="00FA6A88">
        <w:t xml:space="preserve"> ! </w:t>
      </w:r>
      <w:r w:rsidRPr="00B877BC">
        <w:t>vous croyez ce que vous voyez et vous ne croyez pas ce que je vous dis</w:t>
      </w:r>
      <w:r w:rsidR="00FA6A88">
        <w:t> ! »</w:t>
      </w:r>
    </w:p>
    <w:p w14:paraId="236EA519" w14:textId="77777777" w:rsidR="00FA6A88" w:rsidRDefault="00A92B34" w:rsidP="00FA6A88">
      <w:proofErr w:type="spellStart"/>
      <w:r w:rsidRPr="00B877BC">
        <w:t>Némorin</w:t>
      </w:r>
      <w:proofErr w:type="spellEnd"/>
      <w:r w:rsidRPr="00B877BC">
        <w:t xml:space="preserve"> lui-même</w:t>
      </w:r>
      <w:r w:rsidR="00FA6A88">
        <w:t xml:space="preserve">, </w:t>
      </w:r>
      <w:r w:rsidRPr="00B877BC">
        <w:t>dans l</w:t>
      </w:r>
      <w:r w:rsidR="00FA6A88">
        <w:t>’</w:t>
      </w:r>
      <w:r w:rsidRPr="00B877BC">
        <w:t>élan sublime de sa foi</w:t>
      </w:r>
      <w:r w:rsidR="00FA6A88">
        <w:t xml:space="preserve">, </w:t>
      </w:r>
      <w:r w:rsidRPr="00B877BC">
        <w:t>rencontra des mots qui me confondirent</w:t>
      </w:r>
      <w:r w:rsidR="00FA6A88">
        <w:t>.</w:t>
      </w:r>
    </w:p>
    <w:p w14:paraId="00BA93F7" w14:textId="77777777" w:rsidR="00FA6A88" w:rsidRDefault="00FA6A88" w:rsidP="00FA6A88">
      <w:r>
        <w:t>— </w:t>
      </w:r>
      <w:r w:rsidR="00A92B34" w:rsidRPr="00B877BC">
        <w:rPr>
          <w:i/>
          <w:iCs/>
        </w:rPr>
        <w:t>Elle</w:t>
      </w:r>
      <w:r w:rsidR="00A92B34" w:rsidRPr="00B877BC">
        <w:t xml:space="preserve"> </w:t>
      </w:r>
      <w:r w:rsidR="00A92B34" w:rsidRPr="00B877BC">
        <w:rPr>
          <w:i/>
          <w:iCs/>
        </w:rPr>
        <w:t>m</w:t>
      </w:r>
      <w:r>
        <w:rPr>
          <w:i/>
          <w:iCs/>
        </w:rPr>
        <w:t>’</w:t>
      </w:r>
      <w:r w:rsidR="00A92B34" w:rsidRPr="00B877BC">
        <w:rPr>
          <w:i/>
          <w:iCs/>
        </w:rPr>
        <w:t>a</w:t>
      </w:r>
      <w:r w:rsidR="00A92B34" w:rsidRPr="00B877BC">
        <w:t xml:space="preserve"> </w:t>
      </w:r>
      <w:r w:rsidR="00A92B34" w:rsidRPr="00B877BC">
        <w:rPr>
          <w:i/>
          <w:iCs/>
        </w:rPr>
        <w:t>tout</w:t>
      </w:r>
      <w:r w:rsidR="00A92B34" w:rsidRPr="00B877BC">
        <w:t xml:space="preserve"> </w:t>
      </w:r>
      <w:r w:rsidR="00A92B34" w:rsidRPr="00B877BC">
        <w:rPr>
          <w:i/>
          <w:iCs/>
        </w:rPr>
        <w:t>expliqué</w:t>
      </w:r>
      <w:r>
        <w:t xml:space="preserve"> ! </w:t>
      </w:r>
      <w:r w:rsidR="00A92B34" w:rsidRPr="00B877BC">
        <w:t>me dit-il</w:t>
      </w:r>
      <w:r>
        <w:t xml:space="preserve">, </w:t>
      </w:r>
      <w:r w:rsidR="00A92B34" w:rsidRPr="00B877BC">
        <w:t>un jour</w:t>
      </w:r>
      <w:r>
        <w:t xml:space="preserve">, </w:t>
      </w:r>
      <w:r w:rsidR="00A92B34" w:rsidRPr="00B877BC">
        <w:t>ayant aperçu</w:t>
      </w:r>
      <w:r>
        <w:t xml:space="preserve">, </w:t>
      </w:r>
      <w:r w:rsidR="00A92B34" w:rsidRPr="00B877BC">
        <w:t>quelques heures auparavant</w:t>
      </w:r>
      <w:r>
        <w:t xml:space="preserve">, </w:t>
      </w:r>
      <w:r w:rsidR="00A92B34" w:rsidRPr="00B877BC">
        <w:t>chez la bien-aimée</w:t>
      </w:r>
      <w:r>
        <w:t xml:space="preserve">, </w:t>
      </w:r>
      <w:r w:rsidR="00A92B34" w:rsidRPr="00B877BC">
        <w:t>une paire de pantoufles d</w:t>
      </w:r>
      <w:r>
        <w:t>’</w:t>
      </w:r>
      <w:r w:rsidR="00A92B34" w:rsidRPr="00B877BC">
        <w:t xml:space="preserve">homme et un râtelier de pipes </w:t>
      </w:r>
      <w:r w:rsidR="00A92B34" w:rsidRPr="00B877BC">
        <w:rPr>
          <w:i/>
          <w:iCs/>
        </w:rPr>
        <w:t>culottées</w:t>
      </w:r>
      <w:r w:rsidR="00A92B34" w:rsidRPr="00B877BC">
        <w:t xml:space="preserve"> pour la plupart</w:t>
      </w:r>
      <w:r>
        <w:t xml:space="preserve">, – </w:t>
      </w:r>
      <w:r w:rsidR="00A92B34" w:rsidRPr="00B877BC">
        <w:t>beaucoup plus</w:t>
      </w:r>
      <w:r>
        <w:t xml:space="preserve">, </w:t>
      </w:r>
      <w:r w:rsidR="00A92B34" w:rsidRPr="00B877BC">
        <w:t>sans doute</w:t>
      </w:r>
      <w:r>
        <w:t xml:space="preserve">, </w:t>
      </w:r>
      <w:r w:rsidR="00A92B34" w:rsidRPr="00B877BC">
        <w:t>que n</w:t>
      </w:r>
      <w:r>
        <w:t>’</w:t>
      </w:r>
      <w:r w:rsidR="00A92B34" w:rsidRPr="00B877BC">
        <w:t>aurait pu le faire supposer l</w:t>
      </w:r>
      <w:r>
        <w:t>’</w:t>
      </w:r>
      <w:r w:rsidR="00A92B34" w:rsidRPr="00B877BC">
        <w:t>endroit</w:t>
      </w:r>
      <w:r>
        <w:t xml:space="preserve">. </w:t>
      </w:r>
      <w:r w:rsidR="00A92B34" w:rsidRPr="00B877BC">
        <w:t>Elle lui avait tout expliqué</w:t>
      </w:r>
      <w:r>
        <w:t> !…</w:t>
      </w:r>
    </w:p>
    <w:p w14:paraId="1E0DB299" w14:textId="77777777" w:rsidR="00FA6A88" w:rsidRDefault="00FA6A88" w:rsidP="00FA6A88">
      <w:pPr>
        <w:pStyle w:val="Etoile"/>
      </w:pPr>
      <w:r>
        <w:t>* * *</w:t>
      </w:r>
    </w:p>
    <w:p w14:paraId="0D8E6B82" w14:textId="77777777" w:rsidR="00FA6A88" w:rsidRDefault="00A92B34" w:rsidP="00FA6A88">
      <w:r w:rsidRPr="00B877BC">
        <w:t>Mais maintenant</w:t>
      </w:r>
      <w:r w:rsidR="00FA6A88">
        <w:t xml:space="preserve"> ? </w:t>
      </w:r>
      <w:r w:rsidRPr="00B877BC">
        <w:t>Ah</w:t>
      </w:r>
      <w:r w:rsidR="00FA6A88">
        <w:t xml:space="preserve"> ! </w:t>
      </w:r>
      <w:r w:rsidRPr="00B877BC">
        <w:t>maintenant</w:t>
      </w:r>
      <w:r w:rsidR="00FA6A88">
        <w:t xml:space="preserve">, </w:t>
      </w:r>
      <w:r w:rsidRPr="00B877BC">
        <w:t>c</w:t>
      </w:r>
      <w:r w:rsidR="00FA6A88">
        <w:t>’</w:t>
      </w:r>
      <w:r w:rsidRPr="00B877BC">
        <w:t>est la mort qu</w:t>
      </w:r>
      <w:r w:rsidR="00FA6A88">
        <w:t>’</w:t>
      </w:r>
      <w:r w:rsidRPr="00B877BC">
        <w:t>on fr</w:t>
      </w:r>
      <w:r w:rsidRPr="00B877BC">
        <w:t>ô</w:t>
      </w:r>
      <w:r w:rsidRPr="00B877BC">
        <w:t>le et la sale mort</w:t>
      </w:r>
      <w:r w:rsidR="00FA6A88">
        <w:t xml:space="preserve">, </w:t>
      </w:r>
      <w:r w:rsidRPr="00B877BC">
        <w:t>je vous en réponds</w:t>
      </w:r>
      <w:r w:rsidR="00FA6A88">
        <w:t xml:space="preserve">. </w:t>
      </w:r>
      <w:r w:rsidRPr="00B877BC">
        <w:t>C</w:t>
      </w:r>
      <w:r w:rsidR="00FA6A88">
        <w:t>’</w:t>
      </w:r>
      <w:r w:rsidRPr="00B877BC">
        <w:t>est la mort ignoble qui ne demande pas de compassion et qui n</w:t>
      </w:r>
      <w:r w:rsidR="00FA6A88">
        <w:t>’</w:t>
      </w:r>
      <w:r w:rsidRPr="00B877BC">
        <w:t>en offrit jamais à pe</w:t>
      </w:r>
      <w:r w:rsidRPr="00B877BC">
        <w:t>r</w:t>
      </w:r>
      <w:r w:rsidRPr="00B877BC">
        <w:t>sonne</w:t>
      </w:r>
      <w:r w:rsidR="00FA6A88">
        <w:t xml:space="preserve">. </w:t>
      </w:r>
      <w:r w:rsidRPr="00B877BC">
        <w:t>C</w:t>
      </w:r>
      <w:r w:rsidR="00FA6A88">
        <w:t>’</w:t>
      </w:r>
      <w:r w:rsidRPr="00B877BC">
        <w:t xml:space="preserve">est </w:t>
      </w:r>
      <w:smartTag w:uri="urn:schemas-microsoft-com:office:smarttags" w:element="PersonName">
        <w:smartTagPr>
          <w:attr w:name="ProductID" w:val="la Mort"/>
        </w:smartTagPr>
        <w:r w:rsidRPr="00B877BC">
          <w:t>la Mort</w:t>
        </w:r>
      </w:smartTag>
      <w:r w:rsidRPr="00B877BC">
        <w:t xml:space="preserve"> liquide</w:t>
      </w:r>
      <w:r w:rsidR="00FA6A88">
        <w:t>…</w:t>
      </w:r>
    </w:p>
    <w:p w14:paraId="5AC58C57" w14:textId="77777777" w:rsidR="00FA6A88" w:rsidRDefault="00A92B34" w:rsidP="00FA6A88">
      <w:r w:rsidRPr="00B877BC">
        <w:t>Mon Dieu</w:t>
      </w:r>
      <w:r w:rsidR="00FA6A88">
        <w:t xml:space="preserve"> ! </w:t>
      </w:r>
      <w:r w:rsidRPr="00B877BC">
        <w:t>mon Dieu</w:t>
      </w:r>
      <w:r w:rsidR="00FA6A88">
        <w:t xml:space="preserve"> ! </w:t>
      </w:r>
      <w:r w:rsidRPr="00B877BC">
        <w:t>je l</w:t>
      </w:r>
      <w:r w:rsidR="00FA6A88">
        <w:t>’</w:t>
      </w:r>
      <w:r w:rsidRPr="00B877BC">
        <w:t>avais pourtant tenu dans mes bras</w:t>
      </w:r>
      <w:r w:rsidR="00FA6A88">
        <w:t xml:space="preserve">, </w:t>
      </w:r>
      <w:r w:rsidRPr="00B877BC">
        <w:t>cet enfant du Rien</w:t>
      </w:r>
      <w:r w:rsidR="00FA6A88">
        <w:t xml:space="preserve">, </w:t>
      </w:r>
      <w:r w:rsidRPr="00B877BC">
        <w:t>ce fils de l</w:t>
      </w:r>
      <w:r w:rsidR="00FA6A88">
        <w:t>’</w:t>
      </w:r>
      <w:r w:rsidRPr="00B877BC">
        <w:t>Inexistant</w:t>
      </w:r>
      <w:r w:rsidR="00FA6A88">
        <w:t xml:space="preserve">, </w:t>
      </w:r>
      <w:r w:rsidRPr="00B877BC">
        <w:t>ce jumeau de l</w:t>
      </w:r>
      <w:r w:rsidR="00FA6A88">
        <w:t>’</w:t>
      </w:r>
      <w:r w:rsidRPr="00B877BC">
        <w:t>Insignifiance et de l</w:t>
      </w:r>
      <w:r w:rsidR="00FA6A88">
        <w:t>’</w:t>
      </w:r>
      <w:r w:rsidRPr="00B877BC">
        <w:t>Illusion dont j</w:t>
      </w:r>
      <w:r w:rsidR="00FA6A88">
        <w:t>’</w:t>
      </w:r>
      <w:r w:rsidRPr="00B877BC">
        <w:t>espérais former un être v</w:t>
      </w:r>
      <w:r w:rsidRPr="00B877BC">
        <w:t>i</w:t>
      </w:r>
      <w:r w:rsidRPr="00B877BC">
        <w:t>vant</w:t>
      </w:r>
      <w:r w:rsidR="00FA6A88">
        <w:t> !</w:t>
      </w:r>
    </w:p>
    <w:p w14:paraId="5BE51323" w14:textId="77777777" w:rsidR="00FA6A88" w:rsidRDefault="00A92B34" w:rsidP="00FA6A88">
      <w:r w:rsidRPr="00B877BC">
        <w:lastRenderedPageBreak/>
        <w:t>J</w:t>
      </w:r>
      <w:r w:rsidR="00FA6A88">
        <w:t>’</w:t>
      </w:r>
      <w:r w:rsidRPr="00B877BC">
        <w:t>avais tenté de lui inspirer mon âme</w:t>
      </w:r>
      <w:r w:rsidR="00FA6A88">
        <w:t xml:space="preserve">. </w:t>
      </w:r>
      <w:r w:rsidRPr="00B877BC">
        <w:t>J</w:t>
      </w:r>
      <w:r w:rsidR="00FA6A88">
        <w:t>’</w:t>
      </w:r>
      <w:r w:rsidRPr="00B877BC">
        <w:t>avais travaillé</w:t>
      </w:r>
      <w:r w:rsidR="00FA6A88">
        <w:t xml:space="preserve">, </w:t>
      </w:r>
      <w:r w:rsidRPr="00B877BC">
        <w:t>souffert</w:t>
      </w:r>
      <w:r w:rsidR="00FA6A88">
        <w:t xml:space="preserve">, </w:t>
      </w:r>
      <w:r w:rsidRPr="00B877BC">
        <w:t>prié</w:t>
      </w:r>
      <w:r w:rsidR="00FA6A88">
        <w:t xml:space="preserve">, </w:t>
      </w:r>
      <w:r w:rsidRPr="00B877BC">
        <w:t>crié</w:t>
      </w:r>
      <w:r w:rsidR="00FA6A88">
        <w:t xml:space="preserve">, </w:t>
      </w:r>
      <w:r w:rsidRPr="00B877BC">
        <w:t>sangloté pour lui</w:t>
      </w:r>
      <w:r w:rsidR="00FA6A88">
        <w:t xml:space="preserve">, </w:t>
      </w:r>
      <w:r w:rsidRPr="00B877BC">
        <w:t>des années</w:t>
      </w:r>
      <w:r w:rsidR="00FA6A88">
        <w:t xml:space="preserve">, </w:t>
      </w:r>
      <w:r w:rsidRPr="00B877BC">
        <w:t>les plus chères et les plus précieuses de la vie</w:t>
      </w:r>
      <w:r w:rsidR="00FA6A88">
        <w:t> !</w:t>
      </w:r>
    </w:p>
    <w:p w14:paraId="16131AA3" w14:textId="77777777" w:rsidR="00FA6A88" w:rsidRDefault="00A92B34" w:rsidP="00FA6A88">
      <w:r w:rsidRPr="00B877BC">
        <w:t>J</w:t>
      </w:r>
      <w:r w:rsidR="00FA6A88">
        <w:t>’</w:t>
      </w:r>
      <w:r w:rsidRPr="00B877BC">
        <w:t>avais pris sur moi des peines affreuses qu</w:t>
      </w:r>
      <w:r w:rsidR="00FA6A88">
        <w:t>’</w:t>
      </w:r>
      <w:r w:rsidRPr="00B877BC">
        <w:t>il n</w:t>
      </w:r>
      <w:r w:rsidR="00FA6A88">
        <w:t>’</w:t>
      </w:r>
      <w:r w:rsidRPr="00B877BC">
        <w:t>aurait pas eu la force de porter</w:t>
      </w:r>
      <w:r w:rsidR="00FA6A88">
        <w:t xml:space="preserve">. </w:t>
      </w:r>
      <w:r w:rsidRPr="00B877BC">
        <w:t>Tout ce qu</w:t>
      </w:r>
      <w:r w:rsidR="00FA6A88">
        <w:t>’</w:t>
      </w:r>
      <w:r w:rsidRPr="00B877BC">
        <w:t>un homme peut faire</w:t>
      </w:r>
      <w:r w:rsidR="00FA6A88">
        <w:t xml:space="preserve">, </w:t>
      </w:r>
      <w:r w:rsidRPr="00B877BC">
        <w:t>je crois l</w:t>
      </w:r>
      <w:r w:rsidR="00FA6A88">
        <w:t>’</w:t>
      </w:r>
      <w:r w:rsidRPr="00B877BC">
        <w:t>avoir fait</w:t>
      </w:r>
      <w:r w:rsidR="00FA6A88">
        <w:t xml:space="preserve">, </w:t>
      </w:r>
      <w:r w:rsidRPr="00B877BC">
        <w:t>vraiment</w:t>
      </w:r>
      <w:r w:rsidR="00FA6A88">
        <w:t>.</w:t>
      </w:r>
    </w:p>
    <w:p w14:paraId="4FF15DD5" w14:textId="77777777" w:rsidR="00FA6A88" w:rsidRDefault="00A92B34" w:rsidP="00FA6A88">
      <w:r w:rsidRPr="00B877BC">
        <w:t>Pour qu</w:t>
      </w:r>
      <w:r w:rsidR="00FA6A88">
        <w:t>’</w:t>
      </w:r>
      <w:r w:rsidRPr="00B877BC">
        <w:t>il fût armé contre les assignations du néant</w:t>
      </w:r>
      <w:r w:rsidR="00FA6A88">
        <w:t xml:space="preserve">, </w:t>
      </w:r>
      <w:r w:rsidRPr="00B877BC">
        <w:t>j</w:t>
      </w:r>
      <w:r w:rsidR="00FA6A88">
        <w:t>’</w:t>
      </w:r>
      <w:r w:rsidRPr="00B877BC">
        <w:t>avais fait passer devant lui</w:t>
      </w:r>
      <w:r w:rsidR="00FA6A88">
        <w:t xml:space="preserve">, </w:t>
      </w:r>
      <w:r w:rsidRPr="00B877BC">
        <w:t>j</w:t>
      </w:r>
      <w:r w:rsidR="00FA6A88">
        <w:t>’</w:t>
      </w:r>
      <w:r w:rsidRPr="00B877BC">
        <w:t>avais déroulé sur lui les images que rien n</w:t>
      </w:r>
      <w:r w:rsidR="00FA6A88">
        <w:t>’</w:t>
      </w:r>
      <w:r w:rsidRPr="00B877BC">
        <w:t>efface</w:t>
      </w:r>
      <w:r w:rsidR="00FA6A88">
        <w:t xml:space="preserve"> ; </w:t>
      </w:r>
      <w:r w:rsidRPr="00B877BC">
        <w:t>je m</w:t>
      </w:r>
      <w:r w:rsidR="00FA6A88">
        <w:t>’</w:t>
      </w:r>
      <w:r w:rsidRPr="00B877BC">
        <w:t>étais exterminé pour lui dessiner un trompe-l</w:t>
      </w:r>
      <w:r w:rsidR="00FA6A88">
        <w:t>’</w:t>
      </w:r>
      <w:r w:rsidRPr="00B877BC">
        <w:t>œil des réalités qui ne peuvent pas finir</w:t>
      </w:r>
      <w:r w:rsidR="00FA6A88">
        <w:t xml:space="preserve">… </w:t>
      </w:r>
      <w:r w:rsidRPr="00B877BC">
        <w:t>et je n</w:t>
      </w:r>
      <w:r w:rsidR="00FA6A88">
        <w:t>’</w:t>
      </w:r>
      <w:r w:rsidRPr="00B877BC">
        <w:t>ai pas même obt</w:t>
      </w:r>
      <w:r w:rsidRPr="00B877BC">
        <w:t>e</w:t>
      </w:r>
      <w:r w:rsidRPr="00B877BC">
        <w:t>nu de réaliser une canaille</w:t>
      </w:r>
      <w:r w:rsidR="00FA6A88">
        <w:t>…</w:t>
      </w:r>
    </w:p>
    <w:p w14:paraId="7BF22749" w14:textId="77777777" w:rsidR="00FA6A88" w:rsidRDefault="00A92B34" w:rsidP="00FA6A88">
      <w:r w:rsidRPr="00B877BC">
        <w:t>Il demande aujourd</w:t>
      </w:r>
      <w:r w:rsidR="00FA6A88">
        <w:t>’</w:t>
      </w:r>
      <w:r w:rsidRPr="00B877BC">
        <w:t>hui</w:t>
      </w:r>
      <w:r w:rsidR="00FA6A88">
        <w:t xml:space="preserve">, </w:t>
      </w:r>
      <w:proofErr w:type="spellStart"/>
      <w:r w:rsidRPr="00B877BC">
        <w:t>gâteusement</w:t>
      </w:r>
      <w:proofErr w:type="spellEnd"/>
      <w:r w:rsidR="00FA6A88">
        <w:t xml:space="preserve">, </w:t>
      </w:r>
      <w:r w:rsidRPr="00B877BC">
        <w:t>du matin au soir</w:t>
      </w:r>
      <w:r w:rsidR="00FA6A88">
        <w:t xml:space="preserve">, </w:t>
      </w:r>
      <w:r w:rsidRPr="00B877BC">
        <w:t>qu</w:t>
      </w:r>
      <w:r w:rsidR="00FA6A88">
        <w:t>’</w:t>
      </w:r>
      <w:r w:rsidRPr="00B877BC">
        <w:t xml:space="preserve">on ne plante pas de </w:t>
      </w:r>
      <w:r w:rsidRPr="00B877BC">
        <w:rPr>
          <w:i/>
          <w:iCs/>
        </w:rPr>
        <w:t>croix</w:t>
      </w:r>
      <w:r w:rsidRPr="00B877BC">
        <w:t xml:space="preserve"> sur sa tombe</w:t>
      </w:r>
      <w:r w:rsidR="00FA6A88">
        <w:t xml:space="preserve">, </w:t>
      </w:r>
      <w:r w:rsidRPr="00B877BC">
        <w:t>et il faut soutenir sa lèvre inférieure quand on lui donne à manger</w:t>
      </w:r>
      <w:r w:rsidR="00FA6A88">
        <w:t xml:space="preserve">, </w:t>
      </w:r>
      <w:r w:rsidRPr="00B877BC">
        <w:t>avec une petite cuiller d</w:t>
      </w:r>
      <w:r w:rsidR="00FA6A88">
        <w:t>’</w:t>
      </w:r>
      <w:r w:rsidRPr="00B877BC">
        <w:t>étain</w:t>
      </w:r>
      <w:r w:rsidR="00FA6A88">
        <w:t>.</w:t>
      </w:r>
    </w:p>
    <w:p w14:paraId="758B13FF" w14:textId="79A9A37F" w:rsidR="00A92B34" w:rsidRPr="00B877BC" w:rsidRDefault="00A92B34" w:rsidP="00FA6A88">
      <w:pPr>
        <w:pStyle w:val="Titre1"/>
      </w:pPr>
      <w:bookmarkStart w:id="12" w:name="_Toc198811649"/>
      <w:r w:rsidRPr="00B877BC">
        <w:lastRenderedPageBreak/>
        <w:t>XII</w:t>
      </w:r>
      <w:r w:rsidRPr="00B877BC">
        <w:br/>
      </w:r>
      <w:r w:rsidRPr="00B877BC">
        <w:br/>
        <w:t>LE PASSÉ DU MONSIEUR</w:t>
      </w:r>
      <w:bookmarkEnd w:id="12"/>
      <w:r w:rsidRPr="00B877BC">
        <w:br/>
      </w:r>
    </w:p>
    <w:p w14:paraId="782F651B" w14:textId="77777777" w:rsidR="00FA6A88" w:rsidRDefault="00A92B34" w:rsidP="00FA6A88">
      <w:pPr>
        <w:jc w:val="right"/>
      </w:pPr>
      <w:r w:rsidRPr="00FA6A88">
        <w:rPr>
          <w:i/>
          <w:iCs/>
        </w:rPr>
        <w:t>À Eugène Demolder</w:t>
      </w:r>
      <w:r w:rsidR="00FA6A88" w:rsidRPr="00FA6A88">
        <w:rPr>
          <w:i/>
          <w:iCs/>
        </w:rPr>
        <w:t>.</w:t>
      </w:r>
    </w:p>
    <w:p w14:paraId="64928390" w14:textId="71B642D9" w:rsidR="00FA6A88" w:rsidRPr="00E67E99" w:rsidRDefault="00A92B34" w:rsidP="00FB1273">
      <w:pPr>
        <w:spacing w:before="0" w:after="0"/>
        <w:jc w:val="right"/>
        <w:rPr>
          <w:rStyle w:val="Taille-1Caracteres"/>
        </w:rPr>
      </w:pPr>
      <w:r w:rsidRPr="00E67E99">
        <w:rPr>
          <w:rStyle w:val="Taille-1Caracteres"/>
        </w:rPr>
        <w:t>Pénètre</w:t>
      </w:r>
      <w:r w:rsidR="00FA6A88" w:rsidRPr="00E67E99">
        <w:rPr>
          <w:rStyle w:val="Taille-1Caracteres"/>
        </w:rPr>
        <w:t xml:space="preserve">, </w:t>
      </w:r>
      <w:r w:rsidRPr="00E67E99">
        <w:rPr>
          <w:rStyle w:val="Taille-1Caracteres"/>
        </w:rPr>
        <w:t>mon cœur</w:t>
      </w:r>
      <w:r w:rsidR="00FA6A88" w:rsidRPr="00E67E99">
        <w:rPr>
          <w:rStyle w:val="Taille-1Caracteres"/>
        </w:rPr>
        <w:t>,</w:t>
      </w:r>
    </w:p>
    <w:p w14:paraId="2D77B1B8" w14:textId="77777777" w:rsidR="00FA6A88" w:rsidRPr="00E67E99" w:rsidRDefault="00A92B34" w:rsidP="00FB1273">
      <w:pPr>
        <w:spacing w:before="0" w:after="0"/>
        <w:jc w:val="right"/>
        <w:rPr>
          <w:rStyle w:val="Taille-1Caracteres"/>
        </w:rPr>
      </w:pPr>
      <w:r w:rsidRPr="00E67E99">
        <w:rPr>
          <w:rStyle w:val="Taille-1Caracteres"/>
        </w:rPr>
        <w:t>Dans ce passé charmant</w:t>
      </w:r>
      <w:r w:rsidR="00FA6A88" w:rsidRPr="00E67E99">
        <w:rPr>
          <w:rStyle w:val="Taille-1Caracteres"/>
        </w:rPr>
        <w:t>.</w:t>
      </w:r>
    </w:p>
    <w:p w14:paraId="15074878" w14:textId="77777777" w:rsidR="00FA6A88" w:rsidRPr="00E67E99" w:rsidRDefault="00A92B34" w:rsidP="00FA6A88">
      <w:pPr>
        <w:jc w:val="right"/>
        <w:rPr>
          <w:rStyle w:val="Taille-1Caracteres"/>
        </w:rPr>
      </w:pPr>
      <w:r w:rsidRPr="00E67E99">
        <w:rPr>
          <w:rStyle w:val="Taille-1Caracteres"/>
        </w:rPr>
        <w:t>VICTOR HUGO</w:t>
      </w:r>
    </w:p>
    <w:p w14:paraId="205624F6" w14:textId="77777777" w:rsidR="00FA6A88" w:rsidRDefault="00FA6A88" w:rsidP="00FA6A88">
      <w:r>
        <w:rPr>
          <w:i/>
          <w:iCs/>
        </w:rPr>
        <w:t>— </w:t>
      </w:r>
      <w:r w:rsidR="00A92B34" w:rsidRPr="00B877BC">
        <w:rPr>
          <w:i/>
          <w:iCs/>
        </w:rPr>
        <w:t>Quatre-vingt mille francs</w:t>
      </w:r>
      <w:r>
        <w:rPr>
          <w:i/>
          <w:iCs/>
        </w:rPr>
        <w:t xml:space="preserve"> ! </w:t>
      </w:r>
      <w:r w:rsidR="00A92B34" w:rsidRPr="00B877BC">
        <w:t>monsieur</w:t>
      </w:r>
      <w:r>
        <w:t xml:space="preserve">. </w:t>
      </w:r>
      <w:r w:rsidR="00A92B34" w:rsidRPr="00B877BC">
        <w:t>Vous ne vous e</w:t>
      </w:r>
      <w:r w:rsidR="00A92B34" w:rsidRPr="00B877BC">
        <w:t>m</w:t>
      </w:r>
      <w:r w:rsidR="00A92B34" w:rsidRPr="00B877BC">
        <w:t>bêtez pas</w:t>
      </w:r>
      <w:r>
        <w:t xml:space="preserve">. </w:t>
      </w:r>
      <w:r w:rsidR="00A92B34" w:rsidRPr="00B877BC">
        <w:t>Et vous avez fait comme ça une centaine de lieues pour venir me les demander</w:t>
      </w:r>
      <w:r>
        <w:t xml:space="preserve">, </w:t>
      </w:r>
      <w:r w:rsidR="00A92B34" w:rsidRPr="00B877BC">
        <w:t>à moi</w:t>
      </w:r>
      <w:r>
        <w:t xml:space="preserve"> ? </w:t>
      </w:r>
      <w:r w:rsidR="00A92B34" w:rsidRPr="00B877BC">
        <w:t>Vous avez pensé que je n</w:t>
      </w:r>
      <w:r>
        <w:t>’</w:t>
      </w:r>
      <w:r w:rsidR="00A92B34" w:rsidRPr="00B877BC">
        <w:t>hésiterais pas une minute à dépouiller ma femme et les e</w:t>
      </w:r>
      <w:r w:rsidR="00A92B34" w:rsidRPr="00B877BC">
        <w:t>n</w:t>
      </w:r>
      <w:r w:rsidR="00A92B34" w:rsidRPr="00B877BC">
        <w:t>fants que je pourrais faire encore</w:t>
      </w:r>
      <w:r>
        <w:t xml:space="preserve">, </w:t>
      </w:r>
      <w:r w:rsidR="00A92B34" w:rsidRPr="00B877BC">
        <w:t>pour payer les frasques de cette petite drôlesse que je ne reconnais plus du tout pour ma nièce</w:t>
      </w:r>
      <w:r>
        <w:t xml:space="preserve">, </w:t>
      </w:r>
      <w:r w:rsidR="00A92B34" w:rsidRPr="00B877BC">
        <w:t>que je renie</w:t>
      </w:r>
      <w:r>
        <w:t xml:space="preserve">, </w:t>
      </w:r>
      <w:r w:rsidR="00A92B34" w:rsidRPr="00B877BC">
        <w:t>vous m</w:t>
      </w:r>
      <w:r>
        <w:t>’</w:t>
      </w:r>
      <w:r w:rsidR="00A92B34" w:rsidRPr="00B877BC">
        <w:t>entendez bien</w:t>
      </w:r>
      <w:r>
        <w:t xml:space="preserve"> ! </w:t>
      </w:r>
      <w:r w:rsidR="00A92B34" w:rsidRPr="00B877BC">
        <w:t>Voyons</w:t>
      </w:r>
      <w:r>
        <w:t xml:space="preserve">, </w:t>
      </w:r>
      <w:r w:rsidR="00A92B34" w:rsidRPr="00B877BC">
        <w:t>décidément</w:t>
      </w:r>
      <w:r>
        <w:t xml:space="preserve">, </w:t>
      </w:r>
      <w:r w:rsidR="00A92B34" w:rsidRPr="00B877BC">
        <w:t>vous me prenez pour un jobard</w:t>
      </w:r>
      <w:r>
        <w:t xml:space="preserve">. </w:t>
      </w:r>
      <w:r w:rsidR="00A92B34" w:rsidRPr="00B877BC">
        <w:t>Quatre-vingt mille francs</w:t>
      </w:r>
      <w:r>
        <w:t xml:space="preserve"> ! </w:t>
      </w:r>
      <w:r w:rsidR="00A92B34" w:rsidRPr="00B877BC">
        <w:t>Pourquoi donc pas un petit million</w:t>
      </w:r>
      <w:r>
        <w:t xml:space="preserve">, </w:t>
      </w:r>
      <w:r w:rsidR="00A92B34" w:rsidRPr="00B877BC">
        <w:t>pendant que vous y êtes</w:t>
      </w:r>
      <w:r>
        <w:t> ?</w:t>
      </w:r>
    </w:p>
    <w:p w14:paraId="30D0181D" w14:textId="77777777" w:rsidR="00FA6A88" w:rsidRDefault="00A92B34" w:rsidP="00FA6A88">
      <w:r w:rsidRPr="00B877BC">
        <w:t>Ces paroles raisonnables me furent dites</w:t>
      </w:r>
      <w:r w:rsidR="00FA6A88">
        <w:t xml:space="preserve">, </w:t>
      </w:r>
      <w:r w:rsidRPr="00B877BC">
        <w:t>il y a quinze ans</w:t>
      </w:r>
      <w:r w:rsidR="00FA6A88">
        <w:t xml:space="preserve">, </w:t>
      </w:r>
      <w:r w:rsidRPr="00B877BC">
        <w:t xml:space="preserve">par un gros vigneron de </w:t>
      </w:r>
      <w:smartTag w:uri="urn:schemas-microsoft-com:office:smarttags" w:element="PersonName">
        <w:smartTagPr>
          <w:attr w:name="ProductID" w:val="la Charente-Inf￩rieure"/>
        </w:smartTagPr>
        <w:r w:rsidRPr="00B877BC">
          <w:t>la Charente-Inférieure</w:t>
        </w:r>
      </w:smartTag>
      <w:r w:rsidRPr="00B877BC">
        <w:t xml:space="preserve"> dont la large face ressemblait au derrière d</w:t>
      </w:r>
      <w:r w:rsidR="00FA6A88">
        <w:t>’</w:t>
      </w:r>
      <w:r w:rsidRPr="00B877BC">
        <w:t>un singe papion</w:t>
      </w:r>
      <w:r w:rsidR="00FA6A88">
        <w:t>.</w:t>
      </w:r>
    </w:p>
    <w:p w14:paraId="5ADE56AD" w14:textId="77777777" w:rsidR="00FA6A88" w:rsidRDefault="00A92B34" w:rsidP="00FA6A88">
      <w:r w:rsidRPr="00B877BC">
        <w:t>Je ne peux pas dire que j</w:t>
      </w:r>
      <w:r w:rsidR="00FA6A88">
        <w:t>’</w:t>
      </w:r>
      <w:r w:rsidRPr="00B877BC">
        <w:t>avais eu beaucoup de confiance en allant trouver ce marchand de vins richissime</w:t>
      </w:r>
      <w:r w:rsidR="00FA6A88">
        <w:t xml:space="preserve">, </w:t>
      </w:r>
      <w:r w:rsidRPr="00B877BC">
        <w:t>jusqu</w:t>
      </w:r>
      <w:r w:rsidR="00FA6A88">
        <w:t>’</w:t>
      </w:r>
      <w:r w:rsidRPr="00B877BC">
        <w:t>alors i</w:t>
      </w:r>
      <w:r w:rsidRPr="00B877BC">
        <w:t>n</w:t>
      </w:r>
      <w:r w:rsidRPr="00B877BC">
        <w:t>connu de moi</w:t>
      </w:r>
      <w:r w:rsidR="00FA6A88">
        <w:t xml:space="preserve">. </w:t>
      </w:r>
      <w:r w:rsidRPr="00B877BC">
        <w:t>Je savais trop le dénuement proverbial des mi</w:t>
      </w:r>
      <w:r w:rsidRPr="00B877BC">
        <w:t>l</w:t>
      </w:r>
      <w:r w:rsidRPr="00B877BC">
        <w:t>lionnaires et leur guigne atroce qui ne permet jamais que la plus mince partie de leur avoir soit disponible au moment précis où on les implore</w:t>
      </w:r>
      <w:r w:rsidR="00FA6A88">
        <w:t>.</w:t>
      </w:r>
    </w:p>
    <w:p w14:paraId="623D7F45" w14:textId="77777777" w:rsidR="00FA6A88" w:rsidRDefault="00A92B34" w:rsidP="00FA6A88">
      <w:r w:rsidRPr="00B877BC">
        <w:lastRenderedPageBreak/>
        <w:t>Toutefois</w:t>
      </w:r>
      <w:r w:rsidR="00FA6A88">
        <w:t xml:space="preserve">, </w:t>
      </w:r>
      <w:r w:rsidRPr="00B877BC">
        <w:t>l</w:t>
      </w:r>
      <w:r w:rsidR="00FA6A88">
        <w:t>’</w:t>
      </w:r>
      <w:r w:rsidRPr="00B877BC">
        <w:t>énormité même de la somme à obtenir me fa</w:t>
      </w:r>
      <w:r w:rsidRPr="00B877BC">
        <w:t>i</w:t>
      </w:r>
      <w:r w:rsidRPr="00B877BC">
        <w:t>sait espérer</w:t>
      </w:r>
      <w:r w:rsidR="00FA6A88">
        <w:t xml:space="preserve">, </w:t>
      </w:r>
      <w:r w:rsidRPr="00B877BC">
        <w:t>au moins</w:t>
      </w:r>
      <w:r w:rsidR="00FA6A88">
        <w:t xml:space="preserve">, </w:t>
      </w:r>
      <w:r w:rsidRPr="00B877BC">
        <w:t>quelques égards</w:t>
      </w:r>
      <w:r w:rsidR="00FA6A88">
        <w:t xml:space="preserve">. </w:t>
      </w:r>
      <w:r w:rsidRPr="00B877BC">
        <w:t>Mais</w:t>
      </w:r>
      <w:r w:rsidR="00FA6A88">
        <w:t xml:space="preserve">, </w:t>
      </w:r>
      <w:r w:rsidRPr="00B877BC">
        <w:t>dès le premier coup d</w:t>
      </w:r>
      <w:r w:rsidR="00FA6A88">
        <w:t>’</w:t>
      </w:r>
      <w:r w:rsidRPr="00B877BC">
        <w:t>œil</w:t>
      </w:r>
      <w:r w:rsidR="00FA6A88">
        <w:t xml:space="preserve">, </w:t>
      </w:r>
      <w:r w:rsidRPr="00B877BC">
        <w:t>j</w:t>
      </w:r>
      <w:r w:rsidR="00FA6A88">
        <w:t>’</w:t>
      </w:r>
      <w:r w:rsidRPr="00B877BC">
        <w:t>avais eu le pressentiment de mon insuccès fatal et je n</w:t>
      </w:r>
      <w:r w:rsidR="00FA6A88">
        <w:t>’</w:t>
      </w:r>
      <w:r w:rsidRPr="00B877BC">
        <w:t>avais accompli la démarche que pour libérer ma conscience</w:t>
      </w:r>
      <w:r w:rsidR="00FA6A88">
        <w:t>.</w:t>
      </w:r>
    </w:p>
    <w:p w14:paraId="31F22CF9" w14:textId="77777777" w:rsidR="00FA6A88" w:rsidRDefault="00A92B34" w:rsidP="00FA6A88">
      <w:r w:rsidRPr="00B877BC">
        <w:t>Démarche</w:t>
      </w:r>
      <w:r w:rsidR="00FA6A88">
        <w:t xml:space="preserve">, </w:t>
      </w:r>
      <w:r w:rsidRPr="00B877BC">
        <w:t>il est vrai</w:t>
      </w:r>
      <w:r w:rsidR="00FA6A88">
        <w:t xml:space="preserve">, </w:t>
      </w:r>
      <w:r w:rsidRPr="00B877BC">
        <w:t>des plus singulières</w:t>
      </w:r>
      <w:r w:rsidR="00FA6A88">
        <w:t xml:space="preserve">. </w:t>
      </w:r>
      <w:r w:rsidRPr="00B877BC">
        <w:t>Il s</w:t>
      </w:r>
      <w:r w:rsidR="00FA6A88">
        <w:t>’</w:t>
      </w:r>
      <w:r w:rsidRPr="00B877BC">
        <w:t>agissait de faire entrer dans cette futaille une quantité spécifique de dési</w:t>
      </w:r>
      <w:r w:rsidRPr="00B877BC">
        <w:t>n</w:t>
      </w:r>
      <w:r w:rsidRPr="00B877BC">
        <w:t>téressement familial pouvant équivaloir à la dixième partie d</w:t>
      </w:r>
      <w:r w:rsidR="00FA6A88">
        <w:t>’</w:t>
      </w:r>
      <w:r w:rsidRPr="00B877BC">
        <w:t>un million</w:t>
      </w:r>
      <w:r w:rsidR="00FA6A88">
        <w:t xml:space="preserve">, </w:t>
      </w:r>
      <w:r w:rsidRPr="00B877BC">
        <w:t>et j</w:t>
      </w:r>
      <w:r w:rsidR="00FA6A88">
        <w:t>’</w:t>
      </w:r>
      <w:r w:rsidRPr="00B877BC">
        <w:t>étais</w:t>
      </w:r>
      <w:r w:rsidR="00FA6A88">
        <w:t xml:space="preserve">, </w:t>
      </w:r>
      <w:r w:rsidRPr="00B877BC">
        <w:t>à coup sûr</w:t>
      </w:r>
      <w:r w:rsidR="00FA6A88">
        <w:t xml:space="preserve">, </w:t>
      </w:r>
      <w:r w:rsidRPr="00B877BC">
        <w:t>l</w:t>
      </w:r>
      <w:r w:rsidR="00FA6A88">
        <w:t>’</w:t>
      </w:r>
      <w:r w:rsidRPr="00B877BC">
        <w:t>ambassadeur le plus mal troussé pour ce genre de négociations</w:t>
      </w:r>
      <w:r w:rsidR="00FA6A88">
        <w:t>.</w:t>
      </w:r>
    </w:p>
    <w:p w14:paraId="44F73A3A" w14:textId="77777777" w:rsidR="00FA6A88" w:rsidRDefault="00FA6A88" w:rsidP="00FA6A88">
      <w:r>
        <w:t>— </w:t>
      </w:r>
      <w:r w:rsidR="00A92B34" w:rsidRPr="00B877BC">
        <w:t>Mon Dieu</w:t>
      </w:r>
      <w:r>
        <w:t xml:space="preserve"> ! </w:t>
      </w:r>
      <w:r w:rsidR="00A92B34" w:rsidRPr="00B877BC">
        <w:t>monsieur</w:t>
      </w:r>
      <w:r>
        <w:t xml:space="preserve">, </w:t>
      </w:r>
      <w:r w:rsidR="00A92B34" w:rsidRPr="00B877BC">
        <w:t>répondis-je</w:t>
      </w:r>
      <w:r>
        <w:t xml:space="preserve">, </w:t>
      </w:r>
      <w:r w:rsidR="00A92B34" w:rsidRPr="00B877BC">
        <w:t>vous êtes vraiment trop aimable de ne pas lâcher tout de suite vos chiens sur moi ou de ne pas envoyer quérir les gendarmes</w:t>
      </w:r>
      <w:r>
        <w:t xml:space="preserve">. </w:t>
      </w:r>
      <w:r w:rsidR="00A92B34" w:rsidRPr="00B877BC">
        <w:t>Cela m</w:t>
      </w:r>
      <w:r>
        <w:t>’</w:t>
      </w:r>
      <w:r w:rsidR="00A92B34" w:rsidRPr="00B877BC">
        <w:t>encourage à vous rappeler que j</w:t>
      </w:r>
      <w:r>
        <w:t>’</w:t>
      </w:r>
      <w:r w:rsidR="00A92B34" w:rsidRPr="00B877BC">
        <w:t>agis au nom d</w:t>
      </w:r>
      <w:r>
        <w:t>’</w:t>
      </w:r>
      <w:r w:rsidR="00A92B34" w:rsidRPr="00B877BC">
        <w:t>une morte</w:t>
      </w:r>
      <w:r>
        <w:t xml:space="preserve">, </w:t>
      </w:r>
      <w:r w:rsidR="00A92B34" w:rsidRPr="00B877BC">
        <w:t>c</w:t>
      </w:r>
      <w:r>
        <w:t>’</w:t>
      </w:r>
      <w:r w:rsidR="00A92B34" w:rsidRPr="00B877BC">
        <w:t>est-à-dire pour obéir aux dernières volontés d</w:t>
      </w:r>
      <w:r>
        <w:t>’</w:t>
      </w:r>
      <w:r w:rsidR="00A92B34" w:rsidRPr="00B877BC">
        <w:t>une malheureuse fille qu</w:t>
      </w:r>
      <w:r>
        <w:t>’</w:t>
      </w:r>
      <w:r w:rsidR="00A92B34" w:rsidRPr="00B877BC">
        <w:t>on e</w:t>
      </w:r>
      <w:r w:rsidR="00A92B34" w:rsidRPr="00B877BC">
        <w:t>n</w:t>
      </w:r>
      <w:r w:rsidR="00A92B34" w:rsidRPr="00B877BC">
        <w:t>terrait avant-hier</w:t>
      </w:r>
      <w:r>
        <w:t xml:space="preserve">. </w:t>
      </w:r>
      <w:r w:rsidR="00A92B34" w:rsidRPr="00B877BC">
        <w:t>Je ne suis en cela</w:t>
      </w:r>
      <w:r>
        <w:t xml:space="preserve">, </w:t>
      </w:r>
      <w:r w:rsidR="00A92B34" w:rsidRPr="00B877BC">
        <w:t>vous le sentez bien</w:t>
      </w:r>
      <w:r>
        <w:t xml:space="preserve">, </w:t>
      </w:r>
      <w:r w:rsidR="00A92B34" w:rsidRPr="00B877BC">
        <w:t>qu</w:t>
      </w:r>
      <w:r>
        <w:t>’</w:t>
      </w:r>
      <w:r w:rsidR="00A92B34" w:rsidRPr="00B877BC">
        <w:t>un mandataire bénévole qui s</w:t>
      </w:r>
      <w:r>
        <w:t>’</w:t>
      </w:r>
      <w:r w:rsidR="00A92B34" w:rsidRPr="00B877BC">
        <w:t>est beaucoup dérangé</w:t>
      </w:r>
      <w:r>
        <w:t xml:space="preserve">. </w:t>
      </w:r>
      <w:r w:rsidR="00A92B34" w:rsidRPr="00B877BC">
        <w:t>Libre à vous de ne rien faire et même de renier</w:t>
      </w:r>
      <w:r>
        <w:t xml:space="preserve">, </w:t>
      </w:r>
      <w:r w:rsidR="00A92B34" w:rsidRPr="00B877BC">
        <w:t>tant qu</w:t>
      </w:r>
      <w:r>
        <w:t>’</w:t>
      </w:r>
      <w:r w:rsidR="00A92B34" w:rsidRPr="00B877BC">
        <w:t>il vous plaira</w:t>
      </w:r>
      <w:r>
        <w:t xml:space="preserve">, </w:t>
      </w:r>
      <w:r w:rsidR="00A92B34" w:rsidRPr="00B877BC">
        <w:t>votre propre sang</w:t>
      </w:r>
      <w:r>
        <w:t xml:space="preserve">. </w:t>
      </w:r>
      <w:r w:rsidR="00A92B34" w:rsidRPr="00B877BC">
        <w:t>Mais je suis très las de mon voyage et je m</w:t>
      </w:r>
      <w:r>
        <w:t>’</w:t>
      </w:r>
      <w:r w:rsidR="00A92B34" w:rsidRPr="00B877BC">
        <w:t>étonne que vous ne m</w:t>
      </w:r>
      <w:r>
        <w:t>’</w:t>
      </w:r>
      <w:r w:rsidR="00A92B34" w:rsidRPr="00B877BC">
        <w:t>ayez pas fait encore la plus légère démonstration d</w:t>
      </w:r>
      <w:r>
        <w:t>’</w:t>
      </w:r>
      <w:r w:rsidR="00A92B34" w:rsidRPr="00B877BC">
        <w:t>hospitalité</w:t>
      </w:r>
      <w:r>
        <w:t>.</w:t>
      </w:r>
    </w:p>
    <w:p w14:paraId="191F4948" w14:textId="77777777" w:rsidR="00FA6A88" w:rsidRDefault="00A92B34" w:rsidP="00FA6A88">
      <w:r w:rsidRPr="00B877BC">
        <w:t>Ces derniers mots tendant à prolonger l</w:t>
      </w:r>
      <w:r w:rsidR="00FA6A88">
        <w:t>’</w:t>
      </w:r>
      <w:r w:rsidRPr="00B877BC">
        <w:t>entrevue de que</w:t>
      </w:r>
      <w:r w:rsidRPr="00B877BC">
        <w:t>l</w:t>
      </w:r>
      <w:r w:rsidRPr="00B877BC">
        <w:t>ques heures durant lesquelles je m</w:t>
      </w:r>
      <w:r w:rsidR="00FA6A88">
        <w:t>’</w:t>
      </w:r>
      <w:r w:rsidRPr="00B877BC">
        <w:t>efforcerais d</w:t>
      </w:r>
      <w:r w:rsidR="00FA6A88">
        <w:t>’</w:t>
      </w:r>
      <w:r w:rsidRPr="00B877BC">
        <w:t>enlacer mon hôte</w:t>
      </w:r>
      <w:r w:rsidR="00FA6A88">
        <w:t xml:space="preserve">, </w:t>
      </w:r>
      <w:r w:rsidRPr="00B877BC">
        <w:t>ne lui déplurent pas</w:t>
      </w:r>
      <w:r w:rsidR="00FA6A88">
        <w:t xml:space="preserve">. </w:t>
      </w:r>
      <w:r w:rsidRPr="00B877BC">
        <w:t>Il s</w:t>
      </w:r>
      <w:r w:rsidR="00FA6A88">
        <w:t>’</w:t>
      </w:r>
      <w:r w:rsidRPr="00B877BC">
        <w:t>adoucit</w:t>
      </w:r>
      <w:r w:rsidR="00FA6A88">
        <w:t xml:space="preserve">, </w:t>
      </w:r>
      <w:r w:rsidRPr="00B877BC">
        <w:t>devint même cordial et me fit déjeuner avec lui</w:t>
      </w:r>
      <w:r w:rsidR="00FA6A88">
        <w:t>.</w:t>
      </w:r>
    </w:p>
    <w:p w14:paraId="39E184D1" w14:textId="77777777" w:rsidR="00FA6A88" w:rsidRDefault="00A92B34" w:rsidP="00FA6A88">
      <w:r w:rsidRPr="00B877BC">
        <w:t xml:space="preserve">Mais quelque </w:t>
      </w:r>
      <w:proofErr w:type="spellStart"/>
      <w:r w:rsidRPr="00B877BC">
        <w:t>allumante</w:t>
      </w:r>
      <w:proofErr w:type="spellEnd"/>
      <w:r w:rsidRPr="00B877BC">
        <w:t xml:space="preserve"> et suggestive que fût la table du v</w:t>
      </w:r>
      <w:r w:rsidRPr="00B877BC">
        <w:t>i</w:t>
      </w:r>
      <w:r w:rsidRPr="00B877BC">
        <w:t>ticole</w:t>
      </w:r>
      <w:r w:rsidR="00FA6A88">
        <w:t xml:space="preserve">, </w:t>
      </w:r>
      <w:r w:rsidRPr="00B877BC">
        <w:t>mes finesses diplomatiques</w:t>
      </w:r>
      <w:r w:rsidR="00FA6A88">
        <w:t xml:space="preserve">, </w:t>
      </w:r>
      <w:r w:rsidRPr="00B877BC">
        <w:t>aussi bien que mon él</w:t>
      </w:r>
      <w:r w:rsidRPr="00B877BC">
        <w:t>o</w:t>
      </w:r>
      <w:r w:rsidRPr="00B877BC">
        <w:t>quence attendrie</w:t>
      </w:r>
      <w:r w:rsidR="00FA6A88">
        <w:t xml:space="preserve">, </w:t>
      </w:r>
      <w:r w:rsidRPr="00B877BC">
        <w:t>se trouvèrent inefficaces</w:t>
      </w:r>
      <w:r w:rsidR="00FA6A88">
        <w:t xml:space="preserve">, </w:t>
      </w:r>
      <w:r w:rsidRPr="00B877BC">
        <w:t>ainsi que je l</w:t>
      </w:r>
      <w:r w:rsidR="00FA6A88">
        <w:t>’</w:t>
      </w:r>
      <w:r w:rsidRPr="00B877BC">
        <w:t>avais prévu</w:t>
      </w:r>
      <w:r w:rsidR="00FA6A88">
        <w:t xml:space="preserve">, </w:t>
      </w:r>
      <w:r w:rsidRPr="00B877BC">
        <w:t>et je n</w:t>
      </w:r>
      <w:r w:rsidR="00FA6A88">
        <w:t>’</w:t>
      </w:r>
      <w:r w:rsidRPr="00B877BC">
        <w:t>emportai de cette visite qu</w:t>
      </w:r>
      <w:r w:rsidR="00FA6A88">
        <w:t>’</w:t>
      </w:r>
      <w:r w:rsidRPr="00B877BC">
        <w:t>une confirmation plus amère de mon impuissance à pénétrer les carapaces des hipp</w:t>
      </w:r>
      <w:r w:rsidRPr="00B877BC">
        <w:t>o</w:t>
      </w:r>
      <w:r w:rsidRPr="00B877BC">
        <w:t xml:space="preserve">potames ou des philosophes </w:t>
      </w:r>
      <w:proofErr w:type="spellStart"/>
      <w:r w:rsidRPr="00B877BC">
        <w:t>pachydermateux</w:t>
      </w:r>
      <w:proofErr w:type="spellEnd"/>
      <w:r w:rsidR="00FA6A88">
        <w:t>.</w:t>
      </w:r>
    </w:p>
    <w:p w14:paraId="0E8950E8" w14:textId="77777777" w:rsidR="00FA6A88" w:rsidRDefault="00FA6A88" w:rsidP="00FA6A88">
      <w:pPr>
        <w:pStyle w:val="Etoile"/>
      </w:pPr>
      <w:r>
        <w:lastRenderedPageBreak/>
        <w:t>* * *</w:t>
      </w:r>
    </w:p>
    <w:p w14:paraId="7F301123" w14:textId="77777777" w:rsidR="00FA6A88" w:rsidRDefault="00A92B34" w:rsidP="00FA6A88">
      <w:r w:rsidRPr="00B877BC">
        <w:t>L</w:t>
      </w:r>
      <w:r w:rsidR="00FA6A88">
        <w:t>’</w:t>
      </w:r>
      <w:r w:rsidRPr="00B877BC">
        <w:t>histoire de la nièce est peut-être ce que j</w:t>
      </w:r>
      <w:r w:rsidR="00FA6A88">
        <w:t>’</w:t>
      </w:r>
      <w:r w:rsidRPr="00B877BC">
        <w:t>ai connu de plus extraordinaire dans le lamentable</w:t>
      </w:r>
      <w:r w:rsidR="00FA6A88">
        <w:t xml:space="preserve">. </w:t>
      </w:r>
      <w:r w:rsidRPr="00B877BC">
        <w:t>Elle se nommait Justine D</w:t>
      </w:r>
      <w:r w:rsidR="00FA6A88">
        <w:t xml:space="preserve">… </w:t>
      </w:r>
      <w:r w:rsidRPr="00B877BC">
        <w:t>et mourut à vingt-huit ans</w:t>
      </w:r>
      <w:r w:rsidR="00FA6A88">
        <w:t xml:space="preserve">, </w:t>
      </w:r>
      <w:r w:rsidRPr="00B877BC">
        <w:t>dans le plus horrible désespoir</w:t>
      </w:r>
      <w:r w:rsidR="00FA6A88">
        <w:t>.</w:t>
      </w:r>
    </w:p>
    <w:p w14:paraId="2BAE4662" w14:textId="77777777" w:rsidR="00FA6A88" w:rsidRDefault="00A92B34" w:rsidP="00FA6A88">
      <w:r w:rsidRPr="00B877BC">
        <w:t xml:space="preserve">Un tiers de cette existence </w:t>
      </w:r>
      <w:r w:rsidRPr="00B877BC">
        <w:rPr>
          <w:i/>
          <w:iCs/>
        </w:rPr>
        <w:t>trop</w:t>
      </w:r>
      <w:r w:rsidRPr="00B877BC">
        <w:t xml:space="preserve"> longue fut exclusivement et vainement employé à la conquête d</w:t>
      </w:r>
      <w:r w:rsidR="00FA6A88">
        <w:t>’</w:t>
      </w:r>
      <w:r w:rsidRPr="00B877BC">
        <w:t>un pauvre homme jugé par elle supérieur</w:t>
      </w:r>
      <w:r w:rsidR="00FA6A88">
        <w:t xml:space="preserve">, </w:t>
      </w:r>
      <w:r w:rsidRPr="00B877BC">
        <w:t>qu</w:t>
      </w:r>
      <w:r w:rsidR="00FA6A88">
        <w:t>’</w:t>
      </w:r>
      <w:r w:rsidRPr="00B877BC">
        <w:t>elle adora jusqu</w:t>
      </w:r>
      <w:r w:rsidR="00FA6A88">
        <w:t>’</w:t>
      </w:r>
      <w:r w:rsidRPr="00B877BC">
        <w:t>au crime et dont elle voulut</w:t>
      </w:r>
      <w:r w:rsidR="00FA6A88">
        <w:t xml:space="preserve">, </w:t>
      </w:r>
      <w:r w:rsidRPr="00B877BC">
        <w:t>à quelque prix que ce fût</w:t>
      </w:r>
      <w:r w:rsidR="00FA6A88">
        <w:t xml:space="preserve">, </w:t>
      </w:r>
      <w:r w:rsidRPr="00B877BC">
        <w:t>devenir la femme</w:t>
      </w:r>
      <w:r w:rsidR="00FA6A88">
        <w:t xml:space="preserve">. </w:t>
      </w:r>
      <w:r w:rsidRPr="00B877BC">
        <w:t>Notre fin de siècle amincie et spiraliforme</w:t>
      </w:r>
      <w:r w:rsidR="00FA6A88">
        <w:t xml:space="preserve">, </w:t>
      </w:r>
      <w:r w:rsidRPr="00B877BC">
        <w:t>comme la queue d</w:t>
      </w:r>
      <w:r w:rsidR="00FA6A88">
        <w:t>’</w:t>
      </w:r>
      <w:r w:rsidRPr="00B877BC">
        <w:t>un porc</w:t>
      </w:r>
      <w:r w:rsidR="00FA6A88">
        <w:t xml:space="preserve">, </w:t>
      </w:r>
      <w:r w:rsidRPr="00B877BC">
        <w:t>doit offrir peu d</w:t>
      </w:r>
      <w:r w:rsidR="00FA6A88">
        <w:t>’</w:t>
      </w:r>
      <w:r w:rsidRPr="00B877BC">
        <w:t>exemples d</w:t>
      </w:r>
      <w:r w:rsidR="00FA6A88">
        <w:t>’</w:t>
      </w:r>
      <w:r w:rsidRPr="00B877BC">
        <w:t>un pareil ensorcellement</w:t>
      </w:r>
      <w:r w:rsidR="00FA6A88">
        <w:t>.</w:t>
      </w:r>
    </w:p>
    <w:p w14:paraId="35FDE981" w14:textId="77777777" w:rsidR="00FA6A88" w:rsidRDefault="00A92B34" w:rsidP="00FA6A88">
      <w:r w:rsidRPr="00B877BC">
        <w:t>Le miracle</w:t>
      </w:r>
      <w:r w:rsidR="00FA6A88">
        <w:t xml:space="preserve">, </w:t>
      </w:r>
      <w:r w:rsidRPr="00B877BC">
        <w:t>c</w:t>
      </w:r>
      <w:r w:rsidR="00FA6A88">
        <w:t>’</w:t>
      </w:r>
      <w:r w:rsidRPr="00B877BC">
        <w:t>est que cette fleur de passion</w:t>
      </w:r>
      <w:r w:rsidR="00FA6A88">
        <w:t xml:space="preserve">, </w:t>
      </w:r>
      <w:r w:rsidRPr="00B877BC">
        <w:t>cette passiflore d</w:t>
      </w:r>
      <w:r w:rsidR="00FA6A88">
        <w:t>’</w:t>
      </w:r>
      <w:r w:rsidRPr="00B877BC">
        <w:t>amour s</w:t>
      </w:r>
      <w:r w:rsidR="00FA6A88">
        <w:t>’</w:t>
      </w:r>
      <w:r w:rsidRPr="00B877BC">
        <w:t>était développée dans l</w:t>
      </w:r>
      <w:r w:rsidR="00FA6A88">
        <w:t>’</w:t>
      </w:r>
      <w:r w:rsidRPr="00B877BC">
        <w:t>humus le plus réfractaire</w:t>
      </w:r>
      <w:r w:rsidR="00FA6A88">
        <w:t xml:space="preserve">, </w:t>
      </w:r>
      <w:r w:rsidRPr="00B877BC">
        <w:t>dans les conditions les plus défavorables qui se puissent imag</w:t>
      </w:r>
      <w:r w:rsidRPr="00B877BC">
        <w:t>i</w:t>
      </w:r>
      <w:r w:rsidRPr="00B877BC">
        <w:t>ner</w:t>
      </w:r>
      <w:r w:rsidR="00FA6A88">
        <w:t>.</w:t>
      </w:r>
    </w:p>
    <w:p w14:paraId="6D247107" w14:textId="77777777" w:rsidR="00FA6A88" w:rsidRDefault="00A92B34" w:rsidP="00FA6A88">
      <w:r w:rsidRPr="00B877BC">
        <w:t>C</w:t>
      </w:r>
      <w:r w:rsidR="00FA6A88">
        <w:t>’</w:t>
      </w:r>
      <w:r w:rsidRPr="00B877BC">
        <w:t>était une de ces vierges au cordeau</w:t>
      </w:r>
      <w:r w:rsidR="00FA6A88">
        <w:t xml:space="preserve">, </w:t>
      </w:r>
      <w:r w:rsidRPr="00B877BC">
        <w:t>telles que le co</w:t>
      </w:r>
      <w:r w:rsidRPr="00B877BC">
        <w:t>m</w:t>
      </w:r>
      <w:r w:rsidRPr="00B877BC">
        <w:t>merce des tissus ou le monopole des salaisons nous en cond</w:t>
      </w:r>
      <w:r w:rsidRPr="00B877BC">
        <w:t>i</w:t>
      </w:r>
      <w:r w:rsidRPr="00B877BC">
        <w:t>tionne</w:t>
      </w:r>
      <w:r w:rsidR="00FA6A88">
        <w:t xml:space="preserve">, </w:t>
      </w:r>
      <w:r w:rsidRPr="00B877BC">
        <w:t>engendrée du flanc estimable d</w:t>
      </w:r>
      <w:r w:rsidR="00FA6A88">
        <w:t>’</w:t>
      </w:r>
      <w:r w:rsidRPr="00B877BC">
        <w:t>un négociant qui avait toujours payé recta</w:t>
      </w:r>
      <w:r w:rsidR="00FA6A88">
        <w:t>.</w:t>
      </w:r>
    </w:p>
    <w:p w14:paraId="68137FD0" w14:textId="77777777" w:rsidR="00FA6A88" w:rsidRDefault="00A92B34" w:rsidP="00FA6A88">
      <w:r w:rsidRPr="00B877BC">
        <w:t>Élevée</w:t>
      </w:r>
      <w:r w:rsidR="00FA6A88">
        <w:t xml:space="preserve">, </w:t>
      </w:r>
      <w:r w:rsidRPr="00B877BC">
        <w:t>par conséquent</w:t>
      </w:r>
      <w:r w:rsidR="00FA6A88">
        <w:t xml:space="preserve">, </w:t>
      </w:r>
      <w:r w:rsidRPr="00B877BC">
        <w:t>dans l</w:t>
      </w:r>
      <w:r w:rsidR="00FA6A88">
        <w:t>’</w:t>
      </w:r>
      <w:r w:rsidRPr="00B877BC">
        <w:t>horreur sage des constell</w:t>
      </w:r>
      <w:r w:rsidRPr="00B877BC">
        <w:t>a</w:t>
      </w:r>
      <w:r w:rsidRPr="00B877BC">
        <w:t>tions et des auréoles</w:t>
      </w:r>
      <w:r w:rsidR="00FA6A88">
        <w:t xml:space="preserve">, </w:t>
      </w:r>
      <w:r w:rsidRPr="00B877BC">
        <w:t>on devait naturellement ne supposer rien de plus rectiligne que ses sentiments ou ses transports</w:t>
      </w:r>
      <w:r w:rsidR="00FA6A88">
        <w:t>.</w:t>
      </w:r>
    </w:p>
    <w:p w14:paraId="605FA3C9" w14:textId="77777777" w:rsidR="00FA6A88" w:rsidRDefault="00A92B34" w:rsidP="00FA6A88">
      <w:r w:rsidRPr="00B877BC">
        <w:t>Son cœur avait été cultivé comme un jardin potager de peu d</w:t>
      </w:r>
      <w:r w:rsidR="00FA6A88">
        <w:t>’</w:t>
      </w:r>
      <w:r w:rsidRPr="00B877BC">
        <w:t>étendue où les moindres plates-bandes seraient calculées pour le pot-au-feu</w:t>
      </w:r>
      <w:r w:rsidR="00FA6A88">
        <w:t xml:space="preserve">. </w:t>
      </w:r>
      <w:r w:rsidRPr="00B877BC">
        <w:t>Pas de ces fleurs inutiles dont l</w:t>
      </w:r>
      <w:r w:rsidR="00FA6A88">
        <w:t>’</w:t>
      </w:r>
      <w:r w:rsidRPr="00B877BC">
        <w:t>éclat frivole ne profite pas</w:t>
      </w:r>
      <w:r w:rsidR="00FA6A88">
        <w:t xml:space="preserve">. </w:t>
      </w:r>
      <w:r w:rsidRPr="00B877BC">
        <w:t>Tout au plus quelques violettes en bordure des har</w:t>
      </w:r>
      <w:r w:rsidRPr="00B877BC">
        <w:t>i</w:t>
      </w:r>
      <w:r w:rsidRPr="00B877BC">
        <w:t>cots et de la salade</w:t>
      </w:r>
      <w:r w:rsidR="00FA6A88">
        <w:t xml:space="preserve">, </w:t>
      </w:r>
      <w:r w:rsidRPr="00B877BC">
        <w:t>pour ne pas exiler complètement la poésie</w:t>
      </w:r>
      <w:r w:rsidR="00FA6A88">
        <w:t>.</w:t>
      </w:r>
    </w:p>
    <w:p w14:paraId="416355ED" w14:textId="77777777" w:rsidR="00FA6A88" w:rsidRDefault="00A92B34" w:rsidP="00FA6A88">
      <w:r w:rsidRPr="00B877BC">
        <w:lastRenderedPageBreak/>
        <w:t>Deux ou trois tomes dépareillés d</w:t>
      </w:r>
      <w:r w:rsidR="00FA6A88">
        <w:t>’</w:t>
      </w:r>
      <w:r w:rsidRPr="00B877BC">
        <w:t>Émile Souvestre ou du grand Dumas</w:t>
      </w:r>
      <w:r w:rsidR="00FA6A88">
        <w:t xml:space="preserve">, </w:t>
      </w:r>
      <w:r w:rsidRPr="00B877BC">
        <w:t xml:space="preserve">un recueil de morceaux choisis et la quotidienne lecture des faits divers du </w:t>
      </w:r>
      <w:r w:rsidRPr="00B877BC">
        <w:rPr>
          <w:i/>
          <w:iCs/>
        </w:rPr>
        <w:t>Petit</w:t>
      </w:r>
      <w:r w:rsidRPr="00B877BC">
        <w:t xml:space="preserve"> </w:t>
      </w:r>
      <w:r w:rsidRPr="00B877BC">
        <w:rPr>
          <w:i/>
          <w:iCs/>
        </w:rPr>
        <w:t>Journal</w:t>
      </w:r>
      <w:r w:rsidRPr="00B877BC">
        <w:t xml:space="preserve"> étanchaient surabo</w:t>
      </w:r>
      <w:r w:rsidRPr="00B877BC">
        <w:t>n</w:t>
      </w:r>
      <w:r w:rsidRPr="00B877BC">
        <w:t>damment sa soif littéraire</w:t>
      </w:r>
      <w:r w:rsidR="00FA6A88">
        <w:t>.</w:t>
      </w:r>
    </w:p>
    <w:p w14:paraId="408EB786" w14:textId="77777777" w:rsidR="00FA6A88" w:rsidRDefault="00A92B34" w:rsidP="00FA6A88">
      <w:r w:rsidRPr="00B877BC">
        <w:t>Enfin jamais fille n</w:t>
      </w:r>
      <w:r w:rsidR="00FA6A88">
        <w:t>’</w:t>
      </w:r>
      <w:r w:rsidRPr="00B877BC">
        <w:t>avait paru plus désignée pour devenir l</w:t>
      </w:r>
      <w:r w:rsidR="00FA6A88">
        <w:t>’</w:t>
      </w:r>
      <w:r w:rsidRPr="00B877BC">
        <w:t>ornement et la récompense d</w:t>
      </w:r>
      <w:r w:rsidR="00FA6A88">
        <w:t>’</w:t>
      </w:r>
      <w:r w:rsidRPr="00B877BC">
        <w:t xml:space="preserve">un </w:t>
      </w:r>
      <w:r w:rsidR="00FA6A88">
        <w:t>« </w:t>
      </w:r>
      <w:r w:rsidRPr="00B877BC">
        <w:t>honnête homme</w:t>
      </w:r>
      <w:r w:rsidR="00FA6A88">
        <w:t> ».</w:t>
      </w:r>
    </w:p>
    <w:p w14:paraId="70A4F8B3" w14:textId="77777777" w:rsidR="00FA6A88" w:rsidRDefault="00A92B34" w:rsidP="00FA6A88">
      <w:r w:rsidRPr="00B877BC">
        <w:t>Je ne me charge pas d</w:t>
      </w:r>
      <w:r w:rsidR="00FA6A88">
        <w:t>’</w:t>
      </w:r>
      <w:r w:rsidRPr="00B877BC">
        <w:t>expliquer les prodiges non plus que les mystères</w:t>
      </w:r>
      <w:r w:rsidR="00FA6A88">
        <w:t xml:space="preserve">, </w:t>
      </w:r>
      <w:r w:rsidRPr="00B877BC">
        <w:t>et il ne faut pas compter sur moi pour une élucid</w:t>
      </w:r>
      <w:r w:rsidRPr="00B877BC">
        <w:t>a</w:t>
      </w:r>
      <w:r w:rsidRPr="00B877BC">
        <w:t xml:space="preserve">tion psychologique des histoires trop </w:t>
      </w:r>
      <w:r w:rsidRPr="00B877BC">
        <w:rPr>
          <w:i/>
          <w:iCs/>
        </w:rPr>
        <w:t>arrivées</w:t>
      </w:r>
      <w:r w:rsidRPr="00B877BC">
        <w:t xml:space="preserve"> dont je me suis fait le narrateur</w:t>
      </w:r>
      <w:r w:rsidR="00FA6A88">
        <w:t>.</w:t>
      </w:r>
    </w:p>
    <w:p w14:paraId="253EF676" w14:textId="77777777" w:rsidR="00FA6A88" w:rsidRDefault="00A92B34" w:rsidP="00FA6A88">
      <w:r w:rsidRPr="00B877BC">
        <w:t>Ce qui est sûr</w:t>
      </w:r>
      <w:r w:rsidR="00FA6A88">
        <w:t xml:space="preserve">, </w:t>
      </w:r>
      <w:r w:rsidRPr="00B877BC">
        <w:t>c</w:t>
      </w:r>
      <w:r w:rsidR="00FA6A88">
        <w:t>’</w:t>
      </w:r>
      <w:r w:rsidRPr="00B877BC">
        <w:t>est que l</w:t>
      </w:r>
      <w:r w:rsidR="00FA6A88">
        <w:t>’</w:t>
      </w:r>
      <w:r w:rsidRPr="00B877BC">
        <w:t>arbre donna des fruits qui ne permirent plus de le reconnaître et que le potager minuscule produisit des fleurs étranges</w:t>
      </w:r>
      <w:r w:rsidR="00FA6A88">
        <w:t xml:space="preserve">, </w:t>
      </w:r>
      <w:r w:rsidRPr="00B877BC">
        <w:t>probablement exotiques</w:t>
      </w:r>
      <w:r w:rsidR="00FA6A88">
        <w:t xml:space="preserve">, </w:t>
      </w:r>
      <w:r w:rsidRPr="00B877BC">
        <w:t>à la place même où l</w:t>
      </w:r>
      <w:r w:rsidR="00FA6A88">
        <w:t>’</w:t>
      </w:r>
      <w:r w:rsidRPr="00B877BC">
        <w:t>on s</w:t>
      </w:r>
      <w:r w:rsidR="00FA6A88">
        <w:t>’</w:t>
      </w:r>
      <w:r w:rsidRPr="00B877BC">
        <w:t>attendait à voir sortir des navets ou des pommes de terre</w:t>
      </w:r>
      <w:r w:rsidR="00FA6A88">
        <w:t>.</w:t>
      </w:r>
    </w:p>
    <w:p w14:paraId="40FB253F" w14:textId="77777777" w:rsidR="00FA6A88" w:rsidRDefault="00A92B34" w:rsidP="00FA6A88">
      <w:r w:rsidRPr="00B877BC">
        <w:t>Une héroïne</w:t>
      </w:r>
      <w:r w:rsidR="00FA6A88">
        <w:t xml:space="preserve">, </w:t>
      </w:r>
      <w:r w:rsidRPr="00B877BC">
        <w:t>une véritable et scandaleuse héroïne d</w:t>
      </w:r>
      <w:r w:rsidR="00FA6A88">
        <w:t>’</w:t>
      </w:r>
      <w:r w:rsidRPr="00B877BC">
        <w:t>amour</w:t>
      </w:r>
      <w:r w:rsidR="00FA6A88">
        <w:t xml:space="preserve">, </w:t>
      </w:r>
      <w:r w:rsidRPr="00B877BC">
        <w:t>apparut tout à coup en cette Justine qu</w:t>
      </w:r>
      <w:r w:rsidR="00FA6A88">
        <w:t>’</w:t>
      </w:r>
      <w:r w:rsidRPr="00B877BC">
        <w:t>on avait crue digne de s</w:t>
      </w:r>
      <w:r w:rsidR="00FA6A88">
        <w:t>’</w:t>
      </w:r>
      <w:r w:rsidRPr="00B877BC">
        <w:t>élever jusqu</w:t>
      </w:r>
      <w:r w:rsidR="00FA6A88">
        <w:t>’</w:t>
      </w:r>
      <w:r w:rsidRPr="00B877BC">
        <w:t>au traversin d</w:t>
      </w:r>
      <w:r w:rsidR="00FA6A88">
        <w:t>’</w:t>
      </w:r>
      <w:r w:rsidRPr="00B877BC">
        <w:t>un homme d</w:t>
      </w:r>
      <w:r w:rsidR="00FA6A88">
        <w:t>’</w:t>
      </w:r>
      <w:r w:rsidRPr="00B877BC">
        <w:t>affaires</w:t>
      </w:r>
      <w:r w:rsidR="00FA6A88">
        <w:t>.</w:t>
      </w:r>
    </w:p>
    <w:p w14:paraId="4ABBEBE2" w14:textId="77777777" w:rsidR="00FA6A88" w:rsidRDefault="00A92B34" w:rsidP="00FA6A88">
      <w:r w:rsidRPr="00B877BC">
        <w:t>Seulement</w:t>
      </w:r>
      <w:r w:rsidR="00FA6A88">
        <w:t xml:space="preserve">, </w:t>
      </w:r>
      <w:r w:rsidRPr="00B877BC">
        <w:t>pour que la nature ne perdît pas tous ses droits</w:t>
      </w:r>
      <w:r w:rsidR="00FA6A88">
        <w:t xml:space="preserve">, </w:t>
      </w:r>
      <w:r w:rsidRPr="00B877BC">
        <w:t>celui qu</w:t>
      </w:r>
      <w:r w:rsidR="00FA6A88">
        <w:t>’</w:t>
      </w:r>
      <w:r w:rsidRPr="00B877BC">
        <w:t>elle aima</w:t>
      </w:r>
      <w:r w:rsidR="00FA6A88">
        <w:t xml:space="preserve">, </w:t>
      </w:r>
      <w:r w:rsidRPr="00B877BC">
        <w:t>beaucoup plus que sa propre vie</w:t>
      </w:r>
      <w:r w:rsidR="00FA6A88">
        <w:t xml:space="preserve">, </w:t>
      </w:r>
      <w:r w:rsidRPr="00B877BC">
        <w:t>était un médiocre parmi les médiocres</w:t>
      </w:r>
      <w:r w:rsidR="00FA6A88">
        <w:t xml:space="preserve">, </w:t>
      </w:r>
      <w:r w:rsidRPr="00B877BC">
        <w:t>un employé blond qui raclait l</w:t>
      </w:r>
      <w:r w:rsidR="00FA6A88">
        <w:t>’</w:t>
      </w:r>
      <w:r w:rsidRPr="00B877BC">
        <w:t>alto</w:t>
      </w:r>
      <w:r w:rsidR="00FA6A88">
        <w:t xml:space="preserve">, </w:t>
      </w:r>
      <w:proofErr w:type="spellStart"/>
      <w:r w:rsidRPr="00B877BC">
        <w:t>léchotait</w:t>
      </w:r>
      <w:proofErr w:type="spellEnd"/>
      <w:r w:rsidRPr="00B877BC">
        <w:t xml:space="preserve"> de petits paysages en savon et conservait</w:t>
      </w:r>
      <w:r w:rsidR="00FA6A88">
        <w:t xml:space="preserve">, </w:t>
      </w:r>
      <w:r w:rsidRPr="00B877BC">
        <w:t>à tre</w:t>
      </w:r>
      <w:r w:rsidRPr="00B877BC">
        <w:t>n</w:t>
      </w:r>
      <w:r w:rsidRPr="00B877BC">
        <w:t>te ans</w:t>
      </w:r>
      <w:r w:rsidR="00FA6A88">
        <w:t xml:space="preserve">, </w:t>
      </w:r>
      <w:r w:rsidRPr="00B877BC">
        <w:t>le prestige du poil follet de l</w:t>
      </w:r>
      <w:r w:rsidR="00FA6A88">
        <w:t>’</w:t>
      </w:r>
      <w:r w:rsidRPr="00B877BC">
        <w:t>adolescence</w:t>
      </w:r>
      <w:r w:rsidR="00FA6A88">
        <w:t>.</w:t>
      </w:r>
    </w:p>
    <w:p w14:paraId="276403FC" w14:textId="77777777" w:rsidR="00FA6A88" w:rsidRDefault="00A92B34" w:rsidP="00FA6A88">
      <w:r w:rsidRPr="00B877BC">
        <w:t>Ce basilic des demoiselles de comptoir lui donna l</w:t>
      </w:r>
      <w:r w:rsidR="00FA6A88">
        <w:t>’</w:t>
      </w:r>
      <w:r w:rsidRPr="00B877BC">
        <w:t>Illusion sublime</w:t>
      </w:r>
      <w:r w:rsidR="00FA6A88">
        <w:t xml:space="preserve">. </w:t>
      </w:r>
      <w:r w:rsidRPr="00B877BC">
        <w:t>Et voici l</w:t>
      </w:r>
      <w:r w:rsidR="00FA6A88">
        <w:t>’</w:t>
      </w:r>
      <w:r w:rsidRPr="00B877BC">
        <w:t>incroyable drame qui s</w:t>
      </w:r>
      <w:r w:rsidR="00FA6A88">
        <w:t>’</w:t>
      </w:r>
      <w:r w:rsidRPr="00B877BC">
        <w:t>ensuivit</w:t>
      </w:r>
      <w:r w:rsidR="00FA6A88">
        <w:t>.</w:t>
      </w:r>
    </w:p>
    <w:p w14:paraId="44F18609" w14:textId="77777777" w:rsidR="00FA6A88" w:rsidRDefault="00FA6A88" w:rsidP="00FA6A88">
      <w:pPr>
        <w:pStyle w:val="Etoile"/>
      </w:pPr>
      <w:r>
        <w:t>* * *</w:t>
      </w:r>
    </w:p>
    <w:p w14:paraId="597B2EA8" w14:textId="77777777" w:rsidR="00FA6A88" w:rsidRDefault="00A92B34" w:rsidP="00FA6A88">
      <w:r w:rsidRPr="00B877BC">
        <w:t xml:space="preserve">Narcisse </w:t>
      </w:r>
      <w:proofErr w:type="spellStart"/>
      <w:r w:rsidRPr="00B877BC">
        <w:t>Lépinoche</w:t>
      </w:r>
      <w:proofErr w:type="spellEnd"/>
      <w:r w:rsidR="00FA6A88">
        <w:t xml:space="preserve">, </w:t>
      </w:r>
      <w:r w:rsidRPr="00B877BC">
        <w:t>tel était le nom du vainqueur</w:t>
      </w:r>
      <w:r w:rsidR="00FA6A88">
        <w:t xml:space="preserve">, </w:t>
      </w:r>
      <w:r w:rsidRPr="00B877BC">
        <w:t>ne ref</w:t>
      </w:r>
      <w:r w:rsidRPr="00B877BC">
        <w:t>u</w:t>
      </w:r>
      <w:r w:rsidRPr="00B877BC">
        <w:t>sait pas absolument d</w:t>
      </w:r>
      <w:r w:rsidR="00FA6A88">
        <w:t>’</w:t>
      </w:r>
      <w:r w:rsidRPr="00B877BC">
        <w:t>épouser Justine</w:t>
      </w:r>
      <w:r w:rsidR="00FA6A88">
        <w:t xml:space="preserve">. </w:t>
      </w:r>
      <w:r w:rsidRPr="00B877BC">
        <w:t xml:space="preserve">Autant celle-là </w:t>
      </w:r>
      <w:r w:rsidRPr="00B877BC">
        <w:lastRenderedPageBreak/>
        <w:t>qu</w:t>
      </w:r>
      <w:r w:rsidR="00FA6A88">
        <w:t>’</w:t>
      </w:r>
      <w:r w:rsidRPr="00B877BC">
        <w:t>une autre</w:t>
      </w:r>
      <w:r w:rsidR="00FA6A88">
        <w:t xml:space="preserve">, </w:t>
      </w:r>
      <w:r w:rsidRPr="00B877BC">
        <w:t>après tout</w:t>
      </w:r>
      <w:r w:rsidR="00FA6A88">
        <w:t xml:space="preserve">. </w:t>
      </w:r>
      <w:r w:rsidRPr="00B877BC">
        <w:t>Mais n</w:t>
      </w:r>
      <w:r w:rsidR="00FA6A88">
        <w:t>’</w:t>
      </w:r>
      <w:r w:rsidRPr="00B877BC">
        <w:t>ayant</w:t>
      </w:r>
      <w:r w:rsidR="00FA6A88">
        <w:t xml:space="preserve">, </w:t>
      </w:r>
      <w:r w:rsidRPr="00B877BC">
        <w:t>hormis son emploi</w:t>
      </w:r>
      <w:r w:rsidR="00FA6A88">
        <w:t xml:space="preserve">, </w:t>
      </w:r>
      <w:r w:rsidRPr="00B877BC">
        <w:t>que des échéances d</w:t>
      </w:r>
      <w:r w:rsidR="00FA6A88">
        <w:t>’</w:t>
      </w:r>
      <w:r w:rsidRPr="00B877BC">
        <w:t>usurier pour tout capital et désirant</w:t>
      </w:r>
      <w:r w:rsidR="00FA6A88">
        <w:t xml:space="preserve">, </w:t>
      </w:r>
      <w:r w:rsidRPr="00B877BC">
        <w:t>au surplus</w:t>
      </w:r>
      <w:r w:rsidR="00FA6A88">
        <w:t xml:space="preserve">, </w:t>
      </w:r>
      <w:r w:rsidRPr="00B877BC">
        <w:t>jeter le filet quelque temps encore</w:t>
      </w:r>
      <w:r w:rsidR="00FA6A88">
        <w:t xml:space="preserve">, </w:t>
      </w:r>
      <w:r w:rsidRPr="00B877BC">
        <w:t>il ne montrait aucune hâte fébrile d</w:t>
      </w:r>
      <w:r w:rsidR="00FA6A88">
        <w:t>’</w:t>
      </w:r>
      <w:r w:rsidRPr="00B877BC">
        <w:t>enchaîner à son existence une jeune personne sans le sou dont la beauté n</w:t>
      </w:r>
      <w:r w:rsidR="00FA6A88">
        <w:t>’</w:t>
      </w:r>
      <w:r w:rsidRPr="00B877BC">
        <w:t>avait rien de foudroyant</w:t>
      </w:r>
      <w:r w:rsidR="00FA6A88">
        <w:t>.</w:t>
      </w:r>
    </w:p>
    <w:p w14:paraId="25FEF59A" w14:textId="77777777" w:rsidR="00FA6A88" w:rsidRDefault="00A92B34" w:rsidP="00FA6A88">
      <w:r w:rsidRPr="00B877BC">
        <w:t>Je ne l</w:t>
      </w:r>
      <w:r w:rsidR="00FA6A88">
        <w:t>’</w:t>
      </w:r>
      <w:r w:rsidRPr="00B877BC">
        <w:t>ai jamais cru sordide</w:t>
      </w:r>
      <w:r w:rsidR="00FA6A88">
        <w:t xml:space="preserve">, </w:t>
      </w:r>
      <w:r w:rsidRPr="00B877BC">
        <w:t>mais un désintéressement h</w:t>
      </w:r>
      <w:r w:rsidRPr="00B877BC">
        <w:t>é</w:t>
      </w:r>
      <w:r w:rsidRPr="00B877BC">
        <w:t>roïque n</w:t>
      </w:r>
      <w:r w:rsidR="00FA6A88">
        <w:t>’</w:t>
      </w:r>
      <w:r w:rsidRPr="00B877BC">
        <w:t>était pas son fait</w:t>
      </w:r>
      <w:r w:rsidR="00FA6A88">
        <w:t xml:space="preserve"> ; </w:t>
      </w:r>
      <w:r w:rsidRPr="00B877BC">
        <w:t>et puisqu</w:t>
      </w:r>
      <w:r w:rsidR="00FA6A88">
        <w:t>’</w:t>
      </w:r>
      <w:r w:rsidRPr="00B877BC">
        <w:t>on parlait d</w:t>
      </w:r>
      <w:r w:rsidR="00FA6A88">
        <w:t>’« </w:t>
      </w:r>
      <w:r w:rsidRPr="00B877BC">
        <w:t>entrer en ménage</w:t>
      </w:r>
      <w:r w:rsidR="00FA6A88">
        <w:t xml:space="preserve"> », </w:t>
      </w:r>
      <w:r w:rsidRPr="00B877BC">
        <w:t>la prudence rudimentaire n</w:t>
      </w:r>
      <w:r w:rsidR="00FA6A88">
        <w:t>’</w:t>
      </w:r>
      <w:r w:rsidRPr="00B877BC">
        <w:t>exigeait-elle pas qu</w:t>
      </w:r>
      <w:r w:rsidR="00FA6A88">
        <w:t>’</w:t>
      </w:r>
      <w:r w:rsidRPr="00B877BC">
        <w:t>on attendît au moins l</w:t>
      </w:r>
      <w:r w:rsidR="00FA6A88">
        <w:t>’</w:t>
      </w:r>
      <w:r w:rsidRPr="00B877BC">
        <w:t>héritage de l</w:t>
      </w:r>
      <w:r w:rsidR="00FA6A88">
        <w:t>’</w:t>
      </w:r>
      <w:r w:rsidRPr="00B877BC">
        <w:t xml:space="preserve">oncle </w:t>
      </w:r>
      <w:proofErr w:type="spellStart"/>
      <w:r w:rsidRPr="00B877BC">
        <w:t>Tiburce</w:t>
      </w:r>
      <w:proofErr w:type="spellEnd"/>
      <w:r w:rsidR="00FA6A88">
        <w:t xml:space="preserve">, </w:t>
      </w:r>
      <w:r w:rsidRPr="00B877BC">
        <w:t>qui gagnait cent mille francs par an dans ses échalas et ne tarderait guère</w:t>
      </w:r>
      <w:r w:rsidR="00FA6A88">
        <w:t xml:space="preserve">, </w:t>
      </w:r>
      <w:r w:rsidRPr="00B877BC">
        <w:t>sans doute</w:t>
      </w:r>
      <w:r w:rsidR="00FA6A88">
        <w:t xml:space="preserve">, </w:t>
      </w:r>
      <w:r w:rsidRPr="00B877BC">
        <w:t>à quitter un monde où sa belle âme était en exil</w:t>
      </w:r>
      <w:r w:rsidR="00FA6A88">
        <w:t> ?</w:t>
      </w:r>
    </w:p>
    <w:p w14:paraId="24E8E40D" w14:textId="77777777" w:rsidR="00FA6A88" w:rsidRDefault="00A92B34" w:rsidP="00FA6A88">
      <w:r w:rsidRPr="00B877BC">
        <w:t>Justine se trouvait</w:t>
      </w:r>
      <w:r w:rsidR="00FA6A88">
        <w:t xml:space="preserve">, </w:t>
      </w:r>
      <w:r w:rsidRPr="00B877BC">
        <w:t>en effet</w:t>
      </w:r>
      <w:r w:rsidR="00FA6A88">
        <w:t xml:space="preserve">, </w:t>
      </w:r>
      <w:r w:rsidRPr="00B877BC">
        <w:t>ruinée</w:t>
      </w:r>
      <w:r w:rsidR="00FA6A88">
        <w:t xml:space="preserve">, </w:t>
      </w:r>
      <w:r w:rsidRPr="00B877BC">
        <w:t>depuis quelque temps déjà</w:t>
      </w:r>
      <w:r w:rsidR="00FA6A88">
        <w:t xml:space="preserve">, </w:t>
      </w:r>
      <w:r w:rsidRPr="00B877BC">
        <w:t>par son imbécile de père</w:t>
      </w:r>
      <w:r w:rsidR="00FA6A88">
        <w:t xml:space="preserve">, </w:t>
      </w:r>
      <w:r w:rsidRPr="00B877BC">
        <w:t>qui avait engagé toute sa fortune pour le percement du fameux tunnel sous l</w:t>
      </w:r>
      <w:r w:rsidR="00FA6A88">
        <w:t>’</w:t>
      </w:r>
      <w:r w:rsidRPr="00B877BC">
        <w:t>Himalaya</w:t>
      </w:r>
      <w:r w:rsidR="00FA6A88">
        <w:t xml:space="preserve">, </w:t>
      </w:r>
      <w:r w:rsidRPr="00B877BC">
        <w:t>destiné à relier l</w:t>
      </w:r>
      <w:r w:rsidR="00FA6A88">
        <w:t>’</w:t>
      </w:r>
      <w:r w:rsidRPr="00B877BC">
        <w:t>Inde anglaise à la Mandchourie</w:t>
      </w:r>
      <w:r w:rsidR="00FA6A88">
        <w:t>.</w:t>
      </w:r>
    </w:p>
    <w:p w14:paraId="255ECF80" w14:textId="77777777" w:rsidR="00FA6A88" w:rsidRDefault="00A92B34" w:rsidP="00FA6A88">
      <w:r w:rsidRPr="00B877BC">
        <w:t>L</w:t>
      </w:r>
      <w:r w:rsidR="00FA6A88">
        <w:t>’</w:t>
      </w:r>
      <w:r w:rsidRPr="00B877BC">
        <w:t>insuccès colossal de cette entreprise ayant précipité le spéculateur au plus profond des abîmes</w:t>
      </w:r>
      <w:r w:rsidR="00FA6A88">
        <w:t xml:space="preserve">, </w:t>
      </w:r>
      <w:r w:rsidRPr="00B877BC">
        <w:t>la jeune fille vivait avec sa mère sur de misérables débris de l</w:t>
      </w:r>
      <w:r w:rsidR="00FA6A88">
        <w:t>’</w:t>
      </w:r>
      <w:r w:rsidRPr="00B877BC">
        <w:t>opulence d</w:t>
      </w:r>
      <w:r w:rsidR="00FA6A88">
        <w:t>’</w:t>
      </w:r>
      <w:r w:rsidRPr="00B877BC">
        <w:t>autrefois</w:t>
      </w:r>
      <w:r w:rsidR="00FA6A88">
        <w:t xml:space="preserve">, </w:t>
      </w:r>
      <w:r w:rsidRPr="00B877BC">
        <w:t>se cramponnant à l</w:t>
      </w:r>
      <w:r w:rsidR="00FA6A88">
        <w:t>’</w:t>
      </w:r>
      <w:r w:rsidRPr="00B877BC">
        <w:t>espoir de cet héritage bienheureux qui devait l</w:t>
      </w:r>
      <w:r w:rsidR="00FA6A88">
        <w:t>’</w:t>
      </w:r>
      <w:r w:rsidRPr="00B877BC">
        <w:t xml:space="preserve">unir à son </w:t>
      </w:r>
      <w:proofErr w:type="spellStart"/>
      <w:r w:rsidRPr="00B877BC">
        <w:t>Lépinoche</w:t>
      </w:r>
      <w:proofErr w:type="spellEnd"/>
      <w:r w:rsidRPr="00B877BC">
        <w:t xml:space="preserve"> qu</w:t>
      </w:r>
      <w:r w:rsidR="00FA6A88">
        <w:t>’</w:t>
      </w:r>
      <w:r w:rsidRPr="00B877BC">
        <w:t>elle imaginait chaque jour plus beau</w:t>
      </w:r>
      <w:r w:rsidR="00FA6A88">
        <w:t xml:space="preserve">, </w:t>
      </w:r>
      <w:r w:rsidRPr="00B877BC">
        <w:t xml:space="preserve">plus </w:t>
      </w:r>
      <w:proofErr w:type="spellStart"/>
      <w:r w:rsidRPr="00B877BC">
        <w:t>idolâtrable</w:t>
      </w:r>
      <w:proofErr w:type="spellEnd"/>
      <w:r w:rsidR="00FA6A88">
        <w:t>.</w:t>
      </w:r>
    </w:p>
    <w:p w14:paraId="7B254D52" w14:textId="77777777" w:rsidR="00FA6A88" w:rsidRDefault="00A92B34" w:rsidP="00FA6A88">
      <w:r w:rsidRPr="00B877BC">
        <w:t>Car c</w:t>
      </w:r>
      <w:r w:rsidR="00FA6A88">
        <w:t>’</w:t>
      </w:r>
      <w:r w:rsidRPr="00B877BC">
        <w:t>était son oncle</w:t>
      </w:r>
      <w:r w:rsidR="00FA6A88">
        <w:t xml:space="preserve">, </w:t>
      </w:r>
      <w:r w:rsidRPr="00B877BC">
        <w:t>à elle</w:t>
      </w:r>
      <w:r w:rsidR="00FA6A88">
        <w:t xml:space="preserve">, </w:t>
      </w:r>
      <w:r w:rsidRPr="00B877BC">
        <w:t>le propre frère de son père</w:t>
      </w:r>
      <w:r w:rsidR="00FA6A88">
        <w:t xml:space="preserve">, </w:t>
      </w:r>
      <w:r w:rsidRPr="00B877BC">
        <w:t xml:space="preserve">ce </w:t>
      </w:r>
      <w:proofErr w:type="spellStart"/>
      <w:r w:rsidRPr="00B877BC">
        <w:t>Tiburce</w:t>
      </w:r>
      <w:proofErr w:type="spellEnd"/>
      <w:r w:rsidRPr="00B877BC">
        <w:t xml:space="preserve"> des vins et spiritueux qu</w:t>
      </w:r>
      <w:r w:rsidR="00FA6A88">
        <w:t>’</w:t>
      </w:r>
      <w:r w:rsidRPr="00B877BC">
        <w:t>on savait si riche et si avare</w:t>
      </w:r>
      <w:r w:rsidR="00FA6A88">
        <w:t xml:space="preserve">, </w:t>
      </w:r>
      <w:r w:rsidRPr="00B877BC">
        <w:t>mais qui était vieux et sans enfants</w:t>
      </w:r>
      <w:r w:rsidR="00FA6A88">
        <w:t xml:space="preserve">. </w:t>
      </w:r>
      <w:r w:rsidRPr="00B877BC">
        <w:t>Une fois l</w:t>
      </w:r>
      <w:r w:rsidR="00FA6A88">
        <w:t>’</w:t>
      </w:r>
      <w:r w:rsidRPr="00B877BC">
        <w:t>an</w:t>
      </w:r>
      <w:r w:rsidR="00FA6A88">
        <w:t xml:space="preserve">, </w:t>
      </w:r>
      <w:r w:rsidRPr="00B877BC">
        <w:t>par l</w:t>
      </w:r>
      <w:r w:rsidR="00FA6A88">
        <w:t>’</w:t>
      </w:r>
      <w:r w:rsidRPr="00B877BC">
        <w:t>effet d</w:t>
      </w:r>
      <w:r w:rsidR="00FA6A88">
        <w:t>’</w:t>
      </w:r>
      <w:r w:rsidRPr="00B877BC">
        <w:t>une antérieure habitude</w:t>
      </w:r>
      <w:r w:rsidR="00FA6A88">
        <w:t xml:space="preserve">, </w:t>
      </w:r>
      <w:r w:rsidRPr="00B877BC">
        <w:t>il envoyait une caisse de bouteilles et c</w:t>
      </w:r>
      <w:r w:rsidR="00FA6A88">
        <w:t>’</w:t>
      </w:r>
      <w:r w:rsidRPr="00B877BC">
        <w:t>était tout</w:t>
      </w:r>
      <w:r w:rsidR="00FA6A88">
        <w:t xml:space="preserve">. </w:t>
      </w:r>
      <w:r w:rsidRPr="00B877BC">
        <w:t>Il fallait attendre hélas</w:t>
      </w:r>
      <w:r w:rsidR="00FA6A88">
        <w:t xml:space="preserve"> ! </w:t>
      </w:r>
      <w:r w:rsidRPr="00B877BC">
        <w:t>puisque cet homme ne pouvait être utile qu</w:t>
      </w:r>
      <w:r w:rsidR="00FA6A88">
        <w:t>’</w:t>
      </w:r>
      <w:r w:rsidRPr="00B877BC">
        <w:t>à la manière des cochons</w:t>
      </w:r>
      <w:r w:rsidR="00FA6A88">
        <w:t xml:space="preserve">, </w:t>
      </w:r>
      <w:r w:rsidRPr="00B877BC">
        <w:t>c</w:t>
      </w:r>
      <w:r w:rsidR="00FA6A88">
        <w:t>’</w:t>
      </w:r>
      <w:r w:rsidRPr="00B877BC">
        <w:t>est-à-dire après sa mort</w:t>
      </w:r>
      <w:r w:rsidR="00FA6A88">
        <w:t>.</w:t>
      </w:r>
    </w:p>
    <w:p w14:paraId="61ED757F" w14:textId="77777777" w:rsidR="00FA6A88" w:rsidRDefault="00A92B34" w:rsidP="00FA6A88">
      <w:r w:rsidRPr="00B877BC">
        <w:lastRenderedPageBreak/>
        <w:t>Le grigou</w:t>
      </w:r>
      <w:r w:rsidR="00FA6A88">
        <w:t xml:space="preserve">, </w:t>
      </w:r>
      <w:r w:rsidRPr="00B877BC">
        <w:t xml:space="preserve">par </w:t>
      </w:r>
      <w:proofErr w:type="spellStart"/>
      <w:r w:rsidRPr="00B877BC">
        <w:t>malechance</w:t>
      </w:r>
      <w:proofErr w:type="spellEnd"/>
      <w:r w:rsidR="00FA6A88">
        <w:t xml:space="preserve">, </w:t>
      </w:r>
      <w:r w:rsidRPr="00B877BC">
        <w:t>ne semblait pas vouloir crever</w:t>
      </w:r>
      <w:r w:rsidR="00FA6A88">
        <w:t xml:space="preserve">, </w:t>
      </w:r>
      <w:r w:rsidRPr="00B877BC">
        <w:t>et les années passèrent ainsi</w:t>
      </w:r>
      <w:r w:rsidR="00FA6A88">
        <w:t xml:space="preserve">. </w:t>
      </w:r>
      <w:r w:rsidRPr="00B877BC">
        <w:t>Justine se voyant vieillir elle-même</w:t>
      </w:r>
      <w:r w:rsidR="00FA6A88">
        <w:t xml:space="preserve">, </w:t>
      </w:r>
      <w:r w:rsidRPr="00B877BC">
        <w:t xml:space="preserve">luttait avec rage et </w:t>
      </w:r>
      <w:proofErr w:type="spellStart"/>
      <w:r w:rsidRPr="00B877BC">
        <w:t>Lépinoche</w:t>
      </w:r>
      <w:proofErr w:type="spellEnd"/>
      <w:r w:rsidR="00FA6A88">
        <w:t xml:space="preserve">, </w:t>
      </w:r>
      <w:r w:rsidRPr="00B877BC">
        <w:t>visiblement dégoûté</w:t>
      </w:r>
      <w:r w:rsidR="00FA6A88">
        <w:t xml:space="preserve">, </w:t>
      </w:r>
      <w:r w:rsidRPr="00B877BC">
        <w:t>se cachait à peine de chercher ailleurs</w:t>
      </w:r>
      <w:r w:rsidR="00FA6A88">
        <w:t>.</w:t>
      </w:r>
    </w:p>
    <w:p w14:paraId="3403C8AF" w14:textId="77777777" w:rsidR="00FA6A88" w:rsidRDefault="00A92B34" w:rsidP="00FA6A88">
      <w:r w:rsidRPr="00B877BC">
        <w:t>Il devenait même insolent</w:t>
      </w:r>
      <w:r w:rsidR="00FA6A88">
        <w:t xml:space="preserve">. </w:t>
      </w:r>
      <w:r w:rsidRPr="00B877BC">
        <w:t>Je n</w:t>
      </w:r>
      <w:r w:rsidR="00FA6A88">
        <w:t>’</w:t>
      </w:r>
      <w:r w:rsidRPr="00B877BC">
        <w:t>ai pas su tous les épisodes ou péripéties</w:t>
      </w:r>
      <w:r w:rsidR="00FA6A88">
        <w:t xml:space="preserve">, </w:t>
      </w:r>
      <w:r w:rsidRPr="00B877BC">
        <w:t>mais à coup sûr la pauvre fille brûlait trop pour avoir jamais refusé quelque chose à son misérable amant et je crus</w:t>
      </w:r>
      <w:r w:rsidR="00FA6A88">
        <w:t xml:space="preserve">, </w:t>
      </w:r>
      <w:r w:rsidRPr="00B877BC">
        <w:t>plus d</w:t>
      </w:r>
      <w:r w:rsidR="00FA6A88">
        <w:t>’</w:t>
      </w:r>
      <w:r w:rsidRPr="00B877BC">
        <w:t>une fois</w:t>
      </w:r>
      <w:r w:rsidR="00FA6A88">
        <w:t xml:space="preserve">, </w:t>
      </w:r>
      <w:r w:rsidRPr="00B877BC">
        <w:t>remarquer en celui-ci la blague féroce</w:t>
      </w:r>
      <w:r w:rsidR="00FA6A88">
        <w:t xml:space="preserve">, </w:t>
      </w:r>
      <w:r w:rsidRPr="00B877BC">
        <w:t>la cruauté lâche d</w:t>
      </w:r>
      <w:r w:rsidR="00FA6A88">
        <w:t>’</w:t>
      </w:r>
      <w:r w:rsidRPr="00B877BC">
        <w:t>un bellâtre qui n</w:t>
      </w:r>
      <w:r w:rsidR="00FA6A88">
        <w:t>’</w:t>
      </w:r>
      <w:r w:rsidRPr="00B877BC">
        <w:t>en est plus à solliciter quoi que ce soit et qui n</w:t>
      </w:r>
      <w:r w:rsidR="00FA6A88">
        <w:t>’</w:t>
      </w:r>
      <w:r w:rsidRPr="00B877BC">
        <w:t>a rien donné pour tout obtenir</w:t>
      </w:r>
      <w:r w:rsidR="00FA6A88">
        <w:t>.</w:t>
      </w:r>
    </w:p>
    <w:p w14:paraId="00AFD221" w14:textId="77777777" w:rsidR="00FA6A88" w:rsidRDefault="00FA6A88" w:rsidP="00FA6A88">
      <w:pPr>
        <w:pStyle w:val="Etoile"/>
      </w:pPr>
      <w:r>
        <w:t>* * *</w:t>
      </w:r>
    </w:p>
    <w:p w14:paraId="2BDB51D5" w14:textId="77777777" w:rsidR="00FA6A88" w:rsidRDefault="00A92B34" w:rsidP="00FA6A88">
      <w:r w:rsidRPr="00B877BC">
        <w:t>Un jour on vint</w:t>
      </w:r>
      <w:r w:rsidR="00FA6A88">
        <w:t xml:space="preserve">, </w:t>
      </w:r>
      <w:r w:rsidRPr="00B877BC">
        <w:t>en toute hâte</w:t>
      </w:r>
      <w:r w:rsidR="00FA6A88">
        <w:t xml:space="preserve">, </w:t>
      </w:r>
      <w:r w:rsidRPr="00B877BC">
        <w:t>me chercher de la part de cette malheureuse qui voulait me parler seul à seule avant de mourir</w:t>
      </w:r>
      <w:r w:rsidR="00FA6A88">
        <w:t>.</w:t>
      </w:r>
    </w:p>
    <w:p w14:paraId="681DA572" w14:textId="77777777" w:rsidR="00FA6A88" w:rsidRDefault="00A92B34" w:rsidP="00FA6A88">
      <w:r w:rsidRPr="00B877BC">
        <w:t>Le prêtre</w:t>
      </w:r>
      <w:r w:rsidR="00FA6A88">
        <w:t xml:space="preserve">, </w:t>
      </w:r>
      <w:r w:rsidRPr="00B877BC">
        <w:t>que je rencontrai dans l</w:t>
      </w:r>
      <w:r w:rsidR="00FA6A88">
        <w:t>’</w:t>
      </w:r>
      <w:r w:rsidRPr="00B877BC">
        <w:t>escalier</w:t>
      </w:r>
      <w:r w:rsidR="00FA6A88">
        <w:t xml:space="preserve">, </w:t>
      </w:r>
      <w:r w:rsidRPr="00B877BC">
        <w:t>parut heureux de me voir</w:t>
      </w:r>
      <w:r w:rsidR="00FA6A88">
        <w:t xml:space="preserve">. </w:t>
      </w:r>
      <w:r w:rsidRPr="00B877BC">
        <w:t>Il était fort pâle et m</w:t>
      </w:r>
      <w:r w:rsidR="00FA6A88">
        <w:t>’</w:t>
      </w:r>
      <w:r w:rsidRPr="00B877BC">
        <w:t>affirma que ma présence le d</w:t>
      </w:r>
      <w:r w:rsidRPr="00B877BC">
        <w:t>é</w:t>
      </w:r>
      <w:r w:rsidRPr="00B877BC">
        <w:t>livrait d</w:t>
      </w:r>
      <w:r w:rsidR="00FA6A88">
        <w:t>’</w:t>
      </w:r>
      <w:r w:rsidRPr="00B877BC">
        <w:t>un grand poids</w:t>
      </w:r>
      <w:r w:rsidR="00FA6A88">
        <w:t xml:space="preserve">. </w:t>
      </w:r>
      <w:r w:rsidRPr="00B877BC">
        <w:t>Puis</w:t>
      </w:r>
      <w:r w:rsidR="00FA6A88">
        <w:t xml:space="preserve">, </w:t>
      </w:r>
      <w:r w:rsidRPr="00B877BC">
        <w:t>il s</w:t>
      </w:r>
      <w:r w:rsidR="00FA6A88">
        <w:t>’</w:t>
      </w:r>
      <w:r w:rsidRPr="00B877BC">
        <w:t>en alla</w:t>
      </w:r>
      <w:r w:rsidR="00FA6A88">
        <w:t xml:space="preserve">, </w:t>
      </w:r>
      <w:r w:rsidRPr="00B877BC">
        <w:t>me suppliant d</w:t>
      </w:r>
      <w:r w:rsidR="00FA6A88">
        <w:t>’</w:t>
      </w:r>
      <w:r w:rsidRPr="00B877BC">
        <w:t xml:space="preserve">être </w:t>
      </w:r>
      <w:r w:rsidRPr="00B877BC">
        <w:rPr>
          <w:i/>
          <w:iCs/>
        </w:rPr>
        <w:t>charitable</w:t>
      </w:r>
      <w:r w:rsidR="00FA6A88">
        <w:t>.</w:t>
      </w:r>
    </w:p>
    <w:p w14:paraId="2667CE2E" w14:textId="77777777" w:rsidR="00FA6A88" w:rsidRDefault="00A92B34" w:rsidP="00FA6A88">
      <w:r w:rsidRPr="00B877BC">
        <w:t>Je revenais à peine d</w:t>
      </w:r>
      <w:r w:rsidR="00FA6A88">
        <w:t>’</w:t>
      </w:r>
      <w:r w:rsidRPr="00B877BC">
        <w:t>un grand voyage et je n</w:t>
      </w:r>
      <w:r w:rsidR="00FA6A88">
        <w:t>’</w:t>
      </w:r>
      <w:r w:rsidRPr="00B877BC">
        <w:t>avais pas vu Justine depuis quelques mois</w:t>
      </w:r>
      <w:r w:rsidR="00FA6A88">
        <w:t xml:space="preserve">. </w:t>
      </w:r>
      <w:r w:rsidRPr="00B877BC">
        <w:t>J</w:t>
      </w:r>
      <w:r w:rsidR="00FA6A88">
        <w:t>’</w:t>
      </w:r>
      <w:r w:rsidRPr="00B877BC">
        <w:t>eus peine à la reconnaître</w:t>
      </w:r>
      <w:r w:rsidR="00FA6A88">
        <w:t xml:space="preserve">, </w:t>
      </w:r>
      <w:r w:rsidRPr="00B877BC">
        <w:t>te</w:t>
      </w:r>
      <w:r w:rsidRPr="00B877BC">
        <w:t>l</w:t>
      </w:r>
      <w:r w:rsidRPr="00B877BC">
        <w:t>lement elle était devenue belle sous les griffes de la mort</w:t>
      </w:r>
      <w:r w:rsidR="00FA6A88">
        <w:t>.</w:t>
      </w:r>
    </w:p>
    <w:p w14:paraId="592798C7" w14:textId="77777777" w:rsidR="00FA6A88" w:rsidRDefault="00A92B34" w:rsidP="00FA6A88">
      <w:r w:rsidRPr="00B877BC">
        <w:t>Je ne retrouvai que les yeux</w:t>
      </w:r>
      <w:r w:rsidR="00FA6A88">
        <w:t xml:space="preserve"> – </w:t>
      </w:r>
      <w:r w:rsidRPr="00B877BC">
        <w:t>quels yeux</w:t>
      </w:r>
      <w:r w:rsidR="00FA6A88">
        <w:t xml:space="preserve"> ! – </w:t>
      </w:r>
      <w:r w:rsidRPr="00B877BC">
        <w:t>dans une face toute blanche où passaient des ombres et des clartés</w:t>
      </w:r>
      <w:r w:rsidR="00FA6A88">
        <w:t xml:space="preserve">, </w:t>
      </w:r>
      <w:r w:rsidRPr="00B877BC">
        <w:t>comme si on eût promené devant elle un flambeau</w:t>
      </w:r>
      <w:r w:rsidR="00FA6A88">
        <w:t>.</w:t>
      </w:r>
    </w:p>
    <w:p w14:paraId="732C353A" w14:textId="77777777" w:rsidR="00FA6A88" w:rsidRDefault="00A92B34" w:rsidP="00FA6A88">
      <w:r w:rsidRPr="00B877BC">
        <w:t>Les lèvres</w:t>
      </w:r>
      <w:r w:rsidR="00FA6A88">
        <w:t xml:space="preserve">, </w:t>
      </w:r>
      <w:r w:rsidRPr="00B877BC">
        <w:t>absolument décolorées</w:t>
      </w:r>
      <w:r w:rsidR="00FA6A88">
        <w:t xml:space="preserve">, </w:t>
      </w:r>
      <w:r w:rsidRPr="00B877BC">
        <w:t>n</w:t>
      </w:r>
      <w:r w:rsidR="00FA6A88">
        <w:t>’</w:t>
      </w:r>
      <w:r w:rsidRPr="00B877BC">
        <w:t>étaient visibles qu</w:t>
      </w:r>
      <w:r w:rsidR="00FA6A88">
        <w:t>’</w:t>
      </w:r>
      <w:r w:rsidRPr="00B877BC">
        <w:t>en opposition à la ligne sombre des dents noircies par la fièvre</w:t>
      </w:r>
      <w:r w:rsidR="00FA6A88">
        <w:t xml:space="preserve">. </w:t>
      </w:r>
      <w:r w:rsidRPr="00B877BC">
        <w:t>Tout le reste indistinct</w:t>
      </w:r>
      <w:r w:rsidR="00FA6A88">
        <w:t xml:space="preserve">, </w:t>
      </w:r>
      <w:r w:rsidRPr="00B877BC">
        <w:t>unifié</w:t>
      </w:r>
      <w:r w:rsidR="00FA6A88">
        <w:t xml:space="preserve">, </w:t>
      </w:r>
      <w:r w:rsidRPr="00B877BC">
        <w:t>fondu dans cette blancheur pre</w:t>
      </w:r>
      <w:r w:rsidRPr="00B877BC">
        <w:t>s</w:t>
      </w:r>
      <w:r w:rsidRPr="00B877BC">
        <w:t xml:space="preserve">que </w:t>
      </w:r>
      <w:proofErr w:type="spellStart"/>
      <w:r w:rsidRPr="00B877BC">
        <w:t>nitide</w:t>
      </w:r>
      <w:proofErr w:type="spellEnd"/>
      <w:r w:rsidR="00FA6A88">
        <w:t xml:space="preserve">, </w:t>
      </w:r>
      <w:r w:rsidRPr="00B877BC">
        <w:t>presque lumineuse</w:t>
      </w:r>
      <w:r w:rsidR="00FA6A88">
        <w:t xml:space="preserve">, – </w:t>
      </w:r>
      <w:r w:rsidRPr="00B877BC">
        <w:t>un bloc d</w:t>
      </w:r>
      <w:r w:rsidR="00FA6A88">
        <w:t>’</w:t>
      </w:r>
      <w:r w:rsidRPr="00B877BC">
        <w:t xml:space="preserve">albâtre </w:t>
      </w:r>
      <w:r w:rsidRPr="00B877BC">
        <w:lastRenderedPageBreak/>
        <w:t>poli réverb</w:t>
      </w:r>
      <w:r w:rsidRPr="00B877BC">
        <w:t>é</w:t>
      </w:r>
      <w:r w:rsidRPr="00B877BC">
        <w:t>rant un tapis de neige</w:t>
      </w:r>
      <w:r w:rsidR="00FA6A88">
        <w:t xml:space="preserve"> ! </w:t>
      </w:r>
      <w:r w:rsidRPr="00B877BC">
        <w:t>Les cheveux avaient disparu dans une ample coiffe</w:t>
      </w:r>
      <w:r w:rsidR="00FA6A88">
        <w:t>.</w:t>
      </w:r>
    </w:p>
    <w:p w14:paraId="44438E21" w14:textId="77777777" w:rsidR="00FA6A88" w:rsidRDefault="00A92B34" w:rsidP="00FA6A88">
      <w:r w:rsidRPr="00B877BC">
        <w:t>Je suis sûr de n</w:t>
      </w:r>
      <w:r w:rsidR="00FA6A88">
        <w:t>’</w:t>
      </w:r>
      <w:r w:rsidRPr="00B877BC">
        <w:t>avoir senti</w:t>
      </w:r>
      <w:r w:rsidR="00FA6A88">
        <w:t xml:space="preserve">, </w:t>
      </w:r>
      <w:r w:rsidRPr="00B877BC">
        <w:t>en cette occasion</w:t>
      </w:r>
      <w:r w:rsidR="00FA6A88">
        <w:t xml:space="preserve">, </w:t>
      </w:r>
      <w:r w:rsidRPr="00B877BC">
        <w:t>que de la p</w:t>
      </w:r>
      <w:r w:rsidRPr="00B877BC">
        <w:t>i</w:t>
      </w:r>
      <w:r w:rsidRPr="00B877BC">
        <w:t>tié</w:t>
      </w:r>
      <w:r w:rsidR="00FA6A88">
        <w:t xml:space="preserve">, </w:t>
      </w:r>
      <w:r w:rsidRPr="00B877BC">
        <w:t>la plus déchirante pitié de ma vie</w:t>
      </w:r>
      <w:r w:rsidR="00FA6A88">
        <w:t xml:space="preserve">, </w:t>
      </w:r>
      <w:r w:rsidRPr="00B877BC">
        <w:t>surtout lorsqu</w:t>
      </w:r>
      <w:r w:rsidR="00FA6A88">
        <w:t>’</w:t>
      </w:r>
      <w:r w:rsidRPr="00B877BC">
        <w:t>elle me parla</w:t>
      </w:r>
      <w:r w:rsidR="00FA6A88">
        <w:t xml:space="preserve">. </w:t>
      </w:r>
      <w:r w:rsidRPr="00B877BC">
        <w:t>Plus tard</w:t>
      </w:r>
      <w:r w:rsidR="00FA6A88">
        <w:t xml:space="preserve">, </w:t>
      </w:r>
      <w:r w:rsidRPr="00B877BC">
        <w:t>seulement</w:t>
      </w:r>
      <w:r w:rsidR="00FA6A88">
        <w:t xml:space="preserve">, </w:t>
      </w:r>
      <w:r w:rsidRPr="00B877BC">
        <w:t>je devais sentir la beauté surnat</w:t>
      </w:r>
      <w:r w:rsidRPr="00B877BC">
        <w:t>u</w:t>
      </w:r>
      <w:r w:rsidRPr="00B877BC">
        <w:t>relle de cette configuration de l</w:t>
      </w:r>
      <w:r w:rsidR="00FA6A88">
        <w:t>’</w:t>
      </w:r>
      <w:r w:rsidRPr="00B877BC">
        <w:t>Épouvante et de la Douleur</w:t>
      </w:r>
      <w:r w:rsidR="00FA6A88">
        <w:t>.</w:t>
      </w:r>
    </w:p>
    <w:p w14:paraId="7D306702" w14:textId="77777777" w:rsidR="00FA6A88" w:rsidRDefault="00A92B34" w:rsidP="00FA6A88">
      <w:r w:rsidRPr="00B877BC">
        <w:t>Elle m</w:t>
      </w:r>
      <w:r w:rsidR="00FA6A88">
        <w:t>’</w:t>
      </w:r>
      <w:r w:rsidRPr="00B877BC">
        <w:t>attendait</w:t>
      </w:r>
      <w:r w:rsidR="00FA6A88">
        <w:t xml:space="preserve">, </w:t>
      </w:r>
      <w:r w:rsidRPr="00B877BC">
        <w:t>assise dans son lit</w:t>
      </w:r>
      <w:r w:rsidR="00FA6A88">
        <w:t>.</w:t>
      </w:r>
    </w:p>
    <w:p w14:paraId="49F6E496" w14:textId="77777777" w:rsidR="00FA6A88" w:rsidRDefault="00FA6A88" w:rsidP="00FA6A88">
      <w:r>
        <w:t>— </w:t>
      </w:r>
      <w:r w:rsidR="00A92B34" w:rsidRPr="00B877BC">
        <w:t>Monsieur</w:t>
      </w:r>
      <w:r>
        <w:t xml:space="preserve">, </w:t>
      </w:r>
      <w:r w:rsidR="00A92B34" w:rsidRPr="00B877BC">
        <w:t>dit-elle à voix très basse</w:t>
      </w:r>
      <w:r>
        <w:t xml:space="preserve">, </w:t>
      </w:r>
      <w:r w:rsidR="00A92B34" w:rsidRPr="00B877BC">
        <w:t>je viens de recevoir l</w:t>
      </w:r>
      <w:r>
        <w:t>’</w:t>
      </w:r>
      <w:r w:rsidR="00A92B34" w:rsidRPr="00B877BC">
        <w:t>extrême-onction et je vais mourir</w:t>
      </w:r>
      <w:r>
        <w:t xml:space="preserve">… </w:t>
      </w:r>
      <w:r w:rsidR="00A92B34" w:rsidRPr="00B877BC">
        <w:t>Dieu est très bon et j</w:t>
      </w:r>
      <w:r>
        <w:t>’</w:t>
      </w:r>
      <w:r w:rsidR="00A92B34" w:rsidRPr="00B877BC">
        <w:t>espère qu</w:t>
      </w:r>
      <w:r>
        <w:t>’</w:t>
      </w:r>
      <w:r w:rsidR="00A92B34" w:rsidRPr="00B877BC">
        <w:t>il ne me rejettera pas</w:t>
      </w:r>
      <w:r>
        <w:t xml:space="preserve">… </w:t>
      </w:r>
      <w:r w:rsidR="00A92B34" w:rsidRPr="00B877BC">
        <w:t>Je vous ai prié de venir parce que vous êtes un ami véritable et que vous accomplirez</w:t>
      </w:r>
      <w:r>
        <w:t xml:space="preserve">, </w:t>
      </w:r>
      <w:r w:rsidR="00A92B34" w:rsidRPr="00B877BC">
        <w:t>j</w:t>
      </w:r>
      <w:r>
        <w:t>’</w:t>
      </w:r>
      <w:r w:rsidR="00A92B34" w:rsidRPr="00B877BC">
        <w:t>en suis certaine</w:t>
      </w:r>
      <w:r>
        <w:t xml:space="preserve">, </w:t>
      </w:r>
      <w:r w:rsidR="00A92B34" w:rsidRPr="00B877BC">
        <w:t>ce que vous demande humblement un cœur désolé</w:t>
      </w:r>
      <w:r>
        <w:t>.</w:t>
      </w:r>
    </w:p>
    <w:p w14:paraId="28DC4A57" w14:textId="77777777" w:rsidR="00FA6A88" w:rsidRDefault="00A92B34" w:rsidP="00FA6A88">
      <w:r w:rsidRPr="00B877BC">
        <w:t>Personne</w:t>
      </w:r>
      <w:r w:rsidR="00FA6A88">
        <w:t xml:space="preserve">, </w:t>
      </w:r>
      <w:r w:rsidRPr="00B877BC">
        <w:t>excepté le prêtre qui sort d</w:t>
      </w:r>
      <w:r w:rsidR="00FA6A88">
        <w:t>’</w:t>
      </w:r>
      <w:r w:rsidRPr="00B877BC">
        <w:t>ici</w:t>
      </w:r>
      <w:r w:rsidR="00FA6A88">
        <w:t xml:space="preserve">, </w:t>
      </w:r>
      <w:r w:rsidRPr="00B877BC">
        <w:t>ne sait encore ce que j</w:t>
      </w:r>
      <w:r w:rsidR="00FA6A88">
        <w:t>’</w:t>
      </w:r>
      <w:r w:rsidRPr="00B877BC">
        <w:t>ai fait</w:t>
      </w:r>
      <w:r w:rsidR="00FA6A88">
        <w:t xml:space="preserve">. </w:t>
      </w:r>
      <w:r w:rsidRPr="00B877BC">
        <w:t>Quand je serai morte</w:t>
      </w:r>
      <w:r w:rsidR="00FA6A88">
        <w:t xml:space="preserve">, </w:t>
      </w:r>
      <w:r w:rsidRPr="00B877BC">
        <w:t>tout le monde le saura et ce sera une honte horrible</w:t>
      </w:r>
      <w:r w:rsidR="00FA6A88">
        <w:t>.</w:t>
      </w:r>
    </w:p>
    <w:p w14:paraId="357F7E3D" w14:textId="77777777" w:rsidR="00FA6A88" w:rsidRDefault="00A92B34" w:rsidP="00FA6A88">
      <w:r w:rsidRPr="00B877BC">
        <w:t>J</w:t>
      </w:r>
      <w:r w:rsidR="00FA6A88">
        <w:t>’</w:t>
      </w:r>
      <w:r w:rsidRPr="00B877BC">
        <w:t>ai ruiné plusieurs personnes qui avaient confiance en moi et que j</w:t>
      </w:r>
      <w:r w:rsidR="00FA6A88">
        <w:t>’</w:t>
      </w:r>
      <w:r w:rsidRPr="00B877BC">
        <w:t>ai trompées odieusement</w:t>
      </w:r>
      <w:r w:rsidR="00FA6A88">
        <w:t xml:space="preserve">. </w:t>
      </w:r>
      <w:r w:rsidRPr="00B877BC">
        <w:t>Depuis trois ans</w:t>
      </w:r>
      <w:r w:rsidR="00FA6A88">
        <w:t xml:space="preserve">, </w:t>
      </w:r>
      <w:r w:rsidRPr="00B877BC">
        <w:t>ma vie n</w:t>
      </w:r>
      <w:r w:rsidR="00FA6A88">
        <w:t>’</w:t>
      </w:r>
      <w:r w:rsidRPr="00B877BC">
        <w:t>a été qu</w:t>
      </w:r>
      <w:r w:rsidR="00FA6A88">
        <w:t>’</w:t>
      </w:r>
      <w:r w:rsidRPr="00B877BC">
        <w:t>une imposture</w:t>
      </w:r>
      <w:r w:rsidR="00FA6A88">
        <w:t xml:space="preserve">, </w:t>
      </w:r>
      <w:r w:rsidRPr="00B877BC">
        <w:t>un mensonge de tous les jours</w:t>
      </w:r>
      <w:r w:rsidR="00FA6A88">
        <w:t xml:space="preserve">, </w:t>
      </w:r>
      <w:r w:rsidRPr="00B877BC">
        <w:t>de toutes les heures</w:t>
      </w:r>
      <w:r w:rsidR="00FA6A88">
        <w:t xml:space="preserve">. </w:t>
      </w:r>
      <w:r w:rsidRPr="00B877BC">
        <w:t>J</w:t>
      </w:r>
      <w:r w:rsidR="00FA6A88">
        <w:t>’</w:t>
      </w:r>
      <w:r w:rsidRPr="00B877BC">
        <w:t>ai fait croire à d</w:t>
      </w:r>
      <w:r w:rsidR="00FA6A88">
        <w:t>’</w:t>
      </w:r>
      <w:r w:rsidRPr="00B877BC">
        <w:t>anciens amis de la famille</w:t>
      </w:r>
      <w:r w:rsidR="00FA6A88">
        <w:t xml:space="preserve">, </w:t>
      </w:r>
      <w:r w:rsidRPr="00B877BC">
        <w:t>que nous n</w:t>
      </w:r>
      <w:r w:rsidR="00FA6A88">
        <w:t>’</w:t>
      </w:r>
      <w:r w:rsidRPr="00B877BC">
        <w:t>étions pas ruinées</w:t>
      </w:r>
      <w:r w:rsidR="00FA6A88">
        <w:t xml:space="preserve">, </w:t>
      </w:r>
      <w:r w:rsidRPr="00B877BC">
        <w:t>ma mère et moi</w:t>
      </w:r>
      <w:r w:rsidR="00FA6A88">
        <w:t xml:space="preserve">. </w:t>
      </w:r>
      <w:r w:rsidRPr="00B877BC">
        <w:t>On m</w:t>
      </w:r>
      <w:r w:rsidR="00FA6A88">
        <w:t>’</w:t>
      </w:r>
      <w:r w:rsidRPr="00B877BC">
        <w:t>a prêté des sommes importantes que j</w:t>
      </w:r>
      <w:r w:rsidR="00FA6A88">
        <w:t>’</w:t>
      </w:r>
      <w:r w:rsidRPr="00B877BC">
        <w:t>ai jetées dans la spéculation et que j</w:t>
      </w:r>
      <w:r w:rsidR="00FA6A88">
        <w:t>’</w:t>
      </w:r>
      <w:r w:rsidRPr="00B877BC">
        <w:t>ai perdues</w:t>
      </w:r>
      <w:r w:rsidR="00FA6A88">
        <w:t xml:space="preserve">. </w:t>
      </w:r>
      <w:r w:rsidRPr="00B877BC">
        <w:t>Je faisais</w:t>
      </w:r>
      <w:r w:rsidR="00FA6A88">
        <w:t xml:space="preserve">, </w:t>
      </w:r>
      <w:r w:rsidRPr="00B877BC">
        <w:t>sans y rien entendre</w:t>
      </w:r>
      <w:r w:rsidR="00FA6A88">
        <w:t xml:space="preserve">, </w:t>
      </w:r>
      <w:r w:rsidRPr="00B877BC">
        <w:t>mais avec une ob</w:t>
      </w:r>
      <w:r w:rsidRPr="00B877BC">
        <w:t>s</w:t>
      </w:r>
      <w:r w:rsidRPr="00B877BC">
        <w:t>tination de damnée</w:t>
      </w:r>
      <w:r w:rsidR="00FA6A88">
        <w:t xml:space="preserve">, </w:t>
      </w:r>
      <w:r w:rsidRPr="00B877BC">
        <w:t>le trafic des valeurs de Bourse dans l</w:t>
      </w:r>
      <w:r w:rsidR="00FA6A88">
        <w:t>’</w:t>
      </w:r>
      <w:r w:rsidRPr="00B877BC">
        <w:t>espérance de gagner une fortune</w:t>
      </w:r>
      <w:r w:rsidR="00FA6A88">
        <w:t xml:space="preserve">… </w:t>
      </w:r>
      <w:r w:rsidRPr="00B877BC">
        <w:t>Vous comprenez</w:t>
      </w:r>
      <w:r w:rsidR="00FA6A88">
        <w:t xml:space="preserve">… </w:t>
      </w:r>
      <w:r w:rsidRPr="00B877BC">
        <w:t>Je vo</w:t>
      </w:r>
      <w:r w:rsidRPr="00B877BC">
        <w:t>u</w:t>
      </w:r>
      <w:r w:rsidRPr="00B877BC">
        <w:t>lais devenir riche pour celui que j</w:t>
      </w:r>
      <w:r w:rsidR="00FA6A88">
        <w:t>’</w:t>
      </w:r>
      <w:r w:rsidRPr="00B877BC">
        <w:t>aimais à la perdition de mon âme</w:t>
      </w:r>
      <w:r w:rsidR="00FA6A88">
        <w:t xml:space="preserve">, </w:t>
      </w:r>
      <w:r w:rsidRPr="00B877BC">
        <w:t>que j</w:t>
      </w:r>
      <w:r w:rsidR="00FA6A88">
        <w:t>’</w:t>
      </w:r>
      <w:r w:rsidRPr="00B877BC">
        <w:t xml:space="preserve">aime encore et pour qui je meurs </w:t>
      </w:r>
      <w:r w:rsidRPr="00B877BC">
        <w:rPr>
          <w:i/>
          <w:iCs/>
        </w:rPr>
        <w:t>inutilement</w:t>
      </w:r>
      <w:r w:rsidR="00FA6A88">
        <w:t> !</w:t>
      </w:r>
    </w:p>
    <w:p w14:paraId="5703BB02" w14:textId="77777777" w:rsidR="00FA6A88" w:rsidRDefault="00FA6A88" w:rsidP="00FA6A88">
      <w:r>
        <w:t xml:space="preserve">… </w:t>
      </w:r>
      <w:r w:rsidR="00A92B34" w:rsidRPr="00B877BC">
        <w:t>J</w:t>
      </w:r>
      <w:r>
        <w:t>’</w:t>
      </w:r>
      <w:r w:rsidR="00A92B34" w:rsidRPr="00B877BC">
        <w:t>ai volé de très pauvres gens</w:t>
      </w:r>
      <w:r>
        <w:t xml:space="preserve">. </w:t>
      </w:r>
      <w:r w:rsidR="00A92B34" w:rsidRPr="00B877BC">
        <w:t>Une fois</w:t>
      </w:r>
      <w:r>
        <w:t xml:space="preserve">, </w:t>
      </w:r>
      <w:r w:rsidR="00A92B34" w:rsidRPr="00B877BC">
        <w:t>monsieur</w:t>
      </w:r>
      <w:r>
        <w:t xml:space="preserve">, </w:t>
      </w:r>
      <w:r w:rsidR="00A92B34" w:rsidRPr="00B877BC">
        <w:t>j</w:t>
      </w:r>
      <w:r>
        <w:t>’</w:t>
      </w:r>
      <w:r w:rsidR="00A92B34" w:rsidRPr="00B877BC">
        <w:t xml:space="preserve">ai dérobé à une vieille femme infirme et presque aveugle </w:t>
      </w:r>
      <w:r w:rsidR="00A92B34" w:rsidRPr="00B877BC">
        <w:lastRenderedPageBreak/>
        <w:t>quelques titres ou obligations qui étaient tout son bien et je les ai rempl</w:t>
      </w:r>
      <w:r w:rsidR="00A92B34" w:rsidRPr="00B877BC">
        <w:t>a</w:t>
      </w:r>
      <w:r w:rsidR="00A92B34" w:rsidRPr="00B877BC">
        <w:t>cés par des prospectus en papier de couleur</w:t>
      </w:r>
      <w:r>
        <w:t xml:space="preserve">… </w:t>
      </w:r>
      <w:r w:rsidR="00A92B34" w:rsidRPr="00B877BC">
        <w:t>Cette chrétienne qui me chérissait sera forcée de mendier son pain</w:t>
      </w:r>
      <w:r>
        <w:t>.</w:t>
      </w:r>
    </w:p>
    <w:p w14:paraId="7EA63E03" w14:textId="77777777" w:rsidR="00FA6A88" w:rsidRDefault="00A92B34" w:rsidP="00FA6A88">
      <w:r w:rsidRPr="00B877BC">
        <w:t>Comme je perdais continuellement</w:t>
      </w:r>
      <w:r w:rsidR="00FA6A88">
        <w:t xml:space="preserve">, </w:t>
      </w:r>
      <w:r w:rsidRPr="00B877BC">
        <w:t>j</w:t>
      </w:r>
      <w:r w:rsidR="00FA6A88">
        <w:t>’</w:t>
      </w:r>
      <w:r w:rsidRPr="00B877BC">
        <w:t>étais prête à tous les crimes dans l</w:t>
      </w:r>
      <w:r w:rsidR="00FA6A88">
        <w:t>’</w:t>
      </w:r>
      <w:r w:rsidRPr="00B877BC">
        <w:t>illusion de me rattraper</w:t>
      </w:r>
      <w:r w:rsidR="00FA6A88">
        <w:t xml:space="preserve">… </w:t>
      </w:r>
      <w:r w:rsidRPr="00B877BC">
        <w:t>Enfin</w:t>
      </w:r>
      <w:r w:rsidR="00FA6A88">
        <w:t xml:space="preserve">, </w:t>
      </w:r>
      <w:r w:rsidRPr="00B877BC">
        <w:t xml:space="preserve">je dois plus de </w:t>
      </w:r>
      <w:proofErr w:type="gramStart"/>
      <w:r w:rsidRPr="00B877BC">
        <w:t>QUATRE-VINGT</w:t>
      </w:r>
      <w:proofErr w:type="gramEnd"/>
      <w:r w:rsidRPr="00B877BC">
        <w:t xml:space="preserve"> MILLE FRANCS</w:t>
      </w:r>
      <w:r w:rsidR="00FA6A88">
        <w:t xml:space="preserve"> ! </w:t>
      </w:r>
      <w:r w:rsidRPr="00B877BC">
        <w:t>Mon oncle seul pourrait les payer</w:t>
      </w:r>
      <w:r w:rsidR="00FA6A88">
        <w:t xml:space="preserve">, </w:t>
      </w:r>
      <w:r w:rsidRPr="00B877BC">
        <w:t>mon oncle riche dont j</w:t>
      </w:r>
      <w:r w:rsidR="00FA6A88">
        <w:t>’</w:t>
      </w:r>
      <w:r w:rsidRPr="00B877BC">
        <w:t>ai souvent désiré la mort</w:t>
      </w:r>
      <w:r w:rsidR="00FA6A88">
        <w:t xml:space="preserve">. </w:t>
      </w:r>
      <w:r w:rsidRPr="00B877BC">
        <w:t>Allez le trouver</w:t>
      </w:r>
      <w:r w:rsidR="00FA6A88">
        <w:t xml:space="preserve">, </w:t>
      </w:r>
      <w:r w:rsidRPr="00B877BC">
        <w:t>je vous en supplie</w:t>
      </w:r>
      <w:r w:rsidR="00FA6A88">
        <w:t xml:space="preserve">, </w:t>
      </w:r>
      <w:r w:rsidRPr="00B877BC">
        <w:t>aussitôt qu</w:t>
      </w:r>
      <w:r w:rsidR="00FA6A88">
        <w:t>’</w:t>
      </w:r>
      <w:r w:rsidRPr="00B877BC">
        <w:t>on m</w:t>
      </w:r>
      <w:r w:rsidR="00FA6A88">
        <w:t>’</w:t>
      </w:r>
      <w:r w:rsidRPr="00B877BC">
        <w:t xml:space="preserve">aura mise dans la terre et dites-lui bien que </w:t>
      </w:r>
      <w:r w:rsidRPr="00B877BC">
        <w:rPr>
          <w:i/>
          <w:iCs/>
        </w:rPr>
        <w:t>c</w:t>
      </w:r>
      <w:r w:rsidR="00FA6A88">
        <w:rPr>
          <w:i/>
          <w:iCs/>
        </w:rPr>
        <w:t>’</w:t>
      </w:r>
      <w:r w:rsidRPr="00B877BC">
        <w:rPr>
          <w:i/>
          <w:iCs/>
        </w:rPr>
        <w:t>est</w:t>
      </w:r>
      <w:r w:rsidRPr="00B877BC">
        <w:t xml:space="preserve"> </w:t>
      </w:r>
      <w:r w:rsidRPr="00B877BC">
        <w:rPr>
          <w:i/>
          <w:iCs/>
        </w:rPr>
        <w:t>moi</w:t>
      </w:r>
      <w:r w:rsidRPr="00B877BC">
        <w:t xml:space="preserve"> </w:t>
      </w:r>
      <w:r w:rsidRPr="00B877BC">
        <w:rPr>
          <w:i/>
          <w:iCs/>
        </w:rPr>
        <w:t>qui</w:t>
      </w:r>
      <w:r w:rsidRPr="00B877BC">
        <w:t xml:space="preserve"> </w:t>
      </w:r>
      <w:r w:rsidRPr="00B877BC">
        <w:rPr>
          <w:i/>
          <w:iCs/>
        </w:rPr>
        <w:t>meurs</w:t>
      </w:r>
      <w:r w:rsidR="00FA6A88">
        <w:t xml:space="preserve">, </w:t>
      </w:r>
      <w:r w:rsidRPr="00B877BC">
        <w:t>et que je meurs épouvantée de toutes ces malédictions sur ma pauvre tombe</w:t>
      </w:r>
      <w:r w:rsidR="00FA6A88">
        <w:t xml:space="preserve"> !… </w:t>
      </w:r>
      <w:r w:rsidRPr="00B877BC">
        <w:t>Épouvantée</w:t>
      </w:r>
      <w:r w:rsidR="00FA6A88">
        <w:t> !…</w:t>
      </w:r>
    </w:p>
    <w:p w14:paraId="5A7699B8" w14:textId="77777777" w:rsidR="00FA6A88" w:rsidRDefault="00A92B34" w:rsidP="00FA6A88">
      <w:r w:rsidRPr="00B877BC">
        <w:t>L</w:t>
      </w:r>
      <w:r w:rsidR="00FA6A88">
        <w:t>’</w:t>
      </w:r>
      <w:r w:rsidRPr="00B877BC">
        <w:t>agonisante poussa un grand cri et</w:t>
      </w:r>
      <w:r w:rsidR="00FA6A88">
        <w:t xml:space="preserve">, </w:t>
      </w:r>
      <w:r w:rsidRPr="00B877BC">
        <w:t>me jetant les bras a</w:t>
      </w:r>
      <w:r w:rsidRPr="00B877BC">
        <w:t>u</w:t>
      </w:r>
      <w:r w:rsidRPr="00B877BC">
        <w:t>tour du cou</w:t>
      </w:r>
      <w:r w:rsidR="00FA6A88">
        <w:t xml:space="preserve">, </w:t>
      </w:r>
      <w:r w:rsidRPr="00B877BC">
        <w:t>aboya ces derniers mots que j</w:t>
      </w:r>
      <w:r w:rsidR="00FA6A88">
        <w:t>’</w:t>
      </w:r>
      <w:r w:rsidRPr="00B877BC">
        <w:t>entends encore</w:t>
      </w:r>
      <w:r w:rsidR="00FA6A88">
        <w:t> :</w:t>
      </w:r>
    </w:p>
    <w:p w14:paraId="373079E4" w14:textId="77777777" w:rsidR="00FA6A88" w:rsidRDefault="00FA6A88" w:rsidP="00FA6A88">
      <w:r>
        <w:t>— </w:t>
      </w:r>
      <w:r w:rsidR="00A92B34" w:rsidRPr="00B877BC">
        <w:t>Ah</w:t>
      </w:r>
      <w:r>
        <w:t xml:space="preserve"> ! </w:t>
      </w:r>
      <w:r w:rsidR="00A92B34" w:rsidRPr="00B877BC">
        <w:t>si vous saviez</w:t>
      </w:r>
      <w:r>
        <w:t xml:space="preserve">… </w:t>
      </w:r>
      <w:r w:rsidR="00A92B34" w:rsidRPr="00B877BC">
        <w:t>si vous saviez ce que je vois</w:t>
      </w:r>
      <w:r>
        <w:t> !…</w:t>
      </w:r>
    </w:p>
    <w:p w14:paraId="5B95C286" w14:textId="77777777" w:rsidR="00FA6A88" w:rsidRDefault="00A92B34" w:rsidP="00FA6A88">
      <w:r w:rsidRPr="00B877BC">
        <w:t>C</w:t>
      </w:r>
      <w:r w:rsidR="00FA6A88">
        <w:t>’</w:t>
      </w:r>
      <w:r w:rsidRPr="00B877BC">
        <w:t>était la fin</w:t>
      </w:r>
      <w:r w:rsidR="00FA6A88">
        <w:t xml:space="preserve">. </w:t>
      </w:r>
      <w:r w:rsidRPr="00B877BC">
        <w:t>Je fus forcé de me délier du cadavre dont les ongles m</w:t>
      </w:r>
      <w:r w:rsidR="00FA6A88">
        <w:t>’</w:t>
      </w:r>
      <w:r w:rsidRPr="00B877BC">
        <w:t>entraient dans la chair et dont les yeux</w:t>
      </w:r>
      <w:r w:rsidR="00FA6A88">
        <w:t xml:space="preserve">, </w:t>
      </w:r>
      <w:r w:rsidRPr="00B877BC">
        <w:t>incroyabl</w:t>
      </w:r>
      <w:r w:rsidRPr="00B877BC">
        <w:t>e</w:t>
      </w:r>
      <w:r w:rsidRPr="00B877BC">
        <w:t>ment dilatés</w:t>
      </w:r>
      <w:r w:rsidR="00FA6A88">
        <w:t xml:space="preserve">, </w:t>
      </w:r>
      <w:r w:rsidRPr="00B877BC">
        <w:t>regardaient toujours</w:t>
      </w:r>
      <w:r w:rsidR="00FA6A88">
        <w:t>…</w:t>
      </w:r>
    </w:p>
    <w:p w14:paraId="12C70AA2" w14:textId="77777777" w:rsidR="00FA6A88" w:rsidRDefault="00A92B34" w:rsidP="00FA6A88">
      <w:r w:rsidRPr="00B877BC">
        <w:t>L</w:t>
      </w:r>
      <w:r w:rsidR="00FA6A88">
        <w:t>’</w:t>
      </w:r>
      <w:r w:rsidRPr="00B877BC">
        <w:t>oncle</w:t>
      </w:r>
      <w:r w:rsidR="00FA6A88">
        <w:t xml:space="preserve">, </w:t>
      </w:r>
      <w:r w:rsidRPr="00B877BC">
        <w:t>naturellement</w:t>
      </w:r>
      <w:r w:rsidR="00FA6A88">
        <w:t xml:space="preserve">, </w:t>
      </w:r>
      <w:r w:rsidRPr="00B877BC">
        <w:t xml:space="preserve">ne paya rien et </w:t>
      </w:r>
      <w:proofErr w:type="spellStart"/>
      <w:r w:rsidRPr="00B877BC">
        <w:t>Lépinoche</w:t>
      </w:r>
      <w:proofErr w:type="spellEnd"/>
      <w:r w:rsidR="00FA6A88">
        <w:t xml:space="preserve">, </w:t>
      </w:r>
      <w:r w:rsidRPr="00B877BC">
        <w:t>à qui je racontai cette mort</w:t>
      </w:r>
      <w:r w:rsidR="00FA6A88">
        <w:t xml:space="preserve">, </w:t>
      </w:r>
      <w:r w:rsidRPr="00B877BC">
        <w:t>quelque temps après</w:t>
      </w:r>
      <w:r w:rsidR="00FA6A88">
        <w:t xml:space="preserve">, </w:t>
      </w:r>
      <w:r w:rsidRPr="00B877BC">
        <w:t>m</w:t>
      </w:r>
      <w:r w:rsidR="00FA6A88">
        <w:t>’</w:t>
      </w:r>
      <w:r w:rsidRPr="00B877BC">
        <w:t>avoua qu</w:t>
      </w:r>
      <w:r w:rsidR="00FA6A88">
        <w:t>’</w:t>
      </w:r>
      <w:r w:rsidRPr="00B877BC">
        <w:t>il trouvait tout cela bien triste</w:t>
      </w:r>
      <w:r w:rsidR="00FA6A88">
        <w:t xml:space="preserve">, </w:t>
      </w:r>
      <w:r w:rsidRPr="00B877BC">
        <w:t>vraiment</w:t>
      </w:r>
      <w:r w:rsidR="00FA6A88">
        <w:t>.</w:t>
      </w:r>
    </w:p>
    <w:p w14:paraId="1EC54C3A" w14:textId="77777777" w:rsidR="00FA6A88" w:rsidRDefault="00A92B34" w:rsidP="00FA6A88">
      <w:r w:rsidRPr="00B877BC">
        <w:t>Quatre ans plus tard</w:t>
      </w:r>
      <w:r w:rsidR="00FA6A88">
        <w:t xml:space="preserve">, </w:t>
      </w:r>
      <w:r w:rsidRPr="00B877BC">
        <w:t>il épousait la fille d</w:t>
      </w:r>
      <w:r w:rsidR="00FA6A88">
        <w:t>’</w:t>
      </w:r>
      <w:r w:rsidRPr="00B877BC">
        <w:t>un larbin de haut parage</w:t>
      </w:r>
      <w:r w:rsidR="00FA6A88">
        <w:t xml:space="preserve">, </w:t>
      </w:r>
      <w:r w:rsidRPr="00B877BC">
        <w:t>une femme honnête</w:t>
      </w:r>
      <w:r w:rsidR="00FA6A88">
        <w:t xml:space="preserve">, </w:t>
      </w:r>
      <w:r w:rsidRPr="00B877BC">
        <w:t>celle-là</w:t>
      </w:r>
      <w:r w:rsidR="00FA6A88">
        <w:t xml:space="preserve">, </w:t>
      </w:r>
      <w:r w:rsidRPr="00B877BC">
        <w:t>qui réprouve toutes les démences et ne lui permet plus de me fréquenter</w:t>
      </w:r>
      <w:r w:rsidR="00FA6A88">
        <w:t>.</w:t>
      </w:r>
    </w:p>
    <w:p w14:paraId="47478F2C" w14:textId="78EFB37A" w:rsidR="00A92B34" w:rsidRPr="00B877BC" w:rsidRDefault="00A92B34" w:rsidP="00FA6A88">
      <w:pPr>
        <w:pStyle w:val="Titre1"/>
      </w:pPr>
      <w:bookmarkStart w:id="13" w:name="_Toc198811650"/>
      <w:r w:rsidRPr="00B877BC">
        <w:lastRenderedPageBreak/>
        <w:t>XIII</w:t>
      </w:r>
      <w:r w:rsidRPr="00B877BC">
        <w:br/>
      </w:r>
      <w:r w:rsidRPr="00B877BC">
        <w:br/>
        <w:t>TOUT CE QUE TU VOUDRAS</w:t>
      </w:r>
      <w:r w:rsidR="00FA6A88">
        <w:t> !…</w:t>
      </w:r>
      <w:bookmarkEnd w:id="13"/>
      <w:r w:rsidR="00FA6A88">
        <w:br/>
      </w:r>
    </w:p>
    <w:p w14:paraId="51E8E651" w14:textId="77777777" w:rsidR="00FA6A88" w:rsidRDefault="00A92B34" w:rsidP="00FA6A88">
      <w:pPr>
        <w:jc w:val="right"/>
      </w:pPr>
      <w:r w:rsidRPr="00FA6A88">
        <w:rPr>
          <w:i/>
          <w:iCs/>
        </w:rPr>
        <w:t xml:space="preserve">Au Prince Alexandre </w:t>
      </w:r>
      <w:proofErr w:type="spellStart"/>
      <w:r w:rsidRPr="00FA6A88">
        <w:rPr>
          <w:i/>
          <w:iCs/>
        </w:rPr>
        <w:t>Ourousof</w:t>
      </w:r>
      <w:proofErr w:type="spellEnd"/>
      <w:r w:rsidR="00FA6A88" w:rsidRPr="00FA6A88">
        <w:t>.</w:t>
      </w:r>
    </w:p>
    <w:p w14:paraId="054C56E7" w14:textId="77777777" w:rsidR="00FA6A88" w:rsidRDefault="00A92B34" w:rsidP="00FA6A88">
      <w:r w:rsidRPr="00B877BC">
        <w:t>Maxence</w:t>
      </w:r>
      <w:r w:rsidR="00FA6A88">
        <w:t xml:space="preserve">, </w:t>
      </w:r>
      <w:r w:rsidRPr="00B877BC">
        <w:t>fatigué d</w:t>
      </w:r>
      <w:r w:rsidR="00FA6A88">
        <w:t>’</w:t>
      </w:r>
      <w:r w:rsidRPr="00B877BC">
        <w:t>une longue soirée de plaisir</w:t>
      </w:r>
      <w:r w:rsidR="00FA6A88">
        <w:t xml:space="preserve">, </w:t>
      </w:r>
      <w:r w:rsidRPr="00B877BC">
        <w:t>arrivait à l</w:t>
      </w:r>
      <w:r w:rsidR="00FA6A88">
        <w:t>’</w:t>
      </w:r>
      <w:r w:rsidRPr="00B877BC">
        <w:t>angle de la rue et de la ruelle Dupleix</w:t>
      </w:r>
      <w:r w:rsidR="00FA6A88">
        <w:t xml:space="preserve">, </w:t>
      </w:r>
      <w:r w:rsidRPr="00B877BC">
        <w:t>de l</w:t>
      </w:r>
      <w:r w:rsidR="00FA6A88">
        <w:t>’</w:t>
      </w:r>
      <w:r w:rsidRPr="00B877BC">
        <w:t>autre côté de l</w:t>
      </w:r>
      <w:r w:rsidR="00FA6A88">
        <w:t>’</w:t>
      </w:r>
      <w:r w:rsidRPr="00B877BC">
        <w:t>École militaire</w:t>
      </w:r>
      <w:r w:rsidR="00FA6A88">
        <w:t xml:space="preserve">. </w:t>
      </w:r>
      <w:r w:rsidRPr="00B877BC">
        <w:t>L</w:t>
      </w:r>
      <w:r w:rsidR="00FA6A88">
        <w:t>’</w:t>
      </w:r>
      <w:r w:rsidRPr="00B877BC">
        <w:t>endroit</w:t>
      </w:r>
      <w:r w:rsidR="00FA6A88">
        <w:t xml:space="preserve">, </w:t>
      </w:r>
      <w:r w:rsidRPr="00B877BC">
        <w:t>simplement ignoble en plein jour</w:t>
      </w:r>
      <w:r w:rsidR="00FA6A88">
        <w:t xml:space="preserve">, </w:t>
      </w:r>
      <w:r w:rsidRPr="00B877BC">
        <w:t>était</w:t>
      </w:r>
      <w:r w:rsidR="00FA6A88">
        <w:t xml:space="preserve">, </w:t>
      </w:r>
      <w:r w:rsidRPr="00B877BC">
        <w:t>à une heure du matin</w:t>
      </w:r>
      <w:r w:rsidR="00FA6A88">
        <w:t xml:space="preserve">, </w:t>
      </w:r>
      <w:r w:rsidRPr="00B877BC">
        <w:t>cette nuit-là</w:t>
      </w:r>
      <w:r w:rsidR="00FA6A88">
        <w:t xml:space="preserve">, </w:t>
      </w:r>
      <w:r w:rsidRPr="00B877BC">
        <w:t>quelque peu sinistre</w:t>
      </w:r>
      <w:r w:rsidR="00FA6A88">
        <w:t xml:space="preserve">. </w:t>
      </w:r>
      <w:r w:rsidRPr="00B877BC">
        <w:t>La ruelle noire</w:t>
      </w:r>
      <w:r w:rsidR="00FA6A88">
        <w:t xml:space="preserve">, </w:t>
      </w:r>
      <w:r w:rsidRPr="00B877BC">
        <w:t>surtout</w:t>
      </w:r>
      <w:r w:rsidR="00FA6A88">
        <w:t xml:space="preserve">, </w:t>
      </w:r>
      <w:r w:rsidRPr="00B877BC">
        <w:t>ne rassurait pas</w:t>
      </w:r>
      <w:r w:rsidR="00FA6A88">
        <w:t xml:space="preserve">. </w:t>
      </w:r>
      <w:r w:rsidRPr="00B877BC">
        <w:t>Ce tronçon de voie fangeuse où l</w:t>
      </w:r>
      <w:r w:rsidR="00FA6A88">
        <w:t>’</w:t>
      </w:r>
      <w:r w:rsidRPr="00B877BC">
        <w:t>on travaille à vil prix l</w:t>
      </w:r>
      <w:r w:rsidR="00FA6A88">
        <w:t>’</w:t>
      </w:r>
      <w:r w:rsidRPr="00B877BC">
        <w:t xml:space="preserve">artilleur et le cavalier dans des </w:t>
      </w:r>
      <w:proofErr w:type="spellStart"/>
      <w:r w:rsidRPr="00B877BC">
        <w:t>garnos</w:t>
      </w:r>
      <w:proofErr w:type="spellEnd"/>
      <w:r w:rsidRPr="00B877BC">
        <w:t xml:space="preserve"> effrayants</w:t>
      </w:r>
      <w:r w:rsidR="00FA6A88">
        <w:t xml:space="preserve">, </w:t>
      </w:r>
      <w:r w:rsidRPr="00B877BC">
        <w:t>inquiétait le noctambule</w:t>
      </w:r>
      <w:r w:rsidR="00FA6A88">
        <w:t>.</w:t>
      </w:r>
    </w:p>
    <w:p w14:paraId="31695439" w14:textId="77777777" w:rsidR="00FA6A88" w:rsidRDefault="00A92B34" w:rsidP="00FA6A88">
      <w:r w:rsidRPr="00B877BC">
        <w:t>Il délibéra pourtant</w:t>
      </w:r>
      <w:r w:rsidR="00FA6A88">
        <w:t xml:space="preserve">. </w:t>
      </w:r>
      <w:r w:rsidRPr="00B877BC">
        <w:t>Une rumeur arrivait du boulevard de Grenelle redouté des sages</w:t>
      </w:r>
      <w:r w:rsidR="00FA6A88">
        <w:t xml:space="preserve">, </w:t>
      </w:r>
      <w:r w:rsidRPr="00B877BC">
        <w:t>et l</w:t>
      </w:r>
      <w:r w:rsidR="00FA6A88">
        <w:t>’</w:t>
      </w:r>
      <w:r w:rsidRPr="00B877BC">
        <w:t>horreur de tomber dans un conflit de pochards l</w:t>
      </w:r>
      <w:r w:rsidR="00FA6A88">
        <w:t>’</w:t>
      </w:r>
      <w:r w:rsidRPr="00B877BC">
        <w:t>inclinait à choisir le boyau malpropre à l</w:t>
      </w:r>
      <w:r w:rsidR="00FA6A88">
        <w:t>’</w:t>
      </w:r>
      <w:r w:rsidRPr="00B877BC">
        <w:t>extrémité duquel il se croyait sûr de trouver un plus paisible vallon pour le cours de ses rêveries amoureuses</w:t>
      </w:r>
      <w:r w:rsidR="00FA6A88">
        <w:t>.</w:t>
      </w:r>
    </w:p>
    <w:p w14:paraId="59FA4E95" w14:textId="77777777" w:rsidR="00FA6A88" w:rsidRDefault="00A92B34" w:rsidP="00FA6A88">
      <w:r w:rsidRPr="00B877BC">
        <w:t>Il sortait des bras de sa maîtresse et sentait le besoin de cuver sa paillardise dans la somnolence d</w:t>
      </w:r>
      <w:r w:rsidR="00FA6A88">
        <w:t>’</w:t>
      </w:r>
      <w:r w:rsidRPr="00B877BC">
        <w:t>un retour sans pe</w:t>
      </w:r>
      <w:r w:rsidRPr="00B877BC">
        <w:t>r</w:t>
      </w:r>
      <w:r w:rsidRPr="00B877BC">
        <w:t>turbation</w:t>
      </w:r>
      <w:r w:rsidR="00FA6A88">
        <w:t>.</w:t>
      </w:r>
    </w:p>
    <w:p w14:paraId="53098FA9" w14:textId="77777777" w:rsidR="00FA6A88" w:rsidRDefault="00FA6A88" w:rsidP="00FA6A88">
      <w:r>
        <w:t>— </w:t>
      </w:r>
      <w:r w:rsidR="00A92B34" w:rsidRPr="00B877BC">
        <w:t>Eh bien</w:t>
      </w:r>
      <w:r>
        <w:t xml:space="preserve"> ! </w:t>
      </w:r>
      <w:r w:rsidR="00A92B34" w:rsidRPr="00B877BC">
        <w:t>te décides-tu</w:t>
      </w:r>
      <w:r>
        <w:t xml:space="preserve">, </w:t>
      </w:r>
      <w:r w:rsidR="00A92B34" w:rsidRPr="00B877BC">
        <w:t>oui ou non</w:t>
      </w:r>
      <w:r>
        <w:t xml:space="preserve"> ? </w:t>
      </w:r>
      <w:r w:rsidR="00A92B34" w:rsidRPr="00B877BC">
        <w:t>dit une voix abjecte qui cherchait à se faire aimable</w:t>
      </w:r>
      <w:r>
        <w:t>.</w:t>
      </w:r>
    </w:p>
    <w:p w14:paraId="1717D40E" w14:textId="77777777" w:rsidR="00FA6A88" w:rsidRDefault="00A92B34" w:rsidP="00FA6A88">
      <w:r w:rsidRPr="00B877BC">
        <w:t>Maxence</w:t>
      </w:r>
      <w:r w:rsidR="00FA6A88">
        <w:t xml:space="preserve">, </w:t>
      </w:r>
      <w:r w:rsidRPr="00B877BC">
        <w:t>alors</w:t>
      </w:r>
      <w:r w:rsidR="00FA6A88">
        <w:t xml:space="preserve">, </w:t>
      </w:r>
      <w:r w:rsidRPr="00B877BC">
        <w:t>vit se détacher du mur le plus proche une grosse femme qui vint lui offrir la denrée précieuse de son amour</w:t>
      </w:r>
      <w:r w:rsidR="00FA6A88">
        <w:t>.</w:t>
      </w:r>
    </w:p>
    <w:p w14:paraId="084027C3" w14:textId="77777777" w:rsidR="00FA6A88" w:rsidRDefault="00FA6A88" w:rsidP="00FA6A88">
      <w:r>
        <w:t>— </w:t>
      </w:r>
      <w:r w:rsidR="00A92B34" w:rsidRPr="00B877BC">
        <w:t>Je ne te prendrai pas cher</w:t>
      </w:r>
      <w:r>
        <w:t xml:space="preserve">, </w:t>
      </w:r>
      <w:r w:rsidR="00A92B34" w:rsidRPr="00B877BC">
        <w:t>va</w:t>
      </w:r>
      <w:r>
        <w:t xml:space="preserve">, </w:t>
      </w:r>
      <w:r w:rsidR="00A92B34" w:rsidRPr="00B877BC">
        <w:t>et je ferai tout ce que tu voudras</w:t>
      </w:r>
      <w:r>
        <w:t xml:space="preserve">, </w:t>
      </w:r>
      <w:r w:rsidR="00A92B34" w:rsidRPr="00B877BC">
        <w:t>mignon</w:t>
      </w:r>
      <w:r>
        <w:t>.</w:t>
      </w:r>
    </w:p>
    <w:p w14:paraId="238244B8" w14:textId="77777777" w:rsidR="00FA6A88" w:rsidRDefault="00A92B34" w:rsidP="00FA6A88">
      <w:r w:rsidRPr="00B877BC">
        <w:lastRenderedPageBreak/>
        <w:t>Elle défila le programme</w:t>
      </w:r>
      <w:r w:rsidR="00FA6A88">
        <w:t xml:space="preserve">. </w:t>
      </w:r>
      <w:r w:rsidRPr="00B877BC">
        <w:t>Le rôdeur immobile écoutait cela comme il eût écouté battre son cœur</w:t>
      </w:r>
      <w:r w:rsidR="00FA6A88">
        <w:t xml:space="preserve">. </w:t>
      </w:r>
      <w:r w:rsidRPr="00B877BC">
        <w:t>C</w:t>
      </w:r>
      <w:r w:rsidR="00FA6A88">
        <w:t>’</w:t>
      </w:r>
      <w:r w:rsidRPr="00B877BC">
        <w:t>était stupide</w:t>
      </w:r>
      <w:r w:rsidR="00FA6A88">
        <w:t xml:space="preserve">, </w:t>
      </w:r>
      <w:r w:rsidRPr="00B877BC">
        <w:t>mais il n</w:t>
      </w:r>
      <w:r w:rsidR="00FA6A88">
        <w:t>’</w:t>
      </w:r>
      <w:r w:rsidRPr="00B877BC">
        <w:t>aurait pu dire pourquoi cette voix le remuait</w:t>
      </w:r>
      <w:r w:rsidR="00FA6A88">
        <w:t xml:space="preserve">. </w:t>
      </w:r>
      <w:r w:rsidRPr="00B877BC">
        <w:t>Il n</w:t>
      </w:r>
      <w:r w:rsidR="00FA6A88">
        <w:t>’</w:t>
      </w:r>
      <w:r w:rsidRPr="00B877BC">
        <w:t>aurait pu le dire</w:t>
      </w:r>
      <w:r w:rsidR="00FA6A88">
        <w:t xml:space="preserve">, </w:t>
      </w:r>
      <w:r w:rsidRPr="00B877BC">
        <w:t>le pauvre homme</w:t>
      </w:r>
      <w:r w:rsidR="00FA6A88">
        <w:t xml:space="preserve">, </w:t>
      </w:r>
      <w:r w:rsidRPr="00B877BC">
        <w:t>quand même il se fût agi de sauver sa peau</w:t>
      </w:r>
      <w:r w:rsidR="00FA6A88">
        <w:t xml:space="preserve">. </w:t>
      </w:r>
      <w:r w:rsidRPr="00B877BC">
        <w:t>Cependant son trouble était bien certain</w:t>
      </w:r>
      <w:r w:rsidR="00FA6A88">
        <w:t xml:space="preserve">. </w:t>
      </w:r>
      <w:r w:rsidRPr="00B877BC">
        <w:t>Et ce trouble devint une angoisse insupportable</w:t>
      </w:r>
      <w:r w:rsidR="00FA6A88">
        <w:t xml:space="preserve">, </w:t>
      </w:r>
      <w:r w:rsidRPr="00B877BC">
        <w:t>quand il sentit son âme s</w:t>
      </w:r>
      <w:r w:rsidR="00FA6A88">
        <w:t>’</w:t>
      </w:r>
      <w:r w:rsidRPr="00B877BC">
        <w:t>en aller à la dérive sur ce boniment d</w:t>
      </w:r>
      <w:r w:rsidR="00FA6A88">
        <w:t>’</w:t>
      </w:r>
      <w:r w:rsidRPr="00B877BC">
        <w:t>ignominie qui le portait comme un reflux vers les amonts les plus lointains de son passé</w:t>
      </w:r>
      <w:r w:rsidR="00FA6A88">
        <w:t>.</w:t>
      </w:r>
    </w:p>
    <w:p w14:paraId="3FAD8A07" w14:textId="77777777" w:rsidR="00FA6A88" w:rsidRDefault="00A92B34" w:rsidP="00FA6A88">
      <w:r w:rsidRPr="00B877BC">
        <w:t>Souvenirs de suavité merveilleuse que cette façon de rep</w:t>
      </w:r>
      <w:r w:rsidRPr="00B877BC">
        <w:t>a</w:t>
      </w:r>
      <w:r w:rsidRPr="00B877BC">
        <w:t>raître profanait indiciblement</w:t>
      </w:r>
      <w:r w:rsidR="00FA6A88">
        <w:t xml:space="preserve"> ! </w:t>
      </w:r>
      <w:r w:rsidRPr="00B877BC">
        <w:t>Les impressions de son enfance avaient été quelque chose de divin et sa vie actuelle n</w:t>
      </w:r>
      <w:r w:rsidR="00FA6A88">
        <w:t>’</w:t>
      </w:r>
      <w:r w:rsidRPr="00B877BC">
        <w:t>était</w:t>
      </w:r>
      <w:r w:rsidR="00FA6A88">
        <w:t xml:space="preserve">, </w:t>
      </w:r>
      <w:r w:rsidRPr="00B877BC">
        <w:t>h</w:t>
      </w:r>
      <w:r w:rsidRPr="00B877BC">
        <w:t>é</w:t>
      </w:r>
      <w:r w:rsidRPr="00B877BC">
        <w:t>las</w:t>
      </w:r>
      <w:r w:rsidR="00FA6A88">
        <w:t xml:space="preserve"> ! </w:t>
      </w:r>
      <w:r w:rsidRPr="00B877BC">
        <w:t>rien de glorieux</w:t>
      </w:r>
      <w:r w:rsidR="00FA6A88">
        <w:t>.</w:t>
      </w:r>
    </w:p>
    <w:p w14:paraId="10E006C3" w14:textId="77777777" w:rsidR="00FA6A88" w:rsidRDefault="00A92B34" w:rsidP="00FA6A88">
      <w:r w:rsidRPr="00B877BC">
        <w:t>Lorsqu</w:t>
      </w:r>
      <w:r w:rsidR="00FA6A88">
        <w:t>’</w:t>
      </w:r>
      <w:r w:rsidRPr="00B877BC">
        <w:t>il cherchait à se récupérer</w:t>
      </w:r>
      <w:r w:rsidR="00FA6A88">
        <w:t xml:space="preserve">, </w:t>
      </w:r>
      <w:r w:rsidRPr="00B877BC">
        <w:t>en les évoquant après quelque noce</w:t>
      </w:r>
      <w:r w:rsidR="00FA6A88">
        <w:t xml:space="preserve">, </w:t>
      </w:r>
      <w:r w:rsidRPr="00B877BC">
        <w:t>elles accouraient bonnement et fidèlement à lui</w:t>
      </w:r>
      <w:r w:rsidR="00FA6A88">
        <w:t xml:space="preserve">, </w:t>
      </w:r>
      <w:r w:rsidRPr="00B877BC">
        <w:t>ces impressions</w:t>
      </w:r>
      <w:r w:rsidR="00FA6A88">
        <w:t xml:space="preserve">, </w:t>
      </w:r>
      <w:r w:rsidRPr="00B877BC">
        <w:t>comme des brebis frileuses et abandonnées qui ne demanderaient pas mieux que de toujours suivre leur pa</w:t>
      </w:r>
      <w:r w:rsidRPr="00B877BC">
        <w:t>s</w:t>
      </w:r>
      <w:r w:rsidRPr="00B877BC">
        <w:t>teur</w:t>
      </w:r>
      <w:r w:rsidR="00FA6A88">
        <w:t>…</w:t>
      </w:r>
    </w:p>
    <w:p w14:paraId="53774706" w14:textId="77777777" w:rsidR="00FA6A88" w:rsidRDefault="00A92B34" w:rsidP="00FA6A88">
      <w:r w:rsidRPr="00B877BC">
        <w:t>Mais cette fois</w:t>
      </w:r>
      <w:r w:rsidR="00FA6A88">
        <w:t xml:space="preserve">, </w:t>
      </w:r>
      <w:r w:rsidRPr="00B877BC">
        <w:t>il ne les avait pas appelées</w:t>
      </w:r>
      <w:r w:rsidR="00FA6A88">
        <w:t xml:space="preserve">. </w:t>
      </w:r>
      <w:r w:rsidRPr="00B877BC">
        <w:t>Elles venaient d</w:t>
      </w:r>
      <w:r w:rsidR="00FA6A88">
        <w:t>’</w:t>
      </w:r>
      <w:r w:rsidRPr="00B877BC">
        <w:t>elles-mêmes</w:t>
      </w:r>
      <w:r w:rsidR="00FA6A88">
        <w:t xml:space="preserve">, </w:t>
      </w:r>
      <w:r w:rsidRPr="00B877BC">
        <w:t>ou plutôt</w:t>
      </w:r>
      <w:r w:rsidR="00FA6A88">
        <w:t xml:space="preserve">, </w:t>
      </w:r>
      <w:r w:rsidRPr="00B877BC">
        <w:t>c</w:t>
      </w:r>
      <w:r w:rsidR="00FA6A88">
        <w:t>’</w:t>
      </w:r>
      <w:r w:rsidRPr="00B877BC">
        <w:t xml:space="preserve">était une </w:t>
      </w:r>
      <w:r w:rsidRPr="00B877BC">
        <w:rPr>
          <w:i/>
          <w:iCs/>
        </w:rPr>
        <w:t>autre</w:t>
      </w:r>
      <w:r w:rsidRPr="00B877BC">
        <w:t xml:space="preserve"> </w:t>
      </w:r>
      <w:r w:rsidRPr="00B877BC">
        <w:rPr>
          <w:i/>
          <w:iCs/>
        </w:rPr>
        <w:t>voix</w:t>
      </w:r>
      <w:r w:rsidRPr="00B877BC">
        <w:t xml:space="preserve"> qui les appelait</w:t>
      </w:r>
      <w:r w:rsidR="00FA6A88">
        <w:t xml:space="preserve">, </w:t>
      </w:r>
      <w:r w:rsidRPr="00B877BC">
        <w:t>une voix aussi écoutée</w:t>
      </w:r>
      <w:r w:rsidR="00FA6A88">
        <w:t xml:space="preserve">, </w:t>
      </w:r>
      <w:r w:rsidRPr="00B877BC">
        <w:t>sans doute</w:t>
      </w:r>
      <w:r w:rsidR="00FA6A88">
        <w:t xml:space="preserve">, </w:t>
      </w:r>
      <w:r w:rsidRPr="00B877BC">
        <w:t>que la sienne</w:t>
      </w:r>
      <w:r w:rsidR="00FA6A88">
        <w:t xml:space="preserve">, </w:t>
      </w:r>
      <w:r w:rsidRPr="00B877BC">
        <w:t>et c</w:t>
      </w:r>
      <w:r w:rsidR="00FA6A88">
        <w:t>’</w:t>
      </w:r>
      <w:r w:rsidRPr="00B877BC">
        <w:t>était ab</w:t>
      </w:r>
      <w:r w:rsidRPr="00B877BC">
        <w:t>o</w:t>
      </w:r>
      <w:r w:rsidRPr="00B877BC">
        <w:t>minable de n</w:t>
      </w:r>
      <w:r w:rsidR="00FA6A88">
        <w:t>’</w:t>
      </w:r>
      <w:r w:rsidRPr="00B877BC">
        <w:t>y rien comprendre</w:t>
      </w:r>
      <w:r w:rsidR="00FA6A88">
        <w:t>.</w:t>
      </w:r>
    </w:p>
    <w:p w14:paraId="741CDAB5" w14:textId="77777777" w:rsidR="00FA6A88" w:rsidRDefault="00FA6A88" w:rsidP="00FA6A88">
      <w:pPr>
        <w:pStyle w:val="Etoile"/>
      </w:pPr>
      <w:r>
        <w:t>* * *</w:t>
      </w:r>
    </w:p>
    <w:p w14:paraId="6F2F3F31" w14:textId="77777777" w:rsidR="00FA6A88" w:rsidRDefault="00FA6A88" w:rsidP="00FA6A88">
      <w:r>
        <w:t>— </w:t>
      </w:r>
      <w:r w:rsidR="00A92B34" w:rsidRPr="00B877BC">
        <w:rPr>
          <w:i/>
          <w:iCs/>
        </w:rPr>
        <w:t>Tout</w:t>
      </w:r>
      <w:r w:rsidR="00A92B34" w:rsidRPr="00B877BC">
        <w:t xml:space="preserve"> </w:t>
      </w:r>
      <w:r w:rsidR="00A92B34" w:rsidRPr="00B877BC">
        <w:rPr>
          <w:i/>
          <w:iCs/>
        </w:rPr>
        <w:t>ce</w:t>
      </w:r>
      <w:r w:rsidR="00A92B34" w:rsidRPr="00B877BC">
        <w:t xml:space="preserve"> </w:t>
      </w:r>
      <w:r w:rsidR="00A92B34" w:rsidRPr="00B877BC">
        <w:rPr>
          <w:i/>
          <w:iCs/>
        </w:rPr>
        <w:t>que</w:t>
      </w:r>
      <w:r w:rsidR="00A92B34" w:rsidRPr="00B877BC">
        <w:t xml:space="preserve"> </w:t>
      </w:r>
      <w:r w:rsidR="00A92B34" w:rsidRPr="00B877BC">
        <w:rPr>
          <w:i/>
          <w:iCs/>
        </w:rPr>
        <w:t>tu</w:t>
      </w:r>
      <w:r w:rsidR="00A92B34" w:rsidRPr="00B877BC">
        <w:t xml:space="preserve"> </w:t>
      </w:r>
      <w:r w:rsidR="00A92B34" w:rsidRPr="00B877BC">
        <w:rPr>
          <w:i/>
          <w:iCs/>
        </w:rPr>
        <w:t>voudras</w:t>
      </w:r>
      <w:r>
        <w:t xml:space="preserve"> ! </w:t>
      </w:r>
      <w:r w:rsidR="00A92B34" w:rsidRPr="00B877BC">
        <w:t>je te ferai tout ce que tu vo</w:t>
      </w:r>
      <w:r w:rsidR="00A92B34" w:rsidRPr="00B877BC">
        <w:t>u</w:t>
      </w:r>
      <w:r w:rsidR="00A92B34" w:rsidRPr="00B877BC">
        <w:t>dras</w:t>
      </w:r>
      <w:r>
        <w:t xml:space="preserve">, </w:t>
      </w:r>
      <w:r w:rsidR="00A92B34" w:rsidRPr="00B877BC">
        <w:t>mon trésor</w:t>
      </w:r>
      <w:r>
        <w:t>…</w:t>
      </w:r>
    </w:p>
    <w:p w14:paraId="25BD5FDF" w14:textId="77777777" w:rsidR="00FA6A88" w:rsidRDefault="00A92B34" w:rsidP="00FA6A88">
      <w:r w:rsidRPr="00B877BC">
        <w:t>Non</w:t>
      </w:r>
      <w:r w:rsidR="00FA6A88">
        <w:t xml:space="preserve">, </w:t>
      </w:r>
      <w:r w:rsidRPr="00B877BC">
        <w:t>vraiment</w:t>
      </w:r>
      <w:r w:rsidR="00FA6A88">
        <w:t xml:space="preserve">, </w:t>
      </w:r>
      <w:r w:rsidRPr="00B877BC">
        <w:t>ce n</w:t>
      </w:r>
      <w:r w:rsidR="00FA6A88">
        <w:t>’</w:t>
      </w:r>
      <w:r w:rsidRPr="00B877BC">
        <w:t>était pas tolérable</w:t>
      </w:r>
      <w:r w:rsidR="00FA6A88">
        <w:t xml:space="preserve">. </w:t>
      </w:r>
      <w:r w:rsidRPr="00B877BC">
        <w:t>Sa mère était mo</w:t>
      </w:r>
      <w:r w:rsidRPr="00B877BC">
        <w:t>r</w:t>
      </w:r>
      <w:r w:rsidRPr="00B877BC">
        <w:t>te</w:t>
      </w:r>
      <w:r w:rsidR="00FA6A88">
        <w:t xml:space="preserve">, </w:t>
      </w:r>
      <w:r w:rsidRPr="00B877BC">
        <w:t>brûlée vive dans un incendie</w:t>
      </w:r>
      <w:r w:rsidR="00FA6A88">
        <w:t xml:space="preserve">. </w:t>
      </w:r>
      <w:r w:rsidRPr="00B877BC">
        <w:t>Il se souvenait d</w:t>
      </w:r>
      <w:r w:rsidR="00FA6A88">
        <w:t>’</w:t>
      </w:r>
      <w:r w:rsidRPr="00B877BC">
        <w:t>une main ca</w:t>
      </w:r>
      <w:r w:rsidRPr="00B877BC">
        <w:t>r</w:t>
      </w:r>
      <w:r w:rsidRPr="00B877BC">
        <w:t>bonisée</w:t>
      </w:r>
      <w:r w:rsidR="00FA6A88">
        <w:t xml:space="preserve">, </w:t>
      </w:r>
      <w:r w:rsidRPr="00B877BC">
        <w:t>la seule partie qu</w:t>
      </w:r>
      <w:r w:rsidR="00FA6A88">
        <w:t>’</w:t>
      </w:r>
      <w:r w:rsidRPr="00B877BC">
        <w:t>on eût osé lui montrer du cadavre</w:t>
      </w:r>
      <w:r w:rsidR="00FA6A88">
        <w:t>.</w:t>
      </w:r>
    </w:p>
    <w:p w14:paraId="260A36DF" w14:textId="1E212F62" w:rsidR="00FA6A88" w:rsidRDefault="00A92B34" w:rsidP="00FA6A88">
      <w:r w:rsidRPr="00B877BC">
        <w:lastRenderedPageBreak/>
        <w:t>Sa sœur unique</w:t>
      </w:r>
      <w:r w:rsidR="00FA6A88">
        <w:t xml:space="preserve">, </w:t>
      </w:r>
      <w:r w:rsidRPr="00B877BC">
        <w:t>son aînée de quinze ans</w:t>
      </w:r>
      <w:r w:rsidR="00FA6A88">
        <w:t xml:space="preserve">, </w:t>
      </w:r>
      <w:r w:rsidRPr="00B877BC">
        <w:t>qui l</w:t>
      </w:r>
      <w:r w:rsidR="00FA6A88">
        <w:t>’</w:t>
      </w:r>
      <w:r w:rsidRPr="00B877BC">
        <w:t>avait élevé avec tant de sollicitude et de laquelle il tenait ce qu</w:t>
      </w:r>
      <w:r w:rsidR="00FA6A88">
        <w:t>’</w:t>
      </w:r>
      <w:r w:rsidRPr="00B877BC">
        <w:t>il y avait en lui de meilleur</w:t>
      </w:r>
      <w:r w:rsidR="00FA6A88">
        <w:t xml:space="preserve">, </w:t>
      </w:r>
      <w:r w:rsidRPr="00B877BC">
        <w:t>avait fini d</w:t>
      </w:r>
      <w:r w:rsidR="00FA6A88">
        <w:t>’</w:t>
      </w:r>
      <w:r w:rsidRPr="00B877BC">
        <w:t>une manière non moins tragique</w:t>
      </w:r>
      <w:r w:rsidR="00FA6A88">
        <w:t xml:space="preserve">. </w:t>
      </w:r>
      <w:r w:rsidRPr="00B877BC">
        <w:t>L</w:t>
      </w:r>
      <w:r w:rsidR="00FA6A88">
        <w:t>’</w:t>
      </w:r>
      <w:r w:rsidRPr="00B877BC">
        <w:t>océan l</w:t>
      </w:r>
      <w:r w:rsidR="00FA6A88">
        <w:t>’</w:t>
      </w:r>
      <w:r w:rsidRPr="00B877BC">
        <w:t>avait avalée avec cinquante passagers ou passagères</w:t>
      </w:r>
      <w:r w:rsidR="00FA6A88">
        <w:t xml:space="preserve">, </w:t>
      </w:r>
      <w:r w:rsidRPr="00B877BC">
        <w:t>dans un naufrage trop fameux</w:t>
      </w:r>
      <w:r w:rsidR="00FA6A88">
        <w:t xml:space="preserve">, </w:t>
      </w:r>
      <w:r w:rsidRPr="00B877BC">
        <w:t>sur l</w:t>
      </w:r>
      <w:r w:rsidR="00FA6A88">
        <w:t>’</w:t>
      </w:r>
      <w:r w:rsidRPr="00B877BC">
        <w:t>une des côtes les plus i</w:t>
      </w:r>
      <w:r w:rsidRPr="00B877BC">
        <w:t>n</w:t>
      </w:r>
      <w:r w:rsidRPr="00B877BC">
        <w:t>hospitalières du golfe de Gascogne</w:t>
      </w:r>
      <w:r w:rsidR="00FA6A88">
        <w:t xml:space="preserve">. </w:t>
      </w:r>
      <w:r w:rsidRPr="00B877BC">
        <w:t>Il n</w:t>
      </w:r>
      <w:r w:rsidR="00FA6A88">
        <w:t>’</w:t>
      </w:r>
      <w:r w:rsidRPr="00B877BC">
        <w:t>avait pas été possible de retrouver son corps</w:t>
      </w:r>
      <w:r w:rsidR="00FA6A88">
        <w:t>.</w:t>
      </w:r>
    </w:p>
    <w:p w14:paraId="06BDC77F" w14:textId="77777777" w:rsidR="00FA6A88" w:rsidRDefault="00A92B34" w:rsidP="00FA6A88">
      <w:r w:rsidRPr="00B877BC">
        <w:t>Et ces deux créatures douloureuses le possédaient chaque fois qu</w:t>
      </w:r>
      <w:r w:rsidR="00FA6A88">
        <w:t>’</w:t>
      </w:r>
      <w:r w:rsidRPr="00B877BC">
        <w:t>il s</w:t>
      </w:r>
      <w:r w:rsidR="00FA6A88">
        <w:t>’</w:t>
      </w:r>
      <w:r w:rsidRPr="00B877BC">
        <w:t>accoudait</w:t>
      </w:r>
      <w:r w:rsidR="00FA6A88">
        <w:t xml:space="preserve">, </w:t>
      </w:r>
      <w:r w:rsidRPr="00B877BC">
        <w:t>en regardant couler sa propre vie</w:t>
      </w:r>
      <w:r w:rsidR="00FA6A88">
        <w:t xml:space="preserve">, </w:t>
      </w:r>
      <w:r w:rsidRPr="00B877BC">
        <w:t>sur le parapet de sa mémoire</w:t>
      </w:r>
      <w:r w:rsidR="00FA6A88">
        <w:t>.</w:t>
      </w:r>
    </w:p>
    <w:p w14:paraId="0D8CED5D" w14:textId="77777777" w:rsidR="00FA6A88" w:rsidRDefault="00A92B34" w:rsidP="00FA6A88">
      <w:r w:rsidRPr="00B877BC">
        <w:t>Eh bien</w:t>
      </w:r>
      <w:r w:rsidR="00FA6A88">
        <w:t xml:space="preserve"> ! </w:t>
      </w:r>
      <w:r w:rsidRPr="00B877BC">
        <w:t>c</w:t>
      </w:r>
      <w:r w:rsidR="00FA6A88">
        <w:t>’</w:t>
      </w:r>
      <w:r w:rsidRPr="00B877BC">
        <w:t>était horrible</w:t>
      </w:r>
      <w:r w:rsidR="00FA6A88">
        <w:t xml:space="preserve">, </w:t>
      </w:r>
      <w:r w:rsidRPr="00B877BC">
        <w:t>c</w:t>
      </w:r>
      <w:r w:rsidR="00FA6A88">
        <w:t>’</w:t>
      </w:r>
      <w:r w:rsidRPr="00B877BC">
        <w:t>était monstrueux</w:t>
      </w:r>
      <w:r w:rsidR="00FA6A88">
        <w:t xml:space="preserve">, </w:t>
      </w:r>
      <w:r w:rsidRPr="00B877BC">
        <w:t>mais la gue</w:t>
      </w:r>
      <w:r w:rsidRPr="00B877BC">
        <w:t>u</w:t>
      </w:r>
      <w:r w:rsidRPr="00B877BC">
        <w:t>se qui le tenait là</w:t>
      </w:r>
      <w:r w:rsidR="00FA6A88">
        <w:t xml:space="preserve">, </w:t>
      </w:r>
      <w:r w:rsidRPr="00B877BC">
        <w:t>sur ce trottoir</w:t>
      </w:r>
      <w:r w:rsidR="00FA6A88">
        <w:t xml:space="preserve">, </w:t>
      </w:r>
      <w:r w:rsidRPr="00B877BC">
        <w:t>sur ce quai d</w:t>
      </w:r>
      <w:r w:rsidR="00FA6A88">
        <w:t>’</w:t>
      </w:r>
      <w:r w:rsidRPr="00B877BC">
        <w:t>enfer</w:t>
      </w:r>
      <w:r w:rsidR="00FA6A88">
        <w:t xml:space="preserve">, </w:t>
      </w:r>
      <w:r w:rsidRPr="00B877BC">
        <w:t>comme dit Maeterlinck</w:t>
      </w:r>
      <w:r w:rsidR="00FA6A88">
        <w:t xml:space="preserve">, </w:t>
      </w:r>
      <w:r w:rsidRPr="00B877BC">
        <w:t>avait exactement la voix de sa sœur</w:t>
      </w:r>
      <w:r w:rsidR="00FA6A88">
        <w:t xml:space="preserve">, </w:t>
      </w:r>
      <w:r w:rsidRPr="00B877BC">
        <w:t>de cette cré</w:t>
      </w:r>
      <w:r w:rsidRPr="00B877BC">
        <w:t>a</w:t>
      </w:r>
      <w:r w:rsidRPr="00B877BC">
        <w:t>ture d</w:t>
      </w:r>
      <w:r w:rsidR="00FA6A88">
        <w:t>’</w:t>
      </w:r>
      <w:r w:rsidRPr="00B877BC">
        <w:t>élection qui lui avait paru appartenir aux hiérarchies a</w:t>
      </w:r>
      <w:r w:rsidRPr="00B877BC">
        <w:t>n</w:t>
      </w:r>
      <w:r w:rsidRPr="00B877BC">
        <w:t>géliques et dont les pieds</w:t>
      </w:r>
      <w:r w:rsidR="00FA6A88">
        <w:t xml:space="preserve">, </w:t>
      </w:r>
      <w:r w:rsidRPr="00B877BC">
        <w:t>croyait-il</w:t>
      </w:r>
      <w:r w:rsidR="00FA6A88">
        <w:t xml:space="preserve">, </w:t>
      </w:r>
      <w:r w:rsidRPr="00B877BC">
        <w:t>eussent purifié la boue de Sodome</w:t>
      </w:r>
      <w:r w:rsidR="00FA6A88">
        <w:t>.</w:t>
      </w:r>
    </w:p>
    <w:p w14:paraId="69336C68" w14:textId="77777777" w:rsidR="00FA6A88" w:rsidRDefault="00A92B34" w:rsidP="00FA6A88">
      <w:r w:rsidRPr="00B877BC">
        <w:t>Oh</w:t>
      </w:r>
      <w:r w:rsidR="00FA6A88">
        <w:t xml:space="preserve"> ! </w:t>
      </w:r>
      <w:r w:rsidRPr="00B877BC">
        <w:t>sans doute</w:t>
      </w:r>
      <w:r w:rsidR="00FA6A88">
        <w:t xml:space="preserve">, </w:t>
      </w:r>
      <w:r w:rsidRPr="00B877BC">
        <w:t>c</w:t>
      </w:r>
      <w:r w:rsidR="00FA6A88">
        <w:t>’</w:t>
      </w:r>
      <w:r w:rsidRPr="00B877BC">
        <w:t>était sa voix inexprimablement dégradée</w:t>
      </w:r>
      <w:r w:rsidR="00FA6A88">
        <w:t xml:space="preserve">, </w:t>
      </w:r>
      <w:r w:rsidRPr="00B877BC">
        <w:t>tombée du ciel</w:t>
      </w:r>
      <w:r w:rsidR="00FA6A88">
        <w:t xml:space="preserve">, </w:t>
      </w:r>
      <w:r w:rsidRPr="00B877BC">
        <w:t>roulée dans les sales gouffres où meurt le to</w:t>
      </w:r>
      <w:r w:rsidRPr="00B877BC">
        <w:t>n</w:t>
      </w:r>
      <w:r w:rsidRPr="00B877BC">
        <w:t>nerre</w:t>
      </w:r>
      <w:r w:rsidR="00FA6A88">
        <w:t xml:space="preserve">. </w:t>
      </w:r>
      <w:r w:rsidRPr="00B877BC">
        <w:t>Mais c</w:t>
      </w:r>
      <w:r w:rsidR="00FA6A88">
        <w:t>’</w:t>
      </w:r>
      <w:r w:rsidRPr="00B877BC">
        <w:t>était sa voix tout de même</w:t>
      </w:r>
      <w:r w:rsidR="00FA6A88">
        <w:t xml:space="preserve">, </w:t>
      </w:r>
      <w:r w:rsidRPr="00B877BC">
        <w:t>à ce point qu</w:t>
      </w:r>
      <w:r w:rsidR="00FA6A88">
        <w:t>’</w:t>
      </w:r>
      <w:r w:rsidRPr="00B877BC">
        <w:t>il fut te</w:t>
      </w:r>
      <w:r w:rsidRPr="00B877BC">
        <w:t>n</w:t>
      </w:r>
      <w:r w:rsidRPr="00B877BC">
        <w:t>té de s</w:t>
      </w:r>
      <w:r w:rsidR="00FA6A88">
        <w:t>’</w:t>
      </w:r>
      <w:r w:rsidRPr="00B877BC">
        <w:t>enfuir en criant et en sanglotant</w:t>
      </w:r>
      <w:r w:rsidR="00FA6A88">
        <w:t>.</w:t>
      </w:r>
    </w:p>
    <w:p w14:paraId="54BD9A04" w14:textId="77777777" w:rsidR="00FA6A88" w:rsidRDefault="00A92B34" w:rsidP="00FA6A88">
      <w:r w:rsidRPr="00B877BC">
        <w:t>C</w:t>
      </w:r>
      <w:r w:rsidR="00FA6A88">
        <w:t>’</w:t>
      </w:r>
      <w:r w:rsidRPr="00B877BC">
        <w:t>était donc vrai que les morts peuvent se glisser de la sorte parmi ceux qui vivent ou qui font semblant d</w:t>
      </w:r>
      <w:r w:rsidR="00FA6A88">
        <w:t>’</w:t>
      </w:r>
      <w:r w:rsidRPr="00B877BC">
        <w:t>être des vivants</w:t>
      </w:r>
      <w:r w:rsidR="00FA6A88">
        <w:t> !</w:t>
      </w:r>
    </w:p>
    <w:p w14:paraId="56384FF4" w14:textId="77777777" w:rsidR="00FA6A88" w:rsidRDefault="00A92B34" w:rsidP="00FA6A88">
      <w:r w:rsidRPr="00B877BC">
        <w:t>Au moment même où la vieille prostituée lui promettait sa viande exécrable</w:t>
      </w:r>
      <w:r w:rsidR="00FA6A88">
        <w:t xml:space="preserve">, </w:t>
      </w:r>
      <w:r w:rsidRPr="00B877BC">
        <w:t>et dans quel style</w:t>
      </w:r>
      <w:r w:rsidR="00FA6A88">
        <w:t xml:space="preserve">, </w:t>
      </w:r>
      <w:r w:rsidRPr="00B877BC">
        <w:t>justes cieux</w:t>
      </w:r>
      <w:r w:rsidR="00FA6A88">
        <w:t xml:space="preserve"> ! </w:t>
      </w:r>
      <w:r w:rsidRPr="00B877BC">
        <w:t>il entendait sa sœur</w:t>
      </w:r>
      <w:r w:rsidR="00FA6A88">
        <w:t xml:space="preserve">, </w:t>
      </w:r>
      <w:r w:rsidRPr="00B877BC">
        <w:t>mangée par les poissons depuis un quart de siècle</w:t>
      </w:r>
      <w:r w:rsidR="00FA6A88">
        <w:t xml:space="preserve">, </w:t>
      </w:r>
      <w:r w:rsidRPr="00B877BC">
        <w:t>lui r</w:t>
      </w:r>
      <w:r w:rsidRPr="00B877BC">
        <w:t>e</w:t>
      </w:r>
      <w:r w:rsidRPr="00B877BC">
        <w:t>commander l</w:t>
      </w:r>
      <w:r w:rsidR="00FA6A88">
        <w:t>’</w:t>
      </w:r>
      <w:r w:rsidRPr="00B877BC">
        <w:t>amour de Dieu et l</w:t>
      </w:r>
      <w:r w:rsidR="00FA6A88">
        <w:t>’</w:t>
      </w:r>
      <w:r w:rsidRPr="00B877BC">
        <w:t>amour des pauvres</w:t>
      </w:r>
      <w:r w:rsidR="00FA6A88">
        <w:t>.</w:t>
      </w:r>
    </w:p>
    <w:p w14:paraId="091DF4ED" w14:textId="77777777" w:rsidR="00FA6A88" w:rsidRDefault="00FA6A88" w:rsidP="00FA6A88">
      <w:r>
        <w:t>— </w:t>
      </w:r>
      <w:r w:rsidR="00A92B34" w:rsidRPr="00B877BC">
        <w:t>Si tu savais comme j</w:t>
      </w:r>
      <w:r>
        <w:t>’</w:t>
      </w:r>
      <w:r w:rsidR="00A92B34" w:rsidRPr="00B877BC">
        <w:t>ai de belles cuisses</w:t>
      </w:r>
      <w:r>
        <w:t xml:space="preserve"> ! </w:t>
      </w:r>
      <w:r w:rsidR="00A92B34" w:rsidRPr="00B877BC">
        <w:t>disait la va</w:t>
      </w:r>
      <w:r w:rsidR="00A92B34" w:rsidRPr="00B877BC">
        <w:t>m</w:t>
      </w:r>
      <w:r w:rsidR="00A92B34" w:rsidRPr="00B877BC">
        <w:t>pire</w:t>
      </w:r>
      <w:r>
        <w:t>.</w:t>
      </w:r>
    </w:p>
    <w:p w14:paraId="75906709" w14:textId="77777777" w:rsidR="00FA6A88" w:rsidRDefault="00FA6A88" w:rsidP="00FA6A88">
      <w:r>
        <w:lastRenderedPageBreak/>
        <w:t>— </w:t>
      </w:r>
      <w:r w:rsidR="00A92B34" w:rsidRPr="00B877BC">
        <w:t>Si tu savais comme Jésus est beau</w:t>
      </w:r>
      <w:r>
        <w:t xml:space="preserve"> ! </w:t>
      </w:r>
      <w:r w:rsidR="00A92B34" w:rsidRPr="00B877BC">
        <w:t>disait la sainte</w:t>
      </w:r>
      <w:r>
        <w:t>.</w:t>
      </w:r>
    </w:p>
    <w:p w14:paraId="54B4DF2B" w14:textId="77777777" w:rsidR="00FA6A88" w:rsidRDefault="00FA6A88" w:rsidP="00FA6A88">
      <w:r>
        <w:t>— </w:t>
      </w:r>
      <w:r w:rsidR="00A92B34" w:rsidRPr="00B877BC">
        <w:t>Viens donc chez moi</w:t>
      </w:r>
      <w:r>
        <w:t xml:space="preserve">, </w:t>
      </w:r>
      <w:r w:rsidR="00A92B34" w:rsidRPr="00B877BC">
        <w:t>gros polisson</w:t>
      </w:r>
      <w:r>
        <w:t xml:space="preserve">, </w:t>
      </w:r>
      <w:r w:rsidR="00A92B34" w:rsidRPr="00B877BC">
        <w:t>j</w:t>
      </w:r>
      <w:r>
        <w:t>’</w:t>
      </w:r>
      <w:r w:rsidR="00A92B34" w:rsidRPr="00B877BC">
        <w:t>ai un bon feu et un bon lit</w:t>
      </w:r>
      <w:r>
        <w:t xml:space="preserve">. </w:t>
      </w:r>
      <w:r w:rsidR="00A92B34" w:rsidRPr="00B877BC">
        <w:t>Tu verras que tu ne t</w:t>
      </w:r>
      <w:r>
        <w:t>’</w:t>
      </w:r>
      <w:r w:rsidR="00A92B34" w:rsidRPr="00B877BC">
        <w:t>en repentiras pas</w:t>
      </w:r>
      <w:r>
        <w:t xml:space="preserve">, </w:t>
      </w:r>
      <w:r w:rsidR="00A92B34" w:rsidRPr="00B877BC">
        <w:t>reprenait l</w:t>
      </w:r>
      <w:r>
        <w:t>’</w:t>
      </w:r>
      <w:r w:rsidR="00A92B34" w:rsidRPr="00B877BC">
        <w:t>une</w:t>
      </w:r>
      <w:r>
        <w:t>.</w:t>
      </w:r>
    </w:p>
    <w:p w14:paraId="3A5EB13D" w14:textId="77777777" w:rsidR="00FA6A88" w:rsidRDefault="00FA6A88" w:rsidP="00FA6A88">
      <w:r>
        <w:t>— </w:t>
      </w:r>
      <w:r w:rsidR="00A92B34" w:rsidRPr="00B877BC">
        <w:t>Ne fais pas de peine à ton ange gardien</w:t>
      </w:r>
      <w:r>
        <w:t xml:space="preserve">, </w:t>
      </w:r>
      <w:r w:rsidR="00A92B34" w:rsidRPr="00B877BC">
        <w:t>murmurait l</w:t>
      </w:r>
      <w:r>
        <w:t>’</w:t>
      </w:r>
      <w:r w:rsidR="00A92B34" w:rsidRPr="00B877BC">
        <w:t>autre</w:t>
      </w:r>
      <w:r>
        <w:t>.</w:t>
      </w:r>
    </w:p>
    <w:p w14:paraId="7F5FCC37" w14:textId="77777777" w:rsidR="00FA6A88" w:rsidRDefault="00A92B34" w:rsidP="00FA6A88">
      <w:r w:rsidRPr="00B877BC">
        <w:t>Involontairement</w:t>
      </w:r>
      <w:r w:rsidR="00FA6A88">
        <w:t xml:space="preserve">, </w:t>
      </w:r>
      <w:r w:rsidRPr="00B877BC">
        <w:t xml:space="preserve">il prononça </w:t>
      </w:r>
      <w:r w:rsidRPr="00B877BC">
        <w:rPr>
          <w:i/>
          <w:iCs/>
        </w:rPr>
        <w:t>tout</w:t>
      </w:r>
      <w:r w:rsidRPr="00B877BC">
        <w:t xml:space="preserve"> </w:t>
      </w:r>
      <w:r w:rsidRPr="00B877BC">
        <w:rPr>
          <w:i/>
          <w:iCs/>
        </w:rPr>
        <w:t>haut</w:t>
      </w:r>
      <w:r w:rsidRPr="00B877BC">
        <w:t xml:space="preserve"> cette recomma</w:t>
      </w:r>
      <w:r w:rsidRPr="00B877BC">
        <w:t>n</w:t>
      </w:r>
      <w:r w:rsidRPr="00B877BC">
        <w:t>dation pieuse qui avait rempli son enfance</w:t>
      </w:r>
      <w:r w:rsidR="00FA6A88">
        <w:t>.</w:t>
      </w:r>
    </w:p>
    <w:p w14:paraId="0811F76A" w14:textId="77777777" w:rsidR="00FA6A88" w:rsidRDefault="00A92B34" w:rsidP="00FA6A88">
      <w:r w:rsidRPr="00B877BC">
        <w:t>La quémandeuse</w:t>
      </w:r>
      <w:r w:rsidR="00FA6A88">
        <w:t xml:space="preserve">, </w:t>
      </w:r>
      <w:r w:rsidRPr="00B877BC">
        <w:t>à ces mots</w:t>
      </w:r>
      <w:r w:rsidR="00FA6A88">
        <w:t xml:space="preserve">, </w:t>
      </w:r>
      <w:r w:rsidRPr="00B877BC">
        <w:t>reçut une secousse et se mit à trembler</w:t>
      </w:r>
      <w:r w:rsidR="00FA6A88">
        <w:t xml:space="preserve">. </w:t>
      </w:r>
      <w:r w:rsidRPr="00B877BC">
        <w:t>Levant sur lui ses vieux yeux liquides</w:t>
      </w:r>
      <w:r w:rsidR="00FA6A88">
        <w:t xml:space="preserve">, </w:t>
      </w:r>
      <w:r w:rsidRPr="00B877BC">
        <w:t>sanguinolents</w:t>
      </w:r>
      <w:r w:rsidR="00FA6A88">
        <w:t xml:space="preserve">, – </w:t>
      </w:r>
      <w:r w:rsidRPr="00B877BC">
        <w:t>miroirs éteints qui semblaient avoir reflété toutes les images de la débauche et toutes les images de la torture</w:t>
      </w:r>
      <w:r w:rsidR="00FA6A88">
        <w:t xml:space="preserve">, – </w:t>
      </w:r>
      <w:r w:rsidRPr="00B877BC">
        <w:t>elle le rega</w:t>
      </w:r>
      <w:r w:rsidRPr="00B877BC">
        <w:t>r</w:t>
      </w:r>
      <w:r w:rsidRPr="00B877BC">
        <w:t>da avidement</w:t>
      </w:r>
      <w:r w:rsidR="00FA6A88">
        <w:t xml:space="preserve">, </w:t>
      </w:r>
      <w:r w:rsidRPr="00B877BC">
        <w:t>de ce regard effroyable des noyés qui conte</w:t>
      </w:r>
      <w:r w:rsidRPr="00B877BC">
        <w:t>m</w:t>
      </w:r>
      <w:r w:rsidRPr="00B877BC">
        <w:t>plent</w:t>
      </w:r>
      <w:r w:rsidR="00FA6A88">
        <w:t xml:space="preserve">, </w:t>
      </w:r>
      <w:r w:rsidRPr="00B877BC">
        <w:t>une dernière fois</w:t>
      </w:r>
      <w:r w:rsidR="00FA6A88">
        <w:t xml:space="preserve">, </w:t>
      </w:r>
      <w:r w:rsidRPr="00B877BC">
        <w:t>le ciel glauque</w:t>
      </w:r>
      <w:r w:rsidR="00FA6A88">
        <w:t xml:space="preserve">, </w:t>
      </w:r>
      <w:r w:rsidRPr="00B877BC">
        <w:t>à travers la vitre d</w:t>
      </w:r>
      <w:r w:rsidR="00FA6A88">
        <w:t>’</w:t>
      </w:r>
      <w:r w:rsidRPr="00B877BC">
        <w:t>eau qui les asphyxie</w:t>
      </w:r>
      <w:r w:rsidR="00FA6A88">
        <w:t>…</w:t>
      </w:r>
    </w:p>
    <w:p w14:paraId="1639B8F0" w14:textId="77777777" w:rsidR="00FA6A88" w:rsidRDefault="00A92B34" w:rsidP="00FA6A88">
      <w:r w:rsidRPr="00B877BC">
        <w:t>Il y eut une minute de silence</w:t>
      </w:r>
      <w:r w:rsidR="00FA6A88">
        <w:t>.</w:t>
      </w:r>
    </w:p>
    <w:p w14:paraId="0BFA73CA" w14:textId="77777777" w:rsidR="00FA6A88" w:rsidRDefault="00FA6A88" w:rsidP="00FA6A88">
      <w:r>
        <w:t>— </w:t>
      </w:r>
      <w:r w:rsidR="00A92B34" w:rsidRPr="00B877BC">
        <w:t>Monsieur</w:t>
      </w:r>
      <w:r>
        <w:t xml:space="preserve">, </w:t>
      </w:r>
      <w:r w:rsidR="00A92B34" w:rsidRPr="00B877BC">
        <w:t>dit-elle enfin</w:t>
      </w:r>
      <w:r>
        <w:t xml:space="preserve">, </w:t>
      </w:r>
      <w:r w:rsidR="00A92B34" w:rsidRPr="00B877BC">
        <w:t>je vous demande pardon</w:t>
      </w:r>
      <w:r>
        <w:t xml:space="preserve">. </w:t>
      </w:r>
      <w:r w:rsidR="00A92B34" w:rsidRPr="00B877BC">
        <w:t>J</w:t>
      </w:r>
      <w:r>
        <w:t>’</w:t>
      </w:r>
      <w:r w:rsidR="00A92B34" w:rsidRPr="00B877BC">
        <w:t>ai eu tort de vous parler</w:t>
      </w:r>
      <w:r>
        <w:t xml:space="preserve">. </w:t>
      </w:r>
      <w:r w:rsidR="00A92B34" w:rsidRPr="00B877BC">
        <w:t>Je ne suis qu</w:t>
      </w:r>
      <w:r>
        <w:t>’</w:t>
      </w:r>
      <w:r w:rsidR="00A92B34" w:rsidRPr="00B877BC">
        <w:t>un ancien chameau</w:t>
      </w:r>
      <w:r>
        <w:t xml:space="preserve">, </w:t>
      </w:r>
      <w:r w:rsidR="00A92B34" w:rsidRPr="00B877BC">
        <w:t>une pai</w:t>
      </w:r>
      <w:r w:rsidR="00A92B34" w:rsidRPr="00B877BC">
        <w:t>l</w:t>
      </w:r>
      <w:r w:rsidR="00A92B34" w:rsidRPr="00B877BC">
        <w:t>lasse à voyous</w:t>
      </w:r>
      <w:r>
        <w:t xml:space="preserve">, </w:t>
      </w:r>
      <w:r w:rsidR="00A92B34" w:rsidRPr="00B877BC">
        <w:t>et vous auriez dû me jeter à coups de pied dans le ruisseau</w:t>
      </w:r>
      <w:r>
        <w:t xml:space="preserve">. </w:t>
      </w:r>
      <w:r w:rsidR="00A92B34" w:rsidRPr="00B877BC">
        <w:t xml:space="preserve">Rentrez chez vous et </w:t>
      </w:r>
      <w:r w:rsidR="00A92B34" w:rsidRPr="00B877BC">
        <w:rPr>
          <w:i/>
          <w:iCs/>
        </w:rPr>
        <w:t>que</w:t>
      </w:r>
      <w:r w:rsidR="00A92B34" w:rsidRPr="00B877BC">
        <w:t xml:space="preserve"> </w:t>
      </w:r>
      <w:r w:rsidR="00A92B34" w:rsidRPr="00B877BC">
        <w:rPr>
          <w:i/>
          <w:iCs/>
        </w:rPr>
        <w:t>le</w:t>
      </w:r>
      <w:r w:rsidR="00A92B34" w:rsidRPr="00B877BC">
        <w:t xml:space="preserve"> </w:t>
      </w:r>
      <w:r w:rsidR="00A92B34" w:rsidRPr="00B877BC">
        <w:rPr>
          <w:i/>
          <w:iCs/>
        </w:rPr>
        <w:t>Seigneur</w:t>
      </w:r>
      <w:r w:rsidR="00A92B34" w:rsidRPr="00B877BC">
        <w:t xml:space="preserve"> </w:t>
      </w:r>
      <w:r w:rsidR="00A92B34" w:rsidRPr="00B877BC">
        <w:rPr>
          <w:i/>
          <w:iCs/>
        </w:rPr>
        <w:t>vous</w:t>
      </w:r>
      <w:r w:rsidR="00A92B34" w:rsidRPr="00B877BC">
        <w:t xml:space="preserve"> </w:t>
      </w:r>
      <w:r w:rsidR="00A92B34" w:rsidRPr="00B877BC">
        <w:rPr>
          <w:i/>
          <w:iCs/>
        </w:rPr>
        <w:t>protège</w:t>
      </w:r>
      <w:r>
        <w:t>.</w:t>
      </w:r>
    </w:p>
    <w:p w14:paraId="75A3D269" w14:textId="77777777" w:rsidR="00FA6A88" w:rsidRDefault="00A92B34" w:rsidP="00FA6A88">
      <w:r w:rsidRPr="00B877BC">
        <w:t>Maxence confondu la vit aussitôt s</w:t>
      </w:r>
      <w:r w:rsidR="00FA6A88">
        <w:t>’</w:t>
      </w:r>
      <w:r w:rsidRPr="00B877BC">
        <w:t>enfoncer dans les tén</w:t>
      </w:r>
      <w:r w:rsidRPr="00B877BC">
        <w:t>è</w:t>
      </w:r>
      <w:r w:rsidRPr="00B877BC">
        <w:t>bres</w:t>
      </w:r>
      <w:r w:rsidR="00FA6A88">
        <w:t>.</w:t>
      </w:r>
    </w:p>
    <w:p w14:paraId="11FF3DBB" w14:textId="77777777" w:rsidR="00FA6A88" w:rsidRDefault="00FA6A88" w:rsidP="00FA6A88">
      <w:pPr>
        <w:pStyle w:val="Etoile"/>
      </w:pPr>
      <w:r>
        <w:t>* * *</w:t>
      </w:r>
    </w:p>
    <w:p w14:paraId="425960E3" w14:textId="77777777" w:rsidR="00FA6A88" w:rsidRDefault="00A92B34" w:rsidP="00FA6A88">
      <w:r w:rsidRPr="00B877BC">
        <w:t>Elle avait raison</w:t>
      </w:r>
      <w:r w:rsidR="00FA6A88">
        <w:t xml:space="preserve">, </w:t>
      </w:r>
      <w:r w:rsidRPr="00B877BC">
        <w:t>après tout</w:t>
      </w:r>
      <w:r w:rsidR="00FA6A88">
        <w:t xml:space="preserve">, </w:t>
      </w:r>
      <w:r w:rsidRPr="00B877BC">
        <w:t>il fallait rentrer</w:t>
      </w:r>
      <w:r w:rsidR="00FA6A88">
        <w:t xml:space="preserve">. </w:t>
      </w:r>
      <w:r w:rsidRPr="00B877BC">
        <w:t>L</w:t>
      </w:r>
      <w:r w:rsidR="00FA6A88">
        <w:t>’</w:t>
      </w:r>
      <w:r w:rsidRPr="00B877BC">
        <w:t>attardé se dirigea donc vers le boulevard de Grenelle</w:t>
      </w:r>
      <w:r w:rsidR="00FA6A88">
        <w:t xml:space="preserve">, </w:t>
      </w:r>
      <w:r w:rsidRPr="00B877BC">
        <w:t>mais avec quelle le</w:t>
      </w:r>
      <w:r w:rsidRPr="00B877BC">
        <w:t>n</w:t>
      </w:r>
      <w:r w:rsidRPr="00B877BC">
        <w:t>teur</w:t>
      </w:r>
      <w:r w:rsidR="00FA6A88">
        <w:t xml:space="preserve"> ! </w:t>
      </w:r>
      <w:r w:rsidRPr="00B877BC">
        <w:t>Cette rencontre l</w:t>
      </w:r>
      <w:r w:rsidR="00FA6A88">
        <w:t>’</w:t>
      </w:r>
      <w:r w:rsidRPr="00B877BC">
        <w:t>avait assommé littéralement</w:t>
      </w:r>
      <w:r w:rsidR="00FA6A88">
        <w:t>.</w:t>
      </w:r>
    </w:p>
    <w:p w14:paraId="240B68EA" w14:textId="77777777" w:rsidR="00FA6A88" w:rsidRDefault="00A92B34" w:rsidP="00FA6A88">
      <w:r w:rsidRPr="00B877BC">
        <w:lastRenderedPageBreak/>
        <w:t>Il n</w:t>
      </w:r>
      <w:r w:rsidR="00FA6A88">
        <w:t>’</w:t>
      </w:r>
      <w:r w:rsidRPr="00B877BC">
        <w:t>avait pas fait dix pas que la vieille mangeuse de cerve</w:t>
      </w:r>
      <w:r w:rsidRPr="00B877BC">
        <w:t>l</w:t>
      </w:r>
      <w:r w:rsidRPr="00B877BC">
        <w:t>les reparut</w:t>
      </w:r>
      <w:r w:rsidR="00FA6A88">
        <w:t xml:space="preserve">, </w:t>
      </w:r>
      <w:r w:rsidRPr="00B877BC">
        <w:t>courant après lui</w:t>
      </w:r>
      <w:r w:rsidR="00FA6A88">
        <w:t>.</w:t>
      </w:r>
    </w:p>
    <w:p w14:paraId="67929193" w14:textId="77777777" w:rsidR="00FA6A88" w:rsidRDefault="00FA6A88" w:rsidP="00FA6A88">
      <w:r>
        <w:t>— </w:t>
      </w:r>
      <w:r w:rsidR="00A92B34" w:rsidRPr="00B877BC">
        <w:t>Monsieur</w:t>
      </w:r>
      <w:r>
        <w:t xml:space="preserve">, </w:t>
      </w:r>
      <w:r w:rsidR="00A92B34" w:rsidRPr="00B877BC">
        <w:t>je vous en supplie</w:t>
      </w:r>
      <w:r>
        <w:t xml:space="preserve">, </w:t>
      </w:r>
      <w:r w:rsidR="00A92B34" w:rsidRPr="00B877BC">
        <w:t>n</w:t>
      </w:r>
      <w:r>
        <w:t>’</w:t>
      </w:r>
      <w:r w:rsidR="00A92B34" w:rsidRPr="00B877BC">
        <w:t>allez pas par là</w:t>
      </w:r>
      <w:r>
        <w:t>.</w:t>
      </w:r>
    </w:p>
    <w:p w14:paraId="5B3FE712" w14:textId="77777777" w:rsidR="00FA6A88" w:rsidRDefault="00FA6A88" w:rsidP="00FA6A88">
      <w:r>
        <w:t>— </w:t>
      </w:r>
      <w:r w:rsidR="00A92B34" w:rsidRPr="00B877BC">
        <w:t>Et pourquoi n</w:t>
      </w:r>
      <w:r>
        <w:t>’</w:t>
      </w:r>
      <w:r w:rsidR="00A92B34" w:rsidRPr="00B877BC">
        <w:t xml:space="preserve">irais-je pas </w:t>
      </w:r>
      <w:proofErr w:type="spellStart"/>
      <w:r w:rsidR="00A92B34" w:rsidRPr="00B877BC">
        <w:t>par là</w:t>
      </w:r>
      <w:proofErr w:type="spellEnd"/>
      <w:r>
        <w:t xml:space="preserve"> ? </w:t>
      </w:r>
      <w:r w:rsidR="00A92B34" w:rsidRPr="00B877BC">
        <w:t>demanda-t-il</w:t>
      </w:r>
      <w:r>
        <w:t xml:space="preserve">. </w:t>
      </w:r>
      <w:r w:rsidR="00A92B34" w:rsidRPr="00B877BC">
        <w:t>C</w:t>
      </w:r>
      <w:r>
        <w:t>’</w:t>
      </w:r>
      <w:r w:rsidR="00A92B34" w:rsidRPr="00B877BC">
        <w:t>est mon chemin</w:t>
      </w:r>
      <w:r>
        <w:t xml:space="preserve">, </w:t>
      </w:r>
      <w:r w:rsidR="00A92B34" w:rsidRPr="00B877BC">
        <w:t>puisque j</w:t>
      </w:r>
      <w:r>
        <w:t>’</w:t>
      </w:r>
      <w:r w:rsidR="00A92B34" w:rsidRPr="00B877BC">
        <w:t>habite Vaugirard</w:t>
      </w:r>
      <w:r>
        <w:t>.</w:t>
      </w:r>
    </w:p>
    <w:p w14:paraId="6E90643F" w14:textId="77777777" w:rsidR="00FA6A88" w:rsidRDefault="00FA6A88" w:rsidP="00FA6A88">
      <w:r>
        <w:t>— </w:t>
      </w:r>
      <w:r w:rsidR="00A92B34" w:rsidRPr="00B877BC">
        <w:t>Tant pis</w:t>
      </w:r>
      <w:r>
        <w:t xml:space="preserve">, </w:t>
      </w:r>
      <w:r w:rsidR="00A92B34" w:rsidRPr="00B877BC">
        <w:t>il faut revenir sur vos pas</w:t>
      </w:r>
      <w:r>
        <w:t xml:space="preserve">, </w:t>
      </w:r>
      <w:r w:rsidR="00A92B34" w:rsidRPr="00B877BC">
        <w:t>faire un détour</w:t>
      </w:r>
      <w:r>
        <w:t xml:space="preserve">, </w:t>
      </w:r>
      <w:r w:rsidR="00A92B34" w:rsidRPr="00B877BC">
        <w:t>quand vous devriez marcher une heure de plus</w:t>
      </w:r>
      <w:r>
        <w:t xml:space="preserve">. </w:t>
      </w:r>
      <w:r w:rsidR="00A92B34" w:rsidRPr="00B877BC">
        <w:t>Vous risquez de vous faire assommer en traversant le boulevard</w:t>
      </w:r>
      <w:r>
        <w:t xml:space="preserve">. </w:t>
      </w:r>
      <w:r w:rsidR="00A92B34" w:rsidRPr="00B877BC">
        <w:t>Si vous voulez le savoir</w:t>
      </w:r>
      <w:r>
        <w:t xml:space="preserve">, </w:t>
      </w:r>
      <w:r w:rsidR="00A92B34" w:rsidRPr="00B877BC">
        <w:t>la moitié des souteneurs de Paris se sont réunis là pour leurs affaires</w:t>
      </w:r>
      <w:r>
        <w:t xml:space="preserve">. </w:t>
      </w:r>
      <w:r w:rsidR="00A92B34" w:rsidRPr="00B877BC">
        <w:t>Il y en a depuis les Abattoirs jusqu</w:t>
      </w:r>
      <w:r>
        <w:t>’</w:t>
      </w:r>
      <w:r w:rsidR="00A92B34" w:rsidRPr="00B877BC">
        <w:t xml:space="preserve">à </w:t>
      </w:r>
      <w:smartTag w:uri="urn:schemas-microsoft-com:office:smarttags" w:element="PersonName">
        <w:smartTagPr>
          <w:attr w:name="ProductID" w:val="la Manufacture"/>
        </w:smartTagPr>
        <w:r w:rsidR="00A92B34" w:rsidRPr="00B877BC">
          <w:t>la M</w:t>
        </w:r>
        <w:r w:rsidR="00A92B34" w:rsidRPr="00B877BC">
          <w:t>a</w:t>
        </w:r>
        <w:r w:rsidR="00A92B34" w:rsidRPr="00B877BC">
          <w:t>nufacture</w:t>
        </w:r>
      </w:smartTag>
      <w:r w:rsidR="00A92B34" w:rsidRPr="00B877BC">
        <w:t xml:space="preserve"> des tabacs</w:t>
      </w:r>
      <w:r>
        <w:t xml:space="preserve">. </w:t>
      </w:r>
      <w:r w:rsidR="00A92B34" w:rsidRPr="00B877BC">
        <w:t>La police leur a cédé la place</w:t>
      </w:r>
      <w:r>
        <w:t xml:space="preserve">. </w:t>
      </w:r>
      <w:r w:rsidR="00A92B34" w:rsidRPr="00B877BC">
        <w:t>Vous n</w:t>
      </w:r>
      <w:r>
        <w:t>’</w:t>
      </w:r>
      <w:r w:rsidR="00A92B34" w:rsidRPr="00B877BC">
        <w:t>auriez personne pour vous protéger</w:t>
      </w:r>
      <w:r>
        <w:t xml:space="preserve">, </w:t>
      </w:r>
      <w:r w:rsidR="00A92B34" w:rsidRPr="00B877BC">
        <w:t>et on vous ferait certa</w:t>
      </w:r>
      <w:r w:rsidR="00A92B34" w:rsidRPr="00B877BC">
        <w:t>i</w:t>
      </w:r>
      <w:r w:rsidR="00A92B34" w:rsidRPr="00B877BC">
        <w:t>nement un mauvais parti</w:t>
      </w:r>
      <w:r>
        <w:t>.</w:t>
      </w:r>
    </w:p>
    <w:p w14:paraId="4AAEA66E" w14:textId="77777777" w:rsidR="00FA6A88" w:rsidRDefault="00A92B34" w:rsidP="00FA6A88">
      <w:r w:rsidRPr="00B877BC">
        <w:t>Maxence fut tenté de répondre qu</w:t>
      </w:r>
      <w:r w:rsidR="00FA6A88">
        <w:t>’</w:t>
      </w:r>
      <w:r w:rsidRPr="00B877BC">
        <w:t>il n</w:t>
      </w:r>
      <w:r w:rsidR="00FA6A88">
        <w:t>’</w:t>
      </w:r>
      <w:r w:rsidRPr="00B877BC">
        <w:t>avait pas besoin d</w:t>
      </w:r>
      <w:r w:rsidR="00FA6A88">
        <w:t>’</w:t>
      </w:r>
      <w:r w:rsidRPr="00B877BC">
        <w:t>être protégé</w:t>
      </w:r>
      <w:r w:rsidR="00FA6A88">
        <w:t xml:space="preserve">, </w:t>
      </w:r>
      <w:r w:rsidRPr="00B877BC">
        <w:t>mais il sentit</w:t>
      </w:r>
      <w:r w:rsidR="00FA6A88">
        <w:t xml:space="preserve">, </w:t>
      </w:r>
      <w:r w:rsidRPr="00B877BC">
        <w:t>par bonheur</w:t>
      </w:r>
      <w:r w:rsidR="00FA6A88">
        <w:t xml:space="preserve">, </w:t>
      </w:r>
      <w:r w:rsidRPr="00B877BC">
        <w:t>la sottise d</w:t>
      </w:r>
      <w:r w:rsidR="00FA6A88">
        <w:t>’</w:t>
      </w:r>
      <w:r w:rsidRPr="00B877BC">
        <w:t>une telle bravade</w:t>
      </w:r>
      <w:r w:rsidR="00FA6A88">
        <w:t>.</w:t>
      </w:r>
    </w:p>
    <w:p w14:paraId="405E7BC5" w14:textId="77777777" w:rsidR="00FA6A88" w:rsidRDefault="00FA6A88" w:rsidP="00FA6A88">
      <w:r>
        <w:t>— </w:t>
      </w:r>
      <w:r w:rsidR="00A92B34" w:rsidRPr="00B877BC">
        <w:t>Soit</w:t>
      </w:r>
      <w:r>
        <w:t xml:space="preserve">, </w:t>
      </w:r>
      <w:r w:rsidR="00A92B34" w:rsidRPr="00B877BC">
        <w:t>dit-il</w:t>
      </w:r>
      <w:r>
        <w:t xml:space="preserve">, </w:t>
      </w:r>
      <w:r w:rsidR="00A92B34" w:rsidRPr="00B877BC">
        <w:t>je vais remonter du côté des Invalides</w:t>
      </w:r>
      <w:r>
        <w:t xml:space="preserve">. </w:t>
      </w:r>
      <w:r w:rsidR="00A92B34" w:rsidRPr="00B877BC">
        <w:t>C</w:t>
      </w:r>
      <w:r>
        <w:t>’</w:t>
      </w:r>
      <w:r w:rsidR="00A92B34" w:rsidRPr="00B877BC">
        <w:t>est un peu fort tout de même</w:t>
      </w:r>
      <w:r>
        <w:t xml:space="preserve">. </w:t>
      </w:r>
      <w:r w:rsidR="00A92B34" w:rsidRPr="00B877BC">
        <w:t>Je suis éreinté et ce supplément de vadrouille m</w:t>
      </w:r>
      <w:r>
        <w:t>’</w:t>
      </w:r>
      <w:r w:rsidR="00A92B34" w:rsidRPr="00B877BC">
        <w:t>exaspère</w:t>
      </w:r>
      <w:r>
        <w:t xml:space="preserve">. </w:t>
      </w:r>
      <w:r w:rsidR="00A92B34" w:rsidRPr="00B877BC">
        <w:t>On devrait bien lancer de la cavalerie sur ces marlous</w:t>
      </w:r>
      <w:r>
        <w:t>…</w:t>
      </w:r>
    </w:p>
    <w:p w14:paraId="53452134" w14:textId="77777777" w:rsidR="00FA6A88" w:rsidRDefault="00FA6A88" w:rsidP="00FA6A88">
      <w:r>
        <w:t>— </w:t>
      </w:r>
      <w:r w:rsidR="00A92B34" w:rsidRPr="00B877BC">
        <w:t>Il y aurait peut-être un moyen</w:t>
      </w:r>
      <w:r>
        <w:t xml:space="preserve">, </w:t>
      </w:r>
      <w:r w:rsidR="00A92B34" w:rsidRPr="00B877BC">
        <w:t>dit la vieille</w:t>
      </w:r>
      <w:r>
        <w:t xml:space="preserve">, </w:t>
      </w:r>
      <w:r w:rsidR="00A92B34" w:rsidRPr="00B877BC">
        <w:t>après un in</w:t>
      </w:r>
      <w:r w:rsidR="00A92B34" w:rsidRPr="00B877BC">
        <w:t>s</w:t>
      </w:r>
      <w:r w:rsidR="00A92B34" w:rsidRPr="00B877BC">
        <w:t>tant d</w:t>
      </w:r>
      <w:r>
        <w:t>’</w:t>
      </w:r>
      <w:r w:rsidR="00A92B34" w:rsidRPr="00B877BC">
        <w:t>hésitation</w:t>
      </w:r>
      <w:r>
        <w:t>.</w:t>
      </w:r>
    </w:p>
    <w:p w14:paraId="0C3CADC1" w14:textId="77777777" w:rsidR="00FA6A88" w:rsidRDefault="00FA6A88" w:rsidP="00FA6A88">
      <w:r>
        <w:t>— </w:t>
      </w:r>
      <w:r w:rsidR="00A92B34" w:rsidRPr="00B877BC">
        <w:t>Ah</w:t>
      </w:r>
      <w:r>
        <w:t xml:space="preserve"> ! </w:t>
      </w:r>
      <w:r w:rsidR="00A92B34" w:rsidRPr="00B877BC">
        <w:t>voyons ce moyen</w:t>
      </w:r>
      <w:r>
        <w:t>.</w:t>
      </w:r>
    </w:p>
    <w:p w14:paraId="22EB1700" w14:textId="77777777" w:rsidR="00FA6A88" w:rsidRDefault="00A92B34" w:rsidP="00FA6A88">
      <w:r w:rsidRPr="00B877BC">
        <w:t>Très humblement</w:t>
      </w:r>
      <w:r w:rsidR="00FA6A88">
        <w:t xml:space="preserve">, </w:t>
      </w:r>
      <w:r w:rsidRPr="00B877BC">
        <w:t>alors</w:t>
      </w:r>
      <w:r w:rsidR="00FA6A88">
        <w:t xml:space="preserve">, </w:t>
      </w:r>
      <w:r w:rsidRPr="00B877BC">
        <w:t>elle exposa qu</w:t>
      </w:r>
      <w:r w:rsidR="00FA6A88">
        <w:t>’</w:t>
      </w:r>
      <w:r w:rsidRPr="00B877BC">
        <w:t>étant fort connue dans ce joli monde</w:t>
      </w:r>
      <w:r w:rsidR="00FA6A88">
        <w:t xml:space="preserve">, </w:t>
      </w:r>
      <w:r w:rsidRPr="00B877BC">
        <w:t>il lui serait facile de faire passer quelqu</w:t>
      </w:r>
      <w:r w:rsidR="00FA6A88">
        <w:t>’</w:t>
      </w:r>
      <w:r w:rsidRPr="00B877BC">
        <w:t>un</w:t>
      </w:r>
      <w:r w:rsidR="00FA6A88">
        <w:t>…</w:t>
      </w:r>
    </w:p>
    <w:p w14:paraId="7947DD2A" w14:textId="77777777" w:rsidR="00FA6A88" w:rsidRDefault="00FA6A88" w:rsidP="00FA6A88">
      <w:r>
        <w:t>— </w:t>
      </w:r>
      <w:r w:rsidR="00A92B34" w:rsidRPr="00B877BC">
        <w:t>Seulement</w:t>
      </w:r>
      <w:r>
        <w:t xml:space="preserve">, </w:t>
      </w:r>
      <w:r w:rsidR="00A92B34" w:rsidRPr="00B877BC">
        <w:t>ajouta-t-elle avec une douceur surprenante</w:t>
      </w:r>
      <w:r>
        <w:t xml:space="preserve">, </w:t>
      </w:r>
      <w:r w:rsidR="00A92B34" w:rsidRPr="00B877BC">
        <w:t>il faudrait qu</w:t>
      </w:r>
      <w:r>
        <w:t>’</w:t>
      </w:r>
      <w:r w:rsidR="00A92B34" w:rsidRPr="00B877BC">
        <w:t>on pût croire que vous êtes une</w:t>
      </w:r>
      <w:r>
        <w:t xml:space="preserve">… </w:t>
      </w:r>
      <w:r w:rsidR="00A92B34" w:rsidRPr="00B877BC">
        <w:lastRenderedPageBreak/>
        <w:t>connaissance</w:t>
      </w:r>
      <w:r>
        <w:t xml:space="preserve">, </w:t>
      </w:r>
      <w:r w:rsidR="00A92B34" w:rsidRPr="00B877BC">
        <w:t>et pour cela il serait indispensable de me laisser prendre votre bras</w:t>
      </w:r>
      <w:r>
        <w:t>.</w:t>
      </w:r>
    </w:p>
    <w:p w14:paraId="7787F3D1" w14:textId="77777777" w:rsidR="00FA6A88" w:rsidRDefault="00A92B34" w:rsidP="00FA6A88">
      <w:r w:rsidRPr="00B877BC">
        <w:t>Maxence</w:t>
      </w:r>
      <w:r w:rsidR="00FA6A88">
        <w:t xml:space="preserve">, </w:t>
      </w:r>
      <w:r w:rsidRPr="00B877BC">
        <w:t>à son tour</w:t>
      </w:r>
      <w:r w:rsidR="00FA6A88">
        <w:t xml:space="preserve">, </w:t>
      </w:r>
      <w:r w:rsidRPr="00B877BC">
        <w:t>hésita</w:t>
      </w:r>
      <w:r w:rsidR="00FA6A88">
        <w:t xml:space="preserve">, </w:t>
      </w:r>
      <w:r w:rsidRPr="00B877BC">
        <w:t>craignant quelque piège</w:t>
      </w:r>
      <w:r w:rsidR="00FA6A88">
        <w:t xml:space="preserve">. </w:t>
      </w:r>
      <w:r w:rsidRPr="00B877BC">
        <w:t>Mais une force inconnue agissant en lui</w:t>
      </w:r>
      <w:r w:rsidR="00FA6A88">
        <w:t xml:space="preserve">, </w:t>
      </w:r>
      <w:r w:rsidRPr="00B877BC">
        <w:t>son hésitation fut courte</w:t>
      </w:r>
      <w:r w:rsidR="00FA6A88">
        <w:t xml:space="preserve">, </w:t>
      </w:r>
      <w:r w:rsidRPr="00B877BC">
        <w:t>et il put traverser sans injures la foule immonde</w:t>
      </w:r>
      <w:r w:rsidR="00FA6A88">
        <w:t xml:space="preserve">, </w:t>
      </w:r>
      <w:r w:rsidRPr="00B877BC">
        <w:t>ayant</w:t>
      </w:r>
      <w:r w:rsidR="00FA6A88">
        <w:t xml:space="preserve">, </w:t>
      </w:r>
      <w:r w:rsidRPr="00B877BC">
        <w:t>à son bras et près de son cœur</w:t>
      </w:r>
      <w:r w:rsidR="00FA6A88">
        <w:t xml:space="preserve">, </w:t>
      </w:r>
      <w:r w:rsidRPr="00B877BC">
        <w:t>cette créature que félicitèrent au passage plusieurs bandits</w:t>
      </w:r>
      <w:r w:rsidR="00FA6A88">
        <w:t xml:space="preserve">, </w:t>
      </w:r>
      <w:r w:rsidRPr="00B877BC">
        <w:t>et qui était vraiment à décourager le Péché même</w:t>
      </w:r>
      <w:r w:rsidR="00FA6A88">
        <w:t>.</w:t>
      </w:r>
    </w:p>
    <w:p w14:paraId="13067E1E" w14:textId="77777777" w:rsidR="00FA6A88" w:rsidRDefault="00A92B34" w:rsidP="00FA6A88">
      <w:r w:rsidRPr="00B877BC">
        <w:t>Pas un mot</w:t>
      </w:r>
      <w:r w:rsidR="00FA6A88">
        <w:t xml:space="preserve">, </w:t>
      </w:r>
      <w:r w:rsidRPr="00B877BC">
        <w:t>d</w:t>
      </w:r>
      <w:r w:rsidR="00FA6A88">
        <w:t>’</w:t>
      </w:r>
      <w:r w:rsidRPr="00B877BC">
        <w:t>ailleurs</w:t>
      </w:r>
      <w:r w:rsidR="00FA6A88">
        <w:t xml:space="preserve">, </w:t>
      </w:r>
      <w:r w:rsidRPr="00B877BC">
        <w:t>ne fut échangé entre eux</w:t>
      </w:r>
      <w:r w:rsidR="00FA6A88">
        <w:t xml:space="preserve">. </w:t>
      </w:r>
      <w:r w:rsidRPr="00B877BC">
        <w:t>Il rema</w:t>
      </w:r>
      <w:r w:rsidRPr="00B877BC">
        <w:t>r</w:t>
      </w:r>
      <w:r w:rsidRPr="00B877BC">
        <w:t>qua seulement qu</w:t>
      </w:r>
      <w:r w:rsidR="00FA6A88">
        <w:t>’</w:t>
      </w:r>
      <w:r w:rsidRPr="00B877BC">
        <w:t>elle pressait son bras</w:t>
      </w:r>
      <w:r w:rsidR="00FA6A88">
        <w:t xml:space="preserve">, </w:t>
      </w:r>
      <w:r w:rsidRPr="00B877BC">
        <w:t>se serrait contre lui beaucoup plus que ne l</w:t>
      </w:r>
      <w:r w:rsidR="00FA6A88">
        <w:t>’</w:t>
      </w:r>
      <w:r w:rsidRPr="00B877BC">
        <w:t>exigeait strictement la situation et même qu</w:t>
      </w:r>
      <w:r w:rsidR="00FA6A88">
        <w:t>’</w:t>
      </w:r>
      <w:r w:rsidRPr="00B877BC">
        <w:t>il y avait quelque chose de convulsif dans cette étreinte</w:t>
      </w:r>
      <w:r w:rsidR="00FA6A88">
        <w:t>.</w:t>
      </w:r>
    </w:p>
    <w:p w14:paraId="397DFCB7" w14:textId="77777777" w:rsidR="00FA6A88" w:rsidRDefault="00A92B34" w:rsidP="00FA6A88">
      <w:r w:rsidRPr="00B877BC">
        <w:t>Le trouble extraordinaire qu</w:t>
      </w:r>
      <w:r w:rsidR="00FA6A88">
        <w:t>’</w:t>
      </w:r>
      <w:r w:rsidRPr="00B877BC">
        <w:t>il avait senti s</w:t>
      </w:r>
      <w:r w:rsidR="00FA6A88">
        <w:t>’</w:t>
      </w:r>
      <w:r w:rsidRPr="00B877BC">
        <w:t>était dissipé maintenant qu</w:t>
      </w:r>
      <w:r w:rsidR="00FA6A88">
        <w:t>’</w:t>
      </w:r>
      <w:r w:rsidRPr="00B877BC">
        <w:t>elle ne parlait plus</w:t>
      </w:r>
      <w:r w:rsidR="00FA6A88">
        <w:t xml:space="preserve">. </w:t>
      </w:r>
      <w:r w:rsidRPr="00B877BC">
        <w:t>Il en vint naturellement à supposer une sorte d</w:t>
      </w:r>
      <w:r w:rsidR="00FA6A88">
        <w:t>’</w:t>
      </w:r>
      <w:r w:rsidRPr="00B877BC">
        <w:t>hallucination</w:t>
      </w:r>
      <w:r w:rsidR="00FA6A88">
        <w:t xml:space="preserve">, </w:t>
      </w:r>
      <w:r w:rsidRPr="00B877BC">
        <w:t>car tout le monde sait co</w:t>
      </w:r>
      <w:r w:rsidRPr="00B877BC">
        <w:t>m</w:t>
      </w:r>
      <w:r w:rsidRPr="00B877BC">
        <w:t>bien est commode ce précieux mot par lequel sont élucidés tous les sentiments ou pressentiments obscurs</w:t>
      </w:r>
      <w:r w:rsidR="00FA6A88">
        <w:t>.</w:t>
      </w:r>
    </w:p>
    <w:p w14:paraId="07EFE436" w14:textId="77777777" w:rsidR="00FA6A88" w:rsidRDefault="00FA6A88" w:rsidP="00FA6A88">
      <w:pPr>
        <w:pStyle w:val="Etoile"/>
      </w:pPr>
      <w:r>
        <w:t>* * *</w:t>
      </w:r>
    </w:p>
    <w:p w14:paraId="6BE60AC6" w14:textId="77777777" w:rsidR="00FA6A88" w:rsidRDefault="00A92B34" w:rsidP="00FA6A88">
      <w:r w:rsidRPr="00B877BC">
        <w:t>Quand vint le moment de se séparer</w:t>
      </w:r>
      <w:r w:rsidR="00FA6A88">
        <w:t xml:space="preserve">, </w:t>
      </w:r>
      <w:r w:rsidRPr="00B877BC">
        <w:t>Maxence formula je ne sais quel banal remerciement et prit son porte-monnaie dans le dessein de récompenser l</w:t>
      </w:r>
      <w:r w:rsidR="00FA6A88">
        <w:t>’</w:t>
      </w:r>
      <w:r w:rsidRPr="00B877BC">
        <w:t>étrange compagne silencieuse qui venait peut-être de le sauver</w:t>
      </w:r>
      <w:r w:rsidR="00FA6A88">
        <w:t>.</w:t>
      </w:r>
    </w:p>
    <w:p w14:paraId="520900E0" w14:textId="77777777" w:rsidR="00FA6A88" w:rsidRDefault="00A92B34" w:rsidP="00FA6A88">
      <w:r w:rsidRPr="00B877BC">
        <w:t>Mais celle-ci</w:t>
      </w:r>
      <w:r w:rsidR="00FA6A88">
        <w:t xml:space="preserve">, </w:t>
      </w:r>
      <w:r w:rsidRPr="00B877BC">
        <w:t>l</w:t>
      </w:r>
      <w:r w:rsidR="00FA6A88">
        <w:t>’</w:t>
      </w:r>
      <w:r w:rsidRPr="00B877BC">
        <w:t>arrêtant d</w:t>
      </w:r>
      <w:r w:rsidR="00FA6A88">
        <w:t>’</w:t>
      </w:r>
      <w:r w:rsidRPr="00B877BC">
        <w:t>un geste</w:t>
      </w:r>
      <w:r w:rsidR="00FA6A88">
        <w:t> :</w:t>
      </w:r>
    </w:p>
    <w:p w14:paraId="6BD6BACE" w14:textId="77777777" w:rsidR="00FA6A88" w:rsidRDefault="00FA6A88" w:rsidP="00FA6A88">
      <w:r>
        <w:t>— </w:t>
      </w:r>
      <w:r w:rsidR="00A92B34" w:rsidRPr="00B877BC">
        <w:t>Non</w:t>
      </w:r>
      <w:r>
        <w:t xml:space="preserve">, </w:t>
      </w:r>
      <w:r w:rsidR="00A92B34" w:rsidRPr="00B877BC">
        <w:t>monsieur</w:t>
      </w:r>
      <w:r>
        <w:t xml:space="preserve">, </w:t>
      </w:r>
      <w:r w:rsidR="00A92B34" w:rsidRPr="00B877BC">
        <w:t>ce n</w:t>
      </w:r>
      <w:r>
        <w:t>’</w:t>
      </w:r>
      <w:r w:rsidR="00A92B34" w:rsidRPr="00B877BC">
        <w:t>est pas cela</w:t>
      </w:r>
      <w:r>
        <w:t>.</w:t>
      </w:r>
    </w:p>
    <w:p w14:paraId="7680D8B0" w14:textId="77777777" w:rsidR="00FA6A88" w:rsidRDefault="00A92B34" w:rsidP="00FA6A88">
      <w:r w:rsidRPr="00B877BC">
        <w:t>Il vit alors seulement qu</w:t>
      </w:r>
      <w:r w:rsidR="00FA6A88">
        <w:t>’</w:t>
      </w:r>
      <w:r w:rsidRPr="00B877BC">
        <w:t>elle pleurait</w:t>
      </w:r>
      <w:r w:rsidR="00FA6A88">
        <w:t xml:space="preserve">, </w:t>
      </w:r>
      <w:r w:rsidRPr="00B877BC">
        <w:t>car il n</w:t>
      </w:r>
      <w:r w:rsidR="00FA6A88">
        <w:t>’</w:t>
      </w:r>
      <w:r w:rsidRPr="00B877BC">
        <w:t>avait pas osé la regarder depuis une demi-heure qu</w:t>
      </w:r>
      <w:r w:rsidR="00FA6A88">
        <w:t>’</w:t>
      </w:r>
      <w:r w:rsidRPr="00B877BC">
        <w:t>ils marchaient ensemble</w:t>
      </w:r>
      <w:r w:rsidR="00FA6A88">
        <w:t>.</w:t>
      </w:r>
    </w:p>
    <w:p w14:paraId="200E73C3" w14:textId="77777777" w:rsidR="00FA6A88" w:rsidRDefault="00FA6A88" w:rsidP="00FA6A88">
      <w:r>
        <w:lastRenderedPageBreak/>
        <w:t>— </w:t>
      </w:r>
      <w:r w:rsidR="00A92B34" w:rsidRPr="00B877BC">
        <w:t>Qu</w:t>
      </w:r>
      <w:r>
        <w:t>’</w:t>
      </w:r>
      <w:r w:rsidR="00A92B34" w:rsidRPr="00B877BC">
        <w:t>avez-vous</w:t>
      </w:r>
      <w:r>
        <w:t xml:space="preserve"> ? </w:t>
      </w:r>
      <w:r w:rsidR="00A92B34" w:rsidRPr="00B877BC">
        <w:t>dit-il</w:t>
      </w:r>
      <w:r>
        <w:t xml:space="preserve">, </w:t>
      </w:r>
      <w:r w:rsidR="00A92B34" w:rsidRPr="00B877BC">
        <w:t>très ému</w:t>
      </w:r>
      <w:r>
        <w:t xml:space="preserve">, </w:t>
      </w:r>
      <w:r w:rsidR="00A92B34" w:rsidRPr="00B877BC">
        <w:t>et que puis-je faire pour vous</w:t>
      </w:r>
      <w:r>
        <w:t> ?</w:t>
      </w:r>
    </w:p>
    <w:p w14:paraId="556A1E4C" w14:textId="77777777" w:rsidR="00FA6A88" w:rsidRDefault="00FA6A88" w:rsidP="00FA6A88">
      <w:r>
        <w:t>— </w:t>
      </w:r>
      <w:r w:rsidR="00A92B34" w:rsidRPr="00B877BC">
        <w:t>Si vous vouliez me permettre de vous embrasser</w:t>
      </w:r>
      <w:r>
        <w:t xml:space="preserve">, </w:t>
      </w:r>
      <w:r w:rsidR="00A92B34" w:rsidRPr="00B877BC">
        <w:t>répo</w:t>
      </w:r>
      <w:r w:rsidR="00A92B34" w:rsidRPr="00B877BC">
        <w:t>n</w:t>
      </w:r>
      <w:r w:rsidR="00A92B34" w:rsidRPr="00B877BC">
        <w:t>dit-elle</w:t>
      </w:r>
      <w:r>
        <w:t xml:space="preserve">, </w:t>
      </w:r>
      <w:r w:rsidR="00A92B34" w:rsidRPr="00B877BC">
        <w:t>ce serait la plus grande joie de ma vie</w:t>
      </w:r>
      <w:r>
        <w:t xml:space="preserve">, </w:t>
      </w:r>
      <w:r w:rsidR="00A92B34" w:rsidRPr="00B877BC">
        <w:t>de ma dégo</w:t>
      </w:r>
      <w:r w:rsidR="00A92B34" w:rsidRPr="00B877BC">
        <w:t>û</w:t>
      </w:r>
      <w:r w:rsidR="00A92B34" w:rsidRPr="00B877BC">
        <w:t>tante vie</w:t>
      </w:r>
      <w:r>
        <w:t xml:space="preserve">, </w:t>
      </w:r>
      <w:r w:rsidR="00A92B34" w:rsidRPr="00B877BC">
        <w:t>et il me semble qu</w:t>
      </w:r>
      <w:r>
        <w:t>’</w:t>
      </w:r>
      <w:r w:rsidR="00A92B34" w:rsidRPr="00B877BC">
        <w:t>après cela</w:t>
      </w:r>
      <w:r>
        <w:t xml:space="preserve">, </w:t>
      </w:r>
      <w:r w:rsidR="00A92B34" w:rsidRPr="00B877BC">
        <w:t>j</w:t>
      </w:r>
      <w:r>
        <w:t>’</w:t>
      </w:r>
      <w:r w:rsidR="00A92B34" w:rsidRPr="00B877BC">
        <w:t>aurais la force de mo</w:t>
      </w:r>
      <w:r w:rsidR="00A92B34" w:rsidRPr="00B877BC">
        <w:t>u</w:t>
      </w:r>
      <w:r w:rsidR="00A92B34" w:rsidRPr="00B877BC">
        <w:t>rir</w:t>
      </w:r>
      <w:r>
        <w:t>.</w:t>
      </w:r>
    </w:p>
    <w:p w14:paraId="5560B0BC" w14:textId="77777777" w:rsidR="00FA6A88" w:rsidRDefault="00A92B34" w:rsidP="00FA6A88">
      <w:r w:rsidRPr="00B877BC">
        <w:t>Voyant bien qu</w:t>
      </w:r>
      <w:r w:rsidR="00FA6A88">
        <w:t>’</w:t>
      </w:r>
      <w:r w:rsidRPr="00B877BC">
        <w:t>il y consentait</w:t>
      </w:r>
      <w:r w:rsidR="00FA6A88">
        <w:t xml:space="preserve">, </w:t>
      </w:r>
      <w:r w:rsidRPr="00B877BC">
        <w:t>elle sauta sur lui</w:t>
      </w:r>
      <w:r w:rsidR="00FA6A88">
        <w:t xml:space="preserve">, </w:t>
      </w:r>
      <w:r w:rsidRPr="00B877BC">
        <w:t>grondante d</w:t>
      </w:r>
      <w:r w:rsidR="00FA6A88">
        <w:t>’</w:t>
      </w:r>
      <w:r w:rsidRPr="00B877BC">
        <w:t>amour</w:t>
      </w:r>
      <w:r w:rsidR="00FA6A88">
        <w:t xml:space="preserve">, </w:t>
      </w:r>
      <w:r w:rsidRPr="00B877BC">
        <w:t>et l</w:t>
      </w:r>
      <w:r w:rsidR="00FA6A88">
        <w:t>’</w:t>
      </w:r>
      <w:r w:rsidRPr="00B877BC">
        <w:t>embrassa comme on dévore</w:t>
      </w:r>
      <w:r w:rsidR="00FA6A88">
        <w:t>.</w:t>
      </w:r>
    </w:p>
    <w:p w14:paraId="4BD40195" w14:textId="77777777" w:rsidR="00FA6A88" w:rsidRDefault="00A92B34" w:rsidP="00FA6A88">
      <w:r w:rsidRPr="00B877BC">
        <w:t>Une plainte de cet homme qu</w:t>
      </w:r>
      <w:r w:rsidR="00FA6A88">
        <w:t>’</w:t>
      </w:r>
      <w:r w:rsidRPr="00B877BC">
        <w:t>elle étouffait la désenlaça</w:t>
      </w:r>
      <w:r w:rsidR="00FA6A88">
        <w:t>.</w:t>
      </w:r>
    </w:p>
    <w:p w14:paraId="7EE4463A" w14:textId="77777777" w:rsidR="00FA6A88" w:rsidRDefault="00FA6A88" w:rsidP="00FA6A88">
      <w:pPr>
        <w:numPr>
          <w:ins w:id="14" w:author="Michel" w:date="2009-10-13T20:05:00Z"/>
        </w:numPr>
      </w:pPr>
      <w:r>
        <w:t>— </w:t>
      </w:r>
      <w:r w:rsidR="00A92B34" w:rsidRPr="00B877BC">
        <w:t>Adieu</w:t>
      </w:r>
      <w:r>
        <w:t xml:space="preserve">, </w:t>
      </w:r>
      <w:r w:rsidR="00A92B34" w:rsidRPr="00B877BC">
        <w:t>Maxence</w:t>
      </w:r>
      <w:r>
        <w:t xml:space="preserve">, </w:t>
      </w:r>
      <w:r w:rsidR="00A92B34" w:rsidRPr="00B877BC">
        <w:t>mon petit Maxence</w:t>
      </w:r>
      <w:r>
        <w:t xml:space="preserve">, </w:t>
      </w:r>
      <w:r w:rsidR="00A92B34" w:rsidRPr="00B877BC">
        <w:t>mon pauvre frère</w:t>
      </w:r>
      <w:r>
        <w:t xml:space="preserve">, </w:t>
      </w:r>
      <w:r w:rsidR="00A92B34" w:rsidRPr="00B877BC">
        <w:t>adieu pour toujours et pardonne-moi</w:t>
      </w:r>
      <w:r>
        <w:t xml:space="preserve">, </w:t>
      </w:r>
      <w:r w:rsidR="00A92B34" w:rsidRPr="00B877BC">
        <w:t>cria-t-elle</w:t>
      </w:r>
      <w:r>
        <w:t xml:space="preserve">. </w:t>
      </w:r>
      <w:r w:rsidR="00A92B34" w:rsidRPr="00B877BC">
        <w:t>Maintenant je peux crever</w:t>
      </w:r>
      <w:r>
        <w:t>.</w:t>
      </w:r>
    </w:p>
    <w:p w14:paraId="09EBB76D" w14:textId="77777777" w:rsidR="00FA6A88" w:rsidRDefault="00A92B34" w:rsidP="00FA6A88">
      <w:r w:rsidRPr="00B877BC">
        <w:t>Avant que son frère eût le temps de faire le moindre mo</w:t>
      </w:r>
      <w:r w:rsidRPr="00B877BC">
        <w:t>u</w:t>
      </w:r>
      <w:r w:rsidRPr="00B877BC">
        <w:t>vement</w:t>
      </w:r>
      <w:r w:rsidR="00FA6A88">
        <w:t xml:space="preserve">, </w:t>
      </w:r>
      <w:r w:rsidRPr="00B877BC">
        <w:t>elle avait la tête broyée sous la roue d</w:t>
      </w:r>
      <w:r w:rsidR="00FA6A88">
        <w:t>’</w:t>
      </w:r>
      <w:r w:rsidRPr="00B877BC">
        <w:t xml:space="preserve">un camion </w:t>
      </w:r>
      <w:r w:rsidRPr="00B877BC">
        <w:rPr>
          <w:i/>
          <w:iCs/>
        </w:rPr>
        <w:t>no</w:t>
      </w:r>
      <w:r w:rsidRPr="00B877BC">
        <w:rPr>
          <w:i/>
          <w:iCs/>
        </w:rPr>
        <w:t>c</w:t>
      </w:r>
      <w:r w:rsidRPr="00B877BC">
        <w:rPr>
          <w:i/>
          <w:iCs/>
        </w:rPr>
        <w:t>turne</w:t>
      </w:r>
      <w:r w:rsidRPr="00B877BC">
        <w:t xml:space="preserve"> qui passait comme la tempête</w:t>
      </w:r>
      <w:r w:rsidR="00FA6A88">
        <w:t>.</w:t>
      </w:r>
    </w:p>
    <w:p w14:paraId="1DBDB777" w14:textId="77777777" w:rsidR="00FA6A88" w:rsidRDefault="00A92B34" w:rsidP="00FA6A88">
      <w:r w:rsidRPr="00B877BC">
        <w:t>Maxence n</w:t>
      </w:r>
      <w:r w:rsidR="00FA6A88">
        <w:t>’</w:t>
      </w:r>
      <w:r w:rsidRPr="00B877BC">
        <w:t>a plus de maîtresse</w:t>
      </w:r>
      <w:r w:rsidR="00FA6A88">
        <w:t xml:space="preserve">. </w:t>
      </w:r>
      <w:r w:rsidRPr="00B877BC">
        <w:t>Il achève en ce moment son noviciat de frère convers au monastère de la Grande-Chartreuse</w:t>
      </w:r>
      <w:r w:rsidR="00FA6A88">
        <w:t>.</w:t>
      </w:r>
    </w:p>
    <w:p w14:paraId="6B914DB0" w14:textId="32E88832" w:rsidR="00A92B34" w:rsidRPr="00B877BC" w:rsidRDefault="00A92B34" w:rsidP="00FA6A88">
      <w:pPr>
        <w:pStyle w:val="Titre1"/>
      </w:pPr>
      <w:bookmarkStart w:id="15" w:name="_Toc198811651"/>
      <w:r w:rsidRPr="00B877BC">
        <w:lastRenderedPageBreak/>
        <w:t>XIV</w:t>
      </w:r>
      <w:r w:rsidRPr="00B877BC">
        <w:br/>
      </w:r>
      <w:r w:rsidRPr="00B877BC">
        <w:br/>
        <w:t>LA DERNIÈRE CUITE</w:t>
      </w:r>
      <w:bookmarkEnd w:id="15"/>
      <w:r w:rsidRPr="00B877BC">
        <w:br/>
      </w:r>
    </w:p>
    <w:p w14:paraId="04A952B9" w14:textId="77777777" w:rsidR="00FA6A88" w:rsidRDefault="00A92B34" w:rsidP="00FA6A88">
      <w:pPr>
        <w:jc w:val="right"/>
      </w:pPr>
      <w:r w:rsidRPr="00FA6A88">
        <w:rPr>
          <w:i/>
          <w:iCs/>
        </w:rPr>
        <w:t xml:space="preserve">À Alfred </w:t>
      </w:r>
      <w:proofErr w:type="spellStart"/>
      <w:r w:rsidRPr="00FA6A88">
        <w:rPr>
          <w:i/>
          <w:iCs/>
        </w:rPr>
        <w:t>Vallette</w:t>
      </w:r>
      <w:proofErr w:type="spellEnd"/>
      <w:r w:rsidR="00FA6A88" w:rsidRPr="00FA6A88">
        <w:t>.</w:t>
      </w:r>
    </w:p>
    <w:p w14:paraId="541B597F" w14:textId="77777777" w:rsidR="00FA6A88" w:rsidRPr="00E67E99" w:rsidRDefault="00A92B34" w:rsidP="00FA6A88">
      <w:pPr>
        <w:jc w:val="right"/>
        <w:rPr>
          <w:rStyle w:val="Taille-1Caracteres"/>
        </w:rPr>
      </w:pPr>
      <w:r w:rsidRPr="00E67E99">
        <w:rPr>
          <w:rStyle w:val="Taille-1Caracteres"/>
        </w:rPr>
        <w:t>Quand on est mort</w:t>
      </w:r>
      <w:r w:rsidR="00FA6A88" w:rsidRPr="00E67E99">
        <w:rPr>
          <w:rStyle w:val="Taille-1Caracteres"/>
        </w:rPr>
        <w:t xml:space="preserve">, </w:t>
      </w:r>
      <w:r w:rsidRPr="00E67E99">
        <w:rPr>
          <w:rStyle w:val="Taille-1Caracteres"/>
        </w:rPr>
        <w:t>c</w:t>
      </w:r>
      <w:r w:rsidR="00FA6A88" w:rsidRPr="00E67E99">
        <w:rPr>
          <w:rStyle w:val="Taille-1Caracteres"/>
        </w:rPr>
        <w:t>’</w:t>
      </w:r>
      <w:r w:rsidRPr="00E67E99">
        <w:rPr>
          <w:rStyle w:val="Taille-1Caracteres"/>
        </w:rPr>
        <w:t>est pour longtemps</w:t>
      </w:r>
      <w:r w:rsidR="00FA6A88" w:rsidRPr="00E67E99">
        <w:rPr>
          <w:rStyle w:val="Taille-1Caracteres"/>
        </w:rPr>
        <w:t>.</w:t>
      </w:r>
    </w:p>
    <w:p w14:paraId="53075EBB" w14:textId="77777777" w:rsidR="00FA6A88" w:rsidRPr="00E67E99" w:rsidRDefault="00A92B34" w:rsidP="00FA6A88">
      <w:pPr>
        <w:jc w:val="right"/>
        <w:rPr>
          <w:rStyle w:val="Taille-1Caracteres"/>
        </w:rPr>
      </w:pPr>
      <w:r w:rsidRPr="00FB1273">
        <w:t>U</w:t>
      </w:r>
      <w:r w:rsidRPr="00E67E99">
        <w:rPr>
          <w:rStyle w:val="Taille-1Caracteres"/>
        </w:rPr>
        <w:t>N HÉRITIER</w:t>
      </w:r>
    </w:p>
    <w:p w14:paraId="506B6AA6" w14:textId="77777777" w:rsidR="00FA6A88" w:rsidRDefault="00FA6A88" w:rsidP="00FA6A88">
      <w:r>
        <w:t>M. </w:t>
      </w:r>
      <w:r w:rsidR="00A92B34" w:rsidRPr="00B877BC">
        <w:t xml:space="preserve">Fiacre Prétextat </w:t>
      </w:r>
      <w:proofErr w:type="spellStart"/>
      <w:r w:rsidR="00A92B34" w:rsidRPr="00B877BC">
        <w:t>Labalbarie</w:t>
      </w:r>
      <w:proofErr w:type="spellEnd"/>
      <w:r w:rsidR="00A92B34" w:rsidRPr="00B877BC">
        <w:t xml:space="preserve"> s</w:t>
      </w:r>
      <w:r>
        <w:t>’</w:t>
      </w:r>
      <w:r w:rsidR="00A92B34" w:rsidRPr="00B877BC">
        <w:t>était retiré des affaires à soixante ans</w:t>
      </w:r>
      <w:r>
        <w:t xml:space="preserve">, </w:t>
      </w:r>
      <w:r w:rsidR="00A92B34" w:rsidRPr="00B877BC">
        <w:t>ayant acquis des richesses considérables dans son industrie de blanchisseur de cercueils</w:t>
      </w:r>
      <w:r>
        <w:t>.</w:t>
      </w:r>
    </w:p>
    <w:p w14:paraId="19B320D7" w14:textId="5C3952BB" w:rsidR="00FA6A88" w:rsidRDefault="00A92B34" w:rsidP="00FA6A88">
      <w:r w:rsidRPr="00B877BC">
        <w:t>Jamais il n</w:t>
      </w:r>
      <w:r w:rsidR="00FA6A88">
        <w:t>’</w:t>
      </w:r>
      <w:r w:rsidRPr="00B877BC">
        <w:t>avait déçu sa clientèle et l</w:t>
      </w:r>
      <w:r w:rsidR="00FA6A88">
        <w:t>’</w:t>
      </w:r>
      <w:r w:rsidRPr="00B877BC">
        <w:t xml:space="preserve">aristocratie </w:t>
      </w:r>
      <w:r w:rsidR="006410DF" w:rsidRPr="00B877BC">
        <w:t>g</w:t>
      </w:r>
      <w:r w:rsidR="006410DF">
        <w:t>e</w:t>
      </w:r>
      <w:r w:rsidR="006410DF" w:rsidRPr="00B877BC">
        <w:t>n</w:t>
      </w:r>
      <w:r w:rsidR="006410DF" w:rsidRPr="00B877BC">
        <w:t>e</w:t>
      </w:r>
      <w:r w:rsidR="006410DF" w:rsidRPr="00B877BC">
        <w:t>voise</w:t>
      </w:r>
      <w:r w:rsidR="00FA6A88">
        <w:t xml:space="preserve">, </w:t>
      </w:r>
      <w:r w:rsidRPr="00B877BC">
        <w:t>qui le surchargea si longtemps de ses commandes</w:t>
      </w:r>
      <w:r w:rsidR="00FA6A88">
        <w:t xml:space="preserve">, </w:t>
      </w:r>
      <w:r w:rsidRPr="00B877BC">
        <w:t>n</w:t>
      </w:r>
      <w:r w:rsidR="00FA6A88">
        <w:t>’</w:t>
      </w:r>
      <w:r w:rsidRPr="00B877BC">
        <w:t>avait eu qu</w:t>
      </w:r>
      <w:r w:rsidR="00FA6A88">
        <w:t>’</w:t>
      </w:r>
      <w:r w:rsidRPr="00B877BC">
        <w:t>un cri pour célébrer son exactitude et sa loyauté</w:t>
      </w:r>
      <w:r w:rsidR="00FA6A88">
        <w:t>.</w:t>
      </w:r>
    </w:p>
    <w:p w14:paraId="72415D4C" w14:textId="77777777" w:rsidR="00FA6A88" w:rsidRDefault="00A92B34" w:rsidP="00FA6A88">
      <w:r w:rsidRPr="00B877BC">
        <w:t>L</w:t>
      </w:r>
      <w:r w:rsidR="00FA6A88">
        <w:t>’</w:t>
      </w:r>
      <w:r w:rsidRPr="00B877BC">
        <w:t>excellence de sa main-d</w:t>
      </w:r>
      <w:r w:rsidR="00FA6A88">
        <w:t>’</w:t>
      </w:r>
      <w:r w:rsidRPr="00B877BC">
        <w:t>œuvre</w:t>
      </w:r>
      <w:r w:rsidR="00FA6A88">
        <w:t xml:space="preserve">, </w:t>
      </w:r>
      <w:r w:rsidRPr="00B877BC">
        <w:t>certifiée par la soupço</w:t>
      </w:r>
      <w:r w:rsidRPr="00B877BC">
        <w:t>n</w:t>
      </w:r>
      <w:r w:rsidRPr="00B877BC">
        <w:t>neuse Angleterre</w:t>
      </w:r>
      <w:r w:rsidR="00FA6A88">
        <w:t xml:space="preserve">, </w:t>
      </w:r>
      <w:r w:rsidRPr="00B877BC">
        <w:t>avait obtenu les suffrages de la Belgique</w:t>
      </w:r>
      <w:r w:rsidR="00FA6A88">
        <w:t xml:space="preserve">, </w:t>
      </w:r>
      <w:r w:rsidRPr="00B877BC">
        <w:t>de l</w:t>
      </w:r>
      <w:r w:rsidR="00FA6A88">
        <w:t>’</w:t>
      </w:r>
      <w:r w:rsidRPr="00B877BC">
        <w:t>Illinois et du Michigan</w:t>
      </w:r>
      <w:r w:rsidR="00FA6A88">
        <w:t>.</w:t>
      </w:r>
    </w:p>
    <w:p w14:paraId="6A508958" w14:textId="77777777" w:rsidR="00FA6A88" w:rsidRDefault="00A92B34" w:rsidP="00FA6A88">
      <w:r w:rsidRPr="00B877BC">
        <w:t>Sa retraite avait donc été l</w:t>
      </w:r>
      <w:r w:rsidR="00FA6A88">
        <w:t>’</w:t>
      </w:r>
      <w:r w:rsidRPr="00B877BC">
        <w:t>occasion d</w:t>
      </w:r>
      <w:r w:rsidR="00FA6A88">
        <w:t>’</w:t>
      </w:r>
      <w:r w:rsidRPr="00B877BC">
        <w:t>une grande ame</w:t>
      </w:r>
      <w:r w:rsidRPr="00B877BC">
        <w:t>r</w:t>
      </w:r>
      <w:r w:rsidRPr="00B877BC">
        <w:t>tume dans les deux mondes</w:t>
      </w:r>
      <w:r w:rsidR="00FA6A88">
        <w:t xml:space="preserve">, </w:t>
      </w:r>
      <w:r w:rsidRPr="00B877BC">
        <w:t>lorsque de gémissantes feuilles i</w:t>
      </w:r>
      <w:r w:rsidRPr="00B877BC">
        <w:t>n</w:t>
      </w:r>
      <w:r w:rsidRPr="00B877BC">
        <w:t>ternationales avaient annoncé que cet artisan fameux quittait les pompes du comptoir pour consacrer à de chères études ses cheveux blancs respectés</w:t>
      </w:r>
      <w:r w:rsidR="00FA6A88">
        <w:t>.</w:t>
      </w:r>
    </w:p>
    <w:p w14:paraId="79292C68" w14:textId="77777777" w:rsidR="00FA6A88" w:rsidRDefault="00A92B34" w:rsidP="00FA6A88">
      <w:r w:rsidRPr="00B877BC">
        <w:t>Fiacre était</w:t>
      </w:r>
      <w:r w:rsidR="00FA6A88">
        <w:t xml:space="preserve">, </w:t>
      </w:r>
      <w:r w:rsidRPr="00B877BC">
        <w:t>en effet</w:t>
      </w:r>
      <w:r w:rsidR="00FA6A88">
        <w:t xml:space="preserve">, </w:t>
      </w:r>
      <w:r w:rsidRPr="00B877BC">
        <w:t>un heureux vieillard dont la vocation philosophique et humanitaire ne se déclara qu</w:t>
      </w:r>
      <w:r w:rsidR="00FA6A88">
        <w:t>’</w:t>
      </w:r>
      <w:r w:rsidRPr="00B877BC">
        <w:t>au moment pr</w:t>
      </w:r>
      <w:r w:rsidRPr="00B877BC">
        <w:t>é</w:t>
      </w:r>
      <w:r w:rsidRPr="00B877BC">
        <w:t>cis où la fortune</w:t>
      </w:r>
      <w:r w:rsidR="00FA6A88">
        <w:t xml:space="preserve">, </w:t>
      </w:r>
      <w:r w:rsidRPr="00B877BC">
        <w:t>beaucoup moins aveugle</w:t>
      </w:r>
      <w:r w:rsidR="00FA6A88">
        <w:t xml:space="preserve">, </w:t>
      </w:r>
      <w:r w:rsidRPr="00B877BC">
        <w:t>sans doute</w:t>
      </w:r>
      <w:r w:rsidR="00FA6A88">
        <w:t xml:space="preserve">, </w:t>
      </w:r>
      <w:r w:rsidRPr="00B877BC">
        <w:t>et bea</w:t>
      </w:r>
      <w:r w:rsidRPr="00B877BC">
        <w:t>u</w:t>
      </w:r>
      <w:r w:rsidRPr="00B877BC">
        <w:t>coup moins rosse que ne le suppose une vaine multitude</w:t>
      </w:r>
      <w:r w:rsidR="00FA6A88">
        <w:t xml:space="preserve">, </w:t>
      </w:r>
      <w:r w:rsidRPr="00B877BC">
        <w:t>l</w:t>
      </w:r>
      <w:r w:rsidR="00FA6A88">
        <w:t>’</w:t>
      </w:r>
      <w:r w:rsidRPr="00B877BC">
        <w:t>avait enfin comblé de ses faveurs</w:t>
      </w:r>
      <w:r w:rsidR="00FA6A88">
        <w:t>.</w:t>
      </w:r>
    </w:p>
    <w:p w14:paraId="0DA7A08A" w14:textId="77777777" w:rsidR="00FA6A88" w:rsidRDefault="00A92B34" w:rsidP="00FA6A88">
      <w:r w:rsidRPr="00B877BC">
        <w:lastRenderedPageBreak/>
        <w:t>Il ne méprisa point</w:t>
      </w:r>
      <w:r w:rsidR="00FA6A88">
        <w:t xml:space="preserve">, </w:t>
      </w:r>
      <w:r w:rsidRPr="00B877BC">
        <w:t>comme tant d</w:t>
      </w:r>
      <w:r w:rsidR="00FA6A88">
        <w:t>’</w:t>
      </w:r>
      <w:r w:rsidRPr="00B877BC">
        <w:t>autres</w:t>
      </w:r>
      <w:r w:rsidR="00FA6A88">
        <w:t xml:space="preserve">, </w:t>
      </w:r>
      <w:r w:rsidRPr="00B877BC">
        <w:t>le négoce infin</w:t>
      </w:r>
      <w:r w:rsidRPr="00B877BC">
        <w:t>i</w:t>
      </w:r>
      <w:r w:rsidRPr="00B877BC">
        <w:t>ment honorable et lucratif par lequel il s</w:t>
      </w:r>
      <w:r w:rsidR="00FA6A88">
        <w:t>’</w:t>
      </w:r>
      <w:r w:rsidRPr="00B877BC">
        <w:t>était élevé de quasi rien jusqu</w:t>
      </w:r>
      <w:r w:rsidR="00FA6A88">
        <w:t>’</w:t>
      </w:r>
      <w:r w:rsidRPr="00B877BC">
        <w:t>au pinacle d</w:t>
      </w:r>
      <w:r w:rsidR="00FA6A88">
        <w:t>’</w:t>
      </w:r>
      <w:r w:rsidRPr="00B877BC">
        <w:t>une dizaine de millions</w:t>
      </w:r>
      <w:r w:rsidR="00FA6A88">
        <w:t>.</w:t>
      </w:r>
    </w:p>
    <w:p w14:paraId="47CE0828" w14:textId="77777777" w:rsidR="00FA6A88" w:rsidRDefault="00A92B34" w:rsidP="00FA6A88">
      <w:r w:rsidRPr="00B877BC">
        <w:t>Il racontait</w:t>
      </w:r>
      <w:r w:rsidR="00FA6A88">
        <w:t xml:space="preserve">, </w:t>
      </w:r>
      <w:r w:rsidRPr="00B877BC">
        <w:t>au contraire</w:t>
      </w:r>
      <w:r w:rsidR="00FA6A88">
        <w:t xml:space="preserve">, </w:t>
      </w:r>
      <w:r w:rsidRPr="00B877BC">
        <w:t>avec l</w:t>
      </w:r>
      <w:r w:rsidR="00FA6A88">
        <w:t>’</w:t>
      </w:r>
      <w:r w:rsidRPr="00B877BC">
        <w:t>enthousiasme naïf d</w:t>
      </w:r>
      <w:r w:rsidR="00FA6A88">
        <w:t>’</w:t>
      </w:r>
      <w:r w:rsidRPr="00B877BC">
        <w:t>un vieux soldat</w:t>
      </w:r>
      <w:r w:rsidR="00FA6A88">
        <w:t xml:space="preserve">, </w:t>
      </w:r>
      <w:r w:rsidRPr="00B877BC">
        <w:t>les batailles sans nombre livrées à la concurrence</w:t>
      </w:r>
      <w:r w:rsidR="00FA6A88">
        <w:t xml:space="preserve">, </w:t>
      </w:r>
      <w:r w:rsidRPr="00B877BC">
        <w:t>et se plaisait à remémorer le coup de feu</w:t>
      </w:r>
      <w:r w:rsidR="00FA6A88">
        <w:t xml:space="preserve">, </w:t>
      </w:r>
      <w:r w:rsidRPr="00B877BC">
        <w:t>parfois héroïque</w:t>
      </w:r>
      <w:r w:rsidR="00FA6A88">
        <w:t xml:space="preserve">, </w:t>
      </w:r>
      <w:r w:rsidRPr="00B877BC">
        <w:t>des inventaires</w:t>
      </w:r>
      <w:r w:rsidR="00FA6A88">
        <w:t>.</w:t>
      </w:r>
    </w:p>
    <w:p w14:paraId="343970F5" w14:textId="77777777" w:rsidR="00FA6A88" w:rsidRDefault="00A92B34" w:rsidP="00FA6A88">
      <w:r w:rsidRPr="00B877BC">
        <w:t>Il avait simplement abdiqué</w:t>
      </w:r>
      <w:r w:rsidR="00FA6A88">
        <w:t xml:space="preserve">, </w:t>
      </w:r>
      <w:r w:rsidRPr="00B877BC">
        <w:t>à l</w:t>
      </w:r>
      <w:r w:rsidR="00FA6A88">
        <w:t>’</w:t>
      </w:r>
      <w:r w:rsidRPr="00B877BC">
        <w:t>exemple de Charles-Quint</w:t>
      </w:r>
      <w:r w:rsidR="00FA6A88">
        <w:t xml:space="preserve">, </w:t>
      </w:r>
      <w:r w:rsidRPr="00B877BC">
        <w:t>l</w:t>
      </w:r>
      <w:r w:rsidR="00FA6A88">
        <w:t>’</w:t>
      </w:r>
      <w:r w:rsidRPr="00B877BC">
        <w:t>empire de la facture</w:t>
      </w:r>
      <w:r w:rsidR="00FA6A88">
        <w:t xml:space="preserve">, </w:t>
      </w:r>
      <w:r w:rsidRPr="00B877BC">
        <w:t>afin d</w:t>
      </w:r>
      <w:r w:rsidR="00FA6A88">
        <w:t>’</w:t>
      </w:r>
      <w:r w:rsidRPr="00B877BC">
        <w:t>embrasser une vie supérieure</w:t>
      </w:r>
      <w:r w:rsidR="00FA6A88">
        <w:t>.</w:t>
      </w:r>
    </w:p>
    <w:p w14:paraId="4EAE0348" w14:textId="77777777" w:rsidR="00FA6A88" w:rsidRDefault="00A92B34" w:rsidP="00FA6A88">
      <w:r w:rsidRPr="00B877BC">
        <w:t>Ayant</w:t>
      </w:r>
      <w:r w:rsidR="00FA6A88">
        <w:t xml:space="preserve">, </w:t>
      </w:r>
      <w:r w:rsidRPr="00B877BC">
        <w:t>en somme</w:t>
      </w:r>
      <w:r w:rsidR="00FA6A88">
        <w:t xml:space="preserve">, </w:t>
      </w:r>
      <w:r w:rsidRPr="00B877BC">
        <w:t>de quoi vivre</w:t>
      </w:r>
      <w:r w:rsidR="00FA6A88">
        <w:t xml:space="preserve">, </w:t>
      </w:r>
      <w:r w:rsidRPr="00B877BC">
        <w:t>et devenu trop âgé pour prétendre garder longtemps encore le coup d</w:t>
      </w:r>
      <w:r w:rsidR="00FA6A88">
        <w:t>’</w:t>
      </w:r>
      <w:r w:rsidRPr="00B877BC">
        <w:t>œil de l</w:t>
      </w:r>
      <w:r w:rsidR="00FA6A88">
        <w:t>’</w:t>
      </w:r>
      <w:r w:rsidRPr="00B877BC">
        <w:t>homme d</w:t>
      </w:r>
      <w:r w:rsidR="00FA6A88">
        <w:t>’</w:t>
      </w:r>
      <w:r w:rsidRPr="00B877BC">
        <w:t>affaires</w:t>
      </w:r>
      <w:r w:rsidR="00FA6A88">
        <w:t xml:space="preserve">, </w:t>
      </w:r>
      <w:r w:rsidRPr="00B877BC">
        <w:t>ce je ne sais quoi de spontané qui déconcerte la place et culbute les manigances des compétiteurs</w:t>
      </w:r>
      <w:r w:rsidR="00FA6A88">
        <w:t xml:space="preserve">, </w:t>
      </w:r>
      <w:r w:rsidRPr="00B877BC">
        <w:t>il avait eu la s</w:t>
      </w:r>
      <w:r w:rsidRPr="00B877BC">
        <w:t>a</w:t>
      </w:r>
      <w:r w:rsidRPr="00B877BC">
        <w:t>gesse de se démettre avantageusement de sa puissance co</w:t>
      </w:r>
      <w:r w:rsidRPr="00B877BC">
        <w:t>m</w:t>
      </w:r>
      <w:r w:rsidRPr="00B877BC">
        <w:t>merciale ayant que l</w:t>
      </w:r>
      <w:r w:rsidR="00FA6A88">
        <w:t>’</w:t>
      </w:r>
      <w:r w:rsidRPr="00B877BC">
        <w:t>étoile de sa patente eût commencé de pâlir</w:t>
      </w:r>
      <w:r w:rsidR="00FA6A88">
        <w:t>.</w:t>
      </w:r>
    </w:p>
    <w:p w14:paraId="1912A4B7" w14:textId="77777777" w:rsidR="00FA6A88" w:rsidRDefault="00FA6A88" w:rsidP="00FA6A88">
      <w:pPr>
        <w:pStyle w:val="Etoile"/>
      </w:pPr>
      <w:r>
        <w:t>* * *</w:t>
      </w:r>
    </w:p>
    <w:p w14:paraId="54EAEEE5" w14:textId="77777777" w:rsidR="00FA6A88" w:rsidRDefault="00A92B34" w:rsidP="00FA6A88">
      <w:r w:rsidRPr="00B877BC">
        <w:t>Désormais</w:t>
      </w:r>
      <w:r w:rsidR="00FA6A88">
        <w:t xml:space="preserve">, </w:t>
      </w:r>
      <w:r w:rsidRPr="00B877BC">
        <w:t>il s</w:t>
      </w:r>
      <w:r w:rsidR="00FA6A88">
        <w:t>’</w:t>
      </w:r>
      <w:r w:rsidRPr="00B877BC">
        <w:t>adonna</w:t>
      </w:r>
      <w:r w:rsidR="00FA6A88">
        <w:t xml:space="preserve">, </w:t>
      </w:r>
      <w:r w:rsidRPr="00B877BC">
        <w:t>d</w:t>
      </w:r>
      <w:r w:rsidR="00FA6A88">
        <w:t>’</w:t>
      </w:r>
      <w:r w:rsidRPr="00B877BC">
        <w:t>une exclusive manière</w:t>
      </w:r>
      <w:r w:rsidR="00FA6A88">
        <w:t xml:space="preserve">, </w:t>
      </w:r>
      <w:r w:rsidRPr="00B877BC">
        <w:t>aux dél</w:t>
      </w:r>
      <w:r w:rsidRPr="00B877BC">
        <w:t>i</w:t>
      </w:r>
      <w:r w:rsidRPr="00B877BC">
        <w:t>ces du genre humain</w:t>
      </w:r>
      <w:r w:rsidR="00FA6A88">
        <w:t>.</w:t>
      </w:r>
    </w:p>
    <w:p w14:paraId="2C899866" w14:textId="77777777" w:rsidR="00FA6A88" w:rsidRDefault="00A92B34" w:rsidP="00FA6A88">
      <w:r w:rsidRPr="00B877BC">
        <w:t>Considérant</w:t>
      </w:r>
      <w:r w:rsidR="00FA6A88">
        <w:t xml:space="preserve">, </w:t>
      </w:r>
      <w:r w:rsidRPr="00B877BC">
        <w:t>avec une touchante lucidité</w:t>
      </w:r>
      <w:r w:rsidR="00FA6A88">
        <w:t xml:space="preserve">, </w:t>
      </w:r>
      <w:r w:rsidRPr="00B877BC">
        <w:t>le néant des combinaisons jusqu</w:t>
      </w:r>
      <w:r w:rsidR="00FA6A88">
        <w:t>’</w:t>
      </w:r>
      <w:r w:rsidRPr="00B877BC">
        <w:t>à cette heure élaborées par de creux ce</w:t>
      </w:r>
      <w:r w:rsidRPr="00B877BC">
        <w:t>r</w:t>
      </w:r>
      <w:r w:rsidRPr="00B877BC">
        <w:t>veaux pour l</w:t>
      </w:r>
      <w:r w:rsidR="00FA6A88">
        <w:t>’</w:t>
      </w:r>
      <w:r w:rsidRPr="00B877BC">
        <w:t>atténuation de la misère</w:t>
      </w:r>
      <w:r w:rsidR="00FA6A88">
        <w:t xml:space="preserve">, </w:t>
      </w:r>
      <w:r w:rsidRPr="00B877BC">
        <w:t>inébranlablement assuré</w:t>
      </w:r>
      <w:r w:rsidR="00FA6A88">
        <w:t xml:space="preserve">, </w:t>
      </w:r>
      <w:r w:rsidRPr="00B877BC">
        <w:t>d</w:t>
      </w:r>
      <w:r w:rsidR="00FA6A88">
        <w:t>’</w:t>
      </w:r>
      <w:r w:rsidRPr="00B877BC">
        <w:t>ailleurs</w:t>
      </w:r>
      <w:r w:rsidR="00FA6A88">
        <w:t xml:space="preserve">, </w:t>
      </w:r>
      <w:r w:rsidRPr="00B877BC">
        <w:t xml:space="preserve">de </w:t>
      </w:r>
      <w:r w:rsidRPr="00B877BC">
        <w:rPr>
          <w:i/>
          <w:iCs/>
        </w:rPr>
        <w:t>l</w:t>
      </w:r>
      <w:r w:rsidR="00FA6A88">
        <w:rPr>
          <w:i/>
          <w:iCs/>
        </w:rPr>
        <w:t>’</w:t>
      </w:r>
      <w:r w:rsidRPr="00B877BC">
        <w:rPr>
          <w:i/>
          <w:iCs/>
        </w:rPr>
        <w:t>utilité</w:t>
      </w:r>
      <w:r w:rsidRPr="00B877BC">
        <w:t xml:space="preserve"> des pauvres</w:t>
      </w:r>
      <w:r w:rsidR="00FA6A88">
        <w:t xml:space="preserve">, </w:t>
      </w:r>
      <w:r w:rsidRPr="00B877BC">
        <w:t>il crut avoir mieux à faire que d</w:t>
      </w:r>
      <w:r w:rsidR="00FA6A88">
        <w:t>’</w:t>
      </w:r>
      <w:r w:rsidRPr="00B877BC">
        <w:t>employer au soulagement de ce troupeau les ressources fina</w:t>
      </w:r>
      <w:r w:rsidRPr="00B877BC">
        <w:t>n</w:t>
      </w:r>
      <w:r w:rsidRPr="00B877BC">
        <w:t>cières ou intellectuelles dont il disposait</w:t>
      </w:r>
      <w:r w:rsidR="00FA6A88">
        <w:t>.</w:t>
      </w:r>
    </w:p>
    <w:p w14:paraId="1307DF28" w14:textId="77777777" w:rsidR="00FA6A88" w:rsidRDefault="00A92B34" w:rsidP="00FA6A88">
      <w:r w:rsidRPr="00B877BC">
        <w:t>En conséquence</w:t>
      </w:r>
      <w:r w:rsidR="00FA6A88">
        <w:t xml:space="preserve">, </w:t>
      </w:r>
      <w:r w:rsidRPr="00B877BC">
        <w:t>il résolut d</w:t>
      </w:r>
      <w:r w:rsidR="00FA6A88">
        <w:t>’</w:t>
      </w:r>
      <w:r w:rsidRPr="00B877BC">
        <w:t>appliquer les dernières lueurs de son génie à la consolation des millionnaires</w:t>
      </w:r>
      <w:r w:rsidR="00FA6A88">
        <w:t>.</w:t>
      </w:r>
    </w:p>
    <w:p w14:paraId="59BE77C4" w14:textId="77777777" w:rsidR="00FA6A88" w:rsidRDefault="00FA6A88" w:rsidP="00FA6A88">
      <w:r>
        <w:lastRenderedPageBreak/>
        <w:t>— </w:t>
      </w:r>
      <w:r w:rsidR="00A92B34" w:rsidRPr="00B877BC">
        <w:t>Qui pense</w:t>
      </w:r>
      <w:r>
        <w:t xml:space="preserve">, </w:t>
      </w:r>
      <w:r w:rsidR="00A92B34" w:rsidRPr="00B877BC">
        <w:t>disait-il</w:t>
      </w:r>
      <w:r>
        <w:t xml:space="preserve">, </w:t>
      </w:r>
      <w:r w:rsidR="00A92B34" w:rsidRPr="00B877BC">
        <w:t>aux douleurs des riches</w:t>
      </w:r>
      <w:r>
        <w:t xml:space="preserve"> ? </w:t>
      </w:r>
      <w:r w:rsidR="00A92B34" w:rsidRPr="00B877BC">
        <w:t>Moi seul</w:t>
      </w:r>
      <w:r>
        <w:t xml:space="preserve">, </w:t>
      </w:r>
      <w:r w:rsidR="00A92B34" w:rsidRPr="00B877BC">
        <w:t>peut-être</w:t>
      </w:r>
      <w:r>
        <w:t xml:space="preserve">, </w:t>
      </w:r>
      <w:r w:rsidR="00A92B34" w:rsidRPr="00B877BC">
        <w:t>avec le divin Bourget dont ma clientèle raffole</w:t>
      </w:r>
      <w:r>
        <w:t xml:space="preserve">. </w:t>
      </w:r>
      <w:r w:rsidR="00A92B34" w:rsidRPr="00B877BC">
        <w:t>Parce qu</w:t>
      </w:r>
      <w:r>
        <w:t>’</w:t>
      </w:r>
      <w:r w:rsidR="00A92B34" w:rsidRPr="00B877BC">
        <w:t>ils accomplissent leur mission</w:t>
      </w:r>
      <w:r>
        <w:t xml:space="preserve">, </w:t>
      </w:r>
      <w:r w:rsidR="00A92B34" w:rsidRPr="00B877BC">
        <w:t>qui consiste à s</w:t>
      </w:r>
      <w:r>
        <w:t>’</w:t>
      </w:r>
      <w:r w:rsidR="00A92B34" w:rsidRPr="00B877BC">
        <w:t>amuser pour faire aller le commerce</w:t>
      </w:r>
      <w:r>
        <w:t xml:space="preserve">, </w:t>
      </w:r>
      <w:r w:rsidR="00A92B34" w:rsidRPr="00B877BC">
        <w:t>on les suppose trop facilement heureux</w:t>
      </w:r>
      <w:r>
        <w:t xml:space="preserve">, </w:t>
      </w:r>
      <w:r w:rsidR="00A92B34" w:rsidRPr="00B877BC">
        <w:t>oubliant qu</w:t>
      </w:r>
      <w:r>
        <w:t>’</w:t>
      </w:r>
      <w:r w:rsidR="00A92B34" w:rsidRPr="00B877BC">
        <w:t>ils ont un cœur</w:t>
      </w:r>
      <w:r>
        <w:t xml:space="preserve">. </w:t>
      </w:r>
      <w:r w:rsidR="00A92B34" w:rsidRPr="00B877BC">
        <w:t>On a le toupet de leur opposer les grossières tribulations des indigents dont c</w:t>
      </w:r>
      <w:r>
        <w:t>’</w:t>
      </w:r>
      <w:r w:rsidR="00A92B34" w:rsidRPr="00B877BC">
        <w:t>est le devoir de sou</w:t>
      </w:r>
      <w:r w:rsidR="00A92B34" w:rsidRPr="00B877BC">
        <w:t>f</w:t>
      </w:r>
      <w:r w:rsidR="00A92B34" w:rsidRPr="00B877BC">
        <w:t>frir</w:t>
      </w:r>
      <w:r>
        <w:t xml:space="preserve">, </w:t>
      </w:r>
      <w:r w:rsidR="00A92B34" w:rsidRPr="00B877BC">
        <w:t>après tout</w:t>
      </w:r>
      <w:r>
        <w:t xml:space="preserve">, </w:t>
      </w:r>
      <w:r w:rsidR="00A92B34" w:rsidRPr="00B877BC">
        <w:t>comme si les guenilles et le manque de nourr</w:t>
      </w:r>
      <w:r w:rsidR="00A92B34" w:rsidRPr="00B877BC">
        <w:t>i</w:t>
      </w:r>
      <w:r w:rsidR="00A92B34" w:rsidRPr="00B877BC">
        <w:t>ture pouvaient être mis en balance avec l</w:t>
      </w:r>
      <w:r>
        <w:t>’</w:t>
      </w:r>
      <w:r w:rsidR="00A92B34" w:rsidRPr="00B877BC">
        <w:t>angoisse de mourir</w:t>
      </w:r>
      <w:r>
        <w:t xml:space="preserve">. </w:t>
      </w:r>
      <w:r w:rsidR="00A92B34" w:rsidRPr="00B877BC">
        <w:t>Car telle est la loi</w:t>
      </w:r>
      <w:r>
        <w:t xml:space="preserve">. </w:t>
      </w:r>
      <w:r w:rsidR="00A92B34" w:rsidRPr="00B877BC">
        <w:t>On ne meurt véritablement qu</w:t>
      </w:r>
      <w:r>
        <w:t>’</w:t>
      </w:r>
      <w:r w:rsidR="00A92B34" w:rsidRPr="00B877BC">
        <w:t>à la condition de posséder</w:t>
      </w:r>
      <w:r>
        <w:t xml:space="preserve">. </w:t>
      </w:r>
      <w:r w:rsidR="00A92B34" w:rsidRPr="00B877BC">
        <w:t>Il est indispensable d</w:t>
      </w:r>
      <w:r>
        <w:t>’</w:t>
      </w:r>
      <w:r w:rsidR="00A92B34" w:rsidRPr="00B877BC">
        <w:t>avoir des capitaux pour re</w:t>
      </w:r>
      <w:r w:rsidR="00A92B34" w:rsidRPr="00B877BC">
        <w:t>n</w:t>
      </w:r>
      <w:r w:rsidR="00A92B34" w:rsidRPr="00B877BC">
        <w:t>dre l</w:t>
      </w:r>
      <w:r>
        <w:t>’</w:t>
      </w:r>
      <w:r w:rsidR="00A92B34" w:rsidRPr="00B877BC">
        <w:t>âme</w:t>
      </w:r>
      <w:r>
        <w:t xml:space="preserve">, </w:t>
      </w:r>
      <w:r w:rsidR="00A92B34" w:rsidRPr="00B877BC">
        <w:t>et voilà ce qu</w:t>
      </w:r>
      <w:r>
        <w:t>’</w:t>
      </w:r>
      <w:r w:rsidR="00A92B34" w:rsidRPr="00B877BC">
        <w:t>on ne veut pas comprendre</w:t>
      </w:r>
      <w:r>
        <w:t xml:space="preserve">. </w:t>
      </w:r>
      <w:r w:rsidR="00A92B34" w:rsidRPr="00B877BC">
        <w:t>La Mort n</w:t>
      </w:r>
      <w:r>
        <w:t>’</w:t>
      </w:r>
      <w:r w:rsidR="00A92B34" w:rsidRPr="00B877BC">
        <w:t>est que la séparation d</w:t>
      </w:r>
      <w:r>
        <w:t>’</w:t>
      </w:r>
      <w:r w:rsidR="00A92B34" w:rsidRPr="00B877BC">
        <w:t>avec l</w:t>
      </w:r>
      <w:r>
        <w:t>’</w:t>
      </w:r>
      <w:r w:rsidR="00A92B34" w:rsidRPr="00B877BC">
        <w:t>Argent</w:t>
      </w:r>
      <w:r>
        <w:t xml:space="preserve">. </w:t>
      </w:r>
      <w:r w:rsidR="00A92B34" w:rsidRPr="00B877BC">
        <w:t>Ceux qui n</w:t>
      </w:r>
      <w:r>
        <w:t>’</w:t>
      </w:r>
      <w:r w:rsidR="00A92B34" w:rsidRPr="00B877BC">
        <w:t>en ont pas n</w:t>
      </w:r>
      <w:r>
        <w:t>’</w:t>
      </w:r>
      <w:r w:rsidR="00A92B34" w:rsidRPr="00B877BC">
        <w:t>ont pas la vie</w:t>
      </w:r>
      <w:r>
        <w:t xml:space="preserve">, </w:t>
      </w:r>
      <w:r w:rsidR="00A92B34" w:rsidRPr="00B877BC">
        <w:t>et</w:t>
      </w:r>
      <w:r>
        <w:t xml:space="preserve">, </w:t>
      </w:r>
      <w:r w:rsidR="00A92B34" w:rsidRPr="00B877BC">
        <w:t>dès lors</w:t>
      </w:r>
      <w:r>
        <w:t xml:space="preserve">, </w:t>
      </w:r>
      <w:r w:rsidR="00A92B34" w:rsidRPr="00B877BC">
        <w:t>ne sauraient mourir</w:t>
      </w:r>
      <w:r>
        <w:t>.</w:t>
      </w:r>
    </w:p>
    <w:p w14:paraId="1EFED09B" w14:textId="3F132912" w:rsidR="00FA6A88" w:rsidRDefault="00A92B34" w:rsidP="00FA6A88">
      <w:r w:rsidRPr="00B877BC">
        <w:t>Plein de ces pensées</w:t>
      </w:r>
      <w:r w:rsidR="00FA6A88">
        <w:t xml:space="preserve">, – </w:t>
      </w:r>
      <w:r w:rsidRPr="00B877BC">
        <w:t>plus profondes qu</w:t>
      </w:r>
      <w:r w:rsidR="00FA6A88">
        <w:t>’</w:t>
      </w:r>
      <w:r w:rsidRPr="00B877BC">
        <w:t>il ne supposait</w:t>
      </w:r>
      <w:r w:rsidR="00FA6A88">
        <w:t xml:space="preserve">, – </w:t>
      </w:r>
      <w:r w:rsidRPr="00B877BC">
        <w:t xml:space="preserve">le blanchisseur de cercueils travaillait de toute son </w:t>
      </w:r>
      <w:r w:rsidR="00346D73">
        <w:t>âm</w:t>
      </w:r>
      <w:r w:rsidR="00346D73" w:rsidRPr="00B877BC">
        <w:t xml:space="preserve">e </w:t>
      </w:r>
      <w:r w:rsidRPr="00B877BC">
        <w:t>à l</w:t>
      </w:r>
      <w:r w:rsidR="00FA6A88">
        <w:t>’</w:t>
      </w:r>
      <w:r w:rsidRPr="00B877BC">
        <w:t>abolition des affres</w:t>
      </w:r>
      <w:r w:rsidR="00FA6A88">
        <w:t>.</w:t>
      </w:r>
    </w:p>
    <w:p w14:paraId="73494B34" w14:textId="77777777" w:rsidR="00FA6A88" w:rsidRDefault="00A92B34" w:rsidP="00FA6A88">
      <w:r w:rsidRPr="00B877BC">
        <w:t>Il eut l</w:t>
      </w:r>
      <w:r w:rsidR="00FA6A88">
        <w:t>’</w:t>
      </w:r>
      <w:r w:rsidRPr="00B877BC">
        <w:t>honneur d</w:t>
      </w:r>
      <w:r w:rsidR="00FA6A88">
        <w:t>’</w:t>
      </w:r>
      <w:r w:rsidRPr="00B877BC">
        <w:t>être un des premiers qui fomentèrent la généreuse conception du Crématoire</w:t>
      </w:r>
      <w:r w:rsidR="00FA6A88">
        <w:t xml:space="preserve">. </w:t>
      </w:r>
      <w:r w:rsidRPr="00B877BC">
        <w:t>L</w:t>
      </w:r>
      <w:r w:rsidR="00FA6A88">
        <w:t>’</w:t>
      </w:r>
      <w:r w:rsidRPr="00B877BC">
        <w:t>horreur traditionnelle de la mort</w:t>
      </w:r>
      <w:r w:rsidR="00FA6A88">
        <w:t xml:space="preserve">, </w:t>
      </w:r>
      <w:r w:rsidRPr="00B877BC">
        <w:t>d</w:t>
      </w:r>
      <w:r w:rsidR="00FA6A88">
        <w:t>’</w:t>
      </w:r>
      <w:r w:rsidRPr="00B877BC">
        <w:t>après ce penseur</w:t>
      </w:r>
      <w:r w:rsidR="00FA6A88">
        <w:t xml:space="preserve">, </w:t>
      </w:r>
      <w:r w:rsidRPr="00B877BC">
        <w:t>était surtout procurée par l</w:t>
      </w:r>
      <w:r w:rsidR="00FA6A88">
        <w:t>’</w:t>
      </w:r>
      <w:r w:rsidRPr="00B877BC">
        <w:t>image affreuse de la décomposition</w:t>
      </w:r>
      <w:r w:rsidR="00FA6A88">
        <w:t xml:space="preserve">. </w:t>
      </w:r>
      <w:r w:rsidRPr="00B877BC">
        <w:t>Dans les comices d</w:t>
      </w:r>
      <w:r w:rsidR="00FA6A88">
        <w:t>’</w:t>
      </w:r>
      <w:r w:rsidRPr="00B877BC">
        <w:t>incinérateurs qui l</w:t>
      </w:r>
      <w:r w:rsidR="00FA6A88">
        <w:t>’</w:t>
      </w:r>
      <w:r w:rsidRPr="00B877BC">
        <w:t>avaient élu pour leur président</w:t>
      </w:r>
      <w:r w:rsidR="00FA6A88">
        <w:t xml:space="preserve">, </w:t>
      </w:r>
      <w:r w:rsidRPr="00B877BC">
        <w:t>il en r</w:t>
      </w:r>
      <w:r w:rsidRPr="00B877BC">
        <w:t>a</w:t>
      </w:r>
      <w:r w:rsidRPr="00B877BC">
        <w:t>contait les phases</w:t>
      </w:r>
      <w:r w:rsidR="00FA6A88">
        <w:t xml:space="preserve">, </w:t>
      </w:r>
      <w:r w:rsidRPr="00B877BC">
        <w:t>déroulant</w:t>
      </w:r>
      <w:r w:rsidR="00FA6A88">
        <w:t xml:space="preserve">, </w:t>
      </w:r>
      <w:r w:rsidRPr="00B877BC">
        <w:t>avec l</w:t>
      </w:r>
      <w:r w:rsidR="00FA6A88">
        <w:t>’</w:t>
      </w:r>
      <w:r w:rsidRPr="00B877BC">
        <w:t>éloquence du trac</w:t>
      </w:r>
      <w:r w:rsidR="00FA6A88">
        <w:t xml:space="preserve">, </w:t>
      </w:r>
      <w:r w:rsidRPr="00B877BC">
        <w:t>toute cette chimie souterraine</w:t>
      </w:r>
      <w:r w:rsidR="00FA6A88">
        <w:t xml:space="preserve">, </w:t>
      </w:r>
      <w:r w:rsidRPr="00B877BC">
        <w:t>et la pensée de devenir fleur</w:t>
      </w:r>
      <w:r w:rsidR="00FA6A88">
        <w:t xml:space="preserve">, </w:t>
      </w:r>
      <w:r w:rsidRPr="00B877BC">
        <w:t>par exemple</w:t>
      </w:r>
      <w:r w:rsidR="00FA6A88">
        <w:t xml:space="preserve">, </w:t>
      </w:r>
      <w:r w:rsidRPr="00B877BC">
        <w:t>révoltait son imagination de comptable</w:t>
      </w:r>
      <w:r w:rsidR="00FA6A88">
        <w:t>.</w:t>
      </w:r>
    </w:p>
    <w:p w14:paraId="1D6BCF50" w14:textId="77777777" w:rsidR="00FA6A88" w:rsidRDefault="00FA6A88" w:rsidP="00FA6A88">
      <w:r>
        <w:t>— </w:t>
      </w:r>
      <w:r w:rsidR="00A92B34" w:rsidRPr="00B877BC">
        <w:t>Je ne veux pas être une charogne</w:t>
      </w:r>
      <w:r>
        <w:t xml:space="preserve"> ! </w:t>
      </w:r>
      <w:r w:rsidR="00A92B34" w:rsidRPr="00B877BC">
        <w:t>beuglait-il</w:t>
      </w:r>
      <w:r>
        <w:t xml:space="preserve">. </w:t>
      </w:r>
      <w:r w:rsidR="00A92B34" w:rsidRPr="00B877BC">
        <w:t>Aussitôt après ma mort</w:t>
      </w:r>
      <w:r>
        <w:t xml:space="preserve">, </w:t>
      </w:r>
      <w:r w:rsidR="00A92B34" w:rsidRPr="00B877BC">
        <w:t>j</w:t>
      </w:r>
      <w:r>
        <w:t>’</w:t>
      </w:r>
      <w:r w:rsidR="00A92B34" w:rsidRPr="00B877BC">
        <w:t>exige qu</w:t>
      </w:r>
      <w:r>
        <w:t>’</w:t>
      </w:r>
      <w:r w:rsidR="00A92B34" w:rsidRPr="00B877BC">
        <w:t>on me brûle</w:t>
      </w:r>
      <w:r>
        <w:t xml:space="preserve">, </w:t>
      </w:r>
      <w:r w:rsidR="00A92B34" w:rsidRPr="00B877BC">
        <w:t>qu</w:t>
      </w:r>
      <w:r>
        <w:t>’</w:t>
      </w:r>
      <w:r w:rsidR="00A92B34" w:rsidRPr="00B877BC">
        <w:t>on me calcine</w:t>
      </w:r>
      <w:r>
        <w:t xml:space="preserve">, </w:t>
      </w:r>
      <w:r w:rsidR="00A92B34" w:rsidRPr="00B877BC">
        <w:t>qu</w:t>
      </w:r>
      <w:r>
        <w:t>’</w:t>
      </w:r>
      <w:r w:rsidR="00A92B34" w:rsidRPr="00B877BC">
        <w:t>on me réduise en cendres</w:t>
      </w:r>
      <w:r>
        <w:t xml:space="preserve">, </w:t>
      </w:r>
      <w:r w:rsidR="00A92B34" w:rsidRPr="00B877BC">
        <w:t>car le feu purifie tout</w:t>
      </w:r>
      <w:r>
        <w:t xml:space="preserve">, </w:t>
      </w:r>
      <w:r w:rsidR="00A92B34" w:rsidRPr="00B877BC">
        <w:t>etc</w:t>
      </w:r>
      <w:r>
        <w:t>.</w:t>
      </w:r>
    </w:p>
    <w:p w14:paraId="42C2B380" w14:textId="77777777" w:rsidR="00FA6A88" w:rsidRDefault="00A92B34" w:rsidP="00FA6A88">
      <w:r w:rsidRPr="00B877BC">
        <w:t>Il fut exaucé pleinement</w:t>
      </w:r>
      <w:r w:rsidR="00FA6A88">
        <w:t xml:space="preserve">, </w:t>
      </w:r>
      <w:r w:rsidRPr="00B877BC">
        <w:t>ainsi que vous l</w:t>
      </w:r>
      <w:r w:rsidR="00FA6A88">
        <w:t>’</w:t>
      </w:r>
      <w:r w:rsidRPr="00B877BC">
        <w:t>allez voir</w:t>
      </w:r>
      <w:r w:rsidR="00FA6A88">
        <w:t>.</w:t>
      </w:r>
    </w:p>
    <w:p w14:paraId="7B45C3B0" w14:textId="77777777" w:rsidR="00FA6A88" w:rsidRDefault="00FA6A88" w:rsidP="00FA6A88">
      <w:pPr>
        <w:pStyle w:val="Etoile"/>
      </w:pPr>
      <w:r>
        <w:t>* * *</w:t>
      </w:r>
    </w:p>
    <w:p w14:paraId="546D4D38" w14:textId="77777777" w:rsidR="00FA6A88" w:rsidRDefault="00A92B34" w:rsidP="00FA6A88">
      <w:r w:rsidRPr="00B877BC">
        <w:lastRenderedPageBreak/>
        <w:t>L</w:t>
      </w:r>
      <w:r w:rsidR="00FA6A88">
        <w:t>’</w:t>
      </w:r>
      <w:r w:rsidRPr="00B877BC">
        <w:t>excellent homme avait un fils comme il en faudrait so</w:t>
      </w:r>
      <w:r w:rsidRPr="00B877BC">
        <w:t>u</w:t>
      </w:r>
      <w:r w:rsidRPr="00B877BC">
        <w:t>haiter à tous ceux qui savent le prix de l</w:t>
      </w:r>
      <w:r w:rsidR="00FA6A88">
        <w:t>’</w:t>
      </w:r>
      <w:r w:rsidRPr="00B877BC">
        <w:t>argent</w:t>
      </w:r>
      <w:r w:rsidR="00FA6A88">
        <w:t>.</w:t>
      </w:r>
    </w:p>
    <w:p w14:paraId="0A9DD5BD" w14:textId="77777777" w:rsidR="00FA6A88" w:rsidRDefault="00A92B34" w:rsidP="00FA6A88">
      <w:r w:rsidRPr="00B877BC">
        <w:t>Je demande ici la permission de perdre pied quelques in</w:t>
      </w:r>
      <w:r w:rsidRPr="00B877BC">
        <w:t>s</w:t>
      </w:r>
      <w:r w:rsidRPr="00B877BC">
        <w:t>tants et de m</w:t>
      </w:r>
      <w:r w:rsidR="00FA6A88">
        <w:t>’</w:t>
      </w:r>
      <w:r w:rsidRPr="00B877BC">
        <w:t>envoler dans le dithyrambe</w:t>
      </w:r>
      <w:r w:rsidR="00FA6A88">
        <w:t>.</w:t>
      </w:r>
    </w:p>
    <w:p w14:paraId="55867B39" w14:textId="77777777" w:rsidR="00FA6A88" w:rsidRDefault="00A92B34" w:rsidP="00FA6A88">
      <w:r w:rsidRPr="00B877BC">
        <w:t xml:space="preserve">Dieudonné </w:t>
      </w:r>
      <w:proofErr w:type="spellStart"/>
      <w:r w:rsidRPr="00B877BC">
        <w:t>Labalbarie</w:t>
      </w:r>
      <w:proofErr w:type="spellEnd"/>
      <w:r w:rsidRPr="00B877BC">
        <w:t xml:space="preserve"> était</w:t>
      </w:r>
      <w:r w:rsidR="00FA6A88">
        <w:t xml:space="preserve">, </w:t>
      </w:r>
      <w:r w:rsidRPr="00B877BC">
        <w:t>si j</w:t>
      </w:r>
      <w:r w:rsidR="00FA6A88">
        <w:t>’</w:t>
      </w:r>
      <w:r w:rsidRPr="00B877BC">
        <w:t>ose le dire</w:t>
      </w:r>
      <w:r w:rsidR="00FA6A88">
        <w:t xml:space="preserve">, </w:t>
      </w:r>
      <w:r w:rsidRPr="00B877BC">
        <w:t>encore plus admirable que son père</w:t>
      </w:r>
      <w:r w:rsidR="00FA6A88">
        <w:t xml:space="preserve">. </w:t>
      </w:r>
      <w:r w:rsidRPr="00B877BC">
        <w:t>Conçu dans une heure insigne de triomphe sur des concurrents téméraires</w:t>
      </w:r>
      <w:r w:rsidR="00FA6A88">
        <w:t xml:space="preserve">, </w:t>
      </w:r>
      <w:r w:rsidRPr="00B877BC">
        <w:t>il réalisait en plein l</w:t>
      </w:r>
      <w:r w:rsidR="00FA6A88">
        <w:t>’</w:t>
      </w:r>
      <w:r w:rsidRPr="00B877BC">
        <w:t>idéal des vertus solides que les plus sérieuses maisons de crédit peuvent escompter</w:t>
      </w:r>
      <w:r w:rsidR="00FA6A88">
        <w:t>.</w:t>
      </w:r>
    </w:p>
    <w:p w14:paraId="52F3D5BB" w14:textId="77777777" w:rsidR="00FA6A88" w:rsidRDefault="00A92B34" w:rsidP="00FA6A88">
      <w:r w:rsidRPr="00B877BC">
        <w:t>À quinze ans</w:t>
      </w:r>
      <w:r w:rsidR="00FA6A88">
        <w:t xml:space="preserve">, </w:t>
      </w:r>
      <w:r w:rsidRPr="00B877BC">
        <w:t>il avait déjà placé des économies et sa pe</w:t>
      </w:r>
      <w:r w:rsidRPr="00B877BC">
        <w:t>r</w:t>
      </w:r>
      <w:r w:rsidRPr="00B877BC">
        <w:t>sonne était tenue comme un livre</w:t>
      </w:r>
      <w:r w:rsidR="00FA6A88">
        <w:t xml:space="preserve">. </w:t>
      </w:r>
      <w:r w:rsidRPr="00B877BC">
        <w:t>Barrême</w:t>
      </w:r>
      <w:r w:rsidR="00314249">
        <w:rPr>
          <w:rStyle w:val="Appelnotedebasdep"/>
        </w:rPr>
        <w:footnoteReference w:id="2"/>
      </w:r>
      <w:r w:rsidRPr="00B877BC">
        <w:t xml:space="preserve"> consulté n</w:t>
      </w:r>
      <w:r w:rsidR="00FA6A88">
        <w:t>’</w:t>
      </w:r>
      <w:r w:rsidRPr="00B877BC">
        <w:t>eût pu découvrir en lui rien de frivole</w:t>
      </w:r>
      <w:r w:rsidR="00FA6A88">
        <w:t>.</w:t>
      </w:r>
    </w:p>
    <w:p w14:paraId="19BFA9E4" w14:textId="77777777" w:rsidR="00FA6A88" w:rsidRDefault="00A92B34" w:rsidP="00FA6A88">
      <w:r w:rsidRPr="00B877BC">
        <w:t>Le comble de l</w:t>
      </w:r>
      <w:r w:rsidR="00FA6A88">
        <w:t>’</w:t>
      </w:r>
      <w:r w:rsidRPr="00B877BC">
        <w:t>injustice eût été de lui reprocher une minute d</w:t>
      </w:r>
      <w:r w:rsidR="00FA6A88">
        <w:t>’</w:t>
      </w:r>
      <w:r w:rsidRPr="00B877BC">
        <w:t>enthousiasme</w:t>
      </w:r>
      <w:r w:rsidR="00FA6A88">
        <w:t xml:space="preserve">, </w:t>
      </w:r>
      <w:r w:rsidRPr="00B877BC">
        <w:t>un accès</w:t>
      </w:r>
      <w:r w:rsidR="00FA6A88">
        <w:t xml:space="preserve">, </w:t>
      </w:r>
      <w:r w:rsidRPr="00B877BC">
        <w:t>même réprimé</w:t>
      </w:r>
      <w:r w:rsidR="00FA6A88">
        <w:t xml:space="preserve">, </w:t>
      </w:r>
      <w:r w:rsidRPr="00B877BC">
        <w:t>de fol attendriss</w:t>
      </w:r>
      <w:r w:rsidRPr="00B877BC">
        <w:t>e</w:t>
      </w:r>
      <w:r w:rsidRPr="00B877BC">
        <w:t>ment sur qui que ce fût</w:t>
      </w:r>
      <w:r w:rsidR="00FA6A88">
        <w:t xml:space="preserve">, </w:t>
      </w:r>
      <w:r w:rsidRPr="00B877BC">
        <w:t>à propos de n</w:t>
      </w:r>
      <w:r w:rsidR="00FA6A88">
        <w:t>’</w:t>
      </w:r>
      <w:r w:rsidRPr="00B877BC">
        <w:t>importe quoi</w:t>
      </w:r>
      <w:r w:rsidR="00FA6A88">
        <w:t>.</w:t>
      </w:r>
    </w:p>
    <w:p w14:paraId="3F734C13" w14:textId="77777777" w:rsidR="00FA6A88" w:rsidRDefault="00A92B34" w:rsidP="00FA6A88">
      <w:r w:rsidRPr="00B877BC">
        <w:t>Son heureux père était forcé de s</w:t>
      </w:r>
      <w:r w:rsidR="00FA6A88">
        <w:t>’</w:t>
      </w:r>
      <w:r w:rsidRPr="00B877BC">
        <w:t>appuyer à la caisse ou au comptoir quand il en parlait</w:t>
      </w:r>
      <w:r w:rsidR="00FA6A88">
        <w:t xml:space="preserve">, </w:t>
      </w:r>
      <w:r w:rsidRPr="00B877BC">
        <w:t>tant il était ivre d</w:t>
      </w:r>
      <w:r w:rsidR="00FA6A88">
        <w:t>’</w:t>
      </w:r>
      <w:r w:rsidRPr="00B877BC">
        <w:t>avoir procréé un tel garçon</w:t>
      </w:r>
      <w:r w:rsidR="00FA6A88">
        <w:t>.</w:t>
      </w:r>
    </w:p>
    <w:p w14:paraId="6A55D066" w14:textId="77777777" w:rsidR="00FA6A88" w:rsidRDefault="00A92B34" w:rsidP="00FA6A88">
      <w:r w:rsidRPr="00B877BC">
        <w:t>Cet enfant de bénédiction vit et prospère</w:t>
      </w:r>
      <w:r w:rsidR="00FA6A88">
        <w:t xml:space="preserve">. </w:t>
      </w:r>
      <w:r w:rsidRPr="00B877BC">
        <w:t>Il a même doublé son patrimoine depuis trois ans qu</w:t>
      </w:r>
      <w:r w:rsidR="00FA6A88">
        <w:t>’</w:t>
      </w:r>
      <w:r w:rsidRPr="00B877BC">
        <w:t>il est orphelin</w:t>
      </w:r>
      <w:r w:rsidR="00FA6A88">
        <w:t xml:space="preserve">, </w:t>
      </w:r>
      <w:r w:rsidRPr="00B877BC">
        <w:t>ayant su se faire adorer d</w:t>
      </w:r>
      <w:r w:rsidR="00FA6A88">
        <w:t>’</w:t>
      </w:r>
      <w:r w:rsidRPr="00B877BC">
        <w:t>une richissime gardeuse de tortues qu</w:t>
      </w:r>
      <w:r w:rsidR="00FA6A88">
        <w:t>’</w:t>
      </w:r>
      <w:r w:rsidRPr="00B877BC">
        <w:t>il vient d</w:t>
      </w:r>
      <w:r w:rsidR="00FA6A88">
        <w:t>’</w:t>
      </w:r>
      <w:r w:rsidRPr="00B877BC">
        <w:t>épouser</w:t>
      </w:r>
      <w:r w:rsidR="00FA6A88">
        <w:t xml:space="preserve">, </w:t>
      </w:r>
      <w:r w:rsidRPr="00B877BC">
        <w:t>et beaucoup de gens le reconnaîtraient</w:t>
      </w:r>
      <w:r w:rsidR="00FA6A88">
        <w:t xml:space="preserve">, </w:t>
      </w:r>
      <w:r w:rsidRPr="00B877BC">
        <w:t>sans doute</w:t>
      </w:r>
      <w:r w:rsidR="00FA6A88">
        <w:t xml:space="preserve">, </w:t>
      </w:r>
      <w:r w:rsidRPr="00B877BC">
        <w:t>si je ne craignais pas d</w:t>
      </w:r>
      <w:r w:rsidR="00FA6A88">
        <w:t>’</w:t>
      </w:r>
      <w:r w:rsidRPr="00B877BC">
        <w:t>offenser les lys de sa modestie</w:t>
      </w:r>
      <w:r w:rsidR="00FA6A88">
        <w:t xml:space="preserve">, </w:t>
      </w:r>
      <w:r w:rsidRPr="00B877BC">
        <w:t>en essayant de tracer son aimable image</w:t>
      </w:r>
      <w:r w:rsidR="00FA6A88">
        <w:t>.</w:t>
      </w:r>
    </w:p>
    <w:p w14:paraId="2BFEAEDC" w14:textId="77777777" w:rsidR="00FA6A88" w:rsidRDefault="00A92B34" w:rsidP="00FA6A88">
      <w:r w:rsidRPr="00B877BC">
        <w:lastRenderedPageBreak/>
        <w:t>Devine qui pourra</w:t>
      </w:r>
      <w:r w:rsidR="00FA6A88">
        <w:t xml:space="preserve">. </w:t>
      </w:r>
      <w:r w:rsidRPr="00B877BC">
        <w:t>J</w:t>
      </w:r>
      <w:r w:rsidR="00FA6A88">
        <w:t>’</w:t>
      </w:r>
      <w:r w:rsidRPr="00B877BC">
        <w:t>en aurai trop dit</w:t>
      </w:r>
      <w:r w:rsidR="00FA6A88">
        <w:t xml:space="preserve">, </w:t>
      </w:r>
      <w:r w:rsidRPr="00B877BC">
        <w:t>peut-être</w:t>
      </w:r>
      <w:r w:rsidR="00FA6A88">
        <w:t xml:space="preserve">, </w:t>
      </w:r>
      <w:r w:rsidRPr="00B877BC">
        <w:t>en décl</w:t>
      </w:r>
      <w:r w:rsidRPr="00B877BC">
        <w:t>a</w:t>
      </w:r>
      <w:r w:rsidRPr="00B877BC">
        <w:t>rant qu</w:t>
      </w:r>
      <w:r w:rsidR="00FA6A88">
        <w:t>’</w:t>
      </w:r>
      <w:r w:rsidRPr="00B877BC">
        <w:t>il a la physionomie d</w:t>
      </w:r>
      <w:r w:rsidR="00FA6A88">
        <w:t>’</w:t>
      </w:r>
      <w:r w:rsidRPr="00B877BC">
        <w:t>un beau reptile et qu</w:t>
      </w:r>
      <w:r w:rsidR="00FA6A88">
        <w:t>’</w:t>
      </w:r>
      <w:r w:rsidRPr="00B877BC">
        <w:t>un molosse de la taille la plus monstrueuse l</w:t>
      </w:r>
      <w:r w:rsidR="00FA6A88">
        <w:t>’</w:t>
      </w:r>
      <w:r w:rsidRPr="00B877BC">
        <w:t>accompagne ordinairement</w:t>
      </w:r>
      <w:r w:rsidR="00FA6A88">
        <w:t>.</w:t>
      </w:r>
    </w:p>
    <w:p w14:paraId="2BA910DC" w14:textId="77777777" w:rsidR="00FA6A88" w:rsidRDefault="00A92B34" w:rsidP="00FA6A88">
      <w:r w:rsidRPr="00B877BC">
        <w:t>Voici maintenant l</w:t>
      </w:r>
      <w:r w:rsidR="00FA6A88">
        <w:t>’</w:t>
      </w:r>
      <w:r w:rsidRPr="00B877BC">
        <w:t>histoire infiniment peu connue de la mort et des funérailles du père</w:t>
      </w:r>
      <w:r w:rsidR="00FA6A88">
        <w:t xml:space="preserve">. </w:t>
      </w:r>
      <w:r w:rsidRPr="00B877BC">
        <w:t>Les amateurs d</w:t>
      </w:r>
      <w:r w:rsidR="00FA6A88">
        <w:t>’</w:t>
      </w:r>
      <w:r w:rsidRPr="00B877BC">
        <w:t>émotions suaves sont invités à ne pas continuer cette lecture</w:t>
      </w:r>
      <w:r w:rsidR="00FA6A88">
        <w:t>.</w:t>
      </w:r>
    </w:p>
    <w:p w14:paraId="3E713485" w14:textId="77777777" w:rsidR="00FA6A88" w:rsidRDefault="00FA6A88" w:rsidP="00FA6A88">
      <w:pPr>
        <w:pStyle w:val="Etoile"/>
      </w:pPr>
      <w:r>
        <w:t>* * *</w:t>
      </w:r>
    </w:p>
    <w:p w14:paraId="0FFCC12B" w14:textId="77777777" w:rsidR="00FA6A88" w:rsidRDefault="00A92B34" w:rsidP="00FA6A88">
      <w:r w:rsidRPr="00B877BC">
        <w:t>Un matin</w:t>
      </w:r>
      <w:r w:rsidR="00FA6A88">
        <w:t xml:space="preserve">, </w:t>
      </w:r>
      <w:r w:rsidRPr="00B877BC">
        <w:t>le médecin des morts constata que le grand Fi</w:t>
      </w:r>
      <w:r w:rsidRPr="00B877BC">
        <w:t>a</w:t>
      </w:r>
      <w:r w:rsidRPr="00B877BC">
        <w:t>cre avait cessé d</w:t>
      </w:r>
      <w:r w:rsidR="00FA6A88">
        <w:t>’</w:t>
      </w:r>
      <w:r w:rsidRPr="00B877BC">
        <w:t>exister</w:t>
      </w:r>
      <w:r w:rsidR="00FA6A88">
        <w:t>.</w:t>
      </w:r>
    </w:p>
    <w:p w14:paraId="6F1D4EA2" w14:textId="77777777" w:rsidR="00FA6A88" w:rsidRDefault="00A92B34" w:rsidP="00FA6A88">
      <w:r w:rsidRPr="00B877BC">
        <w:t xml:space="preserve">Aussitôt </w:t>
      </w:r>
      <w:proofErr w:type="spellStart"/>
      <w:r w:rsidRPr="00B877BC">
        <w:t>Labalbarie</w:t>
      </w:r>
      <w:proofErr w:type="spellEnd"/>
      <w:r w:rsidRPr="00B877BC">
        <w:t xml:space="preserve"> fils commença de fonctionner</w:t>
      </w:r>
      <w:r w:rsidR="00FA6A88">
        <w:t xml:space="preserve">. </w:t>
      </w:r>
      <w:r w:rsidRPr="00B877BC">
        <w:t>Sans gaspiller en vains pleurs</w:t>
      </w:r>
      <w:r w:rsidR="00FA6A88">
        <w:t xml:space="preserve">, </w:t>
      </w:r>
      <w:r w:rsidRPr="00B877BC">
        <w:t xml:space="preserve">sans élimer </w:t>
      </w:r>
      <w:r w:rsidR="00FA6A88">
        <w:t>« </w:t>
      </w:r>
      <w:r w:rsidRPr="00B877BC">
        <w:t>l</w:t>
      </w:r>
      <w:r w:rsidR="00FA6A88">
        <w:t>’</w:t>
      </w:r>
      <w:r w:rsidRPr="00B877BC">
        <w:t>étoffe</w:t>
      </w:r>
      <w:r w:rsidR="00FA6A88">
        <w:t> »</w:t>
      </w:r>
      <w:r w:rsidRPr="00B877BC">
        <w:t xml:space="preserve"> précieuse de sa propre vie</w:t>
      </w:r>
      <w:r w:rsidR="00FA6A88">
        <w:t xml:space="preserve">, </w:t>
      </w:r>
      <w:r w:rsidRPr="00B877BC">
        <w:t>c</w:t>
      </w:r>
      <w:r w:rsidR="00FA6A88">
        <w:t>’</w:t>
      </w:r>
      <w:r w:rsidRPr="00B877BC">
        <w:t xml:space="preserve">est-à-dire </w:t>
      </w:r>
      <w:r w:rsidR="00FA6A88">
        <w:t>« </w:t>
      </w:r>
      <w:r w:rsidRPr="00B877BC">
        <w:t>le temps</w:t>
      </w:r>
      <w:r w:rsidR="00FA6A88">
        <w:t xml:space="preserve"> », </w:t>
      </w:r>
      <w:r w:rsidRPr="00B877BC">
        <w:t>suivant la noble expression de Benjamin Franklin qu</w:t>
      </w:r>
      <w:r w:rsidR="00FA6A88">
        <w:t>’</w:t>
      </w:r>
      <w:r w:rsidRPr="00B877BC">
        <w:t>il citait sans cesse</w:t>
      </w:r>
      <w:r w:rsidR="00FA6A88">
        <w:t xml:space="preserve">, </w:t>
      </w:r>
      <w:r w:rsidRPr="00B877BC">
        <w:t>il mit en ordre et prépara tout sans perdre un instant</w:t>
      </w:r>
      <w:r w:rsidR="00FA6A88">
        <w:t>.</w:t>
      </w:r>
    </w:p>
    <w:p w14:paraId="0E32A815" w14:textId="77777777" w:rsidR="00FA6A88" w:rsidRDefault="00A92B34" w:rsidP="00FA6A88">
      <w:r w:rsidRPr="00B877BC">
        <w:t>À dix heures trente-cinq</w:t>
      </w:r>
      <w:r w:rsidR="00FA6A88">
        <w:t xml:space="preserve">, </w:t>
      </w:r>
      <w:r w:rsidRPr="00B877BC">
        <w:t>les journaux étaient avisés de son deuil et l</w:t>
      </w:r>
      <w:r w:rsidR="00FA6A88">
        <w:t>’</w:t>
      </w:r>
      <w:r w:rsidRPr="00B877BC">
        <w:t>expression de sa douleur s</w:t>
      </w:r>
      <w:r w:rsidR="00FA6A88">
        <w:t>’</w:t>
      </w:r>
      <w:r w:rsidRPr="00B877BC">
        <w:t>éparpillait à mille exempla</w:t>
      </w:r>
      <w:r w:rsidRPr="00B877BC">
        <w:t>i</w:t>
      </w:r>
      <w:r w:rsidRPr="00B877BC">
        <w:t>res sur la rose entière des vents</w:t>
      </w:r>
      <w:r w:rsidR="00FA6A88">
        <w:t xml:space="preserve">, – </w:t>
      </w:r>
      <w:r w:rsidRPr="00B877BC">
        <w:t xml:space="preserve">les lettres de </w:t>
      </w:r>
      <w:proofErr w:type="spellStart"/>
      <w:r w:rsidRPr="00B877BC">
        <w:t>faire part</w:t>
      </w:r>
      <w:proofErr w:type="spellEnd"/>
      <w:r w:rsidRPr="00B877BC">
        <w:t xml:space="preserve"> ayant été judicieusement commandées et exécutées longtemps à l</w:t>
      </w:r>
      <w:r w:rsidR="00FA6A88">
        <w:t>’</w:t>
      </w:r>
      <w:r w:rsidRPr="00B877BC">
        <w:t>avance</w:t>
      </w:r>
      <w:r w:rsidR="00FA6A88">
        <w:t>.</w:t>
      </w:r>
    </w:p>
    <w:p w14:paraId="311B14D9" w14:textId="77777777" w:rsidR="00FA6A88" w:rsidRDefault="00A92B34" w:rsidP="00FA6A88">
      <w:r w:rsidRPr="00B877BC">
        <w:t xml:space="preserve">Même observation pour la plaque de marbre noir destinée au </w:t>
      </w:r>
      <w:r w:rsidRPr="00B877BC">
        <w:rPr>
          <w:i/>
          <w:iCs/>
        </w:rPr>
        <w:t>Columbarium</w:t>
      </w:r>
      <w:r w:rsidR="00FA6A88">
        <w:t xml:space="preserve">, </w:t>
      </w:r>
      <w:r w:rsidRPr="00B877BC">
        <w:t>où se voyaient un phénix déployant ses ailes au milieu des flammes et cette inscription terrifiante exigée par le défunt</w:t>
      </w:r>
      <w:r w:rsidR="00FA6A88">
        <w:t> :</w:t>
      </w:r>
    </w:p>
    <w:p w14:paraId="2D0CE422" w14:textId="77777777" w:rsidR="00FA6A88" w:rsidRDefault="00A92B34" w:rsidP="00FA6A88">
      <w:pPr>
        <w:ind w:firstLine="0"/>
        <w:jc w:val="center"/>
      </w:pPr>
      <w:r w:rsidRPr="00FA6A88">
        <w:t>JE RENAÎTRAI</w:t>
      </w:r>
      <w:r w:rsidR="00FA6A88" w:rsidRPr="00FA6A88">
        <w:t>.</w:t>
      </w:r>
    </w:p>
    <w:p w14:paraId="19851CA6" w14:textId="77777777" w:rsidR="00FA6A88" w:rsidRDefault="00A92B34" w:rsidP="00FA6A88">
      <w:r w:rsidRPr="00B877BC">
        <w:t xml:space="preserve">Il alla faire un tour </w:t>
      </w:r>
      <w:proofErr w:type="gramStart"/>
      <w:r w:rsidRPr="00B877BC">
        <w:t>en</w:t>
      </w:r>
      <w:proofErr w:type="gramEnd"/>
      <w:r w:rsidRPr="00B877BC">
        <w:t xml:space="preserve"> bicyclette</w:t>
      </w:r>
      <w:r w:rsidR="00FA6A88">
        <w:t xml:space="preserve">, </w:t>
      </w:r>
      <w:r w:rsidRPr="00B877BC">
        <w:t>afin de se retremper la f</w:t>
      </w:r>
      <w:r w:rsidRPr="00B877BC">
        <w:t>i</w:t>
      </w:r>
      <w:r w:rsidRPr="00B877BC">
        <w:t>bre par une énergique prise d</w:t>
      </w:r>
      <w:r w:rsidR="00FA6A88">
        <w:t>’</w:t>
      </w:r>
      <w:r w:rsidRPr="00B877BC">
        <w:t>air</w:t>
      </w:r>
      <w:r w:rsidR="00FA6A88">
        <w:t xml:space="preserve">, </w:t>
      </w:r>
      <w:r w:rsidRPr="00B877BC">
        <w:t>déjeuna copieusement</w:t>
      </w:r>
      <w:r w:rsidR="00FA6A88">
        <w:t xml:space="preserve">, </w:t>
      </w:r>
      <w:r w:rsidRPr="00B877BC">
        <w:t>reçut quelques visites éplorées</w:t>
      </w:r>
      <w:r w:rsidR="00FA6A88">
        <w:t xml:space="preserve">, </w:t>
      </w:r>
      <w:r w:rsidRPr="00B877BC">
        <w:t xml:space="preserve">alla faire ses dévotions à la </w:t>
      </w:r>
      <w:r w:rsidRPr="00B877BC">
        <w:lastRenderedPageBreak/>
        <w:t>Bourse</w:t>
      </w:r>
      <w:r w:rsidR="00FA6A88">
        <w:t xml:space="preserve">, </w:t>
      </w:r>
      <w:r w:rsidRPr="00B877BC">
        <w:t>opéra</w:t>
      </w:r>
      <w:r w:rsidR="00FA6A88">
        <w:t xml:space="preserve">, </w:t>
      </w:r>
      <w:r w:rsidRPr="00B877BC">
        <w:t>vers le soir</w:t>
      </w:r>
      <w:r w:rsidR="00FA6A88">
        <w:t xml:space="preserve">, </w:t>
      </w:r>
      <w:r w:rsidRPr="00B877BC">
        <w:t>quelques recouvrements profitables et passa la nuit hors de la maison pour marquer la violence extrême de son chagrin</w:t>
      </w:r>
      <w:r w:rsidR="00FA6A88">
        <w:t>.</w:t>
      </w:r>
    </w:p>
    <w:p w14:paraId="4075DA72" w14:textId="77777777" w:rsidR="00FA6A88" w:rsidRDefault="00A92B34" w:rsidP="00FA6A88">
      <w:r w:rsidRPr="00B877BC">
        <w:t>Le lendemain</w:t>
      </w:r>
      <w:r w:rsidR="00FA6A88">
        <w:t xml:space="preserve">, </w:t>
      </w:r>
      <w:r w:rsidRPr="00B877BC">
        <w:t>un somptueux corbillard jonché de fleurs et suivi d</w:t>
      </w:r>
      <w:r w:rsidR="00FA6A88">
        <w:t>’</w:t>
      </w:r>
      <w:r w:rsidRPr="00B877BC">
        <w:t>une foule peu recueillie apportait au Crématoire la d</w:t>
      </w:r>
      <w:r w:rsidRPr="00B877BC">
        <w:t>é</w:t>
      </w:r>
      <w:r w:rsidRPr="00B877BC">
        <w:t>pouille du décédé</w:t>
      </w:r>
      <w:r w:rsidR="00FA6A88">
        <w:t>.</w:t>
      </w:r>
    </w:p>
    <w:p w14:paraId="2CAAF81D" w14:textId="77777777" w:rsidR="00FA6A88" w:rsidRDefault="00FA6A88" w:rsidP="00FA6A88">
      <w:r>
        <w:t>— </w:t>
      </w:r>
      <w:r w:rsidR="00A92B34" w:rsidRPr="00B877BC">
        <w:t>Ah</w:t>
      </w:r>
      <w:r>
        <w:t xml:space="preserve"> ! </w:t>
      </w:r>
      <w:r w:rsidR="00A92B34" w:rsidRPr="00B877BC">
        <w:t>ah</w:t>
      </w:r>
      <w:r>
        <w:t xml:space="preserve"> ! </w:t>
      </w:r>
      <w:r w:rsidR="00A92B34" w:rsidRPr="00B877BC">
        <w:t>tu renaîtras</w:t>
      </w:r>
      <w:r>
        <w:t xml:space="preserve"> ! </w:t>
      </w:r>
      <w:r w:rsidR="00A92B34" w:rsidRPr="00B877BC">
        <w:t>disait en lui-même l</w:t>
      </w:r>
      <w:r>
        <w:t>’</w:t>
      </w:r>
      <w:r w:rsidR="00A92B34" w:rsidRPr="00B877BC">
        <w:t>affable Die</w:t>
      </w:r>
      <w:r w:rsidR="00A92B34" w:rsidRPr="00B877BC">
        <w:t>u</w:t>
      </w:r>
      <w:r w:rsidR="00A92B34" w:rsidRPr="00B877BC">
        <w:t>donné</w:t>
      </w:r>
      <w:r>
        <w:t xml:space="preserve">, </w:t>
      </w:r>
      <w:r w:rsidR="00A92B34" w:rsidRPr="00B877BC">
        <w:t xml:space="preserve">resté seul dans la terrible </w:t>
      </w:r>
      <w:r w:rsidR="00A92B34" w:rsidRPr="00B877BC">
        <w:rPr>
          <w:i/>
          <w:iCs/>
        </w:rPr>
        <w:t>chambre</w:t>
      </w:r>
      <w:r w:rsidR="00A92B34" w:rsidRPr="00B877BC">
        <w:t xml:space="preserve"> </w:t>
      </w:r>
      <w:r w:rsidR="00A92B34" w:rsidRPr="00B877BC">
        <w:rPr>
          <w:i/>
          <w:iCs/>
        </w:rPr>
        <w:t>ardente</w:t>
      </w:r>
      <w:r w:rsidR="00A92B34" w:rsidRPr="00B877BC">
        <w:t xml:space="preserve"> avec les deux hommes chargés d</w:t>
      </w:r>
      <w:r>
        <w:t>’</w:t>
      </w:r>
      <w:r w:rsidR="00A92B34" w:rsidRPr="00B877BC">
        <w:t>enfourner son père</w:t>
      </w:r>
      <w:r>
        <w:t xml:space="preserve">, </w:t>
      </w:r>
      <w:r w:rsidR="00A92B34" w:rsidRPr="00B877BC">
        <w:t>nous allons bien voir si tu renaîtras</w:t>
      </w:r>
      <w:r>
        <w:t> !…</w:t>
      </w:r>
    </w:p>
    <w:p w14:paraId="4CAE8980" w14:textId="77777777" w:rsidR="00FA6A88" w:rsidRDefault="00A92B34" w:rsidP="00FA6A88">
      <w:r w:rsidRPr="00B877BC">
        <w:t>La bière</w:t>
      </w:r>
      <w:r w:rsidR="00FA6A88">
        <w:t xml:space="preserve">, </w:t>
      </w:r>
      <w:r w:rsidRPr="00B877BC">
        <w:t>administrativement et réglementairement faço</w:t>
      </w:r>
      <w:r w:rsidRPr="00B877BC">
        <w:t>n</w:t>
      </w:r>
      <w:r w:rsidRPr="00B877BC">
        <w:t>née en planches légères</w:t>
      </w:r>
      <w:r w:rsidR="00FA6A88">
        <w:t xml:space="preserve">, </w:t>
      </w:r>
      <w:r w:rsidRPr="00B877BC">
        <w:t>pour être dévorée soudain par une a</w:t>
      </w:r>
      <w:r w:rsidRPr="00B877BC">
        <w:t>t</w:t>
      </w:r>
      <w:r w:rsidRPr="00B877BC">
        <w:t>mosphère de sept cents degrés</w:t>
      </w:r>
      <w:r w:rsidR="00FA6A88">
        <w:t xml:space="preserve">, </w:t>
      </w:r>
      <w:r w:rsidRPr="00B877BC">
        <w:t>reposait sur le chariot mécan</w:t>
      </w:r>
      <w:r w:rsidRPr="00B877BC">
        <w:t>i</w:t>
      </w:r>
      <w:r w:rsidRPr="00B877BC">
        <w:t>que dont les deux antennes de métal</w:t>
      </w:r>
      <w:r w:rsidR="00FA6A88">
        <w:t xml:space="preserve">, </w:t>
      </w:r>
      <w:r w:rsidRPr="00B877BC">
        <w:t>lancées avec force</w:t>
      </w:r>
      <w:r w:rsidR="00FA6A88">
        <w:t xml:space="preserve">, </w:t>
      </w:r>
      <w:r w:rsidRPr="00B877BC">
        <w:t>plo</w:t>
      </w:r>
      <w:r w:rsidRPr="00B877BC">
        <w:t>n</w:t>
      </w:r>
      <w:r w:rsidRPr="00B877BC">
        <w:t>gent les morts dans la fournaise et reculent en poussant un cri</w:t>
      </w:r>
      <w:r w:rsidR="00FA6A88">
        <w:t xml:space="preserve">, </w:t>
      </w:r>
      <w:r w:rsidRPr="00B877BC">
        <w:t>mouvement diastole et systole qui s</w:t>
      </w:r>
      <w:r w:rsidR="00FA6A88">
        <w:t>’</w:t>
      </w:r>
      <w:r w:rsidRPr="00B877BC">
        <w:t>exécute en vingt-cinq s</w:t>
      </w:r>
      <w:r w:rsidRPr="00B877BC">
        <w:t>e</w:t>
      </w:r>
      <w:r w:rsidRPr="00B877BC">
        <w:t>condes</w:t>
      </w:r>
      <w:r w:rsidR="00FA6A88">
        <w:t>.</w:t>
      </w:r>
    </w:p>
    <w:p w14:paraId="7FE73F95" w14:textId="77777777" w:rsidR="00FA6A88" w:rsidRDefault="00A92B34" w:rsidP="00FA6A88">
      <w:r w:rsidRPr="00B877BC">
        <w:t>Dieudonné en était donc là de son recueillement filial</w:t>
      </w:r>
      <w:r w:rsidR="00FA6A88">
        <w:t xml:space="preserve">, </w:t>
      </w:r>
      <w:r w:rsidRPr="00B877BC">
        <w:rPr>
          <w:i/>
          <w:iCs/>
        </w:rPr>
        <w:t>lorsqu</w:t>
      </w:r>
      <w:r w:rsidR="00FA6A88">
        <w:rPr>
          <w:i/>
          <w:iCs/>
        </w:rPr>
        <w:t>’</w:t>
      </w:r>
      <w:r w:rsidRPr="00B877BC">
        <w:rPr>
          <w:i/>
          <w:iCs/>
        </w:rPr>
        <w:t>un</w:t>
      </w:r>
      <w:r w:rsidRPr="00B877BC">
        <w:t xml:space="preserve"> </w:t>
      </w:r>
      <w:r w:rsidRPr="00B877BC">
        <w:rPr>
          <w:i/>
          <w:iCs/>
        </w:rPr>
        <w:t>bruit</w:t>
      </w:r>
      <w:r w:rsidRPr="00B877BC">
        <w:t xml:space="preserve"> </w:t>
      </w:r>
      <w:r w:rsidRPr="00B877BC">
        <w:rPr>
          <w:i/>
          <w:iCs/>
        </w:rPr>
        <w:t>se</w:t>
      </w:r>
      <w:r w:rsidRPr="00B877BC">
        <w:t xml:space="preserve"> </w:t>
      </w:r>
      <w:r w:rsidRPr="00B877BC">
        <w:rPr>
          <w:i/>
          <w:iCs/>
        </w:rPr>
        <w:t>fit</w:t>
      </w:r>
      <w:r w:rsidRPr="00B877BC">
        <w:t xml:space="preserve"> </w:t>
      </w:r>
      <w:r w:rsidRPr="00B877BC">
        <w:rPr>
          <w:i/>
          <w:iCs/>
        </w:rPr>
        <w:t>entendre</w:t>
      </w:r>
      <w:r w:rsidRPr="00B877BC">
        <w:t xml:space="preserve"> </w:t>
      </w:r>
      <w:r w:rsidRPr="00B877BC">
        <w:rPr>
          <w:i/>
          <w:iCs/>
        </w:rPr>
        <w:t>à</w:t>
      </w:r>
      <w:r w:rsidRPr="00B877BC">
        <w:t xml:space="preserve"> </w:t>
      </w:r>
      <w:r w:rsidRPr="00B877BC">
        <w:rPr>
          <w:i/>
          <w:iCs/>
        </w:rPr>
        <w:t>l</w:t>
      </w:r>
      <w:r w:rsidR="00FA6A88">
        <w:rPr>
          <w:i/>
          <w:iCs/>
        </w:rPr>
        <w:t>’</w:t>
      </w:r>
      <w:r w:rsidRPr="00B877BC">
        <w:rPr>
          <w:i/>
          <w:iCs/>
        </w:rPr>
        <w:t>intérieur</w:t>
      </w:r>
      <w:r w:rsidRPr="00B877BC">
        <w:t xml:space="preserve"> </w:t>
      </w:r>
      <w:r w:rsidRPr="00B877BC">
        <w:rPr>
          <w:i/>
          <w:iCs/>
        </w:rPr>
        <w:t>de</w:t>
      </w:r>
      <w:r w:rsidRPr="00B877BC">
        <w:t xml:space="preserve"> </w:t>
      </w:r>
      <w:r w:rsidRPr="00B877BC">
        <w:rPr>
          <w:i/>
          <w:iCs/>
        </w:rPr>
        <w:t>la</w:t>
      </w:r>
      <w:r w:rsidRPr="00B877BC">
        <w:t xml:space="preserve"> </w:t>
      </w:r>
      <w:r w:rsidRPr="00B877BC">
        <w:rPr>
          <w:i/>
          <w:iCs/>
        </w:rPr>
        <w:t>bière</w:t>
      </w:r>
      <w:r w:rsidR="00FA6A88">
        <w:t>…</w:t>
      </w:r>
    </w:p>
    <w:p w14:paraId="5B5556D1" w14:textId="77777777" w:rsidR="00FA6A88" w:rsidRDefault="00A92B34" w:rsidP="00FA6A88">
      <w:r w:rsidRPr="00B877BC">
        <w:t>Oh</w:t>
      </w:r>
      <w:r w:rsidR="00FA6A88">
        <w:t xml:space="preserve"> ! </w:t>
      </w:r>
      <w:r w:rsidRPr="00B877BC">
        <w:t>un bruit sourd et bien vague</w:t>
      </w:r>
      <w:r w:rsidR="00FA6A88">
        <w:t xml:space="preserve">, </w:t>
      </w:r>
      <w:r w:rsidRPr="00B877BC">
        <w:t>je vous assure</w:t>
      </w:r>
      <w:r w:rsidR="00FA6A88">
        <w:t xml:space="preserve">, </w:t>
      </w:r>
      <w:r w:rsidRPr="00B877BC">
        <w:t>mais</w:t>
      </w:r>
      <w:r w:rsidR="00FA6A88">
        <w:t xml:space="preserve">, </w:t>
      </w:r>
      <w:r w:rsidRPr="00B877BC">
        <w:t>tout de même</w:t>
      </w:r>
      <w:r w:rsidR="00FA6A88">
        <w:t xml:space="preserve">, </w:t>
      </w:r>
      <w:r w:rsidRPr="00B877BC">
        <w:t>un bruit</w:t>
      </w:r>
      <w:r w:rsidR="00FA6A88">
        <w:t xml:space="preserve">, </w:t>
      </w:r>
      <w:r w:rsidRPr="00B877BC">
        <w:t>comme d</w:t>
      </w:r>
      <w:r w:rsidR="00FA6A88">
        <w:t>’</w:t>
      </w:r>
      <w:r w:rsidRPr="00B877BC">
        <w:t>un faux mort essayant de s</w:t>
      </w:r>
      <w:r w:rsidR="00FA6A88">
        <w:t>’</w:t>
      </w:r>
      <w:r w:rsidRPr="00B877BC">
        <w:t>agiter dans son linceul</w:t>
      </w:r>
      <w:r w:rsidR="00FA6A88">
        <w:t xml:space="preserve">. </w:t>
      </w:r>
      <w:r w:rsidRPr="00B877BC">
        <w:t>Il sembla même que la bière avait une oscill</w:t>
      </w:r>
      <w:r w:rsidRPr="00B877BC">
        <w:t>a</w:t>
      </w:r>
      <w:r w:rsidRPr="00B877BC">
        <w:t>tion</w:t>
      </w:r>
      <w:r w:rsidR="00FA6A88">
        <w:t>…</w:t>
      </w:r>
    </w:p>
    <w:p w14:paraId="69D12D77" w14:textId="77777777" w:rsidR="00FA6A88" w:rsidRDefault="00A92B34" w:rsidP="00FA6A88">
      <w:r w:rsidRPr="00B877BC">
        <w:t>Au même instant la porte du four</w:t>
      </w:r>
      <w:r w:rsidR="00FA6A88">
        <w:t xml:space="preserve">, </w:t>
      </w:r>
      <w:r w:rsidRPr="00B877BC">
        <w:t>manœuvrée avec préc</w:t>
      </w:r>
      <w:r w:rsidRPr="00B877BC">
        <w:t>i</w:t>
      </w:r>
      <w:r w:rsidRPr="00B877BC">
        <w:t>sion</w:t>
      </w:r>
      <w:r w:rsidR="00FA6A88">
        <w:t xml:space="preserve">, </w:t>
      </w:r>
      <w:r w:rsidRPr="00B877BC">
        <w:t>s</w:t>
      </w:r>
      <w:r w:rsidR="00FA6A88">
        <w:t>’</w:t>
      </w:r>
      <w:r w:rsidRPr="00B877BC">
        <w:t>ouvrait toute grande</w:t>
      </w:r>
      <w:r w:rsidR="00FA6A88">
        <w:t>.</w:t>
      </w:r>
    </w:p>
    <w:p w14:paraId="1F6FA97B" w14:textId="77777777" w:rsidR="00FA6A88" w:rsidRDefault="00A92B34" w:rsidP="00FA6A88">
      <w:r w:rsidRPr="00B877BC">
        <w:t>Les trois faces rougies par l</w:t>
      </w:r>
      <w:r w:rsidR="00FA6A88">
        <w:t>’</w:t>
      </w:r>
      <w:r w:rsidRPr="00B877BC">
        <w:t>atroce flamme se regardèrent</w:t>
      </w:r>
      <w:r w:rsidR="00FA6A88">
        <w:t>.</w:t>
      </w:r>
    </w:p>
    <w:p w14:paraId="4D151C94" w14:textId="77777777" w:rsidR="00FA6A88" w:rsidRDefault="00FA6A88" w:rsidP="00FA6A88">
      <w:r>
        <w:t>— </w:t>
      </w:r>
      <w:r w:rsidR="00A92B34" w:rsidRPr="00B877BC">
        <w:t>C</w:t>
      </w:r>
      <w:r>
        <w:t>’</w:t>
      </w:r>
      <w:r w:rsidR="00A92B34" w:rsidRPr="00B877BC">
        <w:t>est le corps qui se vide</w:t>
      </w:r>
      <w:r>
        <w:t xml:space="preserve">, </w:t>
      </w:r>
      <w:r w:rsidR="00A92B34" w:rsidRPr="00B877BC">
        <w:t>affirma tranquillement Die</w:t>
      </w:r>
      <w:r w:rsidR="00A92B34" w:rsidRPr="00B877BC">
        <w:t>u</w:t>
      </w:r>
      <w:r w:rsidR="00A92B34" w:rsidRPr="00B877BC">
        <w:t>donné</w:t>
      </w:r>
      <w:r>
        <w:t>.</w:t>
      </w:r>
    </w:p>
    <w:p w14:paraId="2AAD8165" w14:textId="77777777" w:rsidR="00FA6A88" w:rsidRDefault="00A92B34" w:rsidP="00FA6A88">
      <w:r w:rsidRPr="00B877BC">
        <w:lastRenderedPageBreak/>
        <w:t>Les deux autres hésitaient pourtant</w:t>
      </w:r>
      <w:r w:rsidR="00FA6A88">
        <w:t>.</w:t>
      </w:r>
    </w:p>
    <w:p w14:paraId="7198F133" w14:textId="77777777" w:rsidR="00FA6A88" w:rsidRDefault="00FA6A88" w:rsidP="00FA6A88">
      <w:r>
        <w:t>— </w:t>
      </w:r>
      <w:r w:rsidR="00A92B34" w:rsidRPr="00B877BC">
        <w:t>Mais allez donc</w:t>
      </w:r>
      <w:r>
        <w:t xml:space="preserve">, </w:t>
      </w:r>
      <w:r w:rsidR="00A92B34" w:rsidRPr="00B877BC">
        <w:t>tonnerre de Dieu</w:t>
      </w:r>
      <w:r>
        <w:t xml:space="preserve"> ! </w:t>
      </w:r>
      <w:r w:rsidR="00A92B34" w:rsidRPr="00B877BC">
        <w:t>hurla tout à coup le parricide</w:t>
      </w:r>
      <w:r>
        <w:t xml:space="preserve">. </w:t>
      </w:r>
      <w:r w:rsidR="00A92B34" w:rsidRPr="00B877BC">
        <w:t>Je vous dis que c</w:t>
      </w:r>
      <w:r>
        <w:t>’</w:t>
      </w:r>
      <w:r w:rsidR="00A92B34" w:rsidRPr="00B877BC">
        <w:t>est le corps qui se vide</w:t>
      </w:r>
      <w:r>
        <w:t xml:space="preserve">. </w:t>
      </w:r>
      <w:r w:rsidR="00A92B34" w:rsidRPr="00B877BC">
        <w:t>Et il planta dans la main du plus proche un paquet de billets de banque</w:t>
      </w:r>
      <w:r>
        <w:t>.</w:t>
      </w:r>
    </w:p>
    <w:p w14:paraId="6CDD1AD9" w14:textId="77777777" w:rsidR="00FA6A88" w:rsidRDefault="00A92B34" w:rsidP="00FA6A88">
      <w:r w:rsidRPr="00B877BC">
        <w:t>Les antennes bondirent en avant et rebondirent en a</w:t>
      </w:r>
      <w:r w:rsidRPr="00B877BC">
        <w:t>r</w:t>
      </w:r>
      <w:r w:rsidRPr="00B877BC">
        <w:t>rière</w:t>
      </w:r>
      <w:r w:rsidR="00FA6A88">
        <w:t>…</w:t>
      </w:r>
    </w:p>
    <w:p w14:paraId="582985B4" w14:textId="77777777" w:rsidR="00FA6A88" w:rsidRDefault="00A92B34" w:rsidP="00FA6A88">
      <w:r w:rsidRPr="00B877BC">
        <w:t>La porte se referma</w:t>
      </w:r>
      <w:r w:rsidR="00FA6A88">
        <w:t xml:space="preserve">, </w:t>
      </w:r>
      <w:r w:rsidRPr="00B877BC">
        <w:t>mais pas assez vite</w:t>
      </w:r>
      <w:r w:rsidR="00FA6A88">
        <w:t xml:space="preserve">, </w:t>
      </w:r>
      <w:r w:rsidRPr="00B877BC">
        <w:t>sans doute</w:t>
      </w:r>
      <w:r w:rsidR="00FA6A88">
        <w:t xml:space="preserve">, </w:t>
      </w:r>
      <w:r w:rsidRPr="00B877BC">
        <w:t>car Dieudonné</w:t>
      </w:r>
      <w:r w:rsidR="00FA6A88">
        <w:t xml:space="preserve">, </w:t>
      </w:r>
      <w:r w:rsidRPr="00B877BC">
        <w:t>posté bien en face</w:t>
      </w:r>
      <w:r w:rsidR="00FA6A88">
        <w:t xml:space="preserve">, </w:t>
      </w:r>
      <w:r w:rsidRPr="00B877BC">
        <w:t>crut apercevoir</w:t>
      </w:r>
      <w:r w:rsidR="00FA6A88">
        <w:t xml:space="preserve">, </w:t>
      </w:r>
      <w:r w:rsidRPr="00B877BC">
        <w:t>dans l</w:t>
      </w:r>
      <w:r w:rsidR="00FA6A88">
        <w:t>’</w:t>
      </w:r>
      <w:r w:rsidRPr="00B877BC">
        <w:t>embrasement instantané du cercueil</w:t>
      </w:r>
      <w:r w:rsidR="00FA6A88">
        <w:t xml:space="preserve">, </w:t>
      </w:r>
      <w:r w:rsidRPr="00B877BC">
        <w:t>les deux bras tendus et le visage désespéré de son père</w:t>
      </w:r>
      <w:r w:rsidR="00FA6A88">
        <w:t>.</w:t>
      </w:r>
    </w:p>
    <w:p w14:paraId="5101C940" w14:textId="795BF742" w:rsidR="00A92B34" w:rsidRPr="00B877BC" w:rsidRDefault="00A92B34" w:rsidP="00FA6A88">
      <w:pPr>
        <w:pStyle w:val="Titre1"/>
      </w:pPr>
      <w:bookmarkStart w:id="16" w:name="_Toc198811652"/>
      <w:r w:rsidRPr="00B877BC">
        <w:lastRenderedPageBreak/>
        <w:t>XV</w:t>
      </w:r>
      <w:r w:rsidRPr="00B877BC">
        <w:br/>
      </w:r>
      <w:r w:rsidRPr="00B877BC">
        <w:br/>
      </w:r>
      <w:smartTag w:uri="urn:schemas-microsoft-com:office:smarttags" w:element="PersonName">
        <w:smartTagPr>
          <w:attr w:name="ProductID" w:val="LA FIN DE"/>
        </w:smartTagPr>
        <w:r w:rsidRPr="00B877BC">
          <w:t>LA FIN DE</w:t>
        </w:r>
      </w:smartTag>
      <w:r w:rsidRPr="00B877BC">
        <w:t xml:space="preserve"> DON JUAN</w:t>
      </w:r>
      <w:bookmarkEnd w:id="16"/>
      <w:r w:rsidRPr="00B877BC">
        <w:br/>
      </w:r>
    </w:p>
    <w:p w14:paraId="620F020A" w14:textId="77777777" w:rsidR="00FA6A88" w:rsidRDefault="00A92B34" w:rsidP="00FA6A88">
      <w:pPr>
        <w:jc w:val="right"/>
      </w:pPr>
      <w:r w:rsidRPr="00FA6A88">
        <w:rPr>
          <w:i/>
          <w:iCs/>
        </w:rPr>
        <w:t xml:space="preserve">À Henry </w:t>
      </w:r>
      <w:proofErr w:type="spellStart"/>
      <w:r w:rsidRPr="00FA6A88">
        <w:rPr>
          <w:i/>
          <w:iCs/>
        </w:rPr>
        <w:t>Cayssac</w:t>
      </w:r>
      <w:proofErr w:type="spellEnd"/>
      <w:r w:rsidR="00FA6A88" w:rsidRPr="00FA6A88">
        <w:t>.</w:t>
      </w:r>
    </w:p>
    <w:p w14:paraId="26347C6D" w14:textId="77777777" w:rsidR="00FA6A88" w:rsidRPr="00E67E99" w:rsidRDefault="00A92B34" w:rsidP="00FA6A88">
      <w:pPr>
        <w:rPr>
          <w:rStyle w:val="Taille-1Caracteres"/>
        </w:rPr>
      </w:pPr>
      <w:r w:rsidRPr="00E67E99">
        <w:rPr>
          <w:rStyle w:val="Taille-1Caracteres"/>
        </w:rPr>
        <w:t>Ça fait du bien de causer avec un homme qui n</w:t>
      </w:r>
      <w:r w:rsidR="00FA6A88" w:rsidRPr="00E67E99">
        <w:rPr>
          <w:rStyle w:val="Taille-1Caracteres"/>
        </w:rPr>
        <w:t>’</w:t>
      </w:r>
      <w:r w:rsidRPr="00E67E99">
        <w:rPr>
          <w:rStyle w:val="Taille-1Caracteres"/>
        </w:rPr>
        <w:t>a qu</w:t>
      </w:r>
      <w:r w:rsidR="00FA6A88" w:rsidRPr="00E67E99">
        <w:rPr>
          <w:rStyle w:val="Taille-1Caracteres"/>
        </w:rPr>
        <w:t>’</w:t>
      </w:r>
      <w:r w:rsidRPr="00E67E99">
        <w:rPr>
          <w:rStyle w:val="Taille-1Caracteres"/>
        </w:rPr>
        <w:t>une tête</w:t>
      </w:r>
      <w:r w:rsidR="00FA6A88" w:rsidRPr="00E67E99">
        <w:rPr>
          <w:rStyle w:val="Taille-1Caracteres"/>
        </w:rPr>
        <w:t>.</w:t>
      </w:r>
    </w:p>
    <w:p w14:paraId="088AB65E" w14:textId="77777777" w:rsidR="00FA6A88" w:rsidRPr="00E67E99" w:rsidRDefault="00A92B34" w:rsidP="00FA6A88">
      <w:pPr>
        <w:jc w:val="right"/>
        <w:rPr>
          <w:rStyle w:val="Taille-1Caracteres"/>
        </w:rPr>
      </w:pPr>
      <w:r w:rsidRPr="00FB1273">
        <w:t>J</w:t>
      </w:r>
      <w:r w:rsidRPr="00E67E99">
        <w:rPr>
          <w:rStyle w:val="Taille-1Caracteres"/>
        </w:rPr>
        <w:t xml:space="preserve">ULES </w:t>
      </w:r>
      <w:r w:rsidRPr="00FB1273">
        <w:t>V</w:t>
      </w:r>
      <w:r w:rsidRPr="00E67E99">
        <w:rPr>
          <w:rStyle w:val="Taille-1Caracteres"/>
        </w:rPr>
        <w:t>ALLÈS</w:t>
      </w:r>
    </w:p>
    <w:p w14:paraId="571EDE39" w14:textId="77777777" w:rsidR="00FA6A88" w:rsidRDefault="00FA6A88" w:rsidP="00FA6A88">
      <w:r>
        <w:t>— </w:t>
      </w:r>
      <w:r w:rsidR="00A92B34" w:rsidRPr="00B877BC">
        <w:t>Et le misérable est mort comblé de biens</w:t>
      </w:r>
      <w:r>
        <w:t xml:space="preserve">, </w:t>
      </w:r>
      <w:r w:rsidR="00A92B34" w:rsidRPr="00B877BC">
        <w:t>tel qu</w:t>
      </w:r>
      <w:r>
        <w:t>’</w:t>
      </w:r>
      <w:r w:rsidR="00A92B34" w:rsidRPr="00B877BC">
        <w:t>il a vécu</w:t>
      </w:r>
      <w:r>
        <w:t xml:space="preserve">. </w:t>
      </w:r>
      <w:r w:rsidR="00A92B34" w:rsidRPr="00B877BC">
        <w:t>Il n</w:t>
      </w:r>
      <w:r>
        <w:t>’</w:t>
      </w:r>
      <w:r w:rsidR="00A92B34" w:rsidRPr="00B877BC">
        <w:t>eut pas même l</w:t>
      </w:r>
      <w:r>
        <w:t>’</w:t>
      </w:r>
      <w:r w:rsidR="00A92B34" w:rsidRPr="00B877BC">
        <w:t>excuse d</w:t>
      </w:r>
      <w:r>
        <w:t>’</w:t>
      </w:r>
      <w:r w:rsidR="00A92B34" w:rsidRPr="00B877BC">
        <w:t>être un dissipateur</w:t>
      </w:r>
      <w:r>
        <w:t xml:space="preserve">, </w:t>
      </w:r>
      <w:r w:rsidR="00A92B34" w:rsidRPr="00B877BC">
        <w:t>un prodigue</w:t>
      </w:r>
      <w:r>
        <w:t xml:space="preserve">. </w:t>
      </w:r>
      <w:r w:rsidR="00A92B34" w:rsidRPr="00B877BC">
        <w:t>Il était</w:t>
      </w:r>
      <w:r>
        <w:t xml:space="preserve">, </w:t>
      </w:r>
      <w:r w:rsidR="00A92B34" w:rsidRPr="00B877BC">
        <w:t>dit-on</w:t>
      </w:r>
      <w:r>
        <w:t xml:space="preserve">, </w:t>
      </w:r>
      <w:r w:rsidR="00A92B34" w:rsidRPr="00B877BC">
        <w:t>le premier du monde pour placer avantageusement ses capitaux</w:t>
      </w:r>
      <w:r>
        <w:t xml:space="preserve">. </w:t>
      </w:r>
      <w:r w:rsidR="00A92B34" w:rsidRPr="00B877BC">
        <w:t>Enfin</w:t>
      </w:r>
      <w:r>
        <w:t xml:space="preserve">, </w:t>
      </w:r>
      <w:r w:rsidR="00A92B34" w:rsidRPr="00B877BC">
        <w:t>il est mort sans aucune infirmité</w:t>
      </w:r>
      <w:r>
        <w:t xml:space="preserve">, </w:t>
      </w:r>
      <w:r w:rsidR="00A92B34" w:rsidRPr="00B877BC">
        <w:t>en pleine possession de lui-même</w:t>
      </w:r>
      <w:r>
        <w:t xml:space="preserve">, </w:t>
      </w:r>
      <w:r w:rsidR="00A92B34" w:rsidRPr="00B877BC">
        <w:t>quoique très vieux</w:t>
      </w:r>
      <w:r>
        <w:t xml:space="preserve">, </w:t>
      </w:r>
      <w:r w:rsidR="00A92B34" w:rsidRPr="00B877BC">
        <w:t>comme un patria</w:t>
      </w:r>
      <w:r w:rsidR="00A92B34" w:rsidRPr="00B877BC">
        <w:t>r</w:t>
      </w:r>
      <w:r w:rsidR="00A92B34" w:rsidRPr="00B877BC">
        <w:t>che d</w:t>
      </w:r>
      <w:r>
        <w:t>’</w:t>
      </w:r>
      <w:r w:rsidR="00A92B34" w:rsidRPr="00B877BC">
        <w:t>avant le déluge</w:t>
      </w:r>
      <w:r>
        <w:t xml:space="preserve">. </w:t>
      </w:r>
      <w:r w:rsidR="00A92B34" w:rsidRPr="00B877BC">
        <w:t>Cela me paraît un peu fort</w:t>
      </w:r>
      <w:r>
        <w:t xml:space="preserve">. </w:t>
      </w:r>
      <w:r w:rsidR="00A92B34" w:rsidRPr="00B877BC">
        <w:t xml:space="preserve">Sans exiger assidûment </w:t>
      </w:r>
      <w:r>
        <w:t>« </w:t>
      </w:r>
      <w:r w:rsidR="00A92B34" w:rsidRPr="00B877BC">
        <w:t>le doigt de Dieu</w:t>
      </w:r>
      <w:r>
        <w:t xml:space="preserve"> », </w:t>
      </w:r>
      <w:r w:rsidR="00A92B34" w:rsidRPr="00B877BC">
        <w:t>à la façon d</w:t>
      </w:r>
      <w:r>
        <w:t>’</w:t>
      </w:r>
      <w:r w:rsidR="00A92B34" w:rsidRPr="00B877BC">
        <w:t>un potache allaité par les bons pères</w:t>
      </w:r>
      <w:r>
        <w:t xml:space="preserve">, </w:t>
      </w:r>
      <w:r w:rsidR="00A92B34" w:rsidRPr="00B877BC">
        <w:t>on voudrait tout de même</w:t>
      </w:r>
      <w:r>
        <w:t xml:space="preserve">, </w:t>
      </w:r>
      <w:r w:rsidR="00A92B34" w:rsidRPr="00B877BC">
        <w:t>pour l</w:t>
      </w:r>
      <w:r>
        <w:t>’</w:t>
      </w:r>
      <w:r w:rsidR="00A92B34" w:rsidRPr="00B877BC">
        <w:t>honneur de la Justice</w:t>
      </w:r>
      <w:r>
        <w:t xml:space="preserve">, </w:t>
      </w:r>
      <w:r w:rsidR="00A92B34" w:rsidRPr="00B877BC">
        <w:t>que l</w:t>
      </w:r>
      <w:r>
        <w:t>’</w:t>
      </w:r>
      <w:r w:rsidR="00A92B34" w:rsidRPr="00B877BC">
        <w:t>agonie de ce malfaiteur eût été moins douce</w:t>
      </w:r>
      <w:r>
        <w:t>.</w:t>
      </w:r>
    </w:p>
    <w:p w14:paraId="7534483F" w14:textId="77777777" w:rsidR="00FA6A88" w:rsidRDefault="00A92B34" w:rsidP="00FA6A88">
      <w:r w:rsidRPr="00B877BC">
        <w:t>Ainsi parlait un homme sans malice qu</w:t>
      </w:r>
      <w:r w:rsidR="00FA6A88">
        <w:t>’</w:t>
      </w:r>
      <w:r w:rsidRPr="00B877BC">
        <w:t>offusquait l</w:t>
      </w:r>
      <w:r w:rsidR="00FA6A88">
        <w:t>’</w:t>
      </w:r>
      <w:r w:rsidRPr="00B877BC">
        <w:t xml:space="preserve">insolente gloire du marquis de </w:t>
      </w:r>
      <w:smartTag w:uri="urn:schemas-microsoft-com:office:smarttags" w:element="PersonName">
        <w:smartTagPr>
          <w:attr w:name="ProductID" w:val="la Tour"/>
        </w:smartTagPr>
        <w:r w:rsidRPr="00B877BC">
          <w:t>la Tour</w:t>
        </w:r>
      </w:smartTag>
      <w:r w:rsidRPr="00B877BC">
        <w:t xml:space="preserve"> de Pise</w:t>
      </w:r>
      <w:r w:rsidR="00FA6A88">
        <w:t>.</w:t>
      </w:r>
    </w:p>
    <w:p w14:paraId="1F4B8C6E" w14:textId="77777777" w:rsidR="00FA6A88" w:rsidRDefault="00A92B34" w:rsidP="00FA6A88">
      <w:r w:rsidRPr="00B877BC">
        <w:t>Ce personnage trop connu venait à peine d</w:t>
      </w:r>
      <w:r w:rsidR="00FA6A88">
        <w:t>’</w:t>
      </w:r>
      <w:r w:rsidRPr="00B877BC">
        <w:t>expirer</w:t>
      </w:r>
      <w:r w:rsidR="00FA6A88">
        <w:t xml:space="preserve">. </w:t>
      </w:r>
      <w:r w:rsidRPr="00B877BC">
        <w:t>Lon</w:t>
      </w:r>
      <w:r w:rsidRPr="00B877BC">
        <w:t>g</w:t>
      </w:r>
      <w:r w:rsidRPr="00B877BC">
        <w:t>temps on l</w:t>
      </w:r>
      <w:r w:rsidR="00FA6A88">
        <w:t>’</w:t>
      </w:r>
      <w:r w:rsidRPr="00B877BC">
        <w:t>avait cru éternel</w:t>
      </w:r>
      <w:r w:rsidR="00FA6A88">
        <w:t xml:space="preserve">. </w:t>
      </w:r>
      <w:r w:rsidRPr="00B877BC">
        <w:t>Né dans la joyeuse Angleterre</w:t>
      </w:r>
      <w:r w:rsidR="00FA6A88">
        <w:t xml:space="preserve">, </w:t>
      </w:r>
      <w:r w:rsidRPr="00B877BC">
        <w:t>dès le commencement de l</w:t>
      </w:r>
      <w:r w:rsidR="00FA6A88">
        <w:t>’</w:t>
      </w:r>
      <w:r w:rsidRPr="00B877BC">
        <w:t>émigration</w:t>
      </w:r>
      <w:r w:rsidR="00FA6A88">
        <w:t xml:space="preserve">, </w:t>
      </w:r>
      <w:r w:rsidRPr="00B877BC">
        <w:t xml:space="preserve">quand </w:t>
      </w:r>
      <w:r w:rsidR="00FA6A88" w:rsidRPr="00B877BC">
        <w:t>Louis</w:t>
      </w:r>
      <w:r w:rsidR="00FA6A88">
        <w:t> </w:t>
      </w:r>
      <w:r w:rsidR="00FA6A88" w:rsidRPr="00B877BC">
        <w:t>XVI</w:t>
      </w:r>
      <w:r w:rsidRPr="00B877BC">
        <w:t xml:space="preserve"> avait e</w:t>
      </w:r>
      <w:r w:rsidRPr="00B877BC">
        <w:t>n</w:t>
      </w:r>
      <w:r w:rsidRPr="00B877BC">
        <w:t>core sa tête sur ses épaules</w:t>
      </w:r>
      <w:r w:rsidR="00FA6A88">
        <w:t xml:space="preserve">, </w:t>
      </w:r>
      <w:r w:rsidRPr="00B877BC">
        <w:t>un bruit public le disait vert galant encore aux environs de la nonantaine</w:t>
      </w:r>
      <w:r w:rsidR="00FA6A88">
        <w:t xml:space="preserve">. </w:t>
      </w:r>
      <w:r w:rsidRPr="00B877BC">
        <w:t>Prodige peu vérifié</w:t>
      </w:r>
      <w:r w:rsidR="00FA6A88">
        <w:t xml:space="preserve">, </w:t>
      </w:r>
      <w:r w:rsidRPr="00B877BC">
        <w:t>sans doute</w:t>
      </w:r>
      <w:r w:rsidR="00FA6A88">
        <w:t xml:space="preserve">, </w:t>
      </w:r>
      <w:r w:rsidRPr="00B877BC">
        <w:t>mais accrédité par l</w:t>
      </w:r>
      <w:r w:rsidR="00FA6A88">
        <w:t>’</w:t>
      </w:r>
      <w:r w:rsidRPr="00B877BC">
        <w:t>enthousiasme de quelque</w:t>
      </w:r>
      <w:r w:rsidR="009D4D3E">
        <w:t>s</w:t>
      </w:r>
      <w:r w:rsidRPr="00B877BC">
        <w:t xml:space="preserve"> disciples frileux qui avaient eux-mêmes dépassé soixante ans</w:t>
      </w:r>
      <w:r w:rsidR="00FA6A88">
        <w:t>.</w:t>
      </w:r>
    </w:p>
    <w:p w14:paraId="1A132EAF" w14:textId="77777777" w:rsidR="00FA6A88" w:rsidRDefault="00A92B34" w:rsidP="00FA6A88">
      <w:r w:rsidRPr="00B877BC">
        <w:lastRenderedPageBreak/>
        <w:t xml:space="preserve">Le fait est que le marquis Hector de </w:t>
      </w:r>
      <w:smartTag w:uri="urn:schemas-microsoft-com:office:smarttags" w:element="PersonName">
        <w:smartTagPr>
          <w:attr w:name="ProductID" w:val="la Tour"/>
        </w:smartTagPr>
        <w:r w:rsidRPr="00B877BC">
          <w:t>la Tour</w:t>
        </w:r>
      </w:smartTag>
      <w:r w:rsidRPr="00B877BC">
        <w:t xml:space="preserve"> de Pise lançait des rayons</w:t>
      </w:r>
      <w:r w:rsidR="00FA6A88">
        <w:t xml:space="preserve">, </w:t>
      </w:r>
      <w:r w:rsidRPr="00B877BC">
        <w:t>comme un ostensoir</w:t>
      </w:r>
      <w:r w:rsidR="00FA6A88">
        <w:t xml:space="preserve">. </w:t>
      </w:r>
      <w:r w:rsidRPr="00B877BC">
        <w:t>Il passait pour indiscutable que des reines avaient autrefois crevé d</w:t>
      </w:r>
      <w:r w:rsidR="00FA6A88">
        <w:t>’</w:t>
      </w:r>
      <w:r w:rsidRPr="00B877BC">
        <w:t xml:space="preserve">amour </w:t>
      </w:r>
      <w:r w:rsidR="00FA6A88">
        <w:t>« </w:t>
      </w:r>
      <w:r w:rsidRPr="00B877BC">
        <w:t>en entrant dans sa chambre</w:t>
      </w:r>
      <w:r w:rsidR="00FA6A88">
        <w:t> »</w:t>
      </w:r>
      <w:r w:rsidRPr="00B877BC">
        <w:t xml:space="preserve"> et que tout un peuple d</w:t>
      </w:r>
      <w:r w:rsidR="00FA6A88">
        <w:t>’</w:t>
      </w:r>
      <w:r w:rsidRPr="00B877BC">
        <w:t>Arianes sanglotait à cause de lui</w:t>
      </w:r>
      <w:r w:rsidR="00FA6A88">
        <w:t>.</w:t>
      </w:r>
    </w:p>
    <w:p w14:paraId="367F57B4" w14:textId="77777777" w:rsidR="00FA6A88" w:rsidRDefault="00A92B34" w:rsidP="00FA6A88">
      <w:r w:rsidRPr="00B877BC">
        <w:t xml:space="preserve">Bien longtemps avant le célèbre </w:t>
      </w:r>
      <w:proofErr w:type="spellStart"/>
      <w:r w:rsidRPr="00B877BC">
        <w:t>Beauvivier</w:t>
      </w:r>
      <w:proofErr w:type="spellEnd"/>
      <w:r w:rsidRPr="00B877BC">
        <w:t xml:space="preserve"> qui nous cons</w:t>
      </w:r>
      <w:r w:rsidRPr="00B877BC">
        <w:t>o</w:t>
      </w:r>
      <w:r w:rsidRPr="00B877BC">
        <w:t>le</w:t>
      </w:r>
      <w:r w:rsidR="00FA6A88">
        <w:t xml:space="preserve">, </w:t>
      </w:r>
      <w:r w:rsidRPr="00B877BC">
        <w:t xml:space="preserve">il avait su mettre sa personne en adjudication et même en </w:t>
      </w:r>
      <w:r w:rsidRPr="00B877BC">
        <w:rPr>
          <w:i/>
          <w:iCs/>
        </w:rPr>
        <w:t>actions</w:t>
      </w:r>
      <w:r w:rsidR="00FA6A88">
        <w:t xml:space="preserve">. </w:t>
      </w:r>
      <w:r w:rsidRPr="00B877BC">
        <w:t>De là son opulence</w:t>
      </w:r>
      <w:r w:rsidR="00FA6A88">
        <w:t xml:space="preserve">. </w:t>
      </w:r>
      <w:r w:rsidRPr="00B877BC">
        <w:t>Jusque dans les derniers jours</w:t>
      </w:r>
      <w:r w:rsidR="00FA6A88">
        <w:t xml:space="preserve">, </w:t>
      </w:r>
      <w:r w:rsidRPr="00B877BC">
        <w:t xml:space="preserve">on vit les familles les plus hautaines payer très cher des </w:t>
      </w:r>
      <w:r w:rsidRPr="00B877BC">
        <w:rPr>
          <w:i/>
          <w:iCs/>
        </w:rPr>
        <w:t>coupons</w:t>
      </w:r>
      <w:r w:rsidRPr="00B877BC">
        <w:t xml:space="preserve"> de son alcôve</w:t>
      </w:r>
      <w:r w:rsidR="00FA6A88">
        <w:t>…</w:t>
      </w:r>
    </w:p>
    <w:p w14:paraId="144FCA90" w14:textId="77777777" w:rsidR="00FA6A88" w:rsidRDefault="00A92B34" w:rsidP="00FA6A88">
      <w:r w:rsidRPr="00B877BC">
        <w:t>Telle était du moins la légende universellement acceptée sur ce mange-cœur</w:t>
      </w:r>
      <w:r w:rsidR="00FA6A88">
        <w:t xml:space="preserve">, </w:t>
      </w:r>
      <w:r w:rsidRPr="00B877BC">
        <w:t>dont les boutons de culotte</w:t>
      </w:r>
      <w:r w:rsidR="00FA6A88">
        <w:t xml:space="preserve">, </w:t>
      </w:r>
      <w:r w:rsidRPr="00B877BC">
        <w:t>montés en pendant d</w:t>
      </w:r>
      <w:r w:rsidR="00FA6A88">
        <w:t>’</w:t>
      </w:r>
      <w:r w:rsidRPr="00B877BC">
        <w:t>oreilles</w:t>
      </w:r>
      <w:r w:rsidR="00FA6A88">
        <w:t xml:space="preserve">, </w:t>
      </w:r>
      <w:r w:rsidRPr="00B877BC">
        <w:t>sont regardés</w:t>
      </w:r>
      <w:r w:rsidR="00FA6A88">
        <w:t xml:space="preserve">, </w:t>
      </w:r>
      <w:r w:rsidRPr="00B877BC">
        <w:t>à l</w:t>
      </w:r>
      <w:r w:rsidR="00FA6A88">
        <w:t>’</w:t>
      </w:r>
      <w:r w:rsidRPr="00B877BC">
        <w:t>heure présente</w:t>
      </w:r>
      <w:r w:rsidR="00FA6A88">
        <w:t xml:space="preserve">, </w:t>
      </w:r>
      <w:r w:rsidRPr="00B877BC">
        <w:t>comme d</w:t>
      </w:r>
      <w:r w:rsidR="00FA6A88">
        <w:t>’</w:t>
      </w:r>
      <w:r w:rsidRPr="00B877BC">
        <w:t>inestimables joyaux</w:t>
      </w:r>
      <w:r w:rsidR="00FA6A88">
        <w:t>.</w:t>
      </w:r>
    </w:p>
    <w:p w14:paraId="1E6936A0" w14:textId="77777777" w:rsidR="00FA6A88" w:rsidRDefault="00FA6A88" w:rsidP="00FA6A88">
      <w:pPr>
        <w:numPr>
          <w:ins w:id="17" w:author="Michel" w:date="2009-10-14T19:51:00Z"/>
        </w:numPr>
      </w:pPr>
      <w:r>
        <w:t>— </w:t>
      </w:r>
      <w:r w:rsidR="00A92B34" w:rsidRPr="00B877BC">
        <w:t>Mon cher monsieur</w:t>
      </w:r>
      <w:r>
        <w:t xml:space="preserve">, </w:t>
      </w:r>
      <w:r w:rsidR="00A92B34" w:rsidRPr="00B877BC">
        <w:t>répondit la Sage-Femme</w:t>
      </w:r>
      <w:r>
        <w:t xml:space="preserve">, </w:t>
      </w:r>
      <w:r w:rsidR="00A92B34" w:rsidRPr="00B877BC">
        <w:t>vous n</w:t>
      </w:r>
      <w:r>
        <w:t>’</w:t>
      </w:r>
      <w:r w:rsidR="00A92B34" w:rsidRPr="00B877BC">
        <w:t>y êtes pas du tout</w:t>
      </w:r>
      <w:r>
        <w:t xml:space="preserve">. </w:t>
      </w:r>
      <w:r w:rsidR="00A92B34" w:rsidRPr="00B877BC">
        <w:t>Je n</w:t>
      </w:r>
      <w:r>
        <w:t>’</w:t>
      </w:r>
      <w:r w:rsidR="00A92B34" w:rsidRPr="00B877BC">
        <w:t>ai point assisté à la mort de cette crapule</w:t>
      </w:r>
      <w:r>
        <w:t xml:space="preserve">, </w:t>
      </w:r>
      <w:r w:rsidR="00A92B34" w:rsidRPr="00B877BC">
        <w:t>mais je peux vous assurer qu</w:t>
      </w:r>
      <w:r>
        <w:t>’</w:t>
      </w:r>
      <w:r w:rsidR="00A92B34" w:rsidRPr="00B877BC">
        <w:t>il n</w:t>
      </w:r>
      <w:r>
        <w:t>’</w:t>
      </w:r>
      <w:r w:rsidR="00A92B34" w:rsidRPr="00B877BC">
        <w:t>y eut jamais d</w:t>
      </w:r>
      <w:r>
        <w:t>’</w:t>
      </w:r>
      <w:r w:rsidR="00A92B34" w:rsidRPr="00B877BC">
        <w:t>Ixion plus crue</w:t>
      </w:r>
      <w:r w:rsidR="00A92B34" w:rsidRPr="00B877BC">
        <w:t>l</w:t>
      </w:r>
      <w:r w:rsidR="00A92B34" w:rsidRPr="00B877BC">
        <w:t>lement châtié</w:t>
      </w:r>
      <w:r>
        <w:t xml:space="preserve">. </w:t>
      </w:r>
      <w:r w:rsidR="00A92B34" w:rsidRPr="00B877BC">
        <w:t>Imaginez tout ce qu</w:t>
      </w:r>
      <w:r>
        <w:t>’</w:t>
      </w:r>
      <w:r w:rsidR="00A92B34" w:rsidRPr="00B877BC">
        <w:t>il vous pla</w:t>
      </w:r>
      <w:r w:rsidR="00A92B34" w:rsidRPr="00B877BC">
        <w:t>i</w:t>
      </w:r>
      <w:r w:rsidR="00A92B34" w:rsidRPr="00B877BC">
        <w:t>ra</w:t>
      </w:r>
      <w:r>
        <w:t xml:space="preserve">, </w:t>
      </w:r>
      <w:r w:rsidR="00A92B34" w:rsidRPr="00B877BC">
        <w:t>vous n</w:t>
      </w:r>
      <w:r>
        <w:t>’</w:t>
      </w:r>
      <w:r w:rsidR="00A92B34" w:rsidRPr="00B877BC">
        <w:t>arriverez jamais à cette horreur</w:t>
      </w:r>
      <w:r>
        <w:t xml:space="preserve">. </w:t>
      </w:r>
      <w:r w:rsidR="00A92B34" w:rsidRPr="00B877BC">
        <w:t>Asseyez-vous donc sur ce fœtus qui vous tend les bras et prêtez-moi votre attention</w:t>
      </w:r>
      <w:r>
        <w:t xml:space="preserve">. </w:t>
      </w:r>
      <w:r w:rsidR="00A92B34" w:rsidRPr="00B877BC">
        <w:t>J</w:t>
      </w:r>
      <w:r>
        <w:t>’</w:t>
      </w:r>
      <w:r w:rsidR="00A92B34" w:rsidRPr="00B877BC">
        <w:t>ai</w:t>
      </w:r>
      <w:r>
        <w:t xml:space="preserve">, </w:t>
      </w:r>
      <w:r w:rsidR="00A92B34" w:rsidRPr="00B877BC">
        <w:t>ce matin</w:t>
      </w:r>
      <w:r>
        <w:t xml:space="preserve">, </w:t>
      </w:r>
      <w:r w:rsidR="00A92B34" w:rsidRPr="00B877BC">
        <w:t>l</w:t>
      </w:r>
      <w:r>
        <w:t>’</w:t>
      </w:r>
      <w:r w:rsidR="00A92B34" w:rsidRPr="00B877BC">
        <w:t>humeur narrative</w:t>
      </w:r>
      <w:r>
        <w:t>.</w:t>
      </w:r>
    </w:p>
    <w:p w14:paraId="17F89647" w14:textId="77777777" w:rsidR="00FA6A88" w:rsidRDefault="00FA6A88" w:rsidP="00FA6A88">
      <w:pPr>
        <w:pStyle w:val="Etoile"/>
      </w:pPr>
      <w:r>
        <w:t>* * *</w:t>
      </w:r>
    </w:p>
    <w:p w14:paraId="60CE7715" w14:textId="77777777" w:rsidR="00FA6A88" w:rsidRDefault="00A92B34" w:rsidP="00FA6A88">
      <w:r w:rsidRPr="00B877BC">
        <w:t>Le marquis Hector était un bel homme</w:t>
      </w:r>
      <w:r w:rsidR="00FA6A88">
        <w:t xml:space="preserve">, </w:t>
      </w:r>
      <w:r w:rsidRPr="00B877BC">
        <w:t>c</w:t>
      </w:r>
      <w:r w:rsidR="00FA6A88">
        <w:t>’</w:t>
      </w:r>
      <w:r w:rsidRPr="00B877BC">
        <w:t>est certain</w:t>
      </w:r>
      <w:r w:rsidR="00FA6A88">
        <w:t xml:space="preserve">, </w:t>
      </w:r>
      <w:r w:rsidRPr="00B877BC">
        <w:t>et il avait toute la mine d</w:t>
      </w:r>
      <w:r w:rsidR="00FA6A88">
        <w:t>’</w:t>
      </w:r>
      <w:r w:rsidRPr="00B877BC">
        <w:t>un grand seigneur</w:t>
      </w:r>
      <w:r w:rsidR="00FA6A88">
        <w:t xml:space="preserve">. </w:t>
      </w:r>
      <w:r w:rsidRPr="00B877BC">
        <w:t>Ses envieux n</w:t>
      </w:r>
      <w:r w:rsidR="00FA6A88">
        <w:t>’</w:t>
      </w:r>
      <w:r w:rsidRPr="00B877BC">
        <w:t>ont j</w:t>
      </w:r>
      <w:r w:rsidRPr="00B877BC">
        <w:t>a</w:t>
      </w:r>
      <w:r w:rsidRPr="00B877BC">
        <w:t>mais trouvé moyen de le nier</w:t>
      </w:r>
      <w:r w:rsidR="00FA6A88">
        <w:t xml:space="preserve">. </w:t>
      </w:r>
      <w:r w:rsidRPr="00B877BC">
        <w:t>Il était si différent de la multitude qu</w:t>
      </w:r>
      <w:r w:rsidR="00FA6A88">
        <w:t>’</w:t>
      </w:r>
      <w:r w:rsidRPr="00B877BC">
        <w:t>aussitôt qu</w:t>
      </w:r>
      <w:r w:rsidR="00FA6A88">
        <w:t>’</w:t>
      </w:r>
      <w:r w:rsidRPr="00B877BC">
        <w:t>il apparaissait</w:t>
      </w:r>
      <w:r w:rsidR="00FA6A88">
        <w:t xml:space="preserve">, </w:t>
      </w:r>
      <w:r w:rsidRPr="00B877BC">
        <w:rPr>
          <w:i/>
          <w:iCs/>
        </w:rPr>
        <w:t>tout</w:t>
      </w:r>
      <w:r w:rsidRPr="00B877BC">
        <w:t xml:space="preserve"> </w:t>
      </w:r>
      <w:r w:rsidRPr="00B877BC">
        <w:rPr>
          <w:i/>
          <w:iCs/>
        </w:rPr>
        <w:t>le</w:t>
      </w:r>
      <w:r w:rsidRPr="00B877BC">
        <w:t xml:space="preserve"> </w:t>
      </w:r>
      <w:r w:rsidRPr="00B877BC">
        <w:rPr>
          <w:i/>
          <w:iCs/>
        </w:rPr>
        <w:t>monde</w:t>
      </w:r>
      <w:r w:rsidRPr="00B877BC">
        <w:t xml:space="preserve"> </w:t>
      </w:r>
      <w:r w:rsidRPr="00B877BC">
        <w:rPr>
          <w:i/>
          <w:iCs/>
        </w:rPr>
        <w:t>avait</w:t>
      </w:r>
      <w:r w:rsidRPr="00B877BC">
        <w:t xml:space="preserve"> </w:t>
      </w:r>
      <w:r w:rsidRPr="00B877BC">
        <w:rPr>
          <w:i/>
          <w:iCs/>
        </w:rPr>
        <w:t>l</w:t>
      </w:r>
      <w:r w:rsidR="00FA6A88">
        <w:rPr>
          <w:i/>
          <w:iCs/>
        </w:rPr>
        <w:t>’</w:t>
      </w:r>
      <w:r w:rsidRPr="00B877BC">
        <w:rPr>
          <w:i/>
          <w:iCs/>
        </w:rPr>
        <w:t>air</w:t>
      </w:r>
      <w:r w:rsidRPr="00B877BC">
        <w:t xml:space="preserve"> </w:t>
      </w:r>
      <w:r w:rsidRPr="00B877BC">
        <w:rPr>
          <w:i/>
          <w:iCs/>
        </w:rPr>
        <w:t>de</w:t>
      </w:r>
      <w:r w:rsidRPr="00B877BC">
        <w:t xml:space="preserve"> </w:t>
      </w:r>
      <w:r w:rsidRPr="00B877BC">
        <w:rPr>
          <w:i/>
          <w:iCs/>
        </w:rPr>
        <w:t>se</w:t>
      </w:r>
      <w:r w:rsidRPr="00B877BC">
        <w:t xml:space="preserve"> </w:t>
      </w:r>
      <w:r w:rsidRPr="00B877BC">
        <w:rPr>
          <w:i/>
          <w:iCs/>
        </w:rPr>
        <w:t>re</w:t>
      </w:r>
      <w:r w:rsidRPr="00B877BC">
        <w:rPr>
          <w:i/>
          <w:iCs/>
        </w:rPr>
        <w:t>s</w:t>
      </w:r>
      <w:r w:rsidRPr="00B877BC">
        <w:rPr>
          <w:i/>
          <w:iCs/>
        </w:rPr>
        <w:t>sembler</w:t>
      </w:r>
      <w:r w:rsidR="00FA6A88">
        <w:t>.</w:t>
      </w:r>
    </w:p>
    <w:p w14:paraId="0A17CFC0" w14:textId="77777777" w:rsidR="00FA6A88" w:rsidRDefault="00A92B34" w:rsidP="00FA6A88">
      <w:r w:rsidRPr="00B877BC">
        <w:t>Il aurait pu se faire voir en public pour de l</w:t>
      </w:r>
      <w:r w:rsidR="00FA6A88">
        <w:t>’</w:t>
      </w:r>
      <w:r w:rsidRPr="00B877BC">
        <w:t>argent</w:t>
      </w:r>
      <w:r w:rsidR="00FA6A88">
        <w:t xml:space="preserve">, </w:t>
      </w:r>
      <w:r w:rsidRPr="00B877BC">
        <w:t>comme un vrai monstre</w:t>
      </w:r>
      <w:r w:rsidR="00FA6A88">
        <w:t xml:space="preserve">. </w:t>
      </w:r>
      <w:r w:rsidRPr="00B877BC">
        <w:t>Il se contenta de se faire voir en particulier pour des sommes considérables que</w:t>
      </w:r>
      <w:r w:rsidR="00FA6A88">
        <w:t xml:space="preserve">, </w:t>
      </w:r>
      <w:r w:rsidRPr="00B877BC">
        <w:t>d</w:t>
      </w:r>
      <w:r w:rsidR="00FA6A88">
        <w:t>’</w:t>
      </w:r>
      <w:r w:rsidRPr="00B877BC">
        <w:t>ailleurs</w:t>
      </w:r>
      <w:r w:rsidR="00FA6A88">
        <w:t xml:space="preserve">, </w:t>
      </w:r>
      <w:r w:rsidRPr="00B877BC">
        <w:t xml:space="preserve">il plaçait avec </w:t>
      </w:r>
      <w:r w:rsidRPr="00B877BC">
        <w:lastRenderedPageBreak/>
        <w:t>un extrême soin dans les entreprises les plus sérieuses</w:t>
      </w:r>
      <w:r w:rsidR="00FA6A88">
        <w:t xml:space="preserve">. </w:t>
      </w:r>
      <w:r w:rsidRPr="00B877BC">
        <w:t>On sait le flair de spéculateur qu</w:t>
      </w:r>
      <w:r w:rsidR="00FA6A88">
        <w:t>’</w:t>
      </w:r>
      <w:r w:rsidRPr="00B877BC">
        <w:t>il manifesta au milieu des pires compl</w:t>
      </w:r>
      <w:r w:rsidRPr="00B877BC">
        <w:t>i</w:t>
      </w:r>
      <w:r w:rsidRPr="00B877BC">
        <w:t>cations</w:t>
      </w:r>
      <w:r w:rsidR="00FA6A88">
        <w:t>.</w:t>
      </w:r>
    </w:p>
    <w:p w14:paraId="13367805" w14:textId="77777777" w:rsidR="00FA6A88" w:rsidRDefault="00A92B34" w:rsidP="00FA6A88">
      <w:r w:rsidRPr="00B877BC">
        <w:t>Mais cela est d</w:t>
      </w:r>
      <w:r w:rsidR="00FA6A88">
        <w:t>’</w:t>
      </w:r>
      <w:r w:rsidRPr="00B877BC">
        <w:t>un intérêt médiocre</w:t>
      </w:r>
      <w:r w:rsidR="00FA6A88">
        <w:t xml:space="preserve">. </w:t>
      </w:r>
      <w:r w:rsidRPr="00B877BC">
        <w:t>À une époque où tous les hommes sont sur le trottoir</w:t>
      </w:r>
      <w:r w:rsidR="00FA6A88">
        <w:t xml:space="preserve">, </w:t>
      </w:r>
      <w:r w:rsidRPr="00B877BC">
        <w:t>à peu près sans exception</w:t>
      </w:r>
      <w:r w:rsidR="00FA6A88">
        <w:t xml:space="preserve">, </w:t>
      </w:r>
      <w:r w:rsidRPr="00B877BC">
        <w:t>le putanat de ce gentilhomme et ses concomitantes aptitudes f</w:t>
      </w:r>
      <w:r w:rsidRPr="00B877BC">
        <w:t>i</w:t>
      </w:r>
      <w:r w:rsidRPr="00B877BC">
        <w:t>nancières n</w:t>
      </w:r>
      <w:r w:rsidR="00FA6A88">
        <w:t>’</w:t>
      </w:r>
      <w:r w:rsidRPr="00B877BC">
        <w:t>ont rien d</w:t>
      </w:r>
      <w:r w:rsidR="00FA6A88">
        <w:t>’</w:t>
      </w:r>
      <w:r w:rsidRPr="00B877BC">
        <w:t>inouï</w:t>
      </w:r>
      <w:r w:rsidR="00FA6A88">
        <w:t xml:space="preserve">. </w:t>
      </w:r>
      <w:r w:rsidRPr="00B877BC">
        <w:t>Les deux choses vont si bien e</w:t>
      </w:r>
      <w:r w:rsidRPr="00B877BC">
        <w:t>n</w:t>
      </w:r>
      <w:r w:rsidRPr="00B877BC">
        <w:t>semble</w:t>
      </w:r>
      <w:r w:rsidR="00FA6A88">
        <w:t>.</w:t>
      </w:r>
    </w:p>
    <w:p w14:paraId="44B93347" w14:textId="77777777" w:rsidR="00FA6A88" w:rsidRDefault="00A92B34" w:rsidP="00FA6A88">
      <w:r w:rsidRPr="00B877BC">
        <w:t>J</w:t>
      </w:r>
      <w:r w:rsidR="00FA6A88">
        <w:t>’</w:t>
      </w:r>
      <w:r w:rsidRPr="00B877BC">
        <w:t>ai beaucoup mieux à vous offrir</w:t>
      </w:r>
      <w:r w:rsidR="00FA6A88">
        <w:t xml:space="preserve">, </w:t>
      </w:r>
      <w:r w:rsidRPr="00B877BC">
        <w:t>et c</w:t>
      </w:r>
      <w:r w:rsidR="00FA6A88">
        <w:t>’</w:t>
      </w:r>
      <w:r w:rsidRPr="00B877BC">
        <w:t>est une horreur diff</w:t>
      </w:r>
      <w:r w:rsidRPr="00B877BC">
        <w:t>i</w:t>
      </w:r>
      <w:r w:rsidRPr="00B877BC">
        <w:t>cilement imaginable que je vous ai promise</w:t>
      </w:r>
      <w:r w:rsidR="00FA6A88">
        <w:t xml:space="preserve">, </w:t>
      </w:r>
      <w:r w:rsidRPr="00B877BC">
        <w:t>n</w:t>
      </w:r>
      <w:r w:rsidR="00FA6A88">
        <w:t>’</w:t>
      </w:r>
      <w:r w:rsidRPr="00B877BC">
        <w:t>est-ce pas</w:t>
      </w:r>
      <w:r w:rsidR="00FA6A88">
        <w:t xml:space="preserve"> ? </w:t>
      </w:r>
      <w:r w:rsidRPr="00B877BC">
        <w:t>Si votre soif d</w:t>
      </w:r>
      <w:r w:rsidR="00FA6A88">
        <w:t>’</w:t>
      </w:r>
      <w:r w:rsidRPr="00B877BC">
        <w:t>une expiation ne s</w:t>
      </w:r>
      <w:r w:rsidR="00FA6A88">
        <w:t>’</w:t>
      </w:r>
      <w:r w:rsidRPr="00B877BC">
        <w:t>apaise pas après mon récit</w:t>
      </w:r>
      <w:r w:rsidR="00FA6A88">
        <w:t xml:space="preserve">, </w:t>
      </w:r>
      <w:r w:rsidRPr="00B877BC">
        <w:t>c</w:t>
      </w:r>
      <w:r w:rsidR="00FA6A88">
        <w:t>’</w:t>
      </w:r>
      <w:r w:rsidRPr="00B877BC">
        <w:t>est que rien ne serait capable de l</w:t>
      </w:r>
      <w:r w:rsidR="00FA6A88">
        <w:t>’</w:t>
      </w:r>
      <w:r w:rsidRPr="00B877BC">
        <w:t>apaiser</w:t>
      </w:r>
      <w:r w:rsidR="00FA6A88">
        <w:t>.</w:t>
      </w:r>
    </w:p>
    <w:p w14:paraId="2B7C95D6" w14:textId="2717C999" w:rsidR="00FA6A88" w:rsidRDefault="00A92B34" w:rsidP="00FA6A88">
      <w:r w:rsidRPr="00B877BC">
        <w:t>Et d</w:t>
      </w:r>
      <w:r w:rsidR="00FA6A88">
        <w:t>’</w:t>
      </w:r>
      <w:r w:rsidRPr="00B877BC">
        <w:t>abord</w:t>
      </w:r>
      <w:r w:rsidR="00FA6A88">
        <w:t xml:space="preserve">, </w:t>
      </w:r>
      <w:r w:rsidRPr="00B877BC">
        <w:t>savez-vous seulement ce qu</w:t>
      </w:r>
      <w:r w:rsidR="00FA6A88">
        <w:t>’</w:t>
      </w:r>
      <w:r w:rsidRPr="00B877BC">
        <w:t>il y avait à expier</w:t>
      </w:r>
      <w:r w:rsidR="00FA6A88">
        <w:t xml:space="preserve"> ? </w:t>
      </w:r>
      <w:r w:rsidRPr="00B877BC">
        <w:t>Non</w:t>
      </w:r>
      <w:r w:rsidR="00FA6A88">
        <w:t xml:space="preserve">. </w:t>
      </w:r>
      <w:r w:rsidRPr="00B877BC">
        <w:t>Vous pensez</w:t>
      </w:r>
      <w:r w:rsidR="00FA6A88">
        <w:t xml:space="preserve">, </w:t>
      </w:r>
      <w:r w:rsidRPr="00B877BC">
        <w:t>comme le premier venu</w:t>
      </w:r>
      <w:r w:rsidR="00FA6A88">
        <w:t xml:space="preserve">, </w:t>
      </w:r>
      <w:r w:rsidRPr="00B877BC">
        <w:t>à l</w:t>
      </w:r>
      <w:r w:rsidR="00FA6A88">
        <w:t>’</w:t>
      </w:r>
      <w:r w:rsidRPr="00B877BC">
        <w:t>existence plus ou moins odieuse d</w:t>
      </w:r>
      <w:r w:rsidR="00FA6A88">
        <w:t>’</w:t>
      </w:r>
      <w:r w:rsidRPr="00B877BC">
        <w:t>un vampire exclusivement occupé de ses turp</w:t>
      </w:r>
      <w:r w:rsidRPr="00B877BC">
        <w:t>i</w:t>
      </w:r>
      <w:r w:rsidRPr="00B877BC">
        <w:t>tudes</w:t>
      </w:r>
      <w:r w:rsidR="00FA6A88">
        <w:t xml:space="preserve">, </w:t>
      </w:r>
      <w:r w:rsidR="00A42ACF" w:rsidRPr="00B877BC">
        <w:t>pe</w:t>
      </w:r>
      <w:r w:rsidR="00A42ACF">
        <w:t>n</w:t>
      </w:r>
      <w:r w:rsidR="00A42ACF" w:rsidRPr="00B877BC">
        <w:t xml:space="preserve">dant </w:t>
      </w:r>
      <w:r w:rsidRPr="00B877BC">
        <w:t>près d</w:t>
      </w:r>
      <w:r w:rsidR="00FA6A88">
        <w:t>’</w:t>
      </w:r>
      <w:r w:rsidRPr="00B877BC">
        <w:t>un siècle au travers duquel il coula tel qu</w:t>
      </w:r>
      <w:r w:rsidR="00FA6A88">
        <w:t>’</w:t>
      </w:r>
      <w:r w:rsidRPr="00B877BC">
        <w:t>un ruisseau de putréfaction</w:t>
      </w:r>
      <w:r w:rsidR="00FA6A88">
        <w:t xml:space="preserve">, </w:t>
      </w:r>
      <w:r w:rsidRPr="00B877BC">
        <w:t>et n</w:t>
      </w:r>
      <w:r w:rsidR="00FA6A88">
        <w:t>’</w:t>
      </w:r>
      <w:r w:rsidRPr="00B877BC">
        <w:t>ayant jamais regardé le v</w:t>
      </w:r>
      <w:r w:rsidRPr="00B877BC">
        <w:t>i</w:t>
      </w:r>
      <w:r w:rsidRPr="00B877BC">
        <w:t>sage de ceux qui peinent et qui souffrent</w:t>
      </w:r>
      <w:r w:rsidR="00FA6A88">
        <w:t xml:space="preserve">. </w:t>
      </w:r>
      <w:r w:rsidRPr="00B877BC">
        <w:t>Point de vue banal comme un prône</w:t>
      </w:r>
      <w:r w:rsidR="00FA6A88">
        <w:t xml:space="preserve">, </w:t>
      </w:r>
      <w:r w:rsidRPr="00B877BC">
        <w:t>mon digne monsieur</w:t>
      </w:r>
      <w:r w:rsidR="00FA6A88">
        <w:t xml:space="preserve">. </w:t>
      </w:r>
      <w:r w:rsidRPr="00B877BC">
        <w:t>Il s</w:t>
      </w:r>
      <w:r w:rsidR="00FA6A88">
        <w:t>’</w:t>
      </w:r>
      <w:r w:rsidRPr="00B877BC">
        <w:t>agit de quelque ch</w:t>
      </w:r>
      <w:r w:rsidRPr="00B877BC">
        <w:t>o</w:t>
      </w:r>
      <w:r w:rsidRPr="00B877BC">
        <w:t>se de bien autrement superfin</w:t>
      </w:r>
      <w:r w:rsidR="00FA6A88">
        <w:t>.</w:t>
      </w:r>
    </w:p>
    <w:p w14:paraId="6D90542A" w14:textId="77777777" w:rsidR="00FA6A88" w:rsidRDefault="00A92B34" w:rsidP="00FA6A88">
      <w:r w:rsidRPr="00B877BC">
        <w:t>Vous me faites</w:t>
      </w:r>
      <w:r w:rsidR="00FA6A88">
        <w:t xml:space="preserve">, </w:t>
      </w:r>
      <w:r w:rsidRPr="00B877BC">
        <w:t>sans doute</w:t>
      </w:r>
      <w:r w:rsidR="00FA6A88">
        <w:t xml:space="preserve">, </w:t>
      </w:r>
      <w:r w:rsidRPr="00B877BC">
        <w:t>l</w:t>
      </w:r>
      <w:r w:rsidR="00FA6A88">
        <w:t>’</w:t>
      </w:r>
      <w:r w:rsidRPr="00B877BC">
        <w:t>honneur de croire que je me fous du secret professionnel</w:t>
      </w:r>
      <w:r w:rsidR="00FA6A88">
        <w:t xml:space="preserve">, </w:t>
      </w:r>
      <w:r w:rsidRPr="00B877BC">
        <w:t>comme doit faire toute sage-femme</w:t>
      </w:r>
      <w:r w:rsidR="00FA6A88">
        <w:t xml:space="preserve">, – </w:t>
      </w:r>
      <w:r w:rsidRPr="00B877BC">
        <w:t>de première classe</w:t>
      </w:r>
      <w:r w:rsidR="00FA6A88">
        <w:t xml:space="preserve">, </w:t>
      </w:r>
      <w:r w:rsidRPr="00B877BC">
        <w:t>bien entendu</w:t>
      </w:r>
      <w:r w:rsidR="00FA6A88">
        <w:t xml:space="preserve">. </w:t>
      </w:r>
      <w:r w:rsidRPr="00B877BC">
        <w:t>Nous laissons cela aux médecins qui n</w:t>
      </w:r>
      <w:r w:rsidR="00FA6A88">
        <w:t>’</w:t>
      </w:r>
      <w:r w:rsidRPr="00B877BC">
        <w:t>ont pas d</w:t>
      </w:r>
      <w:r w:rsidR="00FA6A88">
        <w:t>’</w:t>
      </w:r>
      <w:r w:rsidRPr="00B877BC">
        <w:t>autre moyen d</w:t>
      </w:r>
      <w:r w:rsidR="00FA6A88">
        <w:t>’</w:t>
      </w:r>
      <w:r w:rsidRPr="00B877BC">
        <w:t>éviter le bagne</w:t>
      </w:r>
      <w:r w:rsidR="00FA6A88">
        <w:t xml:space="preserve">, </w:t>
      </w:r>
      <w:r w:rsidRPr="00B877BC">
        <w:t>la plupart du temps</w:t>
      </w:r>
      <w:r w:rsidR="00FA6A88">
        <w:t>.</w:t>
      </w:r>
    </w:p>
    <w:p w14:paraId="0A3D65CC" w14:textId="77777777" w:rsidR="00FA6A88" w:rsidRDefault="00A92B34" w:rsidP="00FA6A88">
      <w:r w:rsidRPr="00B877BC">
        <w:t>Eh</w:t>
      </w:r>
      <w:r w:rsidR="00FA6A88">
        <w:t xml:space="preserve"> ! </w:t>
      </w:r>
      <w:r w:rsidRPr="00B877BC">
        <w:t>bien</w:t>
      </w:r>
      <w:r w:rsidR="00FA6A88">
        <w:t xml:space="preserve">, </w:t>
      </w:r>
      <w:r w:rsidRPr="00B877BC">
        <w:t>j</w:t>
      </w:r>
      <w:r w:rsidR="00FA6A88">
        <w:t>’</w:t>
      </w:r>
      <w:r w:rsidRPr="00B877BC">
        <w:t>ai eu pour client le bel Hector qui fut marié deux fois et qui tua au moins l</w:t>
      </w:r>
      <w:r w:rsidR="00FA6A88">
        <w:t>’</w:t>
      </w:r>
      <w:r w:rsidRPr="00B877BC">
        <w:t>une de ses deux femmes</w:t>
      </w:r>
      <w:r w:rsidR="00FA6A88">
        <w:t xml:space="preserve">, </w:t>
      </w:r>
      <w:r w:rsidRPr="00B877BC">
        <w:t>sans avoir besoin que je l</w:t>
      </w:r>
      <w:r w:rsidR="00FA6A88">
        <w:t>’</w:t>
      </w:r>
      <w:r w:rsidRPr="00B877BC">
        <w:t>aidasse dans cette besogne</w:t>
      </w:r>
      <w:r w:rsidR="00FA6A88">
        <w:t xml:space="preserve">. </w:t>
      </w:r>
      <w:r w:rsidRPr="00B877BC">
        <w:t>Il fonctionnait tout seul à ravir et il n</w:t>
      </w:r>
      <w:r w:rsidR="00FA6A88">
        <w:t>’</w:t>
      </w:r>
      <w:r w:rsidRPr="00B877BC">
        <w:t>avait recours à personne</w:t>
      </w:r>
      <w:r w:rsidR="00FA6A88">
        <w:t>.</w:t>
      </w:r>
    </w:p>
    <w:p w14:paraId="1E015420" w14:textId="77777777" w:rsidR="00FA6A88" w:rsidRDefault="00A92B34" w:rsidP="00FA6A88">
      <w:r w:rsidRPr="00B877BC">
        <w:lastRenderedPageBreak/>
        <w:t>J</w:t>
      </w:r>
      <w:r w:rsidR="00FA6A88">
        <w:t>’</w:t>
      </w:r>
      <w:r w:rsidRPr="00B877BC">
        <w:t>ai tout bêtement accouché sa première</w:t>
      </w:r>
      <w:r w:rsidR="00FA6A88">
        <w:t xml:space="preserve">, </w:t>
      </w:r>
      <w:r w:rsidRPr="00B877BC">
        <w:t>puis sa seconde</w:t>
      </w:r>
      <w:r w:rsidR="00FA6A88">
        <w:t xml:space="preserve">, </w:t>
      </w:r>
      <w:r w:rsidRPr="00B877BC">
        <w:t>dix ans après</w:t>
      </w:r>
      <w:r w:rsidR="00FA6A88">
        <w:t xml:space="preserve">, </w:t>
      </w:r>
      <w:r w:rsidRPr="00B877BC">
        <w:t>vers la fin du règne de Louis-Philippe</w:t>
      </w:r>
      <w:r w:rsidR="00FA6A88">
        <w:t xml:space="preserve">, </w:t>
      </w:r>
      <w:r w:rsidRPr="00B877BC">
        <w:t>comme j</w:t>
      </w:r>
      <w:r w:rsidR="00FA6A88">
        <w:t>’</w:t>
      </w:r>
      <w:r w:rsidRPr="00B877BC">
        <w:t>eusse accouché des portières ou des filles publiques</w:t>
      </w:r>
      <w:r w:rsidR="00FA6A88">
        <w:t xml:space="preserve">. </w:t>
      </w:r>
      <w:r w:rsidRPr="00B877BC">
        <w:t>Le ma</w:t>
      </w:r>
      <w:r w:rsidRPr="00B877BC">
        <w:t>r</w:t>
      </w:r>
      <w:r w:rsidRPr="00B877BC">
        <w:t>quis avait tenu à être seul avec moi dans l</w:t>
      </w:r>
      <w:r w:rsidR="00FA6A88">
        <w:t>’</w:t>
      </w:r>
      <w:r w:rsidRPr="00B877BC">
        <w:t>une et l</w:t>
      </w:r>
      <w:r w:rsidR="00FA6A88">
        <w:t>’</w:t>
      </w:r>
      <w:r w:rsidRPr="00B877BC">
        <w:t>autre circon</w:t>
      </w:r>
      <w:r w:rsidRPr="00B877BC">
        <w:t>s</w:t>
      </w:r>
      <w:r w:rsidRPr="00B877BC">
        <w:t>tance</w:t>
      </w:r>
      <w:r w:rsidR="00FA6A88">
        <w:t>.</w:t>
      </w:r>
    </w:p>
    <w:p w14:paraId="40D5FCCA" w14:textId="77777777" w:rsidR="00FA6A88" w:rsidRDefault="00A92B34" w:rsidP="00FA6A88">
      <w:r w:rsidRPr="00B877BC">
        <w:t>La première fois nous amenâmes une espèce de chèvre-pieds sans yeux ni bouche</w:t>
      </w:r>
      <w:r w:rsidR="00FA6A88">
        <w:t xml:space="preserve">, </w:t>
      </w:r>
      <w:r w:rsidRPr="00B877BC">
        <w:t>qui avait</w:t>
      </w:r>
      <w:r w:rsidR="00FA6A88">
        <w:t xml:space="preserve">, </w:t>
      </w:r>
      <w:r w:rsidRPr="00B877BC">
        <w:t>en guise de nez</w:t>
      </w:r>
      <w:r w:rsidR="00FA6A88">
        <w:t xml:space="preserve">, </w:t>
      </w:r>
      <w:r w:rsidRPr="00B877BC">
        <w:t>une espèce de membrane flasque et pendante que je ne vous décrirai pas</w:t>
      </w:r>
      <w:r w:rsidR="00FA6A88">
        <w:t xml:space="preserve">, </w:t>
      </w:r>
      <w:r w:rsidRPr="00B877BC">
        <w:t>homme impressionnable</w:t>
      </w:r>
      <w:r w:rsidR="00FA6A88">
        <w:t xml:space="preserve">… </w:t>
      </w:r>
      <w:r w:rsidRPr="00B877BC">
        <w:t>La Tour de Pise</w:t>
      </w:r>
      <w:r w:rsidR="00FA6A88">
        <w:t xml:space="preserve">, </w:t>
      </w:r>
      <w:r w:rsidRPr="00B877BC">
        <w:t>doué du sang-froid des morts</w:t>
      </w:r>
      <w:r w:rsidR="00FA6A88">
        <w:t xml:space="preserve">, </w:t>
      </w:r>
      <w:r w:rsidRPr="00B877BC">
        <w:t>s</w:t>
      </w:r>
      <w:r w:rsidR="00FA6A88">
        <w:t>’</w:t>
      </w:r>
      <w:r w:rsidRPr="00B877BC">
        <w:t>empara de l</w:t>
      </w:r>
      <w:r w:rsidR="00FA6A88">
        <w:t>’</w:t>
      </w:r>
      <w:r w:rsidRPr="00B877BC">
        <w:t>avorton avant que j</w:t>
      </w:r>
      <w:r w:rsidR="00FA6A88">
        <w:t>’</w:t>
      </w:r>
      <w:r w:rsidRPr="00B877BC">
        <w:t>eusse pu m</w:t>
      </w:r>
      <w:r w:rsidR="00FA6A88">
        <w:t>’</w:t>
      </w:r>
      <w:r w:rsidRPr="00B877BC">
        <w:t>y opp</w:t>
      </w:r>
      <w:r w:rsidRPr="00B877BC">
        <w:t>o</w:t>
      </w:r>
      <w:r w:rsidRPr="00B877BC">
        <w:t>ser et l</w:t>
      </w:r>
      <w:r w:rsidR="00FA6A88">
        <w:t>’</w:t>
      </w:r>
      <w:r w:rsidRPr="00B877BC">
        <w:t>offrit aux baisers de la mère qui en mourut deux heures après</w:t>
      </w:r>
      <w:r w:rsidR="00FA6A88">
        <w:t>.</w:t>
      </w:r>
    </w:p>
    <w:p w14:paraId="45129647" w14:textId="77777777" w:rsidR="00FA6A88" w:rsidRDefault="00A92B34" w:rsidP="00FA6A88">
      <w:r w:rsidRPr="00B877BC">
        <w:t>Le second enfant du marquis eut deux têtes sur un fuseau de corps</w:t>
      </w:r>
      <w:r w:rsidR="00FA6A88">
        <w:t xml:space="preserve">, </w:t>
      </w:r>
      <w:r w:rsidRPr="00B877BC">
        <w:t>à peu près sans jambes ni bras</w:t>
      </w:r>
      <w:r w:rsidR="00FA6A88">
        <w:t xml:space="preserve">, </w:t>
      </w:r>
      <w:r w:rsidRPr="00B877BC">
        <w:t>et c</w:t>
      </w:r>
      <w:r w:rsidR="00FA6A88">
        <w:t>’</w:t>
      </w:r>
      <w:r w:rsidRPr="00B877BC">
        <w:t>était une autre éd</w:t>
      </w:r>
      <w:r w:rsidRPr="00B877BC">
        <w:t>i</w:t>
      </w:r>
      <w:r w:rsidRPr="00B877BC">
        <w:t xml:space="preserve">tion de </w:t>
      </w:r>
      <w:r w:rsidRPr="00B877BC">
        <w:rPr>
          <w:i/>
          <w:iCs/>
        </w:rPr>
        <w:t>la</w:t>
      </w:r>
      <w:r w:rsidRPr="00B877BC">
        <w:t xml:space="preserve"> </w:t>
      </w:r>
      <w:r w:rsidRPr="00B877BC">
        <w:rPr>
          <w:i/>
          <w:iCs/>
        </w:rPr>
        <w:t>même</w:t>
      </w:r>
      <w:r w:rsidRPr="00B877BC">
        <w:t xml:space="preserve"> </w:t>
      </w:r>
      <w:r w:rsidRPr="00B877BC">
        <w:rPr>
          <w:i/>
          <w:iCs/>
        </w:rPr>
        <w:t>image</w:t>
      </w:r>
      <w:r w:rsidR="00FA6A88">
        <w:t>.</w:t>
      </w:r>
    </w:p>
    <w:p w14:paraId="4F7FB147" w14:textId="77777777" w:rsidR="00FA6A88" w:rsidRDefault="00A92B34" w:rsidP="00FA6A88">
      <w:r w:rsidRPr="00B877BC">
        <w:t>Cette fois</w:t>
      </w:r>
      <w:r w:rsidR="00FA6A88">
        <w:t xml:space="preserve">, </w:t>
      </w:r>
      <w:r w:rsidRPr="00B877BC">
        <w:t>l</w:t>
      </w:r>
      <w:r w:rsidR="00FA6A88">
        <w:t>’</w:t>
      </w:r>
      <w:r w:rsidRPr="00B877BC">
        <w:t>accouchée ne put rien voir</w:t>
      </w:r>
      <w:r w:rsidR="00FA6A88">
        <w:t xml:space="preserve">. </w:t>
      </w:r>
      <w:r w:rsidRPr="00B877BC">
        <w:t>Je roulai dans mon tablier la petite abomination et m</w:t>
      </w:r>
      <w:r w:rsidR="00FA6A88">
        <w:t>’</w:t>
      </w:r>
      <w:r w:rsidRPr="00B877BC">
        <w:t>élançai hors de la chambre</w:t>
      </w:r>
      <w:r w:rsidR="00FA6A88">
        <w:t xml:space="preserve">. </w:t>
      </w:r>
      <w:r w:rsidRPr="00B877BC">
        <w:t>Je perdis ainsi la clientèle du noble seigneur</w:t>
      </w:r>
      <w:r w:rsidR="00FA6A88">
        <w:t xml:space="preserve">, </w:t>
      </w:r>
      <w:r w:rsidRPr="00B877BC">
        <w:t>mais j</w:t>
      </w:r>
      <w:r w:rsidR="00FA6A88">
        <w:t>’</w:t>
      </w:r>
      <w:r w:rsidRPr="00B877BC">
        <w:t>avais deviné beaucoup de choses</w:t>
      </w:r>
      <w:r w:rsidR="00FA6A88">
        <w:t xml:space="preserve">, </w:t>
      </w:r>
      <w:r w:rsidRPr="00B877BC">
        <w:t>et plus tard</w:t>
      </w:r>
      <w:r w:rsidR="00FA6A88">
        <w:t xml:space="preserve">, </w:t>
      </w:r>
      <w:r w:rsidRPr="00B877BC">
        <w:t>j</w:t>
      </w:r>
      <w:r w:rsidR="00FA6A88">
        <w:t>’</w:t>
      </w:r>
      <w:r w:rsidRPr="00B877BC">
        <w:t>en appris d</w:t>
      </w:r>
      <w:r w:rsidR="00FA6A88">
        <w:t>’</w:t>
      </w:r>
      <w:r w:rsidRPr="00B877BC">
        <w:t>autres encore</w:t>
      </w:r>
      <w:r w:rsidR="00FA6A88">
        <w:t>…</w:t>
      </w:r>
    </w:p>
    <w:p w14:paraId="36A9F1F8" w14:textId="77777777" w:rsidR="00FA6A88" w:rsidRDefault="00FA6A88" w:rsidP="00FA6A88">
      <w:pPr>
        <w:pStyle w:val="Etoile"/>
      </w:pPr>
      <w:r>
        <w:t>* * *</w:t>
      </w:r>
    </w:p>
    <w:p w14:paraId="2A7E360A" w14:textId="77777777" w:rsidR="00FA6A88" w:rsidRDefault="00FA6A88" w:rsidP="00FA6A88">
      <w:r>
        <w:t>— </w:t>
      </w:r>
      <w:r w:rsidR="00A92B34" w:rsidRPr="00B877BC">
        <w:t>Vous êtes persuadé maintenant</w:t>
      </w:r>
      <w:r>
        <w:t xml:space="preserve">, </w:t>
      </w:r>
      <w:r w:rsidR="00A92B34" w:rsidRPr="00B877BC">
        <w:t>continua la terrible m</w:t>
      </w:r>
      <w:r w:rsidR="00A92B34" w:rsidRPr="00B877BC">
        <w:t>a</w:t>
      </w:r>
      <w:r w:rsidR="00A92B34" w:rsidRPr="00B877BC">
        <w:t>trone en baissant la voix de manière étrange</w:t>
      </w:r>
      <w:r>
        <w:t xml:space="preserve">, </w:t>
      </w:r>
      <w:r w:rsidR="00A92B34" w:rsidRPr="00B877BC">
        <w:t>que je viens de vous raconter le Crime et le Châtiment</w:t>
      </w:r>
      <w:r>
        <w:t xml:space="preserve">. </w:t>
      </w:r>
      <w:r w:rsidR="00A92B34" w:rsidRPr="00B877BC">
        <w:t>Voici que déjà se détend la fibre d</w:t>
      </w:r>
      <w:r>
        <w:t>’</w:t>
      </w:r>
      <w:r w:rsidR="00A92B34" w:rsidRPr="00B877BC">
        <w:t>airain de votre implacable justice</w:t>
      </w:r>
      <w:r>
        <w:t xml:space="preserve">, </w:t>
      </w:r>
      <w:r w:rsidR="00A92B34" w:rsidRPr="00B877BC">
        <w:t>comme se déte</w:t>
      </w:r>
      <w:r w:rsidR="00A92B34" w:rsidRPr="00B877BC">
        <w:t>n</w:t>
      </w:r>
      <w:r w:rsidR="00A92B34" w:rsidRPr="00B877BC">
        <w:t>draient les boyaux d</w:t>
      </w:r>
      <w:r>
        <w:t>’</w:t>
      </w:r>
      <w:r w:rsidR="00A92B34" w:rsidRPr="00B877BC">
        <w:t>une guitare dans laquelle trente chiens a</w:t>
      </w:r>
      <w:r w:rsidR="00A92B34" w:rsidRPr="00B877BC">
        <w:t>u</w:t>
      </w:r>
      <w:r w:rsidR="00A92B34" w:rsidRPr="00B877BC">
        <w:t>raient pissé</w:t>
      </w:r>
      <w:r>
        <w:t xml:space="preserve">. </w:t>
      </w:r>
      <w:r w:rsidR="00A92B34" w:rsidRPr="00B877BC">
        <w:t>Or</w:t>
      </w:r>
      <w:r>
        <w:t xml:space="preserve">, </w:t>
      </w:r>
      <w:r w:rsidR="00A92B34" w:rsidRPr="00B877BC">
        <w:t>vous y êtes moins que jamais</w:t>
      </w:r>
      <w:r>
        <w:t xml:space="preserve">, </w:t>
      </w:r>
      <w:r w:rsidR="00A92B34" w:rsidRPr="00B877BC">
        <w:t>entendez-vous</w:t>
      </w:r>
      <w:r>
        <w:t> ?</w:t>
      </w:r>
    </w:p>
    <w:p w14:paraId="60D024AF" w14:textId="77777777" w:rsidR="00FA6A88" w:rsidRDefault="00A92B34" w:rsidP="00FA6A88">
      <w:r w:rsidRPr="00B877BC">
        <w:t>Dans notre métier</w:t>
      </w:r>
      <w:r w:rsidR="00FA6A88">
        <w:t xml:space="preserve">, </w:t>
      </w:r>
      <w:r w:rsidRPr="00B877BC">
        <w:t>on est précisément à la bouche de l</w:t>
      </w:r>
      <w:r w:rsidR="00FA6A88">
        <w:t>’</w:t>
      </w:r>
      <w:r w:rsidRPr="00B877BC">
        <w:t>égout</w:t>
      </w:r>
      <w:r w:rsidR="00FA6A88">
        <w:t xml:space="preserve">, </w:t>
      </w:r>
      <w:r w:rsidRPr="00B877BC">
        <w:t>et on en voit sortir de telles choses qu</w:t>
      </w:r>
      <w:r w:rsidR="00FA6A88">
        <w:t>’</w:t>
      </w:r>
      <w:r w:rsidRPr="00B877BC">
        <w:t>il devient</w:t>
      </w:r>
      <w:r w:rsidR="00FA6A88">
        <w:t xml:space="preserve">, </w:t>
      </w:r>
      <w:r w:rsidRPr="00B877BC">
        <w:t xml:space="preserve">à la </w:t>
      </w:r>
      <w:r w:rsidRPr="00B877BC">
        <w:lastRenderedPageBreak/>
        <w:t>longue</w:t>
      </w:r>
      <w:r w:rsidR="00FA6A88">
        <w:t xml:space="preserve">, </w:t>
      </w:r>
      <w:r w:rsidRPr="00B877BC">
        <w:t>difficile de s</w:t>
      </w:r>
      <w:r w:rsidR="00FA6A88">
        <w:t>’</w:t>
      </w:r>
      <w:r w:rsidRPr="00B877BC">
        <w:t>étonner</w:t>
      </w:r>
      <w:r w:rsidR="00FA6A88">
        <w:t xml:space="preserve">. </w:t>
      </w:r>
      <w:r w:rsidRPr="00B877BC">
        <w:t>Pourtant</w:t>
      </w:r>
      <w:r w:rsidR="00FA6A88">
        <w:t xml:space="preserve">, </w:t>
      </w:r>
      <w:r w:rsidRPr="00B877BC">
        <w:t>monsieur</w:t>
      </w:r>
      <w:r w:rsidR="00FA6A88">
        <w:t xml:space="preserve">, </w:t>
      </w:r>
      <w:r w:rsidRPr="00B877BC">
        <w:t>l</w:t>
      </w:r>
      <w:r w:rsidR="00FA6A88">
        <w:t>’</w:t>
      </w:r>
      <w:r w:rsidRPr="00B877BC">
        <w:t>homme dont nous parlons m</w:t>
      </w:r>
      <w:r w:rsidR="00FA6A88">
        <w:t>’</w:t>
      </w:r>
      <w:r w:rsidRPr="00B877BC">
        <w:t>a étonnée et m</w:t>
      </w:r>
      <w:r w:rsidR="00FA6A88">
        <w:t>’</w:t>
      </w:r>
      <w:r w:rsidRPr="00B877BC">
        <w:t>étonne encore</w:t>
      </w:r>
      <w:r w:rsidR="00FA6A88">
        <w:t xml:space="preserve">, </w:t>
      </w:r>
      <w:r w:rsidRPr="00B877BC">
        <w:t>jusqu</w:t>
      </w:r>
      <w:r w:rsidR="00FA6A88">
        <w:t>’</w:t>
      </w:r>
      <w:r w:rsidRPr="00B877BC">
        <w:t>à l</w:t>
      </w:r>
      <w:r w:rsidR="00FA6A88">
        <w:t>’</w:t>
      </w:r>
      <w:r w:rsidRPr="00B877BC">
        <w:t>épouvante</w:t>
      </w:r>
      <w:r w:rsidR="00FA6A88">
        <w:t>.</w:t>
      </w:r>
    </w:p>
    <w:p w14:paraId="543FA435" w14:textId="77777777" w:rsidR="00FA6A88" w:rsidRDefault="00A92B34" w:rsidP="00FA6A88">
      <w:r w:rsidRPr="00B877BC">
        <w:t>S</w:t>
      </w:r>
      <w:r w:rsidR="00FA6A88">
        <w:t>’</w:t>
      </w:r>
      <w:r w:rsidRPr="00B877BC">
        <w:t>il n</w:t>
      </w:r>
      <w:r w:rsidR="00FA6A88">
        <w:t>’</w:t>
      </w:r>
      <w:r w:rsidRPr="00B877BC">
        <w:t>y avait eu que ce que vous venez d</w:t>
      </w:r>
      <w:r w:rsidR="00FA6A88">
        <w:t>’</w:t>
      </w:r>
      <w:r w:rsidRPr="00B877BC">
        <w:t>entendre</w:t>
      </w:r>
      <w:r w:rsidR="00FA6A88">
        <w:t xml:space="preserve">, </w:t>
      </w:r>
      <w:r w:rsidRPr="00B877BC">
        <w:t>cet homme ne serait</w:t>
      </w:r>
      <w:r w:rsidR="00FA6A88">
        <w:t xml:space="preserve">, </w:t>
      </w:r>
      <w:r w:rsidRPr="00B877BC">
        <w:t>en définitive</w:t>
      </w:r>
      <w:r w:rsidR="00FA6A88">
        <w:t xml:space="preserve">, </w:t>
      </w:r>
      <w:r w:rsidRPr="00B877BC">
        <w:t>qu</w:t>
      </w:r>
      <w:r w:rsidR="00FA6A88">
        <w:t>’</w:t>
      </w:r>
      <w:r w:rsidRPr="00B877BC">
        <w:t>une horrible canaille de plus dans la foule de nos canailles et mériterait à peine qu</w:t>
      </w:r>
      <w:r w:rsidR="00FA6A88">
        <w:t>’</w:t>
      </w:r>
      <w:r w:rsidRPr="00B877BC">
        <w:t>on le me</w:t>
      </w:r>
      <w:r w:rsidRPr="00B877BC">
        <w:t>n</w:t>
      </w:r>
      <w:r w:rsidRPr="00B877BC">
        <w:t>tionnât</w:t>
      </w:r>
      <w:r w:rsidR="00FA6A88">
        <w:t xml:space="preserve">. </w:t>
      </w:r>
      <w:r w:rsidRPr="00B877BC">
        <w:t>Mais</w:t>
      </w:r>
      <w:r w:rsidR="00FA6A88">
        <w:t xml:space="preserve">, </w:t>
      </w:r>
      <w:r w:rsidRPr="00B877BC">
        <w:t>je vous le répète</w:t>
      </w:r>
      <w:r w:rsidR="00FA6A88">
        <w:t xml:space="preserve">, </w:t>
      </w:r>
      <w:r w:rsidRPr="00B877BC">
        <w:t>c</w:t>
      </w:r>
      <w:r w:rsidR="00FA6A88">
        <w:t>’</w:t>
      </w:r>
      <w:r w:rsidRPr="00B877BC">
        <w:t>est autre chose</w:t>
      </w:r>
      <w:r w:rsidR="00FA6A88">
        <w:t xml:space="preserve">, </w:t>
      </w:r>
      <w:r w:rsidRPr="00B877BC">
        <w:t>et la punition vous fera trembler si vous êtes capable de la comprendre</w:t>
      </w:r>
      <w:r w:rsidR="00FA6A88">
        <w:t>.</w:t>
      </w:r>
    </w:p>
    <w:p w14:paraId="05D1AD23" w14:textId="77777777" w:rsidR="00FA6A88" w:rsidRDefault="00A92B34" w:rsidP="00FA6A88">
      <w:r w:rsidRPr="00B877BC">
        <w:t>Avez-vous remarqué la bizarrerie de l</w:t>
      </w:r>
      <w:r w:rsidR="00FA6A88">
        <w:t>’</w:t>
      </w:r>
      <w:r w:rsidRPr="00B877BC">
        <w:t>identité du phén</w:t>
      </w:r>
      <w:r w:rsidRPr="00B877BC">
        <w:t>o</w:t>
      </w:r>
      <w:r w:rsidRPr="00B877BC">
        <w:t>mène monstrueux</w:t>
      </w:r>
      <w:r w:rsidR="00FA6A88">
        <w:t xml:space="preserve">, </w:t>
      </w:r>
      <w:r w:rsidRPr="00B877BC">
        <w:t>se reproduisant</w:t>
      </w:r>
      <w:r w:rsidR="00FA6A88">
        <w:t xml:space="preserve">, </w:t>
      </w:r>
      <w:r w:rsidRPr="00B877BC">
        <w:t>à dix ans d</w:t>
      </w:r>
      <w:r w:rsidR="00FA6A88">
        <w:t>’</w:t>
      </w:r>
      <w:r w:rsidRPr="00B877BC">
        <w:t>intervalle</w:t>
      </w:r>
      <w:r w:rsidR="00FA6A88">
        <w:t xml:space="preserve">, </w:t>
      </w:r>
      <w:r w:rsidRPr="00B877BC">
        <w:t>avec deux femmes légitimes</w:t>
      </w:r>
      <w:r w:rsidR="00FA6A88">
        <w:t xml:space="preserve">, </w:t>
      </w:r>
      <w:r w:rsidRPr="00B877BC">
        <w:t>épousées pour leur argent</w:t>
      </w:r>
      <w:r w:rsidR="00FA6A88">
        <w:t xml:space="preserve">, </w:t>
      </w:r>
      <w:r w:rsidRPr="00B877BC">
        <w:t>cela va sans dire</w:t>
      </w:r>
      <w:r w:rsidR="00FA6A88">
        <w:t xml:space="preserve"> ? </w:t>
      </w:r>
      <w:r w:rsidRPr="00B877BC">
        <w:t>Je suis persuadée que l</w:t>
      </w:r>
      <w:r w:rsidR="00FA6A88">
        <w:t>’</w:t>
      </w:r>
      <w:r w:rsidRPr="00B877BC">
        <w:t>expérience aurait indéfiniment donné le même résultat</w:t>
      </w:r>
      <w:r w:rsidR="00FA6A88">
        <w:t>.</w:t>
      </w:r>
    </w:p>
    <w:p w14:paraId="0A91777A" w14:textId="77777777" w:rsidR="00FA6A88" w:rsidRDefault="00A92B34" w:rsidP="00FA6A88">
      <w:r w:rsidRPr="00B877BC">
        <w:t>Pour parler net</w:t>
      </w:r>
      <w:r w:rsidR="00FA6A88">
        <w:t xml:space="preserve">, </w:t>
      </w:r>
      <w:r w:rsidRPr="00B877BC">
        <w:t>le marquis était un IDOLÂTRE</w:t>
      </w:r>
      <w:r w:rsidR="00FA6A88">
        <w:t xml:space="preserve">, </w:t>
      </w:r>
      <w:r w:rsidRPr="00B877BC">
        <w:t>un fervent et rigoureux idolâtre</w:t>
      </w:r>
      <w:r w:rsidR="00FA6A88">
        <w:t xml:space="preserve">, </w:t>
      </w:r>
      <w:r w:rsidRPr="00B877BC">
        <w:t>intérieurement configuré à la resse</w:t>
      </w:r>
      <w:r w:rsidRPr="00B877BC">
        <w:t>m</w:t>
      </w:r>
      <w:r w:rsidRPr="00B877BC">
        <w:t xml:space="preserve">blance de son Dieu et qui ne pouvait que la reproduire </w:t>
      </w:r>
      <w:r w:rsidRPr="00B877BC">
        <w:rPr>
          <w:i/>
          <w:iCs/>
        </w:rPr>
        <w:t>extérie</w:t>
      </w:r>
      <w:r w:rsidRPr="00B877BC">
        <w:rPr>
          <w:i/>
          <w:iCs/>
        </w:rPr>
        <w:t>u</w:t>
      </w:r>
      <w:r w:rsidRPr="00B877BC">
        <w:rPr>
          <w:i/>
          <w:iCs/>
        </w:rPr>
        <w:t>rement</w:t>
      </w:r>
      <w:r w:rsidRPr="00B877BC">
        <w:t xml:space="preserve"> dans ses tentatives de progéniture</w:t>
      </w:r>
      <w:r w:rsidR="00FA6A88">
        <w:t>.</w:t>
      </w:r>
    </w:p>
    <w:p w14:paraId="0B55240A" w14:textId="77777777" w:rsidR="00FA6A88" w:rsidRDefault="00A92B34" w:rsidP="00FA6A88">
      <w:r w:rsidRPr="00B877BC">
        <w:t>Il adorait chez lui</w:t>
      </w:r>
      <w:r w:rsidR="00FA6A88">
        <w:t xml:space="preserve">, </w:t>
      </w:r>
      <w:r w:rsidRPr="00B877BC">
        <w:t>dans un oratoire mystérieusement écla</w:t>
      </w:r>
      <w:r w:rsidRPr="00B877BC">
        <w:t>i</w:t>
      </w:r>
      <w:r w:rsidRPr="00B877BC">
        <w:t>ré</w:t>
      </w:r>
      <w:r w:rsidR="00FA6A88">
        <w:t xml:space="preserve">, </w:t>
      </w:r>
      <w:r w:rsidRPr="00B877BC">
        <w:t>cette partie de son propre corps que les prêtres de Cybèle tenaient autrefois en si grand honneur</w:t>
      </w:r>
      <w:r w:rsidR="00FA6A88">
        <w:t xml:space="preserve">. </w:t>
      </w:r>
      <w:r w:rsidRPr="00B877BC">
        <w:rPr>
          <w:i/>
          <w:iCs/>
        </w:rPr>
        <w:t>Il</w:t>
      </w:r>
      <w:r w:rsidRPr="00B877BC">
        <w:t xml:space="preserve"> </w:t>
      </w:r>
      <w:r w:rsidRPr="00B877BC">
        <w:rPr>
          <w:i/>
          <w:iCs/>
        </w:rPr>
        <w:t>l</w:t>
      </w:r>
      <w:r w:rsidR="00FA6A88">
        <w:rPr>
          <w:i/>
          <w:iCs/>
        </w:rPr>
        <w:t>’</w:t>
      </w:r>
      <w:r w:rsidRPr="00B877BC">
        <w:rPr>
          <w:i/>
          <w:iCs/>
        </w:rPr>
        <w:t>avait</w:t>
      </w:r>
      <w:r w:rsidRPr="00B877BC">
        <w:t xml:space="preserve"> </w:t>
      </w:r>
      <w:r w:rsidRPr="00B877BC">
        <w:rPr>
          <w:i/>
          <w:iCs/>
        </w:rPr>
        <w:t>fait</w:t>
      </w:r>
      <w:r w:rsidRPr="00B877BC">
        <w:t xml:space="preserve"> </w:t>
      </w:r>
      <w:r w:rsidRPr="00B877BC">
        <w:rPr>
          <w:i/>
          <w:iCs/>
        </w:rPr>
        <w:t>mouler</w:t>
      </w:r>
      <w:r w:rsidRPr="00B877BC">
        <w:t xml:space="preserve"> </w:t>
      </w:r>
      <w:r w:rsidRPr="00B877BC">
        <w:rPr>
          <w:i/>
          <w:iCs/>
        </w:rPr>
        <w:t>sur</w:t>
      </w:r>
      <w:r w:rsidRPr="00B877BC">
        <w:t xml:space="preserve"> </w:t>
      </w:r>
      <w:r w:rsidRPr="00B877BC">
        <w:rPr>
          <w:i/>
          <w:iCs/>
        </w:rPr>
        <w:t>lui</w:t>
      </w:r>
      <w:r w:rsidRPr="00B877BC">
        <w:t>-</w:t>
      </w:r>
      <w:r w:rsidRPr="00B877BC">
        <w:rPr>
          <w:i/>
          <w:iCs/>
        </w:rPr>
        <w:t>même</w:t>
      </w:r>
      <w:r w:rsidRPr="00B877BC">
        <w:t xml:space="preserve"> par un ouvrier fort habile et l</w:t>
      </w:r>
      <w:r w:rsidR="00FA6A88">
        <w:t>’</w:t>
      </w:r>
      <w:r w:rsidRPr="00B877BC">
        <w:t>objet</w:t>
      </w:r>
      <w:r w:rsidR="00FA6A88">
        <w:t xml:space="preserve">, </w:t>
      </w:r>
      <w:r w:rsidRPr="00B877BC">
        <w:t>exposé dans une sorte de tabernacle</w:t>
      </w:r>
      <w:r w:rsidR="00FA6A88">
        <w:t xml:space="preserve">, </w:t>
      </w:r>
      <w:r w:rsidRPr="00B877BC">
        <w:t>recevait</w:t>
      </w:r>
      <w:r w:rsidR="00FA6A88">
        <w:t xml:space="preserve">, </w:t>
      </w:r>
      <w:r w:rsidRPr="00B877BC">
        <w:t>chaque jour</w:t>
      </w:r>
      <w:r w:rsidR="00FA6A88">
        <w:t xml:space="preserve">, </w:t>
      </w:r>
      <w:r w:rsidRPr="00B877BC">
        <w:t>les obsécrations de ce Corybante que les mondains croyaient un viveur</w:t>
      </w:r>
      <w:r w:rsidR="00FA6A88">
        <w:t xml:space="preserve">, – </w:t>
      </w:r>
      <w:r w:rsidRPr="00B877BC">
        <w:t>absolument comme les petits cabillauds de l</w:t>
      </w:r>
      <w:r w:rsidR="00FA6A88">
        <w:t>’</w:t>
      </w:r>
      <w:r w:rsidRPr="00B877BC">
        <w:t>internat ont avalé que le bouddhiste Charcot était médecin</w:t>
      </w:r>
      <w:r w:rsidR="00FA6A88">
        <w:t xml:space="preserve">. </w:t>
      </w:r>
      <w:r w:rsidRPr="00B877BC">
        <w:t>On ne saura jamais le no</w:t>
      </w:r>
      <w:r w:rsidRPr="00B877BC">
        <w:t>m</w:t>
      </w:r>
      <w:r w:rsidRPr="00B877BC">
        <w:t>bre des gens qui sont autre chose que ce qu</w:t>
      </w:r>
      <w:r w:rsidR="00FA6A88">
        <w:t>’</w:t>
      </w:r>
      <w:r w:rsidRPr="00B877BC">
        <w:t>ils paraissent aux yeux des contemporains</w:t>
      </w:r>
      <w:r w:rsidR="00FA6A88">
        <w:t>.</w:t>
      </w:r>
    </w:p>
    <w:p w14:paraId="29D6BC39" w14:textId="77777777" w:rsidR="00FA6A88" w:rsidRDefault="00A92B34" w:rsidP="00FA6A88">
      <w:r w:rsidRPr="00B877BC">
        <w:lastRenderedPageBreak/>
        <w:t>Cela</w:t>
      </w:r>
      <w:r w:rsidR="00FA6A88">
        <w:t xml:space="preserve">, </w:t>
      </w:r>
      <w:r w:rsidRPr="00B877BC">
        <w:t>monsieur</w:t>
      </w:r>
      <w:r w:rsidR="00FA6A88">
        <w:t xml:space="preserve">, </w:t>
      </w:r>
      <w:proofErr w:type="gramStart"/>
      <w:r w:rsidRPr="00B877BC">
        <w:t>c</w:t>
      </w:r>
      <w:r w:rsidR="00FA6A88">
        <w:t>’</w:t>
      </w:r>
      <w:r w:rsidRPr="00B877BC">
        <w:t>était</w:t>
      </w:r>
      <w:proofErr w:type="gramEnd"/>
      <w:r w:rsidRPr="00B877BC">
        <w:t xml:space="preserve"> son vrai crime</w:t>
      </w:r>
      <w:r w:rsidR="00FA6A88">
        <w:t xml:space="preserve">, </w:t>
      </w:r>
      <w:r w:rsidRPr="00B877BC">
        <w:t>l</w:t>
      </w:r>
      <w:r w:rsidR="00FA6A88">
        <w:t>’</w:t>
      </w:r>
      <w:r w:rsidRPr="00B877BC">
        <w:t>attentat suprême pour ceux qui savent et pour ceux qui voient dans la profondeur</w:t>
      </w:r>
      <w:r w:rsidR="00FA6A88">
        <w:t xml:space="preserve">. </w:t>
      </w:r>
      <w:r w:rsidRPr="00B877BC">
        <w:t>Tout le reste en découlait</w:t>
      </w:r>
      <w:r w:rsidR="00FA6A88">
        <w:t>.</w:t>
      </w:r>
    </w:p>
    <w:p w14:paraId="42619C58" w14:textId="77777777" w:rsidR="00FA6A88" w:rsidRDefault="00A92B34" w:rsidP="00FA6A88">
      <w:r w:rsidRPr="00B877BC">
        <w:t>Voici</w:t>
      </w:r>
      <w:r w:rsidR="00FA6A88">
        <w:t xml:space="preserve">, </w:t>
      </w:r>
      <w:r w:rsidRPr="00B877BC">
        <w:t>maintenant</w:t>
      </w:r>
      <w:r w:rsidR="00FA6A88">
        <w:t xml:space="preserve">, </w:t>
      </w:r>
      <w:r w:rsidRPr="00B877BC">
        <w:t>l</w:t>
      </w:r>
      <w:r w:rsidR="00FA6A88">
        <w:t>’</w:t>
      </w:r>
      <w:r w:rsidRPr="00B877BC">
        <w:t>expiation qui dura dix ans</w:t>
      </w:r>
      <w:r w:rsidR="00FA6A88">
        <w:t xml:space="preserve">, </w:t>
      </w:r>
      <w:r w:rsidRPr="00B877BC">
        <w:t>jusqu</w:t>
      </w:r>
      <w:r w:rsidR="00FA6A88">
        <w:t>’</w:t>
      </w:r>
      <w:r w:rsidRPr="00B877BC">
        <w:t>à la veille de sa mort</w:t>
      </w:r>
      <w:r w:rsidR="00FA6A88">
        <w:t>.</w:t>
      </w:r>
    </w:p>
    <w:p w14:paraId="6627FC74" w14:textId="77777777" w:rsidR="00FA6A88" w:rsidRDefault="00A92B34" w:rsidP="00FA6A88">
      <w:r w:rsidRPr="00B877BC">
        <w:t>Chaque nuit</w:t>
      </w:r>
      <w:r w:rsidR="00FA6A88">
        <w:t xml:space="preserve">, </w:t>
      </w:r>
      <w:r w:rsidRPr="00B877BC">
        <w:t>un très grand et très beau vieillard que les plus fières avaient aimé et que connaissaient maintenant toutes les rôdeuses</w:t>
      </w:r>
      <w:r w:rsidR="00FA6A88">
        <w:t xml:space="preserve">, </w:t>
      </w:r>
      <w:r w:rsidRPr="00B877BC">
        <w:t>était invariablement raccroché dans l</w:t>
      </w:r>
      <w:r w:rsidR="00FA6A88">
        <w:t>’</w:t>
      </w:r>
      <w:r w:rsidRPr="00B877BC">
        <w:t>ombre</w:t>
      </w:r>
      <w:r w:rsidR="00FA6A88">
        <w:t xml:space="preserve">, </w:t>
      </w:r>
      <w:r w:rsidRPr="00B877BC">
        <w:t>à la dernière heure des retapes</w:t>
      </w:r>
      <w:r w:rsidR="00FA6A88">
        <w:t>.</w:t>
      </w:r>
    </w:p>
    <w:p w14:paraId="319CEBA1" w14:textId="77777777" w:rsidR="00FA6A88" w:rsidRDefault="00A92B34" w:rsidP="00FA6A88">
      <w:r w:rsidRPr="00B877BC">
        <w:t>On savait son goût et le dialogue s</w:t>
      </w:r>
      <w:r w:rsidR="00FA6A88">
        <w:t>’</w:t>
      </w:r>
      <w:r w:rsidRPr="00B877BC">
        <w:t>engageait</w:t>
      </w:r>
      <w:r w:rsidR="00FA6A88">
        <w:t xml:space="preserve">, </w:t>
      </w:r>
      <w:r w:rsidRPr="00B877BC">
        <w:t>aussi crap</w:t>
      </w:r>
      <w:r w:rsidRPr="00B877BC">
        <w:t>u</w:t>
      </w:r>
      <w:r w:rsidRPr="00B877BC">
        <w:t>leux que possible du côté de la femme</w:t>
      </w:r>
      <w:r w:rsidR="00FA6A88">
        <w:t xml:space="preserve">, </w:t>
      </w:r>
      <w:r w:rsidRPr="00B877BC">
        <w:t>tout à fait humble du sien</w:t>
      </w:r>
      <w:r w:rsidR="00FA6A88">
        <w:t xml:space="preserve">, </w:t>
      </w:r>
      <w:r w:rsidRPr="00B877BC">
        <w:t>car il tenait à jouer le rôle d</w:t>
      </w:r>
      <w:r w:rsidR="00FA6A88">
        <w:t>’</w:t>
      </w:r>
      <w:r w:rsidRPr="00B877BC">
        <w:t>un sale client consumé d</w:t>
      </w:r>
      <w:r w:rsidR="00FA6A88">
        <w:t>’</w:t>
      </w:r>
      <w:r w:rsidRPr="00B877BC">
        <w:t>inavouables désirs</w:t>
      </w:r>
      <w:r w:rsidR="00FA6A88">
        <w:t>.</w:t>
      </w:r>
    </w:p>
    <w:p w14:paraId="1854B1CF" w14:textId="77777777" w:rsidR="00FA6A88" w:rsidRDefault="00A92B34" w:rsidP="00FA6A88">
      <w:r w:rsidRPr="00B877BC">
        <w:t>Au bout de quelques minutes mesurées par un infaillible chronomètre</w:t>
      </w:r>
      <w:r w:rsidR="00FA6A88">
        <w:t xml:space="preserve">, </w:t>
      </w:r>
      <w:r w:rsidRPr="00B877BC">
        <w:t>on s</w:t>
      </w:r>
      <w:r w:rsidR="00FA6A88">
        <w:t>’</w:t>
      </w:r>
      <w:r w:rsidRPr="00B877BC">
        <w:t>entendait naturellement</w:t>
      </w:r>
      <w:r w:rsidR="00FA6A88">
        <w:t>.</w:t>
      </w:r>
    </w:p>
    <w:p w14:paraId="2A9DEBD4" w14:textId="77777777" w:rsidR="00FA6A88" w:rsidRDefault="00A92B34" w:rsidP="00FA6A88">
      <w:r w:rsidRPr="00B877BC">
        <w:t>La femme</w:t>
      </w:r>
      <w:r w:rsidR="00FA6A88">
        <w:t xml:space="preserve">, </w:t>
      </w:r>
      <w:r w:rsidRPr="00B877BC">
        <w:t>alors</w:t>
      </w:r>
      <w:r w:rsidR="00FA6A88">
        <w:t xml:space="preserve">, </w:t>
      </w:r>
      <w:r w:rsidRPr="00B877BC">
        <w:t>s</w:t>
      </w:r>
      <w:r w:rsidR="00FA6A88">
        <w:t>’</w:t>
      </w:r>
      <w:r w:rsidRPr="00B877BC">
        <w:t>appuyant au mur</w:t>
      </w:r>
      <w:r w:rsidR="00FA6A88">
        <w:t xml:space="preserve">, </w:t>
      </w:r>
      <w:r w:rsidRPr="00B877BC">
        <w:t>lui tendait alternat</w:t>
      </w:r>
      <w:r w:rsidRPr="00B877BC">
        <w:t>i</w:t>
      </w:r>
      <w:r w:rsidRPr="00B877BC">
        <w:t>vement l</w:t>
      </w:r>
      <w:r w:rsidR="00FA6A88">
        <w:t>’</w:t>
      </w:r>
      <w:r w:rsidRPr="00B877BC">
        <w:t>un et l</w:t>
      </w:r>
      <w:r w:rsidR="00FA6A88">
        <w:t>’</w:t>
      </w:r>
      <w:r w:rsidRPr="00B877BC">
        <w:t>autre pied</w:t>
      </w:r>
      <w:r w:rsidR="00FA6A88">
        <w:t xml:space="preserve">, </w:t>
      </w:r>
      <w:r w:rsidRPr="00B877BC">
        <w:t>et l</w:t>
      </w:r>
      <w:r w:rsidR="00FA6A88">
        <w:t>’</w:t>
      </w:r>
      <w:r w:rsidRPr="00B877BC">
        <w:t>octogénaire vautré sur le sol</w:t>
      </w:r>
      <w:r w:rsidR="00FA6A88">
        <w:t xml:space="preserve">, – </w:t>
      </w:r>
      <w:r w:rsidRPr="00B877BC">
        <w:t>quelque temps qu</w:t>
      </w:r>
      <w:r w:rsidR="00FA6A88">
        <w:t>’</w:t>
      </w:r>
      <w:r w:rsidRPr="00B877BC">
        <w:t>il fît</w:t>
      </w:r>
      <w:r w:rsidR="00FA6A88">
        <w:t xml:space="preserve">, – </w:t>
      </w:r>
      <w:r w:rsidRPr="00B877BC">
        <w:t>léchait</w:t>
      </w:r>
      <w:r w:rsidR="00FA6A88">
        <w:t xml:space="preserve">, </w:t>
      </w:r>
      <w:r w:rsidRPr="00B877BC">
        <w:t>en grognant d</w:t>
      </w:r>
      <w:r w:rsidR="00FA6A88">
        <w:t>’</w:t>
      </w:r>
      <w:r w:rsidRPr="00B877BC">
        <w:t>extase</w:t>
      </w:r>
      <w:r w:rsidR="00FA6A88">
        <w:t xml:space="preserve">, </w:t>
      </w:r>
      <w:r w:rsidRPr="00B877BC">
        <w:rPr>
          <w:i/>
          <w:iCs/>
        </w:rPr>
        <w:t>le</w:t>
      </w:r>
      <w:r w:rsidRPr="00B877BC">
        <w:t xml:space="preserve"> </w:t>
      </w:r>
      <w:r w:rsidRPr="00B877BC">
        <w:rPr>
          <w:i/>
          <w:iCs/>
        </w:rPr>
        <w:t>de</w:t>
      </w:r>
      <w:r w:rsidRPr="00B877BC">
        <w:rPr>
          <w:i/>
          <w:iCs/>
        </w:rPr>
        <w:t>s</w:t>
      </w:r>
      <w:r w:rsidRPr="00B877BC">
        <w:rPr>
          <w:i/>
          <w:iCs/>
        </w:rPr>
        <w:t>sous</w:t>
      </w:r>
      <w:r w:rsidRPr="00B877BC">
        <w:t xml:space="preserve"> </w:t>
      </w:r>
      <w:r w:rsidRPr="00B877BC">
        <w:rPr>
          <w:i/>
          <w:iCs/>
        </w:rPr>
        <w:t>de</w:t>
      </w:r>
      <w:r w:rsidRPr="00B877BC">
        <w:t xml:space="preserve"> </w:t>
      </w:r>
      <w:r w:rsidRPr="00B877BC">
        <w:rPr>
          <w:i/>
          <w:iCs/>
        </w:rPr>
        <w:t>ses</w:t>
      </w:r>
      <w:r w:rsidRPr="00B877BC">
        <w:t xml:space="preserve"> </w:t>
      </w:r>
      <w:r w:rsidRPr="00B877BC">
        <w:rPr>
          <w:i/>
          <w:iCs/>
        </w:rPr>
        <w:t>bottines</w:t>
      </w:r>
      <w:r w:rsidR="00FA6A88">
        <w:t>.</w:t>
      </w:r>
    </w:p>
    <w:p w14:paraId="7787F7F1" w14:textId="77777777" w:rsidR="00FA6A88" w:rsidRDefault="00A92B34" w:rsidP="00FA6A88">
      <w:r w:rsidRPr="00B877BC">
        <w:t>Telle fut la dernière exigence du petit Dieu de ce vainqueur que trois générations d</w:t>
      </w:r>
      <w:r w:rsidR="00FA6A88">
        <w:t>’</w:t>
      </w:r>
      <w:r w:rsidRPr="00B877BC">
        <w:t>imbéciles égalèrent à Don Juan</w:t>
      </w:r>
      <w:r w:rsidR="00FA6A88">
        <w:t>.</w:t>
      </w:r>
    </w:p>
    <w:p w14:paraId="025E62C7" w14:textId="076CE488" w:rsidR="00A92B34" w:rsidRPr="00B877BC" w:rsidRDefault="00A92B34" w:rsidP="00FA6A88">
      <w:pPr>
        <w:pStyle w:val="Titre1"/>
      </w:pPr>
      <w:bookmarkStart w:id="18" w:name="_Toc198811653"/>
      <w:r w:rsidRPr="00B877BC">
        <w:lastRenderedPageBreak/>
        <w:t>XVI</w:t>
      </w:r>
      <w:r w:rsidRPr="00B877BC">
        <w:br/>
      </w:r>
      <w:r w:rsidRPr="00B877BC">
        <w:br/>
        <w:t>UNE MARTYRE</w:t>
      </w:r>
      <w:bookmarkEnd w:id="18"/>
      <w:r w:rsidRPr="00B877BC">
        <w:br/>
      </w:r>
    </w:p>
    <w:p w14:paraId="3F77CAE1" w14:textId="77777777" w:rsidR="00FA6A88" w:rsidRDefault="00A92B34" w:rsidP="00FA6A88">
      <w:pPr>
        <w:jc w:val="right"/>
      </w:pPr>
      <w:r w:rsidRPr="00FA6A88">
        <w:rPr>
          <w:i/>
          <w:iCs/>
        </w:rPr>
        <w:t>À Julien Leclercq</w:t>
      </w:r>
      <w:r w:rsidR="00FA6A88" w:rsidRPr="00FA6A88">
        <w:rPr>
          <w:i/>
          <w:iCs/>
        </w:rPr>
        <w:t>.</w:t>
      </w:r>
    </w:p>
    <w:p w14:paraId="5E6A55F4" w14:textId="77777777" w:rsidR="00FA6A88" w:rsidRDefault="00FA6A88" w:rsidP="00FA6A88">
      <w:r>
        <w:rPr>
          <w:i/>
          <w:iCs/>
        </w:rPr>
        <w:t>— </w:t>
      </w:r>
      <w:r w:rsidR="00A92B34" w:rsidRPr="00B877BC">
        <w:t>Ainsi donc</w:t>
      </w:r>
      <w:r>
        <w:t xml:space="preserve">, </w:t>
      </w:r>
      <w:r w:rsidR="00A92B34" w:rsidRPr="00B877BC">
        <w:t>monsieur mon gendre</w:t>
      </w:r>
      <w:r>
        <w:t xml:space="preserve">, </w:t>
      </w:r>
      <w:r w:rsidR="00A92B34" w:rsidRPr="00B877BC">
        <w:t>c</w:t>
      </w:r>
      <w:r>
        <w:t>’</w:t>
      </w:r>
      <w:r w:rsidR="00A92B34" w:rsidRPr="00B877BC">
        <w:t>est bien vrai qu</w:t>
      </w:r>
      <w:r>
        <w:t>’</w:t>
      </w:r>
      <w:r w:rsidR="00A92B34" w:rsidRPr="00B877BC">
        <w:t>aucune considération religieuse ne saurait agir sur votre âme</w:t>
      </w:r>
      <w:r>
        <w:t xml:space="preserve">. </w:t>
      </w:r>
      <w:r w:rsidR="00A92B34" w:rsidRPr="00B877BC">
        <w:t>Vous n</w:t>
      </w:r>
      <w:r>
        <w:t>’</w:t>
      </w:r>
      <w:r w:rsidR="00A92B34" w:rsidRPr="00B877BC">
        <w:t xml:space="preserve">attendrez même pas à demain pour </w:t>
      </w:r>
      <w:r w:rsidR="00A92B34" w:rsidRPr="00B877BC">
        <w:rPr>
          <w:i/>
          <w:iCs/>
        </w:rPr>
        <w:t>faire</w:t>
      </w:r>
      <w:r w:rsidR="00A92B34" w:rsidRPr="00B877BC">
        <w:t xml:space="preserve"> </w:t>
      </w:r>
      <w:r w:rsidR="00A92B34" w:rsidRPr="00B877BC">
        <w:rPr>
          <w:i/>
          <w:iCs/>
        </w:rPr>
        <w:t>vos</w:t>
      </w:r>
      <w:r w:rsidR="00A92B34" w:rsidRPr="00B877BC">
        <w:t xml:space="preserve"> </w:t>
      </w:r>
      <w:r w:rsidR="00A92B34" w:rsidRPr="00B877BC">
        <w:rPr>
          <w:i/>
          <w:iCs/>
        </w:rPr>
        <w:t>sal</w:t>
      </w:r>
      <w:r w:rsidR="00A92B34" w:rsidRPr="00B877BC">
        <w:rPr>
          <w:i/>
          <w:iCs/>
        </w:rPr>
        <w:t>e</w:t>
      </w:r>
      <w:r w:rsidR="00A92B34" w:rsidRPr="00B877BC">
        <w:rPr>
          <w:i/>
          <w:iCs/>
        </w:rPr>
        <w:t>tés</w:t>
      </w:r>
      <w:r>
        <w:t xml:space="preserve">, </w:t>
      </w:r>
      <w:r w:rsidR="00A92B34" w:rsidRPr="00B877BC">
        <w:t>je le prévois trop</w:t>
      </w:r>
      <w:r>
        <w:t>.</w:t>
      </w:r>
    </w:p>
    <w:p w14:paraId="641FC4E6" w14:textId="77777777" w:rsidR="00FA6A88" w:rsidRDefault="00A92B34" w:rsidP="00FA6A88">
      <w:r w:rsidRPr="00B877BC">
        <w:t>Vous n</w:t>
      </w:r>
      <w:r w:rsidR="00FA6A88">
        <w:t>’</w:t>
      </w:r>
      <w:r w:rsidRPr="00B877BC">
        <w:t>aurez aucune pitié de cette pauvre enfant</w:t>
      </w:r>
      <w:r w:rsidR="00FA6A88">
        <w:t xml:space="preserve">, </w:t>
      </w:r>
      <w:r w:rsidRPr="00B877BC">
        <w:t>élevée jusqu</w:t>
      </w:r>
      <w:r w:rsidR="00FA6A88">
        <w:t>’</w:t>
      </w:r>
      <w:r w:rsidRPr="00B877BC">
        <w:t>à ce jour dans la pureté des anges</w:t>
      </w:r>
      <w:r w:rsidR="00FA6A88">
        <w:t xml:space="preserve">, </w:t>
      </w:r>
      <w:r w:rsidRPr="00B877BC">
        <w:t>et que vous allez ternir de votre souffle de reptile</w:t>
      </w:r>
      <w:r w:rsidR="00FA6A88">
        <w:t xml:space="preserve">. </w:t>
      </w:r>
      <w:r w:rsidRPr="00B877BC">
        <w:t>Enfin</w:t>
      </w:r>
      <w:r w:rsidR="00FA6A88">
        <w:t xml:space="preserve">, </w:t>
      </w:r>
      <w:r w:rsidRPr="00B877BC">
        <w:t>mon Dieu</w:t>
      </w:r>
      <w:r w:rsidR="00FA6A88">
        <w:t xml:space="preserve"> ! </w:t>
      </w:r>
      <w:r w:rsidRPr="00B877BC">
        <w:t>que votre volonté s</w:t>
      </w:r>
      <w:r w:rsidR="00FA6A88">
        <w:t>’</w:t>
      </w:r>
      <w:r w:rsidRPr="00B877BC">
        <w:t>accomplisse et que votre saint nom soit béni dans tous les si</w:t>
      </w:r>
      <w:r w:rsidRPr="00B877BC">
        <w:t>è</w:t>
      </w:r>
      <w:r w:rsidRPr="00B877BC">
        <w:t>cles des siècles</w:t>
      </w:r>
      <w:r w:rsidR="00FA6A88">
        <w:t> !</w:t>
      </w:r>
    </w:p>
    <w:p w14:paraId="507568A7" w14:textId="77777777" w:rsidR="00FA6A88" w:rsidRDefault="00FA6A88" w:rsidP="00FA6A88">
      <w:r>
        <w:t>— </w:t>
      </w:r>
      <w:r w:rsidR="00A92B34" w:rsidRPr="00B877BC">
        <w:t>Amen</w:t>
      </w:r>
      <w:r>
        <w:t xml:space="preserve">, </w:t>
      </w:r>
      <w:r w:rsidR="00A92B34" w:rsidRPr="00B877BC">
        <w:t>répondit Georges en allumant un cigare</w:t>
      </w:r>
      <w:r>
        <w:t xml:space="preserve">. </w:t>
      </w:r>
      <w:r w:rsidR="00A92B34" w:rsidRPr="00B877BC">
        <w:t>Une de</w:t>
      </w:r>
      <w:r w:rsidR="00A92B34" w:rsidRPr="00B877BC">
        <w:t>r</w:t>
      </w:r>
      <w:r w:rsidR="00A92B34" w:rsidRPr="00B877BC">
        <w:t>nière fois</w:t>
      </w:r>
      <w:r>
        <w:t xml:space="preserve">, </w:t>
      </w:r>
      <w:r w:rsidR="00A92B34" w:rsidRPr="00B877BC">
        <w:t>ma chère belle-mère</w:t>
      </w:r>
      <w:r>
        <w:t xml:space="preserve">, </w:t>
      </w:r>
      <w:r w:rsidR="00A92B34" w:rsidRPr="00B877BC">
        <w:t>soyez assurée de ma reconnai</w:t>
      </w:r>
      <w:r w:rsidR="00A92B34" w:rsidRPr="00B877BC">
        <w:t>s</w:t>
      </w:r>
      <w:r w:rsidR="00A92B34" w:rsidRPr="00B877BC">
        <w:t>sance éternelle</w:t>
      </w:r>
      <w:r>
        <w:t xml:space="preserve">. </w:t>
      </w:r>
      <w:r w:rsidR="00A92B34" w:rsidRPr="00B877BC">
        <w:t>Je compte infiniment sur vos prières et je n</w:t>
      </w:r>
      <w:r>
        <w:t>’</w:t>
      </w:r>
      <w:r w:rsidR="00A92B34" w:rsidRPr="00B877BC">
        <w:t>oublierai pas</w:t>
      </w:r>
      <w:r>
        <w:t xml:space="preserve">, </w:t>
      </w:r>
      <w:r w:rsidR="00A92B34" w:rsidRPr="00B877BC">
        <w:t>croyez-le</w:t>
      </w:r>
      <w:r>
        <w:t xml:space="preserve">, </w:t>
      </w:r>
      <w:r w:rsidR="00A92B34" w:rsidRPr="00B877BC">
        <w:t>vos exhortations</w:t>
      </w:r>
      <w:r>
        <w:t xml:space="preserve"> ; </w:t>
      </w:r>
      <w:r w:rsidR="00A92B34" w:rsidRPr="00B877BC">
        <w:t>bonsoir</w:t>
      </w:r>
      <w:r>
        <w:t>.</w:t>
      </w:r>
    </w:p>
    <w:p w14:paraId="09E84B97" w14:textId="77777777" w:rsidR="00FA6A88" w:rsidRDefault="00A92B34" w:rsidP="00FA6A88">
      <w:r w:rsidRPr="00B877BC">
        <w:t>Le train se mettait en marche</w:t>
      </w:r>
      <w:r w:rsidR="00FA6A88">
        <w:t>. M</w:t>
      </w:r>
      <w:r w:rsidR="00FA6A88" w:rsidRPr="00FA6A88">
        <w:rPr>
          <w:vertAlign w:val="superscript"/>
        </w:rPr>
        <w:t>me</w:t>
      </w:r>
      <w:r w:rsidR="00FA6A88">
        <w:t> </w:t>
      </w:r>
      <w:r w:rsidRPr="00B877BC">
        <w:t>Durable</w:t>
      </w:r>
      <w:r w:rsidR="00FA6A88">
        <w:t xml:space="preserve">, </w:t>
      </w:r>
      <w:r w:rsidRPr="00B877BC">
        <w:t>restée sur le quai</w:t>
      </w:r>
      <w:r w:rsidR="00FA6A88">
        <w:t xml:space="preserve">, </w:t>
      </w:r>
      <w:r w:rsidRPr="00B877BC">
        <w:t>regarda fuir le rapide qui emportait dans la direction du Midi les nouveaux mariés</w:t>
      </w:r>
      <w:r w:rsidR="00FA6A88">
        <w:t>.</w:t>
      </w:r>
    </w:p>
    <w:p w14:paraId="729EA4BC" w14:textId="77777777" w:rsidR="00FA6A88" w:rsidRDefault="00A92B34" w:rsidP="00FA6A88">
      <w:r w:rsidRPr="00B877BC">
        <w:t>Houleuse encore des émotions de cette journée</w:t>
      </w:r>
      <w:r w:rsidR="00FA6A88">
        <w:t xml:space="preserve">, </w:t>
      </w:r>
      <w:r w:rsidRPr="00B877BC">
        <w:t>mais l</w:t>
      </w:r>
      <w:r w:rsidR="00FA6A88">
        <w:t>’</w:t>
      </w:r>
      <w:r w:rsidRPr="00B877BC">
        <w:t>œil sec autant qu</w:t>
      </w:r>
      <w:r w:rsidR="00FA6A88">
        <w:t>’</w:t>
      </w:r>
      <w:r w:rsidRPr="00B877BC">
        <w:t>un émail qui sort du four</w:t>
      </w:r>
      <w:r w:rsidR="00FA6A88">
        <w:t xml:space="preserve">, </w:t>
      </w:r>
      <w:r w:rsidRPr="00B877BC">
        <w:t>elle tapotait nerveus</w:t>
      </w:r>
      <w:r w:rsidRPr="00B877BC">
        <w:t>e</w:t>
      </w:r>
      <w:r w:rsidRPr="00B877BC">
        <w:t>ment le trottoir du bout de son parapluie</w:t>
      </w:r>
      <w:r w:rsidR="00FA6A88">
        <w:t>.</w:t>
      </w:r>
    </w:p>
    <w:p w14:paraId="0F623EB3" w14:textId="77777777" w:rsidR="00FA6A88" w:rsidRDefault="00A92B34" w:rsidP="00FA6A88">
      <w:r w:rsidRPr="00B877BC">
        <w:t>Supputant avec rage les immolations et les sacrifices</w:t>
      </w:r>
      <w:r w:rsidR="00FA6A88">
        <w:t xml:space="preserve">, </w:t>
      </w:r>
      <w:r w:rsidRPr="00B877BC">
        <w:t>elle se disait</w:t>
      </w:r>
      <w:r w:rsidR="00FA6A88">
        <w:t xml:space="preserve">, </w:t>
      </w:r>
      <w:r w:rsidRPr="00B877BC">
        <w:t>la chère âme</w:t>
      </w:r>
      <w:r w:rsidR="00FA6A88">
        <w:t xml:space="preserve">, </w:t>
      </w:r>
      <w:r w:rsidRPr="00B877BC">
        <w:t>que c</w:t>
      </w:r>
      <w:r w:rsidR="00FA6A88">
        <w:t>’</w:t>
      </w:r>
      <w:r w:rsidRPr="00B877BC">
        <w:t>était vraiment bien dur de n</w:t>
      </w:r>
      <w:r w:rsidR="00FA6A88">
        <w:t>’</w:t>
      </w:r>
      <w:r w:rsidRPr="00B877BC">
        <w:t>avoir vécu</w:t>
      </w:r>
      <w:r w:rsidR="00FA6A88">
        <w:t xml:space="preserve">, </w:t>
      </w:r>
      <w:r w:rsidRPr="00B877BC">
        <w:t>depuis vingt ans</w:t>
      </w:r>
      <w:r w:rsidR="00FA6A88">
        <w:t xml:space="preserve">, </w:t>
      </w:r>
      <w:r w:rsidRPr="00B877BC">
        <w:t xml:space="preserve">que pour cette ingrate fille qui </w:t>
      </w:r>
      <w:r w:rsidRPr="00B877BC">
        <w:lastRenderedPageBreak/>
        <w:t>l</w:t>
      </w:r>
      <w:r w:rsidR="00FA6A88">
        <w:t>’</w:t>
      </w:r>
      <w:r w:rsidRPr="00B877BC">
        <w:t>abandonnait ainsi</w:t>
      </w:r>
      <w:r w:rsidR="00FA6A88">
        <w:t xml:space="preserve">, </w:t>
      </w:r>
      <w:r w:rsidRPr="00B877BC">
        <w:t>dès la première heure de son mariage</w:t>
      </w:r>
      <w:r w:rsidR="00FA6A88">
        <w:t xml:space="preserve">, </w:t>
      </w:r>
      <w:r w:rsidRPr="00B877BC">
        <w:t>pour suivre un étranger manifestement dénué de pudeur qui allait sans doute</w:t>
      </w:r>
      <w:r w:rsidR="00FA6A88">
        <w:t xml:space="preserve">, </w:t>
      </w:r>
      <w:r w:rsidRPr="00B877BC">
        <w:t>presque aussitôt</w:t>
      </w:r>
      <w:r w:rsidR="00FA6A88">
        <w:t xml:space="preserve">, </w:t>
      </w:r>
      <w:r w:rsidRPr="00B877BC">
        <w:t>la profaner de ses attouchements impudiques</w:t>
      </w:r>
      <w:r w:rsidR="00FA6A88">
        <w:t>.</w:t>
      </w:r>
    </w:p>
    <w:p w14:paraId="33992A6D" w14:textId="77777777" w:rsidR="00FA6A88" w:rsidRDefault="00FA6A88" w:rsidP="00FA6A88">
      <w:r>
        <w:t>— </w:t>
      </w:r>
      <w:r w:rsidR="00A92B34" w:rsidRPr="00B877BC">
        <w:t>Ah</w:t>
      </w:r>
      <w:r>
        <w:t xml:space="preserve"> ! </w:t>
      </w:r>
      <w:r w:rsidR="00A92B34" w:rsidRPr="00B877BC">
        <w:t>oui</w:t>
      </w:r>
      <w:r>
        <w:t xml:space="preserve">, </w:t>
      </w:r>
      <w:r w:rsidR="00A92B34" w:rsidRPr="00B877BC">
        <w:t>pour sûr</w:t>
      </w:r>
      <w:r>
        <w:t xml:space="preserve">, </w:t>
      </w:r>
      <w:r w:rsidR="00A92B34" w:rsidRPr="00B877BC">
        <w:t>on en avait de l</w:t>
      </w:r>
      <w:r>
        <w:t>’</w:t>
      </w:r>
      <w:r w:rsidR="00A92B34" w:rsidRPr="00B877BC">
        <w:t>agrément</w:t>
      </w:r>
      <w:r>
        <w:t xml:space="preserve">, </w:t>
      </w:r>
      <w:r w:rsidR="00A92B34" w:rsidRPr="00B877BC">
        <w:t>avec les e</w:t>
      </w:r>
      <w:r w:rsidR="00A92B34" w:rsidRPr="00B877BC">
        <w:t>n</w:t>
      </w:r>
      <w:r w:rsidR="00A92B34" w:rsidRPr="00B877BC">
        <w:t>fants</w:t>
      </w:r>
      <w:r>
        <w:t xml:space="preserve"> ! </w:t>
      </w:r>
      <w:r w:rsidR="00A92B34" w:rsidRPr="00B877BC">
        <w:t>Songez</w:t>
      </w:r>
      <w:r>
        <w:t xml:space="preserve">, </w:t>
      </w:r>
      <w:r w:rsidR="00A92B34" w:rsidRPr="00B877BC">
        <w:t>donc</w:t>
      </w:r>
      <w:r>
        <w:t xml:space="preserve">, </w:t>
      </w:r>
      <w:r w:rsidR="00A92B34" w:rsidRPr="00B877BC">
        <w:t>monsieur</w:t>
      </w:r>
      <w:r>
        <w:t xml:space="preserve">, – </w:t>
      </w:r>
      <w:r w:rsidR="00A92B34" w:rsidRPr="00B877BC">
        <w:t>elle s</w:t>
      </w:r>
      <w:r>
        <w:t>’</w:t>
      </w:r>
      <w:r w:rsidR="00A92B34" w:rsidRPr="00B877BC">
        <w:t>adressait presque i</w:t>
      </w:r>
      <w:r w:rsidR="00A92B34" w:rsidRPr="00B877BC">
        <w:t>n</w:t>
      </w:r>
      <w:r w:rsidR="00A92B34" w:rsidRPr="00B877BC">
        <w:t>consciemment au sous-chef de gare qui s</w:t>
      </w:r>
      <w:r>
        <w:t>’</w:t>
      </w:r>
      <w:r w:rsidR="00A92B34" w:rsidRPr="00B877BC">
        <w:t>était rapproché d</w:t>
      </w:r>
      <w:r>
        <w:t>’</w:t>
      </w:r>
      <w:r w:rsidR="00A92B34" w:rsidRPr="00B877BC">
        <w:t>elle pour l</w:t>
      </w:r>
      <w:r>
        <w:t>’</w:t>
      </w:r>
      <w:r w:rsidR="00A92B34" w:rsidRPr="00B877BC">
        <w:t>exhorter civilement à disparaître</w:t>
      </w:r>
      <w:r>
        <w:t xml:space="preserve">, – </w:t>
      </w:r>
      <w:r w:rsidR="00A92B34" w:rsidRPr="00B877BC">
        <w:t>songez qu</w:t>
      </w:r>
      <w:r>
        <w:t>’</w:t>
      </w:r>
      <w:r w:rsidR="00A92B34" w:rsidRPr="00B877BC">
        <w:t xml:space="preserve">on les met au monde avec des douleurs abominables dont vous ne </w:t>
      </w:r>
      <w:proofErr w:type="spellStart"/>
      <w:r w:rsidR="00A92B34" w:rsidRPr="00B877BC">
        <w:t>pouvez vous</w:t>
      </w:r>
      <w:proofErr w:type="spellEnd"/>
      <w:r w:rsidR="00A92B34" w:rsidRPr="00B877BC">
        <w:t xml:space="preserve"> faire une idée</w:t>
      </w:r>
      <w:r>
        <w:t xml:space="preserve">, </w:t>
      </w:r>
      <w:r w:rsidR="00A92B34" w:rsidRPr="00B877BC">
        <w:t>on les élève dans la crainte de Dieu</w:t>
      </w:r>
      <w:r>
        <w:t xml:space="preserve">, </w:t>
      </w:r>
      <w:r w:rsidR="00A92B34" w:rsidRPr="00B877BC">
        <w:t>on t</w:t>
      </w:r>
      <w:r w:rsidR="00A92B34" w:rsidRPr="00B877BC">
        <w:t>â</w:t>
      </w:r>
      <w:r w:rsidR="00A92B34" w:rsidRPr="00B877BC">
        <w:t>che de les rendre semblables à des anges pour qu</w:t>
      </w:r>
      <w:r>
        <w:t>’</w:t>
      </w:r>
      <w:r w:rsidR="00A92B34" w:rsidRPr="00B877BC">
        <w:t>ils soient d</w:t>
      </w:r>
      <w:r w:rsidR="00A92B34" w:rsidRPr="00B877BC">
        <w:t>i</w:t>
      </w:r>
      <w:r w:rsidR="00A92B34" w:rsidRPr="00B877BC">
        <w:t>gnes de chanter indéfiniment aux pieds de l</w:t>
      </w:r>
      <w:r>
        <w:t>’</w:t>
      </w:r>
      <w:r w:rsidR="00A92B34" w:rsidRPr="00B877BC">
        <w:t>Agneau</w:t>
      </w:r>
      <w:r>
        <w:t xml:space="preserve">. </w:t>
      </w:r>
      <w:r w:rsidR="00A92B34" w:rsidRPr="00B877BC">
        <w:t>On prie pour eux sans relâche nuit et jour</w:t>
      </w:r>
      <w:r>
        <w:t xml:space="preserve">, </w:t>
      </w:r>
      <w:r w:rsidR="00A92B34" w:rsidRPr="00B877BC">
        <w:t>pendant un tiers de la vie</w:t>
      </w:r>
      <w:r>
        <w:t xml:space="preserve">. </w:t>
      </w:r>
      <w:r w:rsidR="00A92B34" w:rsidRPr="00B877BC">
        <w:t>On s</w:t>
      </w:r>
      <w:r>
        <w:t>’</w:t>
      </w:r>
      <w:r w:rsidR="00A92B34" w:rsidRPr="00B877BC">
        <w:t>inflige</w:t>
      </w:r>
      <w:r>
        <w:t xml:space="preserve">, </w:t>
      </w:r>
      <w:r w:rsidR="00A92B34" w:rsidRPr="00B877BC">
        <w:t>pour le bien de ces tendres âmes</w:t>
      </w:r>
      <w:r>
        <w:t xml:space="preserve">, </w:t>
      </w:r>
      <w:r w:rsidR="00A92B34" w:rsidRPr="00B877BC">
        <w:t>des pénitences dont la seule pensée fait frémir</w:t>
      </w:r>
      <w:r>
        <w:t xml:space="preserve">. </w:t>
      </w:r>
      <w:r w:rsidR="00A92B34" w:rsidRPr="00B877BC">
        <w:t>Et voilà la récompense</w:t>
      </w:r>
      <w:r>
        <w:t xml:space="preserve"> ! </w:t>
      </w:r>
      <w:r w:rsidR="00A92B34" w:rsidRPr="00B877BC">
        <w:t>La voilà bien</w:t>
      </w:r>
      <w:r>
        <w:t xml:space="preserve"> ! </w:t>
      </w:r>
      <w:r w:rsidR="00A92B34" w:rsidRPr="00B877BC">
        <w:t>On est abandonnée</w:t>
      </w:r>
      <w:r>
        <w:t xml:space="preserve">, </w:t>
      </w:r>
      <w:r w:rsidR="00A92B34" w:rsidRPr="00B877BC">
        <w:t>plantée là comme une guenille</w:t>
      </w:r>
      <w:r>
        <w:t xml:space="preserve">, </w:t>
      </w:r>
      <w:r w:rsidR="00A92B34" w:rsidRPr="00B877BC">
        <w:t>comme une épluchure</w:t>
      </w:r>
      <w:r>
        <w:t xml:space="preserve">, </w:t>
      </w:r>
      <w:r w:rsidR="00A92B34" w:rsidRPr="00B877BC">
        <w:t>aussitôt qu</w:t>
      </w:r>
      <w:r>
        <w:t>’</w:t>
      </w:r>
      <w:r w:rsidR="00A92B34" w:rsidRPr="00B877BC">
        <w:t>apparaît un polisson d</w:t>
      </w:r>
      <w:r>
        <w:t>’</w:t>
      </w:r>
      <w:r w:rsidR="00A92B34" w:rsidRPr="00B877BC">
        <w:t>homme qu</w:t>
      </w:r>
      <w:r>
        <w:t>’</w:t>
      </w:r>
      <w:r w:rsidR="00A92B34" w:rsidRPr="00B877BC">
        <w:t>on a eu la sottise de recevoir</w:t>
      </w:r>
      <w:r>
        <w:t xml:space="preserve">, </w:t>
      </w:r>
      <w:r w:rsidR="00A92B34" w:rsidRPr="00B877BC">
        <w:t>parce qu</w:t>
      </w:r>
      <w:r>
        <w:t>’</w:t>
      </w:r>
      <w:r w:rsidR="00A92B34" w:rsidRPr="00B877BC">
        <w:t>il avait l</w:t>
      </w:r>
      <w:r>
        <w:t>’</w:t>
      </w:r>
      <w:r w:rsidR="00A92B34" w:rsidRPr="00B877BC">
        <w:t>air d</w:t>
      </w:r>
      <w:r>
        <w:t>’</w:t>
      </w:r>
      <w:r w:rsidR="00A92B34" w:rsidRPr="00B877BC">
        <w:t>un bon chrétien</w:t>
      </w:r>
      <w:r>
        <w:t xml:space="preserve">, </w:t>
      </w:r>
      <w:r w:rsidR="00A92B34" w:rsidRPr="00B877BC">
        <w:t>et qui en abusa tout de suite pour souiller un cœur innocent</w:t>
      </w:r>
      <w:r>
        <w:t xml:space="preserve">, </w:t>
      </w:r>
      <w:r w:rsidR="00A92B34" w:rsidRPr="00B877BC">
        <w:t>pour suggérer d</w:t>
      </w:r>
      <w:r>
        <w:t>’</w:t>
      </w:r>
      <w:r w:rsidR="00A92B34" w:rsidRPr="00B877BC">
        <w:t>impures visions</w:t>
      </w:r>
      <w:r>
        <w:t xml:space="preserve">, </w:t>
      </w:r>
      <w:r w:rsidR="00A92B34" w:rsidRPr="00B877BC">
        <w:t>pour faire cro</w:t>
      </w:r>
      <w:r w:rsidR="00A92B34" w:rsidRPr="00B877BC">
        <w:t>i</w:t>
      </w:r>
      <w:r w:rsidR="00A92B34" w:rsidRPr="00B877BC">
        <w:t>re</w:t>
      </w:r>
      <w:r>
        <w:t xml:space="preserve">, </w:t>
      </w:r>
      <w:r w:rsidR="00A92B34" w:rsidRPr="00B877BC">
        <w:t>si j</w:t>
      </w:r>
      <w:r>
        <w:t>’</w:t>
      </w:r>
      <w:r w:rsidR="00A92B34" w:rsidRPr="00B877BC">
        <w:t>ose le dire</w:t>
      </w:r>
      <w:r>
        <w:t xml:space="preserve">, </w:t>
      </w:r>
      <w:r w:rsidR="00A92B34" w:rsidRPr="00B877BC">
        <w:t>à une jeune personne élevée dans la plus sain</w:t>
      </w:r>
      <w:r w:rsidR="00320843">
        <w:t>t</w:t>
      </w:r>
      <w:r w:rsidR="00A92B34" w:rsidRPr="00B877BC">
        <w:t>e ignorance</w:t>
      </w:r>
      <w:r>
        <w:t xml:space="preserve">, </w:t>
      </w:r>
      <w:r w:rsidR="00A92B34" w:rsidRPr="00B877BC">
        <w:t>que les sales caresses d</w:t>
      </w:r>
      <w:r>
        <w:t>’</w:t>
      </w:r>
      <w:r w:rsidR="00A92B34" w:rsidRPr="00B877BC">
        <w:t>un époux de chair lui donn</w:t>
      </w:r>
      <w:r w:rsidR="00A92B34" w:rsidRPr="00B877BC">
        <w:t>e</w:t>
      </w:r>
      <w:r w:rsidR="00A92B34" w:rsidRPr="00B877BC">
        <w:t>raient une joie plus vive que les chastes effusions de la tendresse d</w:t>
      </w:r>
      <w:r>
        <w:t>’</w:t>
      </w:r>
      <w:r w:rsidR="00A92B34" w:rsidRPr="00B877BC">
        <w:t>une mère</w:t>
      </w:r>
      <w:r>
        <w:t xml:space="preserve">… </w:t>
      </w:r>
      <w:r w:rsidR="00A92B34" w:rsidRPr="00B877BC">
        <w:t>Et vous voyez ce qui arrive</w:t>
      </w:r>
      <w:r>
        <w:t xml:space="preserve">, </w:t>
      </w:r>
      <w:r w:rsidR="00A92B34" w:rsidRPr="00B877BC">
        <w:t>monsieur</w:t>
      </w:r>
      <w:r>
        <w:t xml:space="preserve">, </w:t>
      </w:r>
      <w:r w:rsidR="00A92B34" w:rsidRPr="00B877BC">
        <w:t>vous pou</w:t>
      </w:r>
      <w:r w:rsidR="00A92B34" w:rsidRPr="00B877BC">
        <w:t>r</w:t>
      </w:r>
      <w:r w:rsidR="00A92B34" w:rsidRPr="00B877BC">
        <w:t>rez en rendre témoignage au jour du jugement</w:t>
      </w:r>
      <w:r>
        <w:t xml:space="preserve"> ! </w:t>
      </w:r>
      <w:r w:rsidR="00A92B34" w:rsidRPr="00B877BC">
        <w:t>Je suis quittée</w:t>
      </w:r>
      <w:r>
        <w:t xml:space="preserve">, </w:t>
      </w:r>
      <w:r w:rsidR="00A92B34" w:rsidRPr="00B877BC">
        <w:t>délaissée</w:t>
      </w:r>
      <w:r>
        <w:t xml:space="preserve">, </w:t>
      </w:r>
      <w:r w:rsidR="00A92B34" w:rsidRPr="00B877BC">
        <w:t>trahie</w:t>
      </w:r>
      <w:r>
        <w:t xml:space="preserve">, </w:t>
      </w:r>
      <w:r w:rsidR="00A92B34" w:rsidRPr="00B877BC">
        <w:t>seule au monde</w:t>
      </w:r>
      <w:r>
        <w:t xml:space="preserve">, </w:t>
      </w:r>
      <w:r w:rsidR="00A92B34" w:rsidRPr="00B877BC">
        <w:t>sans consolation et sans esp</w:t>
      </w:r>
      <w:r w:rsidR="00A92B34" w:rsidRPr="00B877BC">
        <w:t>é</w:t>
      </w:r>
      <w:r w:rsidR="00A92B34" w:rsidRPr="00B877BC">
        <w:t>rance</w:t>
      </w:r>
      <w:r>
        <w:t xml:space="preserve">. </w:t>
      </w:r>
      <w:r w:rsidR="00A92B34" w:rsidRPr="00B877BC">
        <w:t>Mettez-vous donc à ma place</w:t>
      </w:r>
      <w:r>
        <w:t>.</w:t>
      </w:r>
    </w:p>
    <w:p w14:paraId="345225C1" w14:textId="77777777" w:rsidR="00FA6A88" w:rsidRDefault="00FA6A88" w:rsidP="00FA6A88">
      <w:r>
        <w:t>— </w:t>
      </w:r>
      <w:r w:rsidR="00A92B34" w:rsidRPr="00B877BC">
        <w:t>Madame</w:t>
      </w:r>
      <w:r>
        <w:t xml:space="preserve">, </w:t>
      </w:r>
      <w:r w:rsidR="00A92B34" w:rsidRPr="00B877BC">
        <w:t>répondit l</w:t>
      </w:r>
      <w:r>
        <w:t>’</w:t>
      </w:r>
      <w:r w:rsidR="00A92B34" w:rsidRPr="00B877BC">
        <w:t>employé</w:t>
      </w:r>
      <w:r>
        <w:t xml:space="preserve">, </w:t>
      </w:r>
      <w:r w:rsidR="00A92B34" w:rsidRPr="00B877BC">
        <w:t>je vous prie de croire que je compatis à votre chagrin</w:t>
      </w:r>
      <w:r>
        <w:t xml:space="preserve">. </w:t>
      </w:r>
      <w:r w:rsidR="00A92B34" w:rsidRPr="00B877BC">
        <w:t>Mais j</w:t>
      </w:r>
      <w:r>
        <w:t>’</w:t>
      </w:r>
      <w:r w:rsidR="00A92B34" w:rsidRPr="00B877BC">
        <w:t>ai le devoir de vous faire obse</w:t>
      </w:r>
      <w:r w:rsidR="00A92B34" w:rsidRPr="00B877BC">
        <w:t>r</w:t>
      </w:r>
      <w:r w:rsidR="00A92B34" w:rsidRPr="00B877BC">
        <w:t xml:space="preserve">ver que les exigences du service ne permettent pas </w:t>
      </w:r>
      <w:r w:rsidR="00A92B34" w:rsidRPr="00B877BC">
        <w:lastRenderedPageBreak/>
        <w:t>de vous lai</w:t>
      </w:r>
      <w:r w:rsidR="00A92B34" w:rsidRPr="00B877BC">
        <w:t>s</w:t>
      </w:r>
      <w:r w:rsidR="00A92B34" w:rsidRPr="00B877BC">
        <w:t>ser stationner ici plus longtemps</w:t>
      </w:r>
      <w:r>
        <w:t xml:space="preserve">. </w:t>
      </w:r>
      <w:r w:rsidR="00A92B34" w:rsidRPr="00B877BC">
        <w:t>Je vous prie donc</w:t>
      </w:r>
      <w:r>
        <w:t xml:space="preserve">, </w:t>
      </w:r>
      <w:r w:rsidR="00A92B34" w:rsidRPr="00B877BC">
        <w:t>à mon grand regret</w:t>
      </w:r>
      <w:r>
        <w:t xml:space="preserve">, </w:t>
      </w:r>
      <w:r w:rsidR="00A92B34" w:rsidRPr="00B877BC">
        <w:t>de vouloir bien vous retirer</w:t>
      </w:r>
      <w:r>
        <w:t>.</w:t>
      </w:r>
    </w:p>
    <w:p w14:paraId="7D025322" w14:textId="77777777" w:rsidR="00FA6A88" w:rsidRDefault="00A92B34" w:rsidP="00FA6A88">
      <w:r w:rsidRPr="00B877BC">
        <w:t>La mère douloureuse</w:t>
      </w:r>
      <w:r w:rsidR="00FA6A88">
        <w:t xml:space="preserve">, </w:t>
      </w:r>
      <w:r w:rsidRPr="00B877BC">
        <w:t>ainsi congédiée</w:t>
      </w:r>
      <w:r w:rsidR="00FA6A88">
        <w:t xml:space="preserve">, </w:t>
      </w:r>
      <w:r w:rsidRPr="00B877BC">
        <w:t>disparut alors</w:t>
      </w:r>
      <w:r w:rsidR="00FA6A88">
        <w:t xml:space="preserve">, </w:t>
      </w:r>
      <w:r w:rsidRPr="00B877BC">
        <w:t>non sans avoir pris</w:t>
      </w:r>
      <w:r w:rsidR="00FA6A88">
        <w:t xml:space="preserve">, </w:t>
      </w:r>
      <w:r w:rsidRPr="00B877BC">
        <w:t>une dernière fois</w:t>
      </w:r>
      <w:r w:rsidR="00FA6A88">
        <w:t xml:space="preserve">, </w:t>
      </w:r>
      <w:r w:rsidRPr="00B877BC">
        <w:t>le ciel à témoin de l</w:t>
      </w:r>
      <w:r w:rsidR="00FA6A88">
        <w:t>’</w:t>
      </w:r>
      <w:r w:rsidRPr="00B877BC">
        <w:t>immensité de son deuil</w:t>
      </w:r>
      <w:r w:rsidR="00FA6A88">
        <w:t>.</w:t>
      </w:r>
    </w:p>
    <w:p w14:paraId="30B47835" w14:textId="77777777" w:rsidR="00FA6A88" w:rsidRDefault="00FA6A88" w:rsidP="00FA6A88">
      <w:pPr>
        <w:pStyle w:val="Etoile"/>
      </w:pPr>
      <w:r>
        <w:t>* * *</w:t>
      </w:r>
    </w:p>
    <w:p w14:paraId="1E584ED1" w14:textId="77777777" w:rsidR="00FA6A88" w:rsidRDefault="00FA6A88" w:rsidP="00FA6A88">
      <w:r>
        <w:t>M</w:t>
      </w:r>
      <w:r w:rsidRPr="00FA6A88">
        <w:rPr>
          <w:vertAlign w:val="superscript"/>
        </w:rPr>
        <w:t>me</w:t>
      </w:r>
      <w:r>
        <w:t> </w:t>
      </w:r>
      <w:r w:rsidR="00A92B34" w:rsidRPr="00B877BC">
        <w:t>Virginie Durable</w:t>
      </w:r>
      <w:r>
        <w:t xml:space="preserve">, </w:t>
      </w:r>
      <w:r w:rsidR="00A92B34" w:rsidRPr="00B877BC">
        <w:t>née Mucus</w:t>
      </w:r>
      <w:r>
        <w:t xml:space="preserve">, </w:t>
      </w:r>
      <w:r w:rsidR="00A92B34" w:rsidRPr="00B877BC">
        <w:t>était le type insuffisa</w:t>
      </w:r>
      <w:r w:rsidR="00A92B34" w:rsidRPr="00B877BC">
        <w:t>m</w:t>
      </w:r>
      <w:r w:rsidR="00A92B34" w:rsidRPr="00B877BC">
        <w:t xml:space="preserve">ment admiré de la </w:t>
      </w:r>
      <w:r w:rsidR="00A92B34" w:rsidRPr="00B877BC">
        <w:rPr>
          <w:i/>
          <w:iCs/>
        </w:rPr>
        <w:t>martyre</w:t>
      </w:r>
      <w:r>
        <w:t>.</w:t>
      </w:r>
    </w:p>
    <w:p w14:paraId="3BD4384B" w14:textId="77777777" w:rsidR="00FA6A88" w:rsidRDefault="00A92B34" w:rsidP="00FA6A88">
      <w:r w:rsidRPr="00B877BC">
        <w:t>C</w:t>
      </w:r>
      <w:r w:rsidR="00FA6A88">
        <w:t>’</w:t>
      </w:r>
      <w:r w:rsidRPr="00B877BC">
        <w:t>était même une martyre de Lyon et</w:t>
      </w:r>
      <w:r w:rsidR="00FA6A88">
        <w:t xml:space="preserve">, </w:t>
      </w:r>
      <w:r w:rsidRPr="00B877BC">
        <w:t>par conséquent</w:t>
      </w:r>
      <w:r w:rsidR="00FA6A88">
        <w:t xml:space="preserve">, </w:t>
      </w:r>
      <w:r w:rsidRPr="00B877BC">
        <w:t>la plus atroce chipie qu</w:t>
      </w:r>
      <w:r w:rsidR="00FA6A88">
        <w:t>’</w:t>
      </w:r>
      <w:r w:rsidRPr="00B877BC">
        <w:t>on pût voir</w:t>
      </w:r>
      <w:r w:rsidR="00FA6A88">
        <w:t>.</w:t>
      </w:r>
    </w:p>
    <w:p w14:paraId="767A21EB" w14:textId="77777777" w:rsidR="00FA6A88" w:rsidRDefault="00A92B34" w:rsidP="00FA6A88">
      <w:r w:rsidRPr="00B877BC">
        <w:t>Elle avait été</w:t>
      </w:r>
      <w:r w:rsidR="00FA6A88">
        <w:t xml:space="preserve">, </w:t>
      </w:r>
      <w:r w:rsidRPr="00B877BC">
        <w:t>dès son enfance</w:t>
      </w:r>
      <w:r w:rsidR="00FA6A88">
        <w:t xml:space="preserve">, </w:t>
      </w:r>
      <w:r w:rsidRPr="00B877BC">
        <w:t>livrée aux bourreaux les plus cruels et n</w:t>
      </w:r>
      <w:r w:rsidR="00FA6A88">
        <w:t>’</w:t>
      </w:r>
      <w:r w:rsidRPr="00B877BC">
        <w:t>avait jamais connu le rafraîchissement des consolations humaines</w:t>
      </w:r>
      <w:r w:rsidR="00FA6A88">
        <w:t xml:space="preserve">. </w:t>
      </w:r>
      <w:r w:rsidRPr="00B877BC">
        <w:t>L</w:t>
      </w:r>
      <w:r w:rsidR="00FA6A88">
        <w:t>’</w:t>
      </w:r>
      <w:r w:rsidRPr="00B877BC">
        <w:t>univers</w:t>
      </w:r>
      <w:r w:rsidR="00FA6A88">
        <w:t xml:space="preserve">, </w:t>
      </w:r>
      <w:r w:rsidRPr="00B877BC">
        <w:t>d</w:t>
      </w:r>
      <w:r w:rsidR="00FA6A88">
        <w:t>’</w:t>
      </w:r>
      <w:r w:rsidRPr="00B877BC">
        <w:t>ailleurs</w:t>
      </w:r>
      <w:r w:rsidR="00FA6A88">
        <w:t xml:space="preserve">, </w:t>
      </w:r>
      <w:r w:rsidRPr="00B877BC">
        <w:t>était régulièrement informé de ses tourments</w:t>
      </w:r>
      <w:r w:rsidR="00FA6A88">
        <w:t>.</w:t>
      </w:r>
    </w:p>
    <w:p w14:paraId="71964E38" w14:textId="77777777" w:rsidR="00FA6A88" w:rsidRDefault="00A92B34" w:rsidP="00FA6A88">
      <w:r w:rsidRPr="00B877BC">
        <w:t>Trente années auparavant</w:t>
      </w:r>
      <w:r w:rsidR="00FA6A88">
        <w:t xml:space="preserve">, </w:t>
      </w:r>
      <w:r w:rsidRPr="00B877BC">
        <w:t xml:space="preserve">lorsque </w:t>
      </w:r>
      <w:r w:rsidR="00FA6A88">
        <w:t>M. </w:t>
      </w:r>
      <w:r w:rsidRPr="00B877BC">
        <w:t>Durable</w:t>
      </w:r>
      <w:r w:rsidR="00FA6A88">
        <w:t xml:space="preserve">, </w:t>
      </w:r>
      <w:r w:rsidRPr="00B877BC">
        <w:t>aujourd</w:t>
      </w:r>
      <w:r w:rsidR="00FA6A88">
        <w:t>’</w:t>
      </w:r>
      <w:r w:rsidRPr="00B877BC">
        <w:t>hui négociant retiré des huîtres</w:t>
      </w:r>
      <w:r w:rsidR="00FA6A88">
        <w:t xml:space="preserve">, </w:t>
      </w:r>
      <w:r w:rsidRPr="00B877BC">
        <w:t>avait épousé cet holocauste</w:t>
      </w:r>
      <w:r w:rsidR="00FA6A88">
        <w:t xml:space="preserve">, </w:t>
      </w:r>
      <w:r w:rsidRPr="00B877BC">
        <w:t>il ne se doutait guère</w:t>
      </w:r>
      <w:r w:rsidR="00FA6A88">
        <w:t xml:space="preserve">, </w:t>
      </w:r>
      <w:r w:rsidRPr="00B877BC">
        <w:t>le pauvre homme</w:t>
      </w:r>
      <w:r w:rsidR="00FA6A88">
        <w:t xml:space="preserve">, </w:t>
      </w:r>
      <w:r w:rsidRPr="00B877BC">
        <w:t>de l</w:t>
      </w:r>
      <w:r w:rsidR="00FA6A88">
        <w:t>’</w:t>
      </w:r>
      <w:r w:rsidRPr="00B877BC">
        <w:t>effrayante responsabilité de tortionnaire qu</w:t>
      </w:r>
      <w:r w:rsidR="00FA6A88">
        <w:t>’</w:t>
      </w:r>
      <w:r w:rsidRPr="00B877BC">
        <w:t>il assumait</w:t>
      </w:r>
      <w:r w:rsidR="00FA6A88">
        <w:t>.</w:t>
      </w:r>
    </w:p>
    <w:p w14:paraId="739B29BE" w14:textId="77777777" w:rsidR="00FA6A88" w:rsidRDefault="00A92B34" w:rsidP="00FA6A88">
      <w:r w:rsidRPr="00B877BC">
        <w:t>Il ne tarda pas à l</w:t>
      </w:r>
      <w:r w:rsidR="00FA6A88">
        <w:t>’</w:t>
      </w:r>
      <w:r w:rsidRPr="00B877BC">
        <w:t>apprendre et même en devint</w:t>
      </w:r>
      <w:r w:rsidR="00FA6A88">
        <w:t xml:space="preserve">, </w:t>
      </w:r>
      <w:r w:rsidRPr="00B877BC">
        <w:t>à la lo</w:t>
      </w:r>
      <w:r w:rsidRPr="00B877BC">
        <w:t>n</w:t>
      </w:r>
      <w:r w:rsidRPr="00B877BC">
        <w:t>gue</w:t>
      </w:r>
      <w:r w:rsidR="00FA6A88">
        <w:t xml:space="preserve">, </w:t>
      </w:r>
      <w:r w:rsidRPr="00B877BC">
        <w:t>tout à fait gâteux</w:t>
      </w:r>
      <w:r w:rsidR="00FA6A88">
        <w:t>.</w:t>
      </w:r>
    </w:p>
    <w:p w14:paraId="0AE9C0BF" w14:textId="77777777" w:rsidR="00FA6A88" w:rsidRDefault="00A92B34" w:rsidP="00FA6A88">
      <w:r w:rsidRPr="00B877BC">
        <w:t>Quoi qu</w:t>
      </w:r>
      <w:r w:rsidR="00FA6A88">
        <w:t>’</w:t>
      </w:r>
      <w:r w:rsidRPr="00B877BC">
        <w:t>il eût pu faire ou dire</w:t>
      </w:r>
      <w:r w:rsidR="00FA6A88">
        <w:t xml:space="preserve">, </w:t>
      </w:r>
      <w:r w:rsidRPr="00B877BC">
        <w:t>il n</w:t>
      </w:r>
      <w:r w:rsidR="00FA6A88">
        <w:t>’</w:t>
      </w:r>
      <w:r w:rsidRPr="00B877BC">
        <w:t>était jamais</w:t>
      </w:r>
      <w:r w:rsidR="00FA6A88">
        <w:t xml:space="preserve">, </w:t>
      </w:r>
      <w:r w:rsidRPr="00B877BC">
        <w:t>une seule fois</w:t>
      </w:r>
      <w:r w:rsidR="00FA6A88">
        <w:t xml:space="preserve">, </w:t>
      </w:r>
      <w:r w:rsidRPr="00B877BC">
        <w:t>parvenu à n</w:t>
      </w:r>
      <w:r w:rsidR="00FA6A88">
        <w:t>’</w:t>
      </w:r>
      <w:r w:rsidRPr="00B877BC">
        <w:t>être pas criminel</w:t>
      </w:r>
      <w:r w:rsidR="00FA6A88">
        <w:t xml:space="preserve">, </w:t>
      </w:r>
      <w:r w:rsidRPr="00B877BC">
        <w:t>à ne pas piétiner le cœur de sa femme</w:t>
      </w:r>
      <w:r w:rsidR="00FA6A88">
        <w:t xml:space="preserve">, </w:t>
      </w:r>
      <w:r w:rsidRPr="00B877BC">
        <w:t>à n</w:t>
      </w:r>
      <w:r w:rsidR="00FA6A88">
        <w:t>’</w:t>
      </w:r>
      <w:r w:rsidRPr="00B877BC">
        <w:t>y pas enfoncer des glaives ou des épines</w:t>
      </w:r>
      <w:r w:rsidR="00FA6A88">
        <w:t>.</w:t>
      </w:r>
    </w:p>
    <w:p w14:paraId="02FFF34B" w14:textId="77777777" w:rsidR="00FA6A88" w:rsidRDefault="00A92B34" w:rsidP="00FA6A88">
      <w:r w:rsidRPr="00B877BC">
        <w:t xml:space="preserve">Virginie était de ces aimables créatures qui ont </w:t>
      </w:r>
      <w:r w:rsidR="00FA6A88">
        <w:t>« </w:t>
      </w:r>
      <w:r w:rsidRPr="00B877BC">
        <w:t>tant sou</w:t>
      </w:r>
      <w:r w:rsidRPr="00B877BC">
        <w:t>f</w:t>
      </w:r>
      <w:r w:rsidRPr="00B877BC">
        <w:t>fert</w:t>
      </w:r>
      <w:r w:rsidR="00FA6A88">
        <w:t xml:space="preserve"> », </w:t>
      </w:r>
      <w:r w:rsidRPr="00B877BC">
        <w:t>dont aucun homme n</w:t>
      </w:r>
      <w:r w:rsidR="00FA6A88">
        <w:t>’</w:t>
      </w:r>
      <w:r w:rsidRPr="00B877BC">
        <w:t>est digne</w:t>
      </w:r>
      <w:r w:rsidR="00FA6A88">
        <w:t xml:space="preserve">, </w:t>
      </w:r>
      <w:r w:rsidRPr="00B877BC">
        <w:t>que nul ne peut ni co</w:t>
      </w:r>
      <w:r w:rsidRPr="00B877BC">
        <w:t>m</w:t>
      </w:r>
      <w:r w:rsidRPr="00B877BC">
        <w:t>prendre ni consoler et qui n</w:t>
      </w:r>
      <w:r w:rsidR="00FA6A88">
        <w:t>’</w:t>
      </w:r>
      <w:r w:rsidRPr="00B877BC">
        <w:t>ont pas assez de bras à lever au ciel</w:t>
      </w:r>
      <w:r w:rsidR="00FA6A88">
        <w:t>.</w:t>
      </w:r>
    </w:p>
    <w:p w14:paraId="1E16EE8C" w14:textId="77777777" w:rsidR="00FA6A88" w:rsidRDefault="00A92B34" w:rsidP="00FA6A88">
      <w:r w:rsidRPr="00B877BC">
        <w:lastRenderedPageBreak/>
        <w:t>Elle arborait</w:t>
      </w:r>
      <w:r w:rsidR="00FA6A88">
        <w:t xml:space="preserve">, </w:t>
      </w:r>
      <w:r w:rsidRPr="00B877BC">
        <w:t>cela va sans dire</w:t>
      </w:r>
      <w:r w:rsidR="00FA6A88">
        <w:t xml:space="preserve">, </w:t>
      </w:r>
      <w:r w:rsidRPr="00B877BC">
        <w:t>une piété sublime qu</w:t>
      </w:r>
      <w:r w:rsidR="00FA6A88">
        <w:t>’</w:t>
      </w:r>
      <w:r w:rsidRPr="00B877BC">
        <w:t>il eût été ridicule de prétendre assez admirer et dont elle-même ne s</w:t>
      </w:r>
      <w:r w:rsidR="00FA6A88">
        <w:t>’</w:t>
      </w:r>
      <w:r w:rsidRPr="00B877BC">
        <w:t>arrêtait pas d</w:t>
      </w:r>
      <w:r w:rsidR="00FA6A88">
        <w:t>’</w:t>
      </w:r>
      <w:r w:rsidRPr="00B877BC">
        <w:t>être confondue</w:t>
      </w:r>
      <w:r w:rsidR="00FA6A88">
        <w:t>.</w:t>
      </w:r>
    </w:p>
    <w:p w14:paraId="1A6454ED" w14:textId="77777777" w:rsidR="00FA6A88" w:rsidRDefault="00A92B34" w:rsidP="00FA6A88">
      <w:r w:rsidRPr="00B877BC">
        <w:t>En un mot</w:t>
      </w:r>
      <w:r w:rsidR="00FA6A88">
        <w:t xml:space="preserve">, </w:t>
      </w:r>
      <w:r w:rsidRPr="00B877BC">
        <w:t>elle fut une épouse irréprochable</w:t>
      </w:r>
      <w:r w:rsidR="00FA6A88">
        <w:t xml:space="preserve">, </w:t>
      </w:r>
      <w:r w:rsidRPr="00B877BC">
        <w:t>ah</w:t>
      </w:r>
      <w:r w:rsidR="00FA6A88">
        <w:t xml:space="preserve"> ! </w:t>
      </w:r>
      <w:r w:rsidRPr="00B877BC">
        <w:t>grand Dieu</w:t>
      </w:r>
      <w:r w:rsidR="00FA6A88">
        <w:t xml:space="preserve"> ! </w:t>
      </w:r>
      <w:r w:rsidRPr="00B877BC">
        <w:t>et qui devait attirer infailliblement les bénédictions les plus rares sur la maison de commerce d</w:t>
      </w:r>
      <w:r w:rsidR="00FA6A88">
        <w:t>’</w:t>
      </w:r>
      <w:r w:rsidRPr="00B877BC">
        <w:t>un imbécile malfaisant qui ne comprenait pas son bonheur</w:t>
      </w:r>
      <w:r w:rsidR="00FA6A88">
        <w:t>.</w:t>
      </w:r>
    </w:p>
    <w:p w14:paraId="1F3B12CB" w14:textId="77777777" w:rsidR="00FA6A88" w:rsidRDefault="00A92B34" w:rsidP="00FA6A88">
      <w:r w:rsidRPr="00B877BC">
        <w:t>Un jour</w:t>
      </w:r>
      <w:r w:rsidR="00FA6A88">
        <w:t xml:space="preserve">, </w:t>
      </w:r>
      <w:r w:rsidRPr="00B877BC">
        <w:t>quelques années après le mariage</w:t>
      </w:r>
      <w:r w:rsidR="00FA6A88">
        <w:t xml:space="preserve">, </w:t>
      </w:r>
      <w:r w:rsidRPr="00B877BC">
        <w:t>la martyre étant jeune encore et</w:t>
      </w:r>
      <w:r w:rsidR="00FA6A88">
        <w:t xml:space="preserve">, </w:t>
      </w:r>
      <w:r w:rsidRPr="00B877BC">
        <w:t>paraît-il</w:t>
      </w:r>
      <w:r w:rsidR="00FA6A88">
        <w:t xml:space="preserve">, </w:t>
      </w:r>
      <w:r w:rsidRPr="00B877BC">
        <w:t>assez ragoûtante</w:t>
      </w:r>
      <w:r w:rsidR="00FA6A88">
        <w:t xml:space="preserve">, </w:t>
      </w:r>
      <w:r w:rsidRPr="00B877BC">
        <w:t>l</w:t>
      </w:r>
      <w:r w:rsidR="00FA6A88">
        <w:t>’</w:t>
      </w:r>
      <w:r w:rsidRPr="00B877BC">
        <w:t>odieux pe</w:t>
      </w:r>
      <w:r w:rsidRPr="00B877BC">
        <w:t>r</w:t>
      </w:r>
      <w:r w:rsidRPr="00B877BC">
        <w:t>sonnage la surprit en compagnie d</w:t>
      </w:r>
      <w:r w:rsidR="00FA6A88">
        <w:t>’</w:t>
      </w:r>
      <w:r w:rsidRPr="00B877BC">
        <w:t>un gentilhomme peu vêtu</w:t>
      </w:r>
      <w:r w:rsidR="00FA6A88">
        <w:t>.</w:t>
      </w:r>
    </w:p>
    <w:p w14:paraId="7437D102" w14:textId="77777777" w:rsidR="00FA6A88" w:rsidRDefault="00A92B34" w:rsidP="00FA6A88">
      <w:r w:rsidRPr="00B877BC">
        <w:t>Les circonstances étaient telles qu</w:t>
      </w:r>
      <w:r w:rsidR="00FA6A88">
        <w:t>’</w:t>
      </w:r>
      <w:r w:rsidRPr="00B877BC">
        <w:t>il aurait fallu non seul</w:t>
      </w:r>
      <w:r w:rsidRPr="00B877BC">
        <w:t>e</w:t>
      </w:r>
      <w:r w:rsidRPr="00B877BC">
        <w:t>ment être aveugle</w:t>
      </w:r>
      <w:r w:rsidR="00FA6A88">
        <w:t xml:space="preserve">, </w:t>
      </w:r>
      <w:r w:rsidRPr="00B877BC">
        <w:t>mais sourd autant que la mort</w:t>
      </w:r>
      <w:r w:rsidR="00FA6A88">
        <w:t xml:space="preserve">, </w:t>
      </w:r>
      <w:r w:rsidRPr="00B877BC">
        <w:t>pour conse</w:t>
      </w:r>
      <w:r w:rsidRPr="00B877BC">
        <w:t>r</w:t>
      </w:r>
      <w:r w:rsidRPr="00B877BC">
        <w:t>ver le plus léger doute</w:t>
      </w:r>
      <w:r w:rsidR="00FA6A88">
        <w:t>.</w:t>
      </w:r>
    </w:p>
    <w:p w14:paraId="4B593D9F" w14:textId="77777777" w:rsidR="00FA6A88" w:rsidRDefault="00A92B34" w:rsidP="00FA6A88">
      <w:r w:rsidRPr="00B877BC">
        <w:t>L</w:t>
      </w:r>
      <w:r w:rsidR="00FA6A88">
        <w:t>’</w:t>
      </w:r>
      <w:r w:rsidRPr="00B877BC">
        <w:t>austère dévote qui le cocufiait avec un enthousiasme év</w:t>
      </w:r>
      <w:r w:rsidRPr="00B877BC">
        <w:t>i</w:t>
      </w:r>
      <w:r w:rsidRPr="00B877BC">
        <w:t>demment partagé</w:t>
      </w:r>
      <w:r w:rsidR="00FA6A88">
        <w:t xml:space="preserve">, </w:t>
      </w:r>
      <w:r w:rsidRPr="00B877BC">
        <w:t>n</w:t>
      </w:r>
      <w:r w:rsidR="00FA6A88">
        <w:t>’</w:t>
      </w:r>
      <w:r w:rsidRPr="00B877BC">
        <w:t>était pas assez littéraire pour lui servir le mot de Ninon</w:t>
      </w:r>
      <w:r w:rsidR="00FA6A88">
        <w:t xml:space="preserve">, </w:t>
      </w:r>
      <w:r w:rsidRPr="00B877BC">
        <w:t>mais ce fut presque aussi beau</w:t>
      </w:r>
      <w:r w:rsidR="00FA6A88">
        <w:t>.</w:t>
      </w:r>
    </w:p>
    <w:p w14:paraId="7A04A3AC" w14:textId="77777777" w:rsidR="00FA6A88" w:rsidRDefault="00A92B34" w:rsidP="00FA6A88">
      <w:r w:rsidRPr="00B877BC">
        <w:t>Elle marcha sur lui</w:t>
      </w:r>
      <w:r w:rsidR="00FA6A88">
        <w:t xml:space="preserve">, </w:t>
      </w:r>
      <w:r w:rsidRPr="00B877BC">
        <w:t>gorge au vent</w:t>
      </w:r>
      <w:r w:rsidR="00FA6A88">
        <w:t xml:space="preserve">, </w:t>
      </w:r>
      <w:r w:rsidRPr="00B877BC">
        <w:t>et d</w:t>
      </w:r>
      <w:r w:rsidR="00FA6A88">
        <w:t>’</w:t>
      </w:r>
      <w:r w:rsidRPr="00B877BC">
        <w:t>une voix très douce</w:t>
      </w:r>
      <w:r w:rsidR="00FA6A88">
        <w:t xml:space="preserve">, </w:t>
      </w:r>
      <w:r w:rsidRPr="00B877BC">
        <w:t>d</w:t>
      </w:r>
      <w:r w:rsidR="00FA6A88">
        <w:t>’</w:t>
      </w:r>
      <w:r w:rsidRPr="00B877BC">
        <w:t>une voix profondément grave et douce</w:t>
      </w:r>
      <w:r w:rsidR="00FA6A88">
        <w:t xml:space="preserve">, </w:t>
      </w:r>
      <w:r w:rsidRPr="00B877BC">
        <w:t>elle dit à cet homme stupéfait</w:t>
      </w:r>
      <w:r w:rsidR="00FA6A88">
        <w:t> :</w:t>
      </w:r>
    </w:p>
    <w:p w14:paraId="0D7A1EB2" w14:textId="77777777" w:rsidR="00FA6A88" w:rsidRDefault="00FA6A88" w:rsidP="00FA6A88">
      <w:r>
        <w:t>— </w:t>
      </w:r>
      <w:r w:rsidR="00A92B34" w:rsidRPr="00B877BC">
        <w:t>Mon ami</w:t>
      </w:r>
      <w:r>
        <w:t xml:space="preserve">, </w:t>
      </w:r>
      <w:r w:rsidR="00A92B34" w:rsidRPr="00B877BC">
        <w:t>je suis en affaires avec Monsieur le Comte</w:t>
      </w:r>
      <w:r>
        <w:t xml:space="preserve">. </w:t>
      </w:r>
      <w:r w:rsidR="00A92B34" w:rsidRPr="00B877BC">
        <w:t>A</w:t>
      </w:r>
      <w:r w:rsidR="00A92B34" w:rsidRPr="00B877BC">
        <w:t>l</w:t>
      </w:r>
      <w:r w:rsidR="00A92B34" w:rsidRPr="00B877BC">
        <w:t>lez donc servir vos pratiques</w:t>
      </w:r>
      <w:r>
        <w:t xml:space="preserve">, </w:t>
      </w:r>
      <w:r w:rsidR="00A92B34" w:rsidRPr="00B877BC">
        <w:t>n</w:t>
      </w:r>
      <w:r>
        <w:t>’</w:t>
      </w:r>
      <w:r w:rsidR="00A92B34" w:rsidRPr="00B877BC">
        <w:t>est-ce pas</w:t>
      </w:r>
      <w:r>
        <w:t xml:space="preserve"> ? </w:t>
      </w:r>
      <w:r w:rsidR="00A92B34" w:rsidRPr="00B877BC">
        <w:t>Après quoi</w:t>
      </w:r>
      <w:r>
        <w:t xml:space="preserve">, </w:t>
      </w:r>
      <w:r w:rsidR="00A92B34" w:rsidRPr="00B877BC">
        <w:t>elle fe</w:t>
      </w:r>
      <w:r w:rsidR="00A92B34" w:rsidRPr="00B877BC">
        <w:t>r</w:t>
      </w:r>
      <w:r w:rsidR="00A92B34" w:rsidRPr="00B877BC">
        <w:t>ma sa porte</w:t>
      </w:r>
      <w:r>
        <w:t>.</w:t>
      </w:r>
    </w:p>
    <w:p w14:paraId="6F6B4777" w14:textId="77777777" w:rsidR="00FA6A88" w:rsidRDefault="00A92B34" w:rsidP="00FA6A88">
      <w:r w:rsidRPr="00B877BC">
        <w:t>Et ce fut fini</w:t>
      </w:r>
      <w:r w:rsidR="00FA6A88">
        <w:t xml:space="preserve">. </w:t>
      </w:r>
      <w:r w:rsidRPr="00B877BC">
        <w:t>Deux heures plus tard</w:t>
      </w:r>
      <w:r w:rsidR="00FA6A88">
        <w:t xml:space="preserve">, </w:t>
      </w:r>
      <w:r w:rsidRPr="00B877BC">
        <w:t>elle signifiait à son mari de n</w:t>
      </w:r>
      <w:r w:rsidR="00FA6A88">
        <w:t>’</w:t>
      </w:r>
      <w:r w:rsidRPr="00B877BC">
        <w:t>avoir plus à lui adresser la parole</w:t>
      </w:r>
      <w:r w:rsidR="00FA6A88">
        <w:t xml:space="preserve">, </w:t>
      </w:r>
      <w:r w:rsidRPr="00B877BC">
        <w:t>sinon dans les cas d</w:t>
      </w:r>
      <w:r w:rsidR="00FA6A88">
        <w:t>’</w:t>
      </w:r>
      <w:r w:rsidRPr="00B877BC">
        <w:t>urgence absolue</w:t>
      </w:r>
      <w:r w:rsidR="00FA6A88">
        <w:t xml:space="preserve">, </w:t>
      </w:r>
      <w:r w:rsidRPr="00B877BC">
        <w:t>se déclarant lasse de condescendre jusqu</w:t>
      </w:r>
      <w:r w:rsidR="00FA6A88">
        <w:t>’</w:t>
      </w:r>
      <w:r w:rsidRPr="00B877BC">
        <w:t>à son âme de boutiquier et bien à plaindre</w:t>
      </w:r>
      <w:r w:rsidR="00FA6A88">
        <w:t xml:space="preserve">, </w:t>
      </w:r>
      <w:r w:rsidRPr="00B877BC">
        <w:t>en vérité</w:t>
      </w:r>
      <w:r w:rsidR="00FA6A88">
        <w:t xml:space="preserve">, </w:t>
      </w:r>
      <w:r w:rsidRPr="00B877BC">
        <w:t>d</w:t>
      </w:r>
      <w:r w:rsidR="00FA6A88">
        <w:t>’</w:t>
      </w:r>
      <w:r w:rsidRPr="00B877BC">
        <w:t>avoir s</w:t>
      </w:r>
      <w:r w:rsidRPr="00B877BC">
        <w:t>a</w:t>
      </w:r>
      <w:r w:rsidRPr="00B877BC">
        <w:t>crifié ses espérances de jeune vierge à un malotru sans idéal qui avait l</w:t>
      </w:r>
      <w:r w:rsidR="00FA6A88">
        <w:t>’</w:t>
      </w:r>
      <w:r w:rsidRPr="00B877BC">
        <w:t>indélicatesse de l</w:t>
      </w:r>
      <w:r w:rsidR="00FA6A88">
        <w:t>’</w:t>
      </w:r>
      <w:r w:rsidRPr="00B877BC">
        <w:t>espionner</w:t>
      </w:r>
      <w:r w:rsidR="00FA6A88">
        <w:t>.</w:t>
      </w:r>
    </w:p>
    <w:p w14:paraId="2C3C260C" w14:textId="77777777" w:rsidR="00FA6A88" w:rsidRDefault="00A92B34" w:rsidP="00FA6A88">
      <w:r w:rsidRPr="00B877BC">
        <w:lastRenderedPageBreak/>
        <w:t>Étant fille d</w:t>
      </w:r>
      <w:r w:rsidR="00FA6A88">
        <w:t>’</w:t>
      </w:r>
      <w:r w:rsidRPr="00B877BC">
        <w:t>un huissier</w:t>
      </w:r>
      <w:r w:rsidR="00FA6A88">
        <w:t xml:space="preserve">, </w:t>
      </w:r>
      <w:r w:rsidRPr="00B877BC">
        <w:t>elle n</w:t>
      </w:r>
      <w:r w:rsidR="00FA6A88">
        <w:t>’</w:t>
      </w:r>
      <w:r w:rsidRPr="00B877BC">
        <w:t>oublia pas</w:t>
      </w:r>
      <w:r w:rsidR="00FA6A88">
        <w:t xml:space="preserve">, </w:t>
      </w:r>
      <w:r w:rsidRPr="00B877BC">
        <w:t>en cette occu</w:t>
      </w:r>
      <w:r w:rsidRPr="00B877BC">
        <w:t>r</w:t>
      </w:r>
      <w:r w:rsidRPr="00B877BC">
        <w:t>rence</w:t>
      </w:r>
      <w:r w:rsidR="00FA6A88">
        <w:t xml:space="preserve">, </w:t>
      </w:r>
      <w:r w:rsidRPr="00B877BC">
        <w:t>de rappeler la supériorité de son extraction</w:t>
      </w:r>
      <w:r w:rsidR="00FA6A88">
        <w:t>.</w:t>
      </w:r>
    </w:p>
    <w:p w14:paraId="16CBE2CD" w14:textId="77777777" w:rsidR="00FA6A88" w:rsidRDefault="00A92B34" w:rsidP="00FA6A88">
      <w:r w:rsidRPr="00B877BC">
        <w:t>À dater de ce jour</w:t>
      </w:r>
      <w:r w:rsidR="00FA6A88">
        <w:t xml:space="preserve">, </w:t>
      </w:r>
      <w:r w:rsidRPr="00B877BC">
        <w:t>la chrétienne des premiers siècles ne marcha plus qu</w:t>
      </w:r>
      <w:r w:rsidR="00FA6A88">
        <w:t>’</w:t>
      </w:r>
      <w:r w:rsidRPr="00B877BC">
        <w:t>avec une palme et l</w:t>
      </w:r>
      <w:r w:rsidR="00FA6A88">
        <w:t>’</w:t>
      </w:r>
      <w:r w:rsidRPr="00B877BC">
        <w:t>existence devint un enfer</w:t>
      </w:r>
      <w:r w:rsidR="00FA6A88">
        <w:t xml:space="preserve">, </w:t>
      </w:r>
      <w:r w:rsidRPr="00B877BC">
        <w:t>un lac de très profonde amertume pour le pauvre cocu dompté qui se mit à boire et devint assez idiot pour être plausiblement et charitablement calfeutré dans un asile</w:t>
      </w:r>
      <w:r w:rsidR="00FA6A88">
        <w:t>.</w:t>
      </w:r>
    </w:p>
    <w:p w14:paraId="16745D2D" w14:textId="77777777" w:rsidR="00FA6A88" w:rsidRDefault="00FA6A88" w:rsidP="00FA6A88">
      <w:pPr>
        <w:pStyle w:val="Etoile"/>
      </w:pPr>
      <w:r>
        <w:t>* * *</w:t>
      </w:r>
    </w:p>
    <w:p w14:paraId="5BF35172" w14:textId="594CAC1D" w:rsidR="00FA6A88" w:rsidRDefault="00A92B34" w:rsidP="00FA6A88">
      <w:r w:rsidRPr="00B877BC">
        <w:t>Par une chance inouïe</w:t>
      </w:r>
      <w:r w:rsidR="00FA6A88">
        <w:t xml:space="preserve">, </w:t>
      </w:r>
      <w:r w:rsidRPr="00B877BC">
        <w:t>l</w:t>
      </w:r>
      <w:r w:rsidR="00FA6A88">
        <w:t>’</w:t>
      </w:r>
      <w:r w:rsidRPr="00B877BC">
        <w:t xml:space="preserve">éducation de </w:t>
      </w:r>
      <w:r w:rsidR="00DD6ECC">
        <w:t xml:space="preserve">mademoiselle </w:t>
      </w:r>
      <w:r w:rsidRPr="00B877BC">
        <w:t>Dur</w:t>
      </w:r>
      <w:r w:rsidRPr="00B877BC">
        <w:t>a</w:t>
      </w:r>
      <w:r w:rsidRPr="00B877BC">
        <w:t>ble avait été meilleure que n</w:t>
      </w:r>
      <w:r w:rsidR="00FA6A88">
        <w:t>’</w:t>
      </w:r>
      <w:r w:rsidRPr="00B877BC">
        <w:t>aurait pu le faire supposer la conjon</w:t>
      </w:r>
      <w:r w:rsidRPr="00B877BC">
        <w:t>c</w:t>
      </w:r>
      <w:r w:rsidRPr="00B877BC">
        <w:t>ture</w:t>
      </w:r>
      <w:r w:rsidR="00FA6A88">
        <w:t>.</w:t>
      </w:r>
    </w:p>
    <w:p w14:paraId="2F1EE38C" w14:textId="77777777" w:rsidR="00FA6A88" w:rsidRDefault="00A92B34" w:rsidP="00FA6A88">
      <w:r w:rsidRPr="00B877BC">
        <w:t>Il est vrai que sa vertueuse mère</w:t>
      </w:r>
      <w:r w:rsidR="00FA6A88">
        <w:t xml:space="preserve">, </w:t>
      </w:r>
      <w:r w:rsidRPr="00B877BC">
        <w:t>appliquée sans relâche à l</w:t>
      </w:r>
      <w:r w:rsidR="00FA6A88">
        <w:t>’</w:t>
      </w:r>
      <w:r w:rsidRPr="00B877BC">
        <w:t xml:space="preserve">abrutissement de </w:t>
      </w:r>
      <w:r w:rsidR="00FA6A88">
        <w:t>M. </w:t>
      </w:r>
      <w:r w:rsidRPr="00B877BC">
        <w:t>Durable et livrée</w:t>
      </w:r>
      <w:r w:rsidR="00FA6A88">
        <w:t xml:space="preserve">, </w:t>
      </w:r>
      <w:r w:rsidRPr="00B877BC">
        <w:t>en outre</w:t>
      </w:r>
      <w:r w:rsidR="00FA6A88">
        <w:t xml:space="preserve">, </w:t>
      </w:r>
      <w:r w:rsidRPr="00B877BC">
        <w:t>à d</w:t>
      </w:r>
      <w:r w:rsidR="00FA6A88">
        <w:t>’</w:t>
      </w:r>
      <w:r w:rsidRPr="00B877BC">
        <w:t>obscures farces</w:t>
      </w:r>
      <w:r w:rsidR="00FA6A88">
        <w:t xml:space="preserve">, </w:t>
      </w:r>
      <w:r w:rsidRPr="00B877BC">
        <w:t>ne s</w:t>
      </w:r>
      <w:r w:rsidR="00FA6A88">
        <w:t>’</w:t>
      </w:r>
      <w:r w:rsidRPr="00B877BC">
        <w:t>en était occupée que très peu</w:t>
      </w:r>
      <w:r w:rsidR="00FA6A88">
        <w:t xml:space="preserve">, </w:t>
      </w:r>
      <w:r w:rsidRPr="00B877BC">
        <w:t>l</w:t>
      </w:r>
      <w:r w:rsidR="00FA6A88">
        <w:t>’</w:t>
      </w:r>
      <w:r w:rsidRPr="00B877BC">
        <w:t>ayant</w:t>
      </w:r>
      <w:r w:rsidR="00FA6A88">
        <w:t xml:space="preserve">, </w:t>
      </w:r>
      <w:r w:rsidRPr="00B877BC">
        <w:t>de bonne he</w:t>
      </w:r>
      <w:r w:rsidRPr="00B877BC">
        <w:t>u</w:t>
      </w:r>
      <w:r w:rsidRPr="00B877BC">
        <w:t>re</w:t>
      </w:r>
      <w:r w:rsidR="00FA6A88">
        <w:t xml:space="preserve">, </w:t>
      </w:r>
      <w:r w:rsidRPr="00B877BC">
        <w:t>abandonnée à la vigilance mercenaire des religieuses de l</w:t>
      </w:r>
      <w:r w:rsidR="00FA6A88">
        <w:t>’</w:t>
      </w:r>
      <w:r w:rsidRPr="00B877BC">
        <w:t>Escalier de Pilate qui</w:t>
      </w:r>
      <w:r w:rsidR="00FA6A88">
        <w:t xml:space="preserve">, </w:t>
      </w:r>
      <w:r w:rsidRPr="00B877BC">
        <w:t>par miracle</w:t>
      </w:r>
      <w:r w:rsidR="00FA6A88">
        <w:t xml:space="preserve">, </w:t>
      </w:r>
      <w:r w:rsidRPr="00B877BC">
        <w:t>s</w:t>
      </w:r>
      <w:r w:rsidR="00FA6A88">
        <w:t>’</w:t>
      </w:r>
      <w:r w:rsidRPr="00B877BC">
        <w:t>acquittèrent consciencie</w:t>
      </w:r>
      <w:r w:rsidRPr="00B877BC">
        <w:t>u</w:t>
      </w:r>
      <w:r w:rsidRPr="00B877BC">
        <w:t>sement de leur mission</w:t>
      </w:r>
      <w:r w:rsidR="00FA6A88">
        <w:t>.</w:t>
      </w:r>
    </w:p>
    <w:p w14:paraId="23F7D844" w14:textId="77777777" w:rsidR="00FA6A88" w:rsidRDefault="00A92B34" w:rsidP="00FA6A88">
      <w:r w:rsidRPr="00B877BC">
        <w:t>La jeune fille</w:t>
      </w:r>
      <w:r w:rsidR="00FA6A88">
        <w:t xml:space="preserve">, </w:t>
      </w:r>
      <w:r w:rsidRPr="00B877BC">
        <w:t>dotée suffisamment et sortable de tout point</w:t>
      </w:r>
      <w:r w:rsidR="00FA6A88">
        <w:t xml:space="preserve">, </w:t>
      </w:r>
      <w:r w:rsidRPr="00B877BC">
        <w:t>saisit avec empressement la première occasion de mariage qui se présenta</w:t>
      </w:r>
      <w:r w:rsidR="00FA6A88">
        <w:t xml:space="preserve">, </w:t>
      </w:r>
      <w:r w:rsidRPr="00B877BC">
        <w:t>aussitôt qu</w:t>
      </w:r>
      <w:r w:rsidR="00FA6A88">
        <w:t>’</w:t>
      </w:r>
      <w:r w:rsidRPr="00B877BC">
        <w:t xml:space="preserve">elle eut pénétré le ridicule et la malice exécrable de cette vieille chienne qui devint alors </w:t>
      </w:r>
      <w:r w:rsidRPr="00B877BC">
        <w:rPr>
          <w:i/>
          <w:iCs/>
        </w:rPr>
        <w:t>belle</w:t>
      </w:r>
      <w:r w:rsidRPr="00B877BC">
        <w:t>-</w:t>
      </w:r>
      <w:r w:rsidRPr="00B877BC">
        <w:rPr>
          <w:i/>
          <w:iCs/>
        </w:rPr>
        <w:t>mère</w:t>
      </w:r>
      <w:r w:rsidRPr="00B877BC">
        <w:t xml:space="preserve"> par un décret mystérieux de </w:t>
      </w:r>
      <w:smartTag w:uri="urn:schemas-microsoft-com:office:smarttags" w:element="PersonName">
        <w:smartTagPr>
          <w:attr w:name="ProductID" w:val="la Providence"/>
        </w:smartTagPr>
        <w:r w:rsidRPr="00B877BC">
          <w:t>la Providence</w:t>
        </w:r>
      </w:smartTag>
      <w:r w:rsidRPr="00B877BC">
        <w:t xml:space="preserve"> redoutable</w:t>
      </w:r>
      <w:r w:rsidR="00FA6A88">
        <w:t>.</w:t>
      </w:r>
    </w:p>
    <w:p w14:paraId="38B1BDDB" w14:textId="77777777" w:rsidR="00FA6A88" w:rsidRDefault="00A92B34" w:rsidP="00FA6A88">
      <w:r w:rsidRPr="00B877BC">
        <w:t>La vaillance de l</w:t>
      </w:r>
      <w:r w:rsidR="00FA6A88">
        <w:t>’</w:t>
      </w:r>
      <w:r w:rsidRPr="00B877BC">
        <w:t>épouseur fut généralement admirée</w:t>
      </w:r>
      <w:r w:rsidR="00FA6A88">
        <w:t>.</w:t>
      </w:r>
    </w:p>
    <w:p w14:paraId="027ECF78" w14:textId="77777777" w:rsidR="00FA6A88" w:rsidRDefault="00A92B34" w:rsidP="00FA6A88">
      <w:r w:rsidRPr="00B877BC">
        <w:t>La cérémonie était à peine achevée que celui-ci fort ind</w:t>
      </w:r>
      <w:r w:rsidRPr="00B877BC">
        <w:t>é</w:t>
      </w:r>
      <w:r w:rsidRPr="00B877BC">
        <w:t>pendant</w:t>
      </w:r>
      <w:r w:rsidR="00FA6A88">
        <w:t xml:space="preserve">, </w:t>
      </w:r>
      <w:r w:rsidRPr="00B877BC">
        <w:t>ayant déclaré sa volonté ferme de s</w:t>
      </w:r>
      <w:r w:rsidR="00FA6A88">
        <w:t>’</w:t>
      </w:r>
      <w:r w:rsidRPr="00B877BC">
        <w:t>éloigner immédi</w:t>
      </w:r>
      <w:r w:rsidRPr="00B877BC">
        <w:t>a</w:t>
      </w:r>
      <w:r w:rsidRPr="00B877BC">
        <w:t>tement avec sa femme par un train rapide</w:t>
      </w:r>
      <w:r w:rsidR="00FA6A88">
        <w:t xml:space="preserve">, </w:t>
      </w:r>
      <w:r w:rsidRPr="00B877BC">
        <w:t>tout le monde avait pu voir que cette résolution</w:t>
      </w:r>
      <w:r w:rsidR="00FA6A88">
        <w:t xml:space="preserve">, </w:t>
      </w:r>
      <w:r w:rsidRPr="00B877BC">
        <w:t>concertée sans doute</w:t>
      </w:r>
      <w:r w:rsidR="00FA6A88">
        <w:t xml:space="preserve">, </w:t>
      </w:r>
      <w:r w:rsidRPr="00B877BC">
        <w:t>n</w:t>
      </w:r>
      <w:r w:rsidR="00FA6A88">
        <w:t>’</w:t>
      </w:r>
      <w:r w:rsidRPr="00B877BC">
        <w:t xml:space="preserve">affligeait pas le moins du monde la jeune épousée qui avait paru </w:t>
      </w:r>
      <w:r w:rsidRPr="00B877BC">
        <w:lastRenderedPageBreak/>
        <w:t>n</w:t>
      </w:r>
      <w:r w:rsidR="00FA6A88">
        <w:t>’</w:t>
      </w:r>
      <w:r w:rsidRPr="00B877BC">
        <w:t>accorder qu</w:t>
      </w:r>
      <w:r w:rsidR="00FA6A88">
        <w:t>’</w:t>
      </w:r>
      <w:r w:rsidRPr="00B877BC">
        <w:t>une attention vague aux gémissements ou repr</w:t>
      </w:r>
      <w:r w:rsidRPr="00B877BC">
        <w:t>o</w:t>
      </w:r>
      <w:r w:rsidRPr="00B877BC">
        <w:t>ches maternels</w:t>
      </w:r>
      <w:r w:rsidR="00FA6A88">
        <w:t>.</w:t>
      </w:r>
    </w:p>
    <w:p w14:paraId="0A5E8986" w14:textId="77777777" w:rsidR="00FA6A88" w:rsidRDefault="00FA6A88" w:rsidP="00FA6A88">
      <w:r>
        <w:t>M</w:t>
      </w:r>
      <w:r w:rsidRPr="00FA6A88">
        <w:rPr>
          <w:vertAlign w:val="superscript"/>
        </w:rPr>
        <w:t>me</w:t>
      </w:r>
      <w:r>
        <w:t> </w:t>
      </w:r>
      <w:r w:rsidR="00A92B34" w:rsidRPr="00B877BC">
        <w:t>Durable</w:t>
      </w:r>
      <w:r>
        <w:t xml:space="preserve">, </w:t>
      </w:r>
      <w:r w:rsidR="00A92B34" w:rsidRPr="00B877BC">
        <w:t>outrée de l</w:t>
      </w:r>
      <w:r>
        <w:t>’</w:t>
      </w:r>
      <w:r w:rsidR="00A92B34" w:rsidRPr="00B877BC">
        <w:t>indignation la plus généreuse</w:t>
      </w:r>
      <w:r>
        <w:t xml:space="preserve">, </w:t>
      </w:r>
      <w:r w:rsidR="00A92B34" w:rsidRPr="00B877BC">
        <w:t>était donc rentrée dans sa maison solitaire en méditant de s</w:t>
      </w:r>
      <w:r w:rsidR="00A92B34" w:rsidRPr="00B877BC">
        <w:t>a</w:t>
      </w:r>
      <w:r w:rsidR="00A92B34" w:rsidRPr="00B877BC">
        <w:t>crées vengeances</w:t>
      </w:r>
      <w:r>
        <w:t>.</w:t>
      </w:r>
    </w:p>
    <w:p w14:paraId="7C574EB0" w14:textId="77777777" w:rsidR="00FA6A88" w:rsidRDefault="00A92B34" w:rsidP="00FA6A88">
      <w:r w:rsidRPr="00B877BC">
        <w:t>Non</w:t>
      </w:r>
      <w:r w:rsidR="00FA6A88">
        <w:t xml:space="preserve">, </w:t>
      </w:r>
      <w:r w:rsidRPr="00B877BC">
        <w:t>cependant</w:t>
      </w:r>
      <w:r w:rsidR="00FA6A88">
        <w:t xml:space="preserve">. </w:t>
      </w:r>
      <w:r w:rsidRPr="00B877BC">
        <w:t>Le mot de vengeance ne convenait pas</w:t>
      </w:r>
      <w:r w:rsidR="00FA6A88">
        <w:t xml:space="preserve">. </w:t>
      </w:r>
      <w:r w:rsidRPr="00B877BC">
        <w:t>C</w:t>
      </w:r>
      <w:r w:rsidR="00FA6A88">
        <w:t>’</w:t>
      </w:r>
      <w:r w:rsidRPr="00B877BC">
        <w:t>était de punir qu</w:t>
      </w:r>
      <w:r w:rsidR="00FA6A88">
        <w:t>’</w:t>
      </w:r>
      <w:r w:rsidRPr="00B877BC">
        <w:t>il s</w:t>
      </w:r>
      <w:r w:rsidR="00FA6A88">
        <w:t>’</w:t>
      </w:r>
      <w:r w:rsidRPr="00B877BC">
        <w:t>agissait</w:t>
      </w:r>
      <w:r w:rsidR="00FA6A88">
        <w:t>.</w:t>
      </w:r>
    </w:p>
    <w:p w14:paraId="1791771A" w14:textId="77777777" w:rsidR="00FA6A88" w:rsidRDefault="00A92B34" w:rsidP="00FA6A88">
      <w:r w:rsidRPr="00B877BC">
        <w:t>Cette mère outragée avait le droit de punir</w:t>
      </w:r>
      <w:r w:rsidR="00FA6A88">
        <w:t xml:space="preserve">. </w:t>
      </w:r>
      <w:r w:rsidRPr="00B877BC">
        <w:t>Elle en avait même le devoir</w:t>
      </w:r>
      <w:r w:rsidR="00FA6A88">
        <w:t xml:space="preserve">, </w:t>
      </w:r>
      <w:r w:rsidRPr="00B877BC">
        <w:t>pour que force restât au quatrième comma</w:t>
      </w:r>
      <w:r w:rsidRPr="00B877BC">
        <w:t>n</w:t>
      </w:r>
      <w:r w:rsidRPr="00B877BC">
        <w:t>dement de la loi divine</w:t>
      </w:r>
      <w:r w:rsidR="00FA6A88">
        <w:t>.</w:t>
      </w:r>
    </w:p>
    <w:p w14:paraId="16DE6AA4" w14:textId="77777777" w:rsidR="00FA6A88" w:rsidRDefault="00A92B34" w:rsidP="00FA6A88">
      <w:r w:rsidRPr="00B877BC">
        <w:t>Dès lors</w:t>
      </w:r>
      <w:r w:rsidR="00FA6A88">
        <w:t xml:space="preserve">, </w:t>
      </w:r>
      <w:r w:rsidRPr="00B877BC">
        <w:t>tout moyen devenait bon</w:t>
      </w:r>
      <w:r w:rsidR="00FA6A88">
        <w:t xml:space="preserve">, </w:t>
      </w:r>
      <w:r w:rsidRPr="00B877BC">
        <w:t>l</w:t>
      </w:r>
      <w:r w:rsidR="00FA6A88">
        <w:t>’</w:t>
      </w:r>
      <w:r w:rsidRPr="00B877BC">
        <w:t>intention pieuse allait parfumer les plus vénéneuses manigances</w:t>
      </w:r>
      <w:r w:rsidR="00FA6A88">
        <w:t>.</w:t>
      </w:r>
    </w:p>
    <w:p w14:paraId="404041A9" w14:textId="77777777" w:rsidR="00FA6A88" w:rsidRDefault="00A92B34" w:rsidP="00FA6A88">
      <w:r w:rsidRPr="00B877BC">
        <w:t>En exécution de ce louable dessein</w:t>
      </w:r>
      <w:r w:rsidR="00FA6A88">
        <w:t xml:space="preserve">, </w:t>
      </w:r>
      <w:r w:rsidRPr="00B877BC">
        <w:t>la martyre fut déso</w:t>
      </w:r>
      <w:r w:rsidRPr="00B877BC">
        <w:t>r</w:t>
      </w:r>
      <w:r w:rsidRPr="00B877BC">
        <w:t>mais attentive à procurer</w:t>
      </w:r>
      <w:r w:rsidR="00FA6A88">
        <w:t xml:space="preserve">, </w:t>
      </w:r>
      <w:r w:rsidRPr="00B877BC">
        <w:t>par tous les micmacs et tous les trucs</w:t>
      </w:r>
      <w:r w:rsidR="00FA6A88">
        <w:t xml:space="preserve">, </w:t>
      </w:r>
      <w:r w:rsidRPr="00B877BC">
        <w:t>le déshonneur de son gendre et le déshonneur de sa fille</w:t>
      </w:r>
      <w:r w:rsidR="00FA6A88">
        <w:t>.</w:t>
      </w:r>
    </w:p>
    <w:p w14:paraId="05B01EDA" w14:textId="77777777" w:rsidR="00FA6A88" w:rsidRDefault="00A92B34" w:rsidP="00FA6A88">
      <w:r w:rsidRPr="00B877BC">
        <w:t>Le premier fut incriminé de vices monstrueux</w:t>
      </w:r>
      <w:r w:rsidR="00FA6A88">
        <w:t xml:space="preserve">, </w:t>
      </w:r>
      <w:r w:rsidRPr="00B877BC">
        <w:t>d</w:t>
      </w:r>
      <w:r w:rsidR="00FA6A88">
        <w:t>’</w:t>
      </w:r>
      <w:r w:rsidRPr="00B877BC">
        <w:t>habitudes infâmes que certifièrent d</w:t>
      </w:r>
      <w:r w:rsidR="00FA6A88">
        <w:t>’</w:t>
      </w:r>
      <w:r w:rsidRPr="00B877BC">
        <w:t>abominables témoins</w:t>
      </w:r>
      <w:r w:rsidR="00FA6A88">
        <w:t xml:space="preserve">. </w:t>
      </w:r>
      <w:r w:rsidRPr="00B877BC">
        <w:t>La jeune fe</w:t>
      </w:r>
      <w:r w:rsidRPr="00B877BC">
        <w:t>m</w:t>
      </w:r>
      <w:r w:rsidRPr="00B877BC">
        <w:t>me reçut des lettres qui eussent pu être datées de Sodome</w:t>
      </w:r>
      <w:r w:rsidR="00FA6A88">
        <w:t>.</w:t>
      </w:r>
    </w:p>
    <w:p w14:paraId="1345EBB7" w14:textId="77777777" w:rsidR="00FA6A88" w:rsidRDefault="00A92B34" w:rsidP="00FA6A88">
      <w:r w:rsidRPr="00B877BC">
        <w:t>La Culasse lui écrivit des doléances</w:t>
      </w:r>
      <w:r w:rsidR="00FA6A88">
        <w:t xml:space="preserve">, </w:t>
      </w:r>
      <w:r w:rsidRPr="00B877BC">
        <w:t xml:space="preserve">et le Môme Gros-Doigt lui fit assavoir que </w:t>
      </w:r>
      <w:r w:rsidR="00FA6A88">
        <w:t>« </w:t>
      </w:r>
      <w:r w:rsidRPr="00B877BC">
        <w:t>cela ne se passerait pas ainsi</w:t>
      </w:r>
      <w:r w:rsidR="00FA6A88">
        <w:t xml:space="preserve"> ». </w:t>
      </w:r>
      <w:r w:rsidRPr="00B877BC">
        <w:t>Un torrent d</w:t>
      </w:r>
      <w:r w:rsidR="00FA6A88">
        <w:t>’</w:t>
      </w:r>
      <w:r w:rsidRPr="00B877BC">
        <w:t>ordures submergea le lit conjugal des nouveaux époux</w:t>
      </w:r>
      <w:r w:rsidR="00FA6A88">
        <w:t>.</w:t>
      </w:r>
    </w:p>
    <w:p w14:paraId="03E8817D" w14:textId="77777777" w:rsidR="00FA6A88" w:rsidRDefault="00A92B34" w:rsidP="00FA6A88">
      <w:r w:rsidRPr="00B877BC">
        <w:t>De son côté</w:t>
      </w:r>
      <w:r w:rsidR="00FA6A88">
        <w:t xml:space="preserve">, </w:t>
      </w:r>
      <w:r w:rsidRPr="00B877BC">
        <w:t>le mari fut accablé d</w:t>
      </w:r>
      <w:r w:rsidR="00FA6A88">
        <w:t>’</w:t>
      </w:r>
      <w:r w:rsidRPr="00B877BC">
        <w:t>un nombre infini de me</w:t>
      </w:r>
      <w:r w:rsidRPr="00B877BC">
        <w:t>s</w:t>
      </w:r>
      <w:r w:rsidRPr="00B877BC">
        <w:t>sages anonymes ou pseudonymes</w:t>
      </w:r>
      <w:r w:rsidR="00FA6A88">
        <w:t xml:space="preserve">, </w:t>
      </w:r>
      <w:r w:rsidRPr="00B877BC">
        <w:t>de formes variées</w:t>
      </w:r>
      <w:r w:rsidR="00FA6A88">
        <w:t xml:space="preserve">, </w:t>
      </w:r>
      <w:r w:rsidRPr="00B877BC">
        <w:t>mais to</w:t>
      </w:r>
      <w:r w:rsidRPr="00B877BC">
        <w:t>u</w:t>
      </w:r>
      <w:r w:rsidRPr="00B877BC">
        <w:t>jours onctueux et saturés de la plus affable tristesse</w:t>
      </w:r>
      <w:r w:rsidR="00FA6A88">
        <w:t xml:space="preserve">, </w:t>
      </w:r>
      <w:r w:rsidRPr="00B877BC">
        <w:t>l</w:t>
      </w:r>
      <w:r w:rsidR="00FA6A88">
        <w:t>’</w:t>
      </w:r>
      <w:r w:rsidRPr="00B877BC">
        <w:t>informant avec précaution du passé malpropre de sa compagne</w:t>
      </w:r>
      <w:r w:rsidR="00FA6A88">
        <w:t xml:space="preserve">, </w:t>
      </w:r>
      <w:r w:rsidRPr="00B877BC">
        <w:t>au souffle de qui cinquante jeunes filles s</w:t>
      </w:r>
      <w:r w:rsidR="00FA6A88">
        <w:t>’</w:t>
      </w:r>
      <w:r w:rsidRPr="00B877BC">
        <w:t xml:space="preserve">étaient </w:t>
      </w:r>
      <w:r w:rsidRPr="00B877BC">
        <w:lastRenderedPageBreak/>
        <w:t>putréfiées dans les do</w:t>
      </w:r>
      <w:r w:rsidRPr="00B877BC">
        <w:t>r</w:t>
      </w:r>
      <w:r w:rsidRPr="00B877BC">
        <w:t>toirs du pensionnat</w:t>
      </w:r>
      <w:r w:rsidR="00FA6A88">
        <w:t xml:space="preserve">, </w:t>
      </w:r>
      <w:r w:rsidRPr="00B877BC">
        <w:t>et qui n</w:t>
      </w:r>
      <w:r w:rsidR="00FA6A88">
        <w:t>’</w:t>
      </w:r>
      <w:r w:rsidRPr="00B877BC">
        <w:t>avait certainement pu lui offrir</w:t>
      </w:r>
      <w:r w:rsidR="00FA6A88">
        <w:t xml:space="preserve">, </w:t>
      </w:r>
      <w:r w:rsidRPr="00B877BC">
        <w:rPr>
          <w:i/>
          <w:iCs/>
        </w:rPr>
        <w:t>avec</w:t>
      </w:r>
      <w:r w:rsidRPr="00B877BC">
        <w:t xml:space="preserve"> </w:t>
      </w:r>
      <w:r w:rsidRPr="00B877BC">
        <w:rPr>
          <w:i/>
          <w:iCs/>
        </w:rPr>
        <w:t>sa</w:t>
      </w:r>
      <w:r w:rsidRPr="00B877BC">
        <w:t xml:space="preserve"> </w:t>
      </w:r>
      <w:r w:rsidRPr="00B877BC">
        <w:rPr>
          <w:i/>
          <w:iCs/>
        </w:rPr>
        <w:t>dot</w:t>
      </w:r>
      <w:r w:rsidR="00FA6A88">
        <w:t xml:space="preserve">, </w:t>
      </w:r>
      <w:r w:rsidRPr="00B877BC">
        <w:t>que la basse et rudimentaire virginité de son corps</w:t>
      </w:r>
      <w:r w:rsidR="00FA6A88">
        <w:t>.</w:t>
      </w:r>
    </w:p>
    <w:p w14:paraId="17E61312" w14:textId="77777777" w:rsidR="00FA6A88" w:rsidRDefault="00A92B34" w:rsidP="00FA6A88">
      <w:r w:rsidRPr="00B877BC">
        <w:t>Rien n</w:t>
      </w:r>
      <w:r w:rsidR="00FA6A88">
        <w:t>’</w:t>
      </w:r>
      <w:r w:rsidRPr="00B877BC">
        <w:t>exprimait la méchanceté diabolique</w:t>
      </w:r>
      <w:r w:rsidR="00FA6A88">
        <w:t xml:space="preserve">, </w:t>
      </w:r>
      <w:r w:rsidRPr="00B877BC">
        <w:t>la compétence infernale qui faisait mouvoir tous les fils de cette intrigue d</w:t>
      </w:r>
      <w:r w:rsidR="00FA6A88">
        <w:t>’</w:t>
      </w:r>
      <w:r w:rsidRPr="00B877BC">
        <w:t>impostures</w:t>
      </w:r>
      <w:r w:rsidR="00FA6A88">
        <w:t xml:space="preserve">, </w:t>
      </w:r>
      <w:r w:rsidRPr="00B877BC">
        <w:t>qui dosait ainsi</w:t>
      </w:r>
      <w:r w:rsidR="00FA6A88">
        <w:t xml:space="preserve">, </w:t>
      </w:r>
      <w:r w:rsidRPr="00B877BC">
        <w:t>chaque jour</w:t>
      </w:r>
      <w:r w:rsidR="00FA6A88">
        <w:t xml:space="preserve">, </w:t>
      </w:r>
      <w:r w:rsidRPr="00B877BC">
        <w:t>les épouvantables poisons de l</w:t>
      </w:r>
      <w:r w:rsidR="00FA6A88">
        <w:t>’</w:t>
      </w:r>
      <w:r w:rsidRPr="00B877BC">
        <w:t>infanticide</w:t>
      </w:r>
      <w:r w:rsidR="00FA6A88">
        <w:t>.</w:t>
      </w:r>
    </w:p>
    <w:p w14:paraId="07021248" w14:textId="77777777" w:rsidR="00FA6A88" w:rsidRDefault="00A92B34" w:rsidP="00FA6A88">
      <w:r w:rsidRPr="00B877BC">
        <w:t>Cela dura plus de six mois</w:t>
      </w:r>
      <w:r w:rsidR="00FA6A88">
        <w:t xml:space="preserve">. </w:t>
      </w:r>
      <w:r w:rsidRPr="00B877BC">
        <w:t>Les malheureux qui n</w:t>
      </w:r>
      <w:r w:rsidR="00FA6A88">
        <w:t>’</w:t>
      </w:r>
      <w:r w:rsidRPr="00B877BC">
        <w:t>avaient d</w:t>
      </w:r>
      <w:r w:rsidR="00FA6A88">
        <w:t>’</w:t>
      </w:r>
      <w:r w:rsidRPr="00B877BC">
        <w:t>abord voulu sentir qu</w:t>
      </w:r>
      <w:r w:rsidR="00FA6A88">
        <w:t>’</w:t>
      </w:r>
      <w:r w:rsidRPr="00B877BC">
        <w:t>un profond mépris</w:t>
      </w:r>
      <w:r w:rsidR="00FA6A88">
        <w:t xml:space="preserve">, </w:t>
      </w:r>
      <w:r w:rsidRPr="00B877BC">
        <w:t>furent bientôt saisis par l</w:t>
      </w:r>
      <w:r w:rsidR="00FA6A88">
        <w:t>’</w:t>
      </w:r>
      <w:r w:rsidRPr="00B877BC">
        <w:t>horreur d</w:t>
      </w:r>
      <w:r w:rsidR="00FA6A88">
        <w:t>’</w:t>
      </w:r>
      <w:r w:rsidRPr="00B877BC">
        <w:t>une persécution si tenace</w:t>
      </w:r>
      <w:r w:rsidR="00FA6A88">
        <w:t>.</w:t>
      </w:r>
    </w:p>
    <w:p w14:paraId="661718A8" w14:textId="77777777" w:rsidR="00FA6A88" w:rsidRDefault="00A92B34" w:rsidP="00FA6A88">
      <w:r w:rsidRPr="00B877BC">
        <w:t xml:space="preserve">Ils apprirent que des lettres venues de la même source </w:t>
      </w:r>
      <w:r w:rsidRPr="00B877BC">
        <w:rPr>
          <w:i/>
          <w:iCs/>
        </w:rPr>
        <w:t>ignorée</w:t>
      </w:r>
      <w:r w:rsidRPr="00B877BC">
        <w:t xml:space="preserve"> s</w:t>
      </w:r>
      <w:r w:rsidR="00FA6A88">
        <w:t>’</w:t>
      </w:r>
      <w:r w:rsidRPr="00B877BC">
        <w:t>éparpillaient autour d</w:t>
      </w:r>
      <w:r w:rsidR="00FA6A88">
        <w:t>’</w:t>
      </w:r>
      <w:r w:rsidRPr="00B877BC">
        <w:t>eux dans les hôtels</w:t>
      </w:r>
      <w:r w:rsidR="00FA6A88">
        <w:t xml:space="preserve">, </w:t>
      </w:r>
      <w:r w:rsidRPr="00B877BC">
        <w:t>sur les p</w:t>
      </w:r>
      <w:r w:rsidRPr="00B877BC">
        <w:t>a</w:t>
      </w:r>
      <w:r w:rsidRPr="00B877BC">
        <w:t>trons et la domesticité</w:t>
      </w:r>
      <w:r w:rsidR="00FA6A88">
        <w:t xml:space="preserve"> ; </w:t>
      </w:r>
      <w:r w:rsidRPr="00B877BC">
        <w:t>sur certains notables des villes ou des villages qu</w:t>
      </w:r>
      <w:r w:rsidR="00FA6A88">
        <w:t>’</w:t>
      </w:r>
      <w:r w:rsidRPr="00B877BC">
        <w:t>ils traversaient en fuyant</w:t>
      </w:r>
      <w:r w:rsidR="00FA6A88">
        <w:t>.</w:t>
      </w:r>
    </w:p>
    <w:p w14:paraId="3F4E028A" w14:textId="77777777" w:rsidR="00FA6A88" w:rsidRDefault="00A92B34" w:rsidP="00FA6A88">
      <w:r w:rsidRPr="00B877BC">
        <w:t>Ils furent tenaillés par l</w:t>
      </w:r>
      <w:r w:rsidR="00FA6A88">
        <w:t>’</w:t>
      </w:r>
      <w:r w:rsidRPr="00B877BC">
        <w:t>angoisse panique</w:t>
      </w:r>
      <w:r w:rsidR="00FA6A88">
        <w:t xml:space="preserve">, </w:t>
      </w:r>
      <w:r w:rsidRPr="00B877BC">
        <w:t>continuelle</w:t>
      </w:r>
      <w:r w:rsidR="00FA6A88">
        <w:t xml:space="preserve"> ; </w:t>
      </w:r>
      <w:r w:rsidRPr="00B877BC">
        <w:t>gri</w:t>
      </w:r>
      <w:r w:rsidRPr="00B877BC">
        <w:t>f</w:t>
      </w:r>
      <w:r w:rsidRPr="00B877BC">
        <w:t>fés par d</w:t>
      </w:r>
      <w:r w:rsidR="00FA6A88">
        <w:t>’</w:t>
      </w:r>
      <w:r w:rsidRPr="00B877BC">
        <w:t>irréparables soupçons que vainement ils savaient absurdes</w:t>
      </w:r>
      <w:r w:rsidR="00FA6A88">
        <w:t xml:space="preserve">, </w:t>
      </w:r>
      <w:r w:rsidRPr="00B877BC">
        <w:t>roulèrent enfin dans un cloaque de mélancolie</w:t>
      </w:r>
      <w:r w:rsidR="00FA6A88">
        <w:t>.</w:t>
      </w:r>
    </w:p>
    <w:p w14:paraId="38749287" w14:textId="77777777" w:rsidR="00FA6A88" w:rsidRDefault="00A92B34" w:rsidP="00FA6A88">
      <w:r w:rsidRPr="00B877BC">
        <w:t>Ils ne dormirent plus</w:t>
      </w:r>
      <w:r w:rsidR="00FA6A88">
        <w:t xml:space="preserve">, </w:t>
      </w:r>
      <w:r w:rsidRPr="00B877BC">
        <w:t>ne mangèrent plus et leurs âmes s</w:t>
      </w:r>
      <w:r w:rsidR="00FA6A88">
        <w:t>’</w:t>
      </w:r>
      <w:r w:rsidRPr="00B877BC">
        <w:t>extravasèrent dans les gouffres pâles où se dilue l</w:t>
      </w:r>
      <w:r w:rsidR="00FA6A88">
        <w:t>’</w:t>
      </w:r>
      <w:r w:rsidRPr="00B877BC">
        <w:t>espérance</w:t>
      </w:r>
      <w:r w:rsidR="00FA6A88">
        <w:t>.</w:t>
      </w:r>
    </w:p>
    <w:p w14:paraId="31110F0D" w14:textId="77777777" w:rsidR="00FA6A88" w:rsidRDefault="00A92B34" w:rsidP="00FA6A88">
      <w:r w:rsidRPr="00B877BC">
        <w:t>Un jour enfin</w:t>
      </w:r>
      <w:r w:rsidR="00FA6A88">
        <w:t xml:space="preserve">, </w:t>
      </w:r>
      <w:r w:rsidRPr="00B877BC">
        <w:t>ils moururent ensemble à la même heure et dans le même lieu</w:t>
      </w:r>
      <w:r w:rsidR="00FA6A88">
        <w:t xml:space="preserve">, </w:t>
      </w:r>
      <w:r w:rsidRPr="00B877BC">
        <w:t>sans qu</w:t>
      </w:r>
      <w:r w:rsidR="00FA6A88">
        <w:t>’</w:t>
      </w:r>
      <w:r w:rsidRPr="00B877BC">
        <w:t>on ait pu très précisément savoir de quelle manière ils avaient cessé de souffrir</w:t>
      </w:r>
      <w:r w:rsidR="00FA6A88">
        <w:t>.</w:t>
      </w:r>
    </w:p>
    <w:p w14:paraId="6DD8704C" w14:textId="77777777" w:rsidR="00FA6A88" w:rsidRDefault="00A92B34" w:rsidP="00FA6A88">
      <w:r w:rsidRPr="00B877BC">
        <w:t>La mère</w:t>
      </w:r>
      <w:r w:rsidR="00FA6A88">
        <w:t xml:space="preserve">, </w:t>
      </w:r>
      <w:r w:rsidRPr="00B877BC">
        <w:t>qui les suivait comme le requin</w:t>
      </w:r>
      <w:r w:rsidR="00FA6A88">
        <w:t xml:space="preserve">, </w:t>
      </w:r>
      <w:r w:rsidRPr="00B877BC">
        <w:t>fit constater leur suicide pour qu</w:t>
      </w:r>
      <w:r w:rsidR="00FA6A88">
        <w:t>’</w:t>
      </w:r>
      <w:r w:rsidRPr="00B877BC">
        <w:t>ils n</w:t>
      </w:r>
      <w:r w:rsidR="00FA6A88">
        <w:t>’</w:t>
      </w:r>
      <w:r w:rsidRPr="00B877BC">
        <w:t>eussent point de part à la sépulture des chrétiens</w:t>
      </w:r>
      <w:r w:rsidR="00FA6A88">
        <w:t>.</w:t>
      </w:r>
    </w:p>
    <w:p w14:paraId="29547B97" w14:textId="77777777" w:rsidR="00FA6A88" w:rsidRDefault="00A92B34" w:rsidP="00FA6A88">
      <w:r w:rsidRPr="00B877BC">
        <w:t>Elle est</w:t>
      </w:r>
      <w:r w:rsidR="00FA6A88">
        <w:t xml:space="preserve">, </w:t>
      </w:r>
      <w:r w:rsidRPr="00B877BC">
        <w:t>de plus en plus</w:t>
      </w:r>
      <w:r w:rsidR="00FA6A88">
        <w:t xml:space="preserve">, </w:t>
      </w:r>
      <w:r w:rsidRPr="00B877BC">
        <w:t>la Martyre</w:t>
      </w:r>
      <w:r w:rsidR="00FA6A88">
        <w:t xml:space="preserve">, </w:t>
      </w:r>
      <w:r w:rsidRPr="00B877BC">
        <w:t>s</w:t>
      </w:r>
      <w:r w:rsidR="00FA6A88">
        <w:t>’</w:t>
      </w:r>
      <w:r w:rsidRPr="00B877BC">
        <w:t>élève chaque jour jusqu</w:t>
      </w:r>
      <w:r w:rsidR="00FA6A88">
        <w:t>’</w:t>
      </w:r>
      <w:r w:rsidRPr="00B877BC">
        <w:t>au troisième ciel</w:t>
      </w:r>
      <w:r w:rsidR="00FA6A88">
        <w:t xml:space="preserve">, </w:t>
      </w:r>
      <w:r w:rsidRPr="00B877BC">
        <w:t>avec une extrême facilité</w:t>
      </w:r>
      <w:r w:rsidR="00FA6A88">
        <w:t xml:space="preserve">, </w:t>
      </w:r>
      <w:r w:rsidRPr="00B877BC">
        <w:t xml:space="preserve">et </w:t>
      </w:r>
      <w:r w:rsidRPr="00B877BC">
        <w:lastRenderedPageBreak/>
        <w:t>carillonne tous les soirs à la dernière heure</w:t>
      </w:r>
      <w:r w:rsidR="00FA6A88">
        <w:t xml:space="preserve">, – </w:t>
      </w:r>
      <w:r w:rsidRPr="00B877BC">
        <w:t>dit la chronique de la rue de Constantinople</w:t>
      </w:r>
      <w:r w:rsidR="00FA6A88">
        <w:t xml:space="preserve"> – </w:t>
      </w:r>
      <w:r w:rsidRPr="00B877BC">
        <w:t>un robuste valet de chambre</w:t>
      </w:r>
      <w:r w:rsidR="00FA6A88">
        <w:t>.</w:t>
      </w:r>
    </w:p>
    <w:p w14:paraId="4D1B2A76" w14:textId="23590654" w:rsidR="00A92B34" w:rsidRPr="00B877BC" w:rsidRDefault="00A92B34" w:rsidP="00FA6A88">
      <w:pPr>
        <w:pStyle w:val="Titre1"/>
      </w:pPr>
      <w:bookmarkStart w:id="19" w:name="_Toc198811654"/>
      <w:r w:rsidRPr="00B877BC">
        <w:lastRenderedPageBreak/>
        <w:t>XVII</w:t>
      </w:r>
      <w:r w:rsidRPr="00B877BC">
        <w:br/>
      </w:r>
      <w:r w:rsidRPr="00B877BC">
        <w:br/>
        <w:t>LE SOUPÇON</w:t>
      </w:r>
      <w:bookmarkEnd w:id="19"/>
      <w:r w:rsidRPr="00B877BC">
        <w:br/>
      </w:r>
    </w:p>
    <w:p w14:paraId="06D84782" w14:textId="77777777" w:rsidR="00FA6A88" w:rsidRDefault="00A92B34" w:rsidP="00FA6A88">
      <w:pPr>
        <w:jc w:val="right"/>
      </w:pPr>
      <w:r w:rsidRPr="00FA6A88">
        <w:rPr>
          <w:i/>
          <w:iCs/>
        </w:rPr>
        <w:t>À Édouard d</w:t>
      </w:r>
      <w:r w:rsidR="00FA6A88" w:rsidRPr="00FA6A88">
        <w:rPr>
          <w:i/>
          <w:iCs/>
        </w:rPr>
        <w:t>’</w:t>
      </w:r>
      <w:proofErr w:type="spellStart"/>
      <w:r w:rsidRPr="00FA6A88">
        <w:rPr>
          <w:i/>
          <w:iCs/>
        </w:rPr>
        <w:t>Arbourg</w:t>
      </w:r>
      <w:proofErr w:type="spellEnd"/>
      <w:r w:rsidR="00FA6A88" w:rsidRPr="00FA6A88">
        <w:t>.</w:t>
      </w:r>
    </w:p>
    <w:p w14:paraId="3F71BC63" w14:textId="77777777" w:rsidR="00FA6A88" w:rsidRDefault="00A92B34" w:rsidP="00FA6A88">
      <w:r w:rsidRPr="00B877BC">
        <w:t>Le nombre des imbéciles a beau être infini</w:t>
      </w:r>
      <w:r w:rsidR="00FA6A88">
        <w:t xml:space="preserve">, </w:t>
      </w:r>
      <w:r w:rsidRPr="00B877BC">
        <w:t>selon l</w:t>
      </w:r>
      <w:r w:rsidR="00FA6A88">
        <w:t>’</w:t>
      </w:r>
      <w:r w:rsidRPr="00B877BC">
        <w:t>expression canonique de l</w:t>
      </w:r>
      <w:r w:rsidR="00FA6A88">
        <w:t>’</w:t>
      </w:r>
      <w:r w:rsidRPr="00B877BC">
        <w:t>Ecclésiaste</w:t>
      </w:r>
      <w:r w:rsidR="00FA6A88">
        <w:t xml:space="preserve">, </w:t>
      </w:r>
      <w:r w:rsidRPr="00B877BC">
        <w:t>il serait difficile pou</w:t>
      </w:r>
      <w:r w:rsidRPr="00B877BC">
        <w:t>r</w:t>
      </w:r>
      <w:r w:rsidRPr="00B877BC">
        <w:t>tant de rencontrer ou de concevoir un aussi parfait idiot que ce marchand d</w:t>
      </w:r>
      <w:r w:rsidR="00FA6A88">
        <w:t>’</w:t>
      </w:r>
      <w:r w:rsidRPr="00B877BC">
        <w:t>huile de sphinx dont tous les journaux ont relaté ou auraient pu relater</w:t>
      </w:r>
      <w:r w:rsidR="00FA6A88">
        <w:t xml:space="preserve">, </w:t>
      </w:r>
      <w:r w:rsidRPr="00B877BC">
        <w:t>ces jours derniers</w:t>
      </w:r>
      <w:r w:rsidR="00FA6A88">
        <w:t xml:space="preserve">, </w:t>
      </w:r>
      <w:r w:rsidRPr="00B877BC">
        <w:t>le bruyant suicide</w:t>
      </w:r>
      <w:r w:rsidR="00FA6A88">
        <w:t>.</w:t>
      </w:r>
    </w:p>
    <w:p w14:paraId="19811FB6" w14:textId="77777777" w:rsidR="00FA6A88" w:rsidRDefault="00A92B34" w:rsidP="00FA6A88">
      <w:r w:rsidRPr="00B877BC">
        <w:t>L</w:t>
      </w:r>
      <w:r w:rsidR="00FA6A88">
        <w:t>’</w:t>
      </w:r>
      <w:r w:rsidRPr="00B877BC">
        <w:t>histoire des crétins célèbres est au pied du mur aussitôt qu</w:t>
      </w:r>
      <w:r w:rsidR="00FA6A88">
        <w:t>’</w:t>
      </w:r>
      <w:r w:rsidRPr="00B877BC">
        <w:t>on a parlé d</w:t>
      </w:r>
      <w:r w:rsidR="00FA6A88">
        <w:t>’</w:t>
      </w:r>
      <w:r w:rsidRPr="00B877BC">
        <w:t>Aristobule</w:t>
      </w:r>
      <w:r w:rsidR="00FA6A88">
        <w:t xml:space="preserve">. </w:t>
      </w:r>
      <w:r w:rsidRPr="00B877BC">
        <w:t>Je demande la permission de ma</w:t>
      </w:r>
      <w:r w:rsidRPr="00B877BC">
        <w:t>s</w:t>
      </w:r>
      <w:r w:rsidRPr="00B877BC">
        <w:t>quer de ce transparent anagramme le patronymique de mon héros</w:t>
      </w:r>
      <w:r w:rsidR="00FA6A88">
        <w:t>.</w:t>
      </w:r>
    </w:p>
    <w:p w14:paraId="671F1422" w14:textId="77777777" w:rsidR="00FA6A88" w:rsidRDefault="00A92B34" w:rsidP="00FA6A88">
      <w:r w:rsidRPr="00B877BC">
        <w:t>Aristobule donc naquit</w:t>
      </w:r>
      <w:r w:rsidR="00FA6A88">
        <w:t xml:space="preserve">, </w:t>
      </w:r>
      <w:r w:rsidRPr="00B877BC">
        <w:t>pour l</w:t>
      </w:r>
      <w:r w:rsidR="00FA6A88">
        <w:t>’</w:t>
      </w:r>
      <w:r w:rsidRPr="00B877BC">
        <w:t>étonnement d</w:t>
      </w:r>
      <w:r w:rsidR="00FA6A88">
        <w:t>’</w:t>
      </w:r>
      <w:r w:rsidRPr="00B877BC">
        <w:t>un grand nombre</w:t>
      </w:r>
      <w:r w:rsidR="00FA6A88">
        <w:t xml:space="preserve">, </w:t>
      </w:r>
      <w:r w:rsidRPr="00B877BC">
        <w:t>à l</w:t>
      </w:r>
      <w:r w:rsidR="00FA6A88">
        <w:t>’</w:t>
      </w:r>
      <w:r w:rsidRPr="00B877BC">
        <w:t>âge de cinquante-cinq ans</w:t>
      </w:r>
      <w:r w:rsidR="00FA6A88">
        <w:t xml:space="preserve">, </w:t>
      </w:r>
      <w:r w:rsidRPr="00B877BC">
        <w:t>c</w:t>
      </w:r>
      <w:r w:rsidR="00FA6A88">
        <w:t>’</w:t>
      </w:r>
      <w:r w:rsidRPr="00B877BC">
        <w:t>est-à-dire que</w:t>
      </w:r>
      <w:r w:rsidR="00FA6A88">
        <w:t xml:space="preserve">, </w:t>
      </w:r>
      <w:r w:rsidRPr="00B877BC">
        <w:t>dès le biberon</w:t>
      </w:r>
      <w:r w:rsidR="00FA6A88">
        <w:t xml:space="preserve">, </w:t>
      </w:r>
      <w:r w:rsidRPr="00B877BC">
        <w:t>se manifesta en lui une de ces prudences qui supposent environ trois fois la majorité des citoyens ordinaires</w:t>
      </w:r>
      <w:r w:rsidR="00FA6A88">
        <w:t>.</w:t>
      </w:r>
    </w:p>
    <w:p w14:paraId="72814702" w14:textId="77777777" w:rsidR="00FA6A88" w:rsidRDefault="00A92B34" w:rsidP="00FA6A88">
      <w:r w:rsidRPr="00B877BC">
        <w:t>Dans ses langes</w:t>
      </w:r>
      <w:r w:rsidR="00FA6A88">
        <w:t xml:space="preserve">, </w:t>
      </w:r>
      <w:r w:rsidRPr="00B877BC">
        <w:t>l</w:t>
      </w:r>
      <w:r w:rsidR="00FA6A88">
        <w:t>’</w:t>
      </w:r>
      <w:r w:rsidRPr="00B877BC">
        <w:t>aimable enfant se défiait déjà du monde entier</w:t>
      </w:r>
      <w:r w:rsidR="00FA6A88">
        <w:t xml:space="preserve">. </w:t>
      </w:r>
      <w:r w:rsidRPr="00B877BC">
        <w:t>Taciturne par circonspection ou ne gueulant qu</w:t>
      </w:r>
      <w:r w:rsidR="00FA6A88">
        <w:t>’</w:t>
      </w:r>
      <w:r w:rsidRPr="00B877BC">
        <w:t>avec a</w:t>
      </w:r>
      <w:r w:rsidRPr="00B877BC">
        <w:t>s</w:t>
      </w:r>
      <w:r w:rsidRPr="00B877BC">
        <w:t>tuce</w:t>
      </w:r>
      <w:r w:rsidR="00FA6A88">
        <w:t xml:space="preserve">, </w:t>
      </w:r>
      <w:r w:rsidRPr="00B877BC">
        <w:t>il bava soupçonneusement jusqu</w:t>
      </w:r>
      <w:r w:rsidR="00FA6A88">
        <w:t>’</w:t>
      </w:r>
      <w:r w:rsidRPr="00B877BC">
        <w:t>à l</w:t>
      </w:r>
      <w:r w:rsidR="00FA6A88">
        <w:t>’</w:t>
      </w:r>
      <w:r w:rsidRPr="00B877BC">
        <w:t>échéance de sa dent</w:t>
      </w:r>
      <w:r w:rsidRPr="00B877BC">
        <w:t>i</w:t>
      </w:r>
      <w:r w:rsidRPr="00B877BC">
        <w:t>tion</w:t>
      </w:r>
      <w:r w:rsidR="00FA6A88">
        <w:t>.</w:t>
      </w:r>
    </w:p>
    <w:p w14:paraId="3A5E3574" w14:textId="77777777" w:rsidR="00FA6A88" w:rsidRDefault="00A92B34" w:rsidP="00FA6A88">
      <w:r w:rsidRPr="00B877BC">
        <w:t>Ses parents s</w:t>
      </w:r>
      <w:r w:rsidR="00FA6A88">
        <w:t>’</w:t>
      </w:r>
      <w:r w:rsidRPr="00B877BC">
        <w:t>estimèrent comblés du ciel pour avoir enge</w:t>
      </w:r>
      <w:r w:rsidRPr="00B877BC">
        <w:t>n</w:t>
      </w:r>
      <w:r w:rsidRPr="00B877BC">
        <w:t>dré un tel garçon</w:t>
      </w:r>
      <w:r w:rsidR="00FA6A88">
        <w:t xml:space="preserve">, </w:t>
      </w:r>
      <w:r w:rsidRPr="00B877BC">
        <w:t>qui</w:t>
      </w:r>
      <w:r w:rsidR="00FA6A88">
        <w:t xml:space="preserve">, </w:t>
      </w:r>
      <w:r w:rsidRPr="00B877BC">
        <w:t>ne parlant pas encore</w:t>
      </w:r>
      <w:r w:rsidR="00FA6A88">
        <w:t xml:space="preserve">, </w:t>
      </w:r>
      <w:r w:rsidRPr="00B877BC">
        <w:t>surveillait déjà les domestiques</w:t>
      </w:r>
      <w:r w:rsidR="00FA6A88">
        <w:t xml:space="preserve">, </w:t>
      </w:r>
      <w:r w:rsidRPr="00B877BC">
        <w:t>se faisait hisser sur des chaises pour vérifier le contenu des armoires et ne consentait à dormir qu</w:t>
      </w:r>
      <w:r w:rsidR="00FA6A88">
        <w:t>’</w:t>
      </w:r>
      <w:r w:rsidRPr="00B877BC">
        <w:t>après avoir regardé sous tous les lits</w:t>
      </w:r>
      <w:r w:rsidR="00FA6A88">
        <w:t>.</w:t>
      </w:r>
    </w:p>
    <w:p w14:paraId="5BAFB5E2" w14:textId="77777777" w:rsidR="00FA6A88" w:rsidRDefault="00A92B34" w:rsidP="00FA6A88">
      <w:r w:rsidRPr="00B877BC">
        <w:lastRenderedPageBreak/>
        <w:t>Écolier sournois et délateur</w:t>
      </w:r>
      <w:r w:rsidR="00FA6A88">
        <w:t xml:space="preserve">, </w:t>
      </w:r>
      <w:r w:rsidRPr="00B877BC">
        <w:t>il se fit abhorrer de ses condi</w:t>
      </w:r>
      <w:r w:rsidRPr="00B877BC">
        <w:t>s</w:t>
      </w:r>
      <w:r w:rsidRPr="00B877BC">
        <w:t>ciples par ses allures de mouchard et par le silence hermétique où se claquemurait le néant de son vilain cœur</w:t>
      </w:r>
      <w:r w:rsidR="00FA6A88">
        <w:t>.</w:t>
      </w:r>
    </w:p>
    <w:p w14:paraId="2D704A20" w14:textId="77777777" w:rsidR="00FA6A88" w:rsidRDefault="00A92B34" w:rsidP="00FA6A88">
      <w:r w:rsidRPr="00B877BC">
        <w:t>L</w:t>
      </w:r>
      <w:r w:rsidR="00FA6A88">
        <w:t>’</w:t>
      </w:r>
      <w:r w:rsidRPr="00B877BC">
        <w:t>unique pensée qu</w:t>
      </w:r>
      <w:r w:rsidR="00FA6A88">
        <w:t>’</w:t>
      </w:r>
      <w:r w:rsidRPr="00B877BC">
        <w:t>il parut alors</w:t>
      </w:r>
      <w:r w:rsidR="00FA6A88">
        <w:t xml:space="preserve">, </w:t>
      </w:r>
      <w:r w:rsidRPr="00B877BC">
        <w:t>comme depuis et jusqu</w:t>
      </w:r>
      <w:r w:rsidR="00FA6A88">
        <w:t>’</w:t>
      </w:r>
      <w:r w:rsidRPr="00B877BC">
        <w:t>à la fin de ses misérables jours</w:t>
      </w:r>
      <w:r w:rsidR="00FA6A88">
        <w:t xml:space="preserve">, </w:t>
      </w:r>
      <w:r w:rsidRPr="00B877BC">
        <w:t>capable d</w:t>
      </w:r>
      <w:r w:rsidR="00FA6A88">
        <w:t>’</w:t>
      </w:r>
      <w:r w:rsidRPr="00B877BC">
        <w:t>excogiter</w:t>
      </w:r>
      <w:r w:rsidR="00FA6A88">
        <w:t xml:space="preserve">, </w:t>
      </w:r>
      <w:r w:rsidRPr="00B877BC">
        <w:t>fut que tout le monde</w:t>
      </w:r>
      <w:r w:rsidR="00FA6A88">
        <w:t xml:space="preserve">, </w:t>
      </w:r>
      <w:r w:rsidRPr="00B877BC">
        <w:t>aussi bien que lui-même</w:t>
      </w:r>
      <w:r w:rsidR="00FA6A88">
        <w:t xml:space="preserve">, </w:t>
      </w:r>
      <w:r w:rsidRPr="00B877BC">
        <w:t>se dissimulait avec une atte</w:t>
      </w:r>
      <w:r w:rsidRPr="00B877BC">
        <w:t>n</w:t>
      </w:r>
      <w:r w:rsidRPr="00B877BC">
        <w:t>tion continuelle</w:t>
      </w:r>
      <w:r w:rsidR="00FA6A88">
        <w:t xml:space="preserve">, </w:t>
      </w:r>
      <w:r w:rsidRPr="00B877BC">
        <w:t>prodigieuse</w:t>
      </w:r>
      <w:r w:rsidR="00FA6A88">
        <w:t xml:space="preserve">, </w:t>
      </w:r>
      <w:r w:rsidRPr="00B877BC">
        <w:t>et que les plus expansifs ou les plus bavards étaient précisément ceux dont il fallait le plus se garder</w:t>
      </w:r>
      <w:r w:rsidR="00FA6A88">
        <w:t>.</w:t>
      </w:r>
    </w:p>
    <w:p w14:paraId="57C93DCD" w14:textId="77777777" w:rsidR="00FA6A88" w:rsidRDefault="00A92B34" w:rsidP="00FA6A88">
      <w:r w:rsidRPr="00B877BC">
        <w:t>Quand les sales pommiers de concupiscence commenc</w:t>
      </w:r>
      <w:r w:rsidRPr="00B877BC">
        <w:t>è</w:t>
      </w:r>
      <w:r w:rsidRPr="00B877BC">
        <w:t>rent à fleurir en lui</w:t>
      </w:r>
      <w:r w:rsidR="00FA6A88">
        <w:t xml:space="preserve">, </w:t>
      </w:r>
      <w:r w:rsidRPr="00B877BC">
        <w:t>aux alentours de son dix-septième pri</w:t>
      </w:r>
      <w:r w:rsidRPr="00B877BC">
        <w:t>n</w:t>
      </w:r>
      <w:r w:rsidRPr="00B877BC">
        <w:t>temps</w:t>
      </w:r>
      <w:r w:rsidR="00FA6A88">
        <w:t xml:space="preserve">, </w:t>
      </w:r>
      <w:r w:rsidRPr="00B877BC">
        <w:t>il ne s</w:t>
      </w:r>
      <w:r w:rsidR="00FA6A88">
        <w:t>’</w:t>
      </w:r>
      <w:r w:rsidRPr="00B877BC">
        <w:t>opposa pas vertueusement au bouc tentateur</w:t>
      </w:r>
      <w:r w:rsidR="00FA6A88">
        <w:t xml:space="preserve">, </w:t>
      </w:r>
      <w:r w:rsidRPr="00B877BC">
        <w:t>mais s</w:t>
      </w:r>
      <w:r w:rsidR="00FA6A88">
        <w:t>’</w:t>
      </w:r>
      <w:r w:rsidRPr="00B877BC">
        <w:t>appliqua de son mieux à le décevoir</w:t>
      </w:r>
      <w:r w:rsidR="00FA6A88">
        <w:t xml:space="preserve">, </w:t>
      </w:r>
      <w:r w:rsidRPr="00B877BC">
        <w:t>chaque fois qu</w:t>
      </w:r>
      <w:r w:rsidR="00FA6A88">
        <w:t>’</w:t>
      </w:r>
      <w:r w:rsidRPr="00B877BC">
        <w:t>il pointait sa corne</w:t>
      </w:r>
      <w:r w:rsidR="00FA6A88">
        <w:t xml:space="preserve">, </w:t>
      </w:r>
      <w:r w:rsidRPr="00B877BC">
        <w:t>pour ne pas être victime de l</w:t>
      </w:r>
      <w:r w:rsidR="00FA6A88">
        <w:t>’</w:t>
      </w:r>
      <w:r w:rsidRPr="00B877BC">
        <w:t>atroce perfidie des femmes</w:t>
      </w:r>
      <w:r w:rsidR="00FA6A88">
        <w:t>.</w:t>
      </w:r>
    </w:p>
    <w:p w14:paraId="72E50644" w14:textId="77777777" w:rsidR="00FA6A88" w:rsidRDefault="00A92B34" w:rsidP="00FA6A88">
      <w:r w:rsidRPr="00B877BC">
        <w:t>Enfin</w:t>
      </w:r>
      <w:r w:rsidR="00FA6A88">
        <w:t xml:space="preserve">, </w:t>
      </w:r>
      <w:r w:rsidRPr="00B877BC">
        <w:t>ce savoureux imbécile eut</w:t>
      </w:r>
      <w:r w:rsidR="00FA6A88">
        <w:t xml:space="preserve">, </w:t>
      </w:r>
      <w:r w:rsidRPr="00B877BC">
        <w:t>dès l</w:t>
      </w:r>
      <w:r w:rsidR="00FA6A88">
        <w:t>’</w:t>
      </w:r>
      <w:r w:rsidRPr="00B877BC">
        <w:t>origine</w:t>
      </w:r>
      <w:r w:rsidR="00FA6A88">
        <w:t xml:space="preserve">, </w:t>
      </w:r>
      <w:r w:rsidRPr="00B877BC">
        <w:t>quelque chose qui donnait l</w:t>
      </w:r>
      <w:r w:rsidR="00FA6A88">
        <w:t>’</w:t>
      </w:r>
      <w:r w:rsidRPr="00B877BC">
        <w:t>illusion de la profondeur</w:t>
      </w:r>
      <w:r w:rsidR="00FA6A88">
        <w:t xml:space="preserve">. </w:t>
      </w:r>
      <w:r w:rsidRPr="00B877BC">
        <w:t>Il fut un bâtard de l</w:t>
      </w:r>
      <w:r w:rsidR="00FA6A88">
        <w:t>’</w:t>
      </w:r>
      <w:r w:rsidRPr="00B877BC">
        <w:t>ombre</w:t>
      </w:r>
      <w:r w:rsidR="00FA6A88">
        <w:t xml:space="preserve">, </w:t>
      </w:r>
      <w:r w:rsidRPr="00B877BC">
        <w:t>comme eût dit Hugo</w:t>
      </w:r>
      <w:r w:rsidR="00FA6A88">
        <w:t xml:space="preserve">, </w:t>
      </w:r>
      <w:r w:rsidRPr="00B877BC">
        <w:t>un fœtus de l</w:t>
      </w:r>
      <w:r w:rsidR="00FA6A88">
        <w:t>’</w:t>
      </w:r>
      <w:r w:rsidRPr="00B877BC">
        <w:t>opacité</w:t>
      </w:r>
      <w:r w:rsidR="00FA6A88">
        <w:t xml:space="preserve">, </w:t>
      </w:r>
      <w:r w:rsidRPr="00B877BC">
        <w:t>et il eut toujours l</w:t>
      </w:r>
      <w:r w:rsidR="00FA6A88">
        <w:t>’</w:t>
      </w:r>
      <w:r w:rsidRPr="00B877BC">
        <w:t>air de flotter dans un bocal de ténèbres</w:t>
      </w:r>
      <w:r w:rsidR="00FA6A88">
        <w:t>,.</w:t>
      </w:r>
    </w:p>
    <w:p w14:paraId="09274B9C" w14:textId="77777777" w:rsidR="00FA6A88" w:rsidRDefault="00FA6A88" w:rsidP="00FA6A88">
      <w:pPr>
        <w:pStyle w:val="Etoile"/>
      </w:pPr>
      <w:r>
        <w:t>* * *</w:t>
      </w:r>
    </w:p>
    <w:p w14:paraId="4FA54822" w14:textId="77777777" w:rsidR="00FA6A88" w:rsidRDefault="00A92B34" w:rsidP="00FA6A88">
      <w:r w:rsidRPr="00B877BC">
        <w:t>Un jour</w:t>
      </w:r>
      <w:r w:rsidR="00FA6A88">
        <w:t xml:space="preserve">, </w:t>
      </w:r>
      <w:r w:rsidRPr="00B877BC">
        <w:t>cependant</w:t>
      </w:r>
      <w:r w:rsidR="00FA6A88">
        <w:t xml:space="preserve">, </w:t>
      </w:r>
      <w:r w:rsidRPr="00B877BC">
        <w:t>il se maria</w:t>
      </w:r>
      <w:r w:rsidR="00FA6A88">
        <w:t xml:space="preserve">. </w:t>
      </w:r>
      <w:r w:rsidRPr="00B877BC">
        <w:t>Les affaires sont indiscut</w:t>
      </w:r>
      <w:r w:rsidRPr="00B877BC">
        <w:t>a</w:t>
      </w:r>
      <w:r w:rsidRPr="00B877BC">
        <w:t xml:space="preserve">blement les affaires et la prospérité de la raison commerciale </w:t>
      </w:r>
      <w:r w:rsidR="00FA6A88">
        <w:t>« </w:t>
      </w:r>
      <w:r w:rsidRPr="00B877BC">
        <w:t>Aristobule et fils</w:t>
      </w:r>
      <w:r w:rsidR="00FA6A88">
        <w:t> »</w:t>
      </w:r>
      <w:r w:rsidRPr="00B877BC">
        <w:t xml:space="preserve"> exigeait impérieusement qu</w:t>
      </w:r>
      <w:r w:rsidR="00FA6A88">
        <w:t>’</w:t>
      </w:r>
      <w:r w:rsidRPr="00B877BC">
        <w:t>une héritière confortable entrât dans son lit</w:t>
      </w:r>
      <w:r w:rsidR="00FA6A88">
        <w:t xml:space="preserve">, </w:t>
      </w:r>
      <w:r w:rsidRPr="00B877BC">
        <w:t>jusqu</w:t>
      </w:r>
      <w:r w:rsidR="00FA6A88">
        <w:t>’</w:t>
      </w:r>
      <w:r w:rsidRPr="00B877BC">
        <w:t>alors ignorant des promi</w:t>
      </w:r>
      <w:r w:rsidRPr="00B877BC">
        <w:t>s</w:t>
      </w:r>
      <w:r w:rsidRPr="00B877BC">
        <w:t>cuités</w:t>
      </w:r>
      <w:r w:rsidR="00FA6A88">
        <w:t>.</w:t>
      </w:r>
    </w:p>
    <w:p w14:paraId="61477D69" w14:textId="77777777" w:rsidR="00FA6A88" w:rsidRDefault="00A92B34" w:rsidP="00FA6A88">
      <w:r w:rsidRPr="00B877BC">
        <w:t>On ne saura probablement jamais ce qui fut accompli dans cette couche mystérieuse</w:t>
      </w:r>
      <w:r w:rsidR="00FA6A88">
        <w:t xml:space="preserve">. </w:t>
      </w:r>
      <w:r w:rsidRPr="00B877BC">
        <w:t>Mais un grand nombre de particular</w:t>
      </w:r>
      <w:r w:rsidRPr="00B877BC">
        <w:t>i</w:t>
      </w:r>
      <w:r w:rsidRPr="00B877BC">
        <w:t>tés</w:t>
      </w:r>
      <w:r w:rsidR="00FA6A88">
        <w:t xml:space="preserve">, </w:t>
      </w:r>
      <w:r w:rsidRPr="00B877BC">
        <w:t>relevées avec une exactitude scrupuleuse</w:t>
      </w:r>
      <w:r w:rsidR="00FA6A88">
        <w:t xml:space="preserve">, </w:t>
      </w:r>
      <w:r w:rsidRPr="00B877BC">
        <w:t>donnent à penser que les molécules des époux durent se combiner un peu moins souvent que n</w:t>
      </w:r>
      <w:r w:rsidR="00FA6A88">
        <w:t>’</w:t>
      </w:r>
      <w:r w:rsidRPr="00B877BC">
        <w:t>arrive la précession des équinoxes</w:t>
      </w:r>
      <w:r w:rsidR="00FA6A88">
        <w:t>.</w:t>
      </w:r>
    </w:p>
    <w:p w14:paraId="218F5385" w14:textId="77777777" w:rsidR="00FA6A88" w:rsidRDefault="00A92B34" w:rsidP="00FA6A88">
      <w:r w:rsidRPr="00B877BC">
        <w:lastRenderedPageBreak/>
        <w:t>Mode conjugal qui n</w:t>
      </w:r>
      <w:r w:rsidR="00FA6A88">
        <w:t>’</w:t>
      </w:r>
      <w:r w:rsidRPr="00B877BC">
        <w:t>empêcha pas Aristobule d</w:t>
      </w:r>
      <w:r w:rsidR="00FA6A88">
        <w:t>’</w:t>
      </w:r>
      <w:r w:rsidRPr="00B877BC">
        <w:t>être dévoré d</w:t>
      </w:r>
      <w:r w:rsidR="00FA6A88">
        <w:t>’</w:t>
      </w:r>
      <w:r w:rsidRPr="00B877BC">
        <w:t>une jalousie de marcassin</w:t>
      </w:r>
      <w:r w:rsidR="00FA6A88">
        <w:t xml:space="preserve">, </w:t>
      </w:r>
      <w:r w:rsidRPr="00B877BC">
        <w:t>dont l</w:t>
      </w:r>
      <w:r w:rsidR="00FA6A88">
        <w:t>’</w:t>
      </w:r>
      <w:r w:rsidRPr="00B877BC">
        <w:t>effet admirable fut de d</w:t>
      </w:r>
      <w:r w:rsidRPr="00B877BC">
        <w:t>é</w:t>
      </w:r>
      <w:r w:rsidRPr="00B877BC">
        <w:t>niaiser sa bourrique de femme</w:t>
      </w:r>
      <w:r w:rsidR="00FA6A88">
        <w:t xml:space="preserve">, </w:t>
      </w:r>
      <w:r w:rsidRPr="00B877BC">
        <w:t>infiniment mieux et plus vite que n</w:t>
      </w:r>
      <w:r w:rsidR="00FA6A88">
        <w:t>’</w:t>
      </w:r>
      <w:r w:rsidRPr="00B877BC">
        <w:t>aurait pu faire la tendresse la plus savante</w:t>
      </w:r>
      <w:r w:rsidR="00FA6A88">
        <w:t xml:space="preserve">, </w:t>
      </w:r>
      <w:r w:rsidRPr="00B877BC">
        <w:t>la plus sugge</w:t>
      </w:r>
      <w:r w:rsidRPr="00B877BC">
        <w:t>s</w:t>
      </w:r>
      <w:r w:rsidRPr="00B877BC">
        <w:t>tive</w:t>
      </w:r>
      <w:r w:rsidR="00FA6A88">
        <w:t>.</w:t>
      </w:r>
    </w:p>
    <w:p w14:paraId="64C944C5" w14:textId="77777777" w:rsidR="00FA6A88" w:rsidRDefault="00A92B34" w:rsidP="00FA6A88">
      <w:r w:rsidRPr="00B877BC">
        <w:t>Quelle que soit mon ambition de désobliger</w:t>
      </w:r>
      <w:r w:rsidR="00FA6A88">
        <w:t xml:space="preserve">, </w:t>
      </w:r>
      <w:r w:rsidRPr="00B877BC">
        <w:t>je n</w:t>
      </w:r>
      <w:r w:rsidR="00FA6A88">
        <w:t>’</w:t>
      </w:r>
      <w:r w:rsidRPr="00B877BC">
        <w:t>oserais pas soutenir que ses amants furent aussi nombreux que les éto</w:t>
      </w:r>
      <w:r w:rsidRPr="00B877BC">
        <w:t>i</w:t>
      </w:r>
      <w:r w:rsidRPr="00B877BC">
        <w:t>les</w:t>
      </w:r>
      <w:r w:rsidR="00FA6A88">
        <w:t xml:space="preserve">, </w:t>
      </w:r>
      <w:r w:rsidRPr="00B877BC">
        <w:t>mais j</w:t>
      </w:r>
      <w:r w:rsidR="00FA6A88">
        <w:t>’</w:t>
      </w:r>
      <w:r w:rsidRPr="00B877BC">
        <w:t>imagine qu</w:t>
      </w:r>
      <w:r w:rsidR="00FA6A88">
        <w:t>’</w:t>
      </w:r>
      <w:r w:rsidRPr="00B877BC">
        <w:t>en les groupant au milieu d</w:t>
      </w:r>
      <w:r w:rsidR="00FA6A88">
        <w:t>’</w:t>
      </w:r>
      <w:r w:rsidRPr="00B877BC">
        <w:t>une vaste plaine</w:t>
      </w:r>
      <w:r w:rsidR="00FA6A88">
        <w:t xml:space="preserve">, </w:t>
      </w:r>
      <w:r w:rsidRPr="00B877BC">
        <w:t>on obtiendrait un contingent très idoine à la solennelle manifestation d</w:t>
      </w:r>
      <w:r w:rsidR="00FA6A88">
        <w:t>’</w:t>
      </w:r>
      <w:r w:rsidRPr="00B877BC">
        <w:t>un patriotisme exalté</w:t>
      </w:r>
      <w:r w:rsidR="00FA6A88">
        <w:t>.</w:t>
      </w:r>
    </w:p>
    <w:p w14:paraId="3B6D5094" w14:textId="77777777" w:rsidR="00FA6A88" w:rsidRDefault="00A92B34" w:rsidP="00FA6A88">
      <w:r w:rsidRPr="00B877BC">
        <w:t>Le malheureux industriel devina sans doute ou crut dev</w:t>
      </w:r>
      <w:r w:rsidRPr="00B877BC">
        <w:t>i</w:t>
      </w:r>
      <w:r w:rsidRPr="00B877BC">
        <w:t>ner bien des histoires</w:t>
      </w:r>
      <w:r w:rsidR="00FA6A88">
        <w:t xml:space="preserve">, </w:t>
      </w:r>
      <w:r w:rsidRPr="00B877BC">
        <w:t>mais il était dans l</w:t>
      </w:r>
      <w:r w:rsidR="00FA6A88">
        <w:t>’</w:t>
      </w:r>
      <w:r w:rsidRPr="00B877BC">
        <w:t>axe d</w:t>
      </w:r>
      <w:r w:rsidR="00FA6A88">
        <w:t>’</w:t>
      </w:r>
      <w:r w:rsidRPr="00B877BC">
        <w:t>un si furieux tourbillon qu</w:t>
      </w:r>
      <w:r w:rsidR="00FA6A88">
        <w:t>’</w:t>
      </w:r>
      <w:r w:rsidRPr="00B877BC">
        <w:t>il ne put jamais fixer sa rage sur un point déterm</w:t>
      </w:r>
      <w:r w:rsidRPr="00B877BC">
        <w:t>i</w:t>
      </w:r>
      <w:r w:rsidRPr="00B877BC">
        <w:t>né</w:t>
      </w:r>
      <w:r w:rsidR="00FA6A88">
        <w:t xml:space="preserve">, – </w:t>
      </w:r>
      <w:r w:rsidRPr="00B877BC">
        <w:t>les consolateurs de sa femme pouvant être comparés aux invisibles rayons de la roue d</w:t>
      </w:r>
      <w:r w:rsidR="00FA6A88">
        <w:t>’</w:t>
      </w:r>
      <w:r w:rsidRPr="00B877BC">
        <w:t>un char qui passerait avec une i</w:t>
      </w:r>
      <w:r w:rsidRPr="00B877BC">
        <w:t>n</w:t>
      </w:r>
      <w:r w:rsidRPr="00B877BC">
        <w:t>concevable rapidité</w:t>
      </w:r>
      <w:r w:rsidR="00FA6A88">
        <w:t>.</w:t>
      </w:r>
    </w:p>
    <w:p w14:paraId="37CB3B79" w14:textId="77777777" w:rsidR="00FA6A88" w:rsidRDefault="00A92B34" w:rsidP="00FA6A88">
      <w:r w:rsidRPr="00B877BC">
        <w:t>Il en vint à douter de l</w:t>
      </w:r>
      <w:r w:rsidR="00FA6A88">
        <w:t>’</w:t>
      </w:r>
      <w:r w:rsidRPr="00B877BC">
        <w:t>Arithmétique</w:t>
      </w:r>
      <w:r w:rsidR="00FA6A88">
        <w:t xml:space="preserve"> ! </w:t>
      </w:r>
      <w:r w:rsidRPr="00B877BC">
        <w:t>L</w:t>
      </w:r>
      <w:r w:rsidR="00FA6A88">
        <w:t>’</w:t>
      </w:r>
      <w:r w:rsidRPr="00B877BC">
        <w:t>incertitude et le soupçon poignaient tellement ce pauvre cocu dont l</w:t>
      </w:r>
      <w:r w:rsidR="00FA6A88">
        <w:t>’</w:t>
      </w:r>
      <w:r w:rsidRPr="00B877BC">
        <w:t>intelligence</w:t>
      </w:r>
      <w:r w:rsidR="00FA6A88">
        <w:t xml:space="preserve">, </w:t>
      </w:r>
      <w:r w:rsidRPr="00B877BC">
        <w:t>chaque jour</w:t>
      </w:r>
      <w:r w:rsidR="00FA6A88">
        <w:t xml:space="preserve">, </w:t>
      </w:r>
      <w:r w:rsidRPr="00B877BC">
        <w:t>s</w:t>
      </w:r>
      <w:r w:rsidR="00FA6A88">
        <w:t>’</w:t>
      </w:r>
      <w:r w:rsidRPr="00B877BC">
        <w:t>enténébrait un peu plus</w:t>
      </w:r>
      <w:r w:rsidR="00FA6A88">
        <w:t xml:space="preserve">, </w:t>
      </w:r>
      <w:r w:rsidRPr="00B877BC">
        <w:t>qu</w:t>
      </w:r>
      <w:r w:rsidR="00FA6A88">
        <w:t>’</w:t>
      </w:r>
      <w:r w:rsidRPr="00B877BC">
        <w:t>il dévala jusqu</w:t>
      </w:r>
      <w:r w:rsidR="00FA6A88">
        <w:t>’</w:t>
      </w:r>
      <w:r w:rsidRPr="00B877BC">
        <w:t>à cet étage inférieur où croupissent les athées du Nombre</w:t>
      </w:r>
      <w:r w:rsidR="00FA6A88">
        <w:t xml:space="preserve">. </w:t>
      </w:r>
      <w:r w:rsidRPr="00B877BC">
        <w:t>Tout à coup il cessa de croire à la probité des chiffres</w:t>
      </w:r>
      <w:r w:rsidR="00FA6A88">
        <w:t>…</w:t>
      </w:r>
    </w:p>
    <w:p w14:paraId="438C655B" w14:textId="77777777" w:rsidR="00FA6A88" w:rsidRDefault="00FA6A88" w:rsidP="00FA6A88">
      <w:pPr>
        <w:pStyle w:val="Etoile"/>
      </w:pPr>
      <w:r>
        <w:t>* * *</w:t>
      </w:r>
    </w:p>
    <w:p w14:paraId="1A403661" w14:textId="77777777" w:rsidR="00FA6A88" w:rsidRDefault="00A92B34" w:rsidP="00FA6A88">
      <w:r w:rsidRPr="00B877BC">
        <w:t>Ce fut en ce jour d</w:t>
      </w:r>
      <w:r w:rsidR="00FA6A88">
        <w:t>’</w:t>
      </w:r>
      <w:r w:rsidRPr="00B877BC">
        <w:t>excessive tribulation</w:t>
      </w:r>
      <w:r w:rsidR="00FA6A88">
        <w:t xml:space="preserve">, </w:t>
      </w:r>
      <w:r w:rsidRPr="00B877BC">
        <w:t>à cette heure de détresse noire et de déréliction infinie</w:t>
      </w:r>
      <w:r w:rsidR="00FA6A88">
        <w:t xml:space="preserve">, </w:t>
      </w:r>
      <w:r w:rsidRPr="00B877BC">
        <w:t>qu</w:t>
      </w:r>
      <w:r w:rsidR="00FA6A88">
        <w:t>’</w:t>
      </w:r>
      <w:r w:rsidRPr="00B877BC">
        <w:t>un ami désintéressé</w:t>
      </w:r>
      <w:r w:rsidR="00FA6A88">
        <w:t xml:space="preserve">, </w:t>
      </w:r>
      <w:r w:rsidRPr="00B877BC">
        <w:t>le seul peut-être qui eût dégoûté sa femme</w:t>
      </w:r>
      <w:r w:rsidR="00FA6A88">
        <w:t xml:space="preserve">, </w:t>
      </w:r>
      <w:r w:rsidRPr="00B877BC">
        <w:t>vint l</w:t>
      </w:r>
      <w:r w:rsidR="00FA6A88">
        <w:t>’</w:t>
      </w:r>
      <w:r w:rsidRPr="00B877BC">
        <w:t>avertir qu</w:t>
      </w:r>
      <w:r w:rsidR="00FA6A88">
        <w:t>’</w:t>
      </w:r>
      <w:r w:rsidRPr="00B877BC">
        <w:t>une baisse probable sur le cours des sphinx allait entraîner sa ruine</w:t>
      </w:r>
      <w:r w:rsidR="00FA6A88">
        <w:t xml:space="preserve">, </w:t>
      </w:r>
      <w:r w:rsidRPr="00B877BC">
        <w:t>s</w:t>
      </w:r>
      <w:r w:rsidR="00FA6A88">
        <w:t>’</w:t>
      </w:r>
      <w:r w:rsidRPr="00B877BC">
        <w:t>il ne prenait aussitôt les plus énergiques mesures</w:t>
      </w:r>
      <w:r w:rsidR="00FA6A88">
        <w:t>.</w:t>
      </w:r>
    </w:p>
    <w:p w14:paraId="4FC1532F" w14:textId="77777777" w:rsidR="00FA6A88" w:rsidRDefault="00A92B34" w:rsidP="00FA6A88">
      <w:r w:rsidRPr="00B877BC">
        <w:t>Aristobule</w:t>
      </w:r>
      <w:r w:rsidR="00FA6A88">
        <w:t xml:space="preserve">, </w:t>
      </w:r>
      <w:r w:rsidRPr="00B877BC">
        <w:t>je crois l</w:t>
      </w:r>
      <w:r w:rsidR="00FA6A88">
        <w:t>’</w:t>
      </w:r>
      <w:r w:rsidRPr="00B877BC">
        <w:t>avoir assez dit</w:t>
      </w:r>
      <w:r w:rsidR="00FA6A88">
        <w:t xml:space="preserve">, </w:t>
      </w:r>
      <w:r w:rsidRPr="00B877BC">
        <w:t>se défiait de tout ce qui est au-dessous du ciel</w:t>
      </w:r>
      <w:r w:rsidR="00FA6A88">
        <w:t xml:space="preserve">. </w:t>
      </w:r>
      <w:r w:rsidRPr="00B877BC">
        <w:t>À cet égard</w:t>
      </w:r>
      <w:r w:rsidR="00FA6A88">
        <w:t xml:space="preserve">, </w:t>
      </w:r>
      <w:r w:rsidRPr="00B877BC">
        <w:t xml:space="preserve">son intransigeance </w:t>
      </w:r>
      <w:r w:rsidRPr="00B877BC">
        <w:lastRenderedPageBreak/>
        <w:t>était a</w:t>
      </w:r>
      <w:r w:rsidRPr="00B877BC">
        <w:t>b</w:t>
      </w:r>
      <w:r w:rsidRPr="00B877BC">
        <w:t>solue</w:t>
      </w:r>
      <w:r w:rsidR="00FA6A88">
        <w:t xml:space="preserve">. </w:t>
      </w:r>
      <w:r w:rsidRPr="00B877BC">
        <w:t>Le soupçon était son principe de vie</w:t>
      </w:r>
      <w:r w:rsidR="00FA6A88">
        <w:t xml:space="preserve">, </w:t>
      </w:r>
      <w:r w:rsidRPr="00B877BC">
        <w:t>les douze tables de sa loi</w:t>
      </w:r>
      <w:r w:rsidR="00FA6A88">
        <w:t xml:space="preserve">, </w:t>
      </w:r>
      <w:r w:rsidRPr="00B877BC">
        <w:t>son credo suprême</w:t>
      </w:r>
      <w:r w:rsidR="00FA6A88">
        <w:t xml:space="preserve">. </w:t>
      </w:r>
      <w:r w:rsidRPr="00B877BC">
        <w:t>Il en eût été le martyr</w:t>
      </w:r>
      <w:r w:rsidR="00FA6A88">
        <w:t>.</w:t>
      </w:r>
    </w:p>
    <w:p w14:paraId="2AE5A698" w14:textId="77777777" w:rsidR="00FA6A88" w:rsidRDefault="00A92B34" w:rsidP="00FA6A88">
      <w:r w:rsidRPr="00B877BC">
        <w:t>Que dis-je</w:t>
      </w:r>
      <w:r w:rsidR="00FA6A88">
        <w:t xml:space="preserve"> ? </w:t>
      </w:r>
      <w:r w:rsidRPr="00B877BC">
        <w:t>Ne l</w:t>
      </w:r>
      <w:r w:rsidR="00FA6A88">
        <w:t>’</w:t>
      </w:r>
      <w:r w:rsidRPr="00B877BC">
        <w:t>était-il pas depuis quarante ans</w:t>
      </w:r>
      <w:r w:rsidR="00FA6A88">
        <w:t xml:space="preserve"> ? </w:t>
      </w:r>
      <w:r w:rsidRPr="00B877BC">
        <w:t>Dans son commerce</w:t>
      </w:r>
      <w:r w:rsidR="00FA6A88">
        <w:t xml:space="preserve">, </w:t>
      </w:r>
      <w:r w:rsidRPr="00B877BC">
        <w:t>l</w:t>
      </w:r>
      <w:r w:rsidR="00FA6A88">
        <w:t>’</w:t>
      </w:r>
      <w:r w:rsidRPr="00B877BC">
        <w:t>un des plus considérables</w:t>
      </w:r>
      <w:r w:rsidR="00FA6A88">
        <w:t xml:space="preserve">, </w:t>
      </w:r>
      <w:r w:rsidRPr="00B877BC">
        <w:t>à coup sûr</w:t>
      </w:r>
      <w:r w:rsidR="00FA6A88">
        <w:t xml:space="preserve">, </w:t>
      </w:r>
      <w:r w:rsidRPr="00B877BC">
        <w:t>de notre civilisation et celui de tous</w:t>
      </w:r>
      <w:r w:rsidR="00FA6A88">
        <w:t xml:space="preserve">, </w:t>
      </w:r>
      <w:r w:rsidRPr="00B877BC">
        <w:t>peut-être</w:t>
      </w:r>
      <w:r w:rsidR="00FA6A88">
        <w:t xml:space="preserve">, </w:t>
      </w:r>
      <w:r w:rsidRPr="00B877BC">
        <w:t>où la bonne foi réciproque est le plus rigoureusement inviolée</w:t>
      </w:r>
      <w:r w:rsidR="00FA6A88">
        <w:t xml:space="preserve">, </w:t>
      </w:r>
      <w:r w:rsidRPr="00B877BC">
        <w:t>la crainte perpétuelle des carottes ou des traquenards l</w:t>
      </w:r>
      <w:r w:rsidR="00FA6A88">
        <w:t>’</w:t>
      </w:r>
      <w:r w:rsidRPr="00B877BC">
        <w:t>avait</w:t>
      </w:r>
      <w:r w:rsidR="00FA6A88">
        <w:t xml:space="preserve">, </w:t>
      </w:r>
      <w:r w:rsidRPr="00B877BC">
        <w:t>à la lettre</w:t>
      </w:r>
      <w:r w:rsidR="00FA6A88">
        <w:t xml:space="preserve">, </w:t>
      </w:r>
      <w:r w:rsidRPr="00B877BC">
        <w:t>angoissé</w:t>
      </w:r>
      <w:r w:rsidR="00FA6A88">
        <w:t xml:space="preserve">, </w:t>
      </w:r>
      <w:r w:rsidRPr="00B877BC">
        <w:t>flagellé</w:t>
      </w:r>
      <w:r w:rsidR="00FA6A88">
        <w:t xml:space="preserve">, </w:t>
      </w:r>
      <w:r w:rsidRPr="00B877BC">
        <w:t>tenaillé</w:t>
      </w:r>
      <w:r w:rsidR="00FA6A88">
        <w:t xml:space="preserve">, </w:t>
      </w:r>
      <w:r w:rsidRPr="00B877BC">
        <w:t>tanné</w:t>
      </w:r>
      <w:r w:rsidR="00FA6A88">
        <w:t xml:space="preserve">, </w:t>
      </w:r>
      <w:r w:rsidRPr="00B877BC">
        <w:t>trépané</w:t>
      </w:r>
      <w:r w:rsidR="00FA6A88">
        <w:t xml:space="preserve">, </w:t>
      </w:r>
      <w:r w:rsidRPr="00B877BC">
        <w:t>boucané</w:t>
      </w:r>
      <w:r w:rsidR="00FA6A88">
        <w:t xml:space="preserve">, </w:t>
      </w:r>
      <w:r w:rsidRPr="00B877BC">
        <w:t>tordu</w:t>
      </w:r>
      <w:r w:rsidR="00FA6A88">
        <w:t xml:space="preserve">, </w:t>
      </w:r>
      <w:r w:rsidRPr="00B877BC">
        <w:t>écartelé et décarcassé tous les soirs et tous les matins</w:t>
      </w:r>
      <w:r w:rsidR="00FA6A88">
        <w:t>.</w:t>
      </w:r>
    </w:p>
    <w:p w14:paraId="552B5F77" w14:textId="77777777" w:rsidR="00FA6A88" w:rsidRDefault="00A92B34" w:rsidP="00FA6A88">
      <w:r w:rsidRPr="00B877BC">
        <w:t>Il s</w:t>
      </w:r>
      <w:r w:rsidR="00FA6A88">
        <w:t>’</w:t>
      </w:r>
      <w:r w:rsidRPr="00B877BC">
        <w:t>était brouillé avec une multitude de correspondants a</w:t>
      </w:r>
      <w:r w:rsidRPr="00B877BC">
        <w:t>f</w:t>
      </w:r>
      <w:r w:rsidRPr="00B877BC">
        <w:t>fables dont la patience égalait celle du patriarche</w:t>
      </w:r>
      <w:r w:rsidR="00FA6A88">
        <w:t xml:space="preserve">. </w:t>
      </w:r>
      <w:r w:rsidRPr="00B877BC">
        <w:t>Il avait raté de royales affaires qui l</w:t>
      </w:r>
      <w:r w:rsidR="00FA6A88">
        <w:t>’</w:t>
      </w:r>
      <w:r w:rsidRPr="00B877BC">
        <w:t>eussent enrichi démesurément</w:t>
      </w:r>
      <w:r w:rsidR="00FA6A88">
        <w:t>.</w:t>
      </w:r>
    </w:p>
    <w:p w14:paraId="4911E631" w14:textId="77777777" w:rsidR="00FA6A88" w:rsidRDefault="00A92B34" w:rsidP="00FA6A88">
      <w:r w:rsidRPr="00B877BC">
        <w:t>Dans sa maison</w:t>
      </w:r>
      <w:r w:rsidR="00FA6A88">
        <w:t xml:space="preserve">, </w:t>
      </w:r>
      <w:r w:rsidRPr="00B877BC">
        <w:t>pleine de trouble et de bousculades</w:t>
      </w:r>
      <w:r w:rsidR="00FA6A88">
        <w:t xml:space="preserve">, </w:t>
      </w:r>
      <w:r w:rsidRPr="00B877BC">
        <w:t>les commis se succédaient à la file indienne</w:t>
      </w:r>
      <w:r w:rsidR="00FA6A88">
        <w:t xml:space="preserve">, </w:t>
      </w:r>
      <w:r w:rsidRPr="00B877BC">
        <w:t>sans qu</w:t>
      </w:r>
      <w:r w:rsidR="00FA6A88">
        <w:t>’</w:t>
      </w:r>
      <w:r w:rsidRPr="00B877BC">
        <w:t>aucun d</w:t>
      </w:r>
      <w:r w:rsidR="00FA6A88">
        <w:t>’</w:t>
      </w:r>
      <w:r w:rsidRPr="00B877BC">
        <w:t>eux pût découvrir la platitude géniale qui lui eût permis d</w:t>
      </w:r>
      <w:r w:rsidR="00FA6A88">
        <w:t>’</w:t>
      </w:r>
      <w:r w:rsidRPr="00B877BC">
        <w:t>immobiliser vingt-quatre heures son appareil de locomotion</w:t>
      </w:r>
      <w:r w:rsidR="00FA6A88">
        <w:t xml:space="preserve">. </w:t>
      </w:r>
      <w:r w:rsidRPr="00B877BC">
        <w:t>C</w:t>
      </w:r>
      <w:r w:rsidR="00FA6A88">
        <w:t>’</w:t>
      </w:r>
      <w:r w:rsidRPr="00B877BC">
        <w:t>était un miracle</w:t>
      </w:r>
      <w:r w:rsidR="00FA6A88">
        <w:t xml:space="preserve">, </w:t>
      </w:r>
      <w:r w:rsidRPr="00B877BC">
        <w:t>enfin</w:t>
      </w:r>
      <w:r w:rsidR="00FA6A88">
        <w:t xml:space="preserve">, </w:t>
      </w:r>
      <w:r w:rsidRPr="00B877BC">
        <w:t>que la faillite l</w:t>
      </w:r>
      <w:r w:rsidR="00FA6A88">
        <w:t>’</w:t>
      </w:r>
      <w:r w:rsidRPr="00B877BC">
        <w:t>eût épargné</w:t>
      </w:r>
      <w:r w:rsidR="00FA6A88">
        <w:t>.</w:t>
      </w:r>
    </w:p>
    <w:p w14:paraId="227FB286" w14:textId="77777777" w:rsidR="00FA6A88" w:rsidRDefault="00A92B34" w:rsidP="00FA6A88">
      <w:r w:rsidRPr="00B877BC">
        <w:t>On peut alors présumer de quel front dut être accueilli l</w:t>
      </w:r>
      <w:r w:rsidR="00FA6A88">
        <w:t>’</w:t>
      </w:r>
      <w:r w:rsidRPr="00B877BC">
        <w:t>ami téméraire qui s</w:t>
      </w:r>
      <w:r w:rsidR="00FA6A88">
        <w:t>’</w:t>
      </w:r>
      <w:r w:rsidRPr="00B877BC">
        <w:t>était</w:t>
      </w:r>
      <w:r w:rsidR="00FA6A88">
        <w:t xml:space="preserve">, </w:t>
      </w:r>
      <w:r w:rsidRPr="00B877BC">
        <w:t>contre toute vraisemblance</w:t>
      </w:r>
      <w:r w:rsidR="00FA6A88">
        <w:t xml:space="preserve">, </w:t>
      </w:r>
      <w:r w:rsidRPr="00B877BC">
        <w:t>ému de pitié pour cet animal dont il prévoyait la déconfiture</w:t>
      </w:r>
      <w:r w:rsidR="00FA6A88">
        <w:t>.</w:t>
      </w:r>
    </w:p>
    <w:p w14:paraId="03C1BBDF" w14:textId="77777777" w:rsidR="00FA6A88" w:rsidRDefault="00A92B34" w:rsidP="00FA6A88">
      <w:r w:rsidRPr="00B877BC">
        <w:t>Sur-le-champ la résolution d</w:t>
      </w:r>
      <w:r w:rsidR="00FA6A88">
        <w:t>’</w:t>
      </w:r>
      <w:r w:rsidRPr="00B877BC">
        <w:t>Aristobule fut décrétée</w:t>
      </w:r>
      <w:r w:rsidR="00FA6A88">
        <w:t xml:space="preserve">. </w:t>
      </w:r>
      <w:r w:rsidRPr="00B877BC">
        <w:t>Il prononça que son ami était une horrible canaille</w:t>
      </w:r>
      <w:r w:rsidR="00FA6A88">
        <w:t xml:space="preserve">, </w:t>
      </w:r>
      <w:r w:rsidRPr="00B877BC">
        <w:t>un fangeux traître qui lui tendait un piège infernal</w:t>
      </w:r>
      <w:r w:rsidR="00FA6A88">
        <w:t xml:space="preserve">. </w:t>
      </w:r>
      <w:r w:rsidRPr="00B877BC">
        <w:t>En conséquence</w:t>
      </w:r>
      <w:r w:rsidR="00FA6A88">
        <w:t xml:space="preserve">, </w:t>
      </w:r>
      <w:r w:rsidRPr="00B877BC">
        <w:t>il fit exactement le contraire de ce qu</w:t>
      </w:r>
      <w:r w:rsidR="00FA6A88">
        <w:t>’</w:t>
      </w:r>
      <w:r w:rsidRPr="00B877BC">
        <w:t>on lui conseillait et</w:t>
      </w:r>
      <w:r w:rsidR="00FA6A88">
        <w:t xml:space="preserve">, </w:t>
      </w:r>
      <w:r w:rsidRPr="00B877BC">
        <w:t>quelques semaines plus tard</w:t>
      </w:r>
      <w:r w:rsidR="00FA6A88">
        <w:t xml:space="preserve">, </w:t>
      </w:r>
      <w:r w:rsidRPr="00B877BC">
        <w:t>fut obligé de déposer son bilan</w:t>
      </w:r>
      <w:r w:rsidR="00FA6A88">
        <w:t>.</w:t>
      </w:r>
    </w:p>
    <w:p w14:paraId="53B5B81D" w14:textId="77777777" w:rsidR="00FA6A88" w:rsidRDefault="00A92B34" w:rsidP="00FA6A88">
      <w:r w:rsidRPr="00B877BC">
        <w:t>Cette ruine fut un coup de lumière dans sa nuit</w:t>
      </w:r>
      <w:r w:rsidR="00FA6A88">
        <w:t xml:space="preserve">. </w:t>
      </w:r>
      <w:r w:rsidRPr="00B877BC">
        <w:t>Il vit ou crut voir clairement qu</w:t>
      </w:r>
      <w:r w:rsidR="00FA6A88">
        <w:t>’</w:t>
      </w:r>
      <w:r w:rsidRPr="00B877BC">
        <w:t>on ne l</w:t>
      </w:r>
      <w:r w:rsidR="00FA6A88">
        <w:t>’</w:t>
      </w:r>
      <w:r w:rsidRPr="00B877BC">
        <w:t>avait pas trompé</w:t>
      </w:r>
      <w:r w:rsidR="00FA6A88">
        <w:t xml:space="preserve">. </w:t>
      </w:r>
      <w:r w:rsidRPr="00B877BC">
        <w:t>Pour la pr</w:t>
      </w:r>
      <w:r w:rsidRPr="00B877BC">
        <w:t>e</w:t>
      </w:r>
      <w:r w:rsidRPr="00B877BC">
        <w:t>mière fois</w:t>
      </w:r>
      <w:r w:rsidR="00FA6A88">
        <w:t xml:space="preserve">, </w:t>
      </w:r>
      <w:r w:rsidRPr="00B877BC">
        <w:t>il trouva bon que sa femme le qualifiât de jobard</w:t>
      </w:r>
      <w:r w:rsidR="00FA6A88">
        <w:t xml:space="preserve">, </w:t>
      </w:r>
      <w:r w:rsidRPr="00B877BC">
        <w:t xml:space="preserve">de propre-à-rien et même de </w:t>
      </w:r>
      <w:r w:rsidRPr="00B877BC">
        <w:rPr>
          <w:i/>
          <w:iCs/>
        </w:rPr>
        <w:t>souteneur</w:t>
      </w:r>
      <w:r w:rsidRPr="00B877BC">
        <w:t xml:space="preserve"> par une flagrante </w:t>
      </w:r>
      <w:r w:rsidRPr="00B877BC">
        <w:lastRenderedPageBreak/>
        <w:t>contr</w:t>
      </w:r>
      <w:r w:rsidRPr="00B877BC">
        <w:t>a</w:t>
      </w:r>
      <w:r w:rsidRPr="00B877BC">
        <w:t>diction dans les termes</w:t>
      </w:r>
      <w:r w:rsidR="00FA6A88">
        <w:t xml:space="preserve">, </w:t>
      </w:r>
      <w:r w:rsidRPr="00B877BC">
        <w:t>car tel fut le premier élan de cette co</w:t>
      </w:r>
      <w:r w:rsidRPr="00B877BC">
        <w:t>m</w:t>
      </w:r>
      <w:r w:rsidRPr="00B877BC">
        <w:t>pagne</w:t>
      </w:r>
      <w:r w:rsidR="00FA6A88">
        <w:t>.</w:t>
      </w:r>
    </w:p>
    <w:p w14:paraId="2A84FCF1" w14:textId="77777777" w:rsidR="00FA6A88" w:rsidRDefault="00A92B34" w:rsidP="00FA6A88">
      <w:r w:rsidRPr="00B877BC">
        <w:t>Cependant</w:t>
      </w:r>
      <w:r w:rsidR="00FA6A88">
        <w:t xml:space="preserve">, </w:t>
      </w:r>
      <w:r w:rsidRPr="00B877BC">
        <w:t>il craignait encore de se leurrer</w:t>
      </w:r>
      <w:r w:rsidR="00FA6A88">
        <w:t>.</w:t>
      </w:r>
    </w:p>
    <w:p w14:paraId="5367779F" w14:textId="77777777" w:rsidR="00FA6A88" w:rsidRDefault="00FA6A88" w:rsidP="00FA6A88">
      <w:r>
        <w:t>— </w:t>
      </w:r>
      <w:r w:rsidR="00A92B34" w:rsidRPr="00B877BC">
        <w:t>Pourquoi</w:t>
      </w:r>
      <w:r>
        <w:t xml:space="preserve">, </w:t>
      </w:r>
      <w:r w:rsidR="00A92B34" w:rsidRPr="00B877BC">
        <w:t>demanda-t-il au prophète</w:t>
      </w:r>
      <w:r>
        <w:t xml:space="preserve">, </w:t>
      </w:r>
      <w:r w:rsidR="00A92B34" w:rsidRPr="00B877BC">
        <w:t>ayant l</w:t>
      </w:r>
      <w:r>
        <w:t>’</w:t>
      </w:r>
      <w:r w:rsidR="00A92B34" w:rsidRPr="00B877BC">
        <w:t>air de lui parler du fond de sa cave</w:t>
      </w:r>
      <w:r>
        <w:t xml:space="preserve">, </w:t>
      </w:r>
      <w:r w:rsidR="00A92B34" w:rsidRPr="00B877BC">
        <w:t>pourquoi donc m</w:t>
      </w:r>
      <w:r>
        <w:t>’</w:t>
      </w:r>
      <w:r w:rsidR="00A92B34" w:rsidRPr="00B877BC">
        <w:t>avoir prévenu</w:t>
      </w:r>
      <w:r>
        <w:t> ?</w:t>
      </w:r>
    </w:p>
    <w:p w14:paraId="13DCCF5C" w14:textId="77777777" w:rsidR="00FA6A88" w:rsidRDefault="00A92B34" w:rsidP="00FA6A88">
      <w:r w:rsidRPr="00B877BC">
        <w:t>L</w:t>
      </w:r>
      <w:r w:rsidR="00FA6A88">
        <w:t>’</w:t>
      </w:r>
      <w:r w:rsidRPr="00B877BC">
        <w:t>autre expliqua simplement qu</w:t>
      </w:r>
      <w:r w:rsidR="00FA6A88">
        <w:t>’</w:t>
      </w:r>
      <w:r w:rsidRPr="00B877BC">
        <w:t>il avait redouté la misère pour lui et même pour sa femme</w:t>
      </w:r>
      <w:r w:rsidR="00FA6A88">
        <w:t xml:space="preserve">, </w:t>
      </w:r>
      <w:r w:rsidRPr="00B877BC">
        <w:t>bien que madame Aristobule n</w:t>
      </w:r>
      <w:r w:rsidR="00FA6A88">
        <w:t>’</w:t>
      </w:r>
      <w:r w:rsidRPr="00B877BC">
        <w:t>eût jamais daigné l</w:t>
      </w:r>
      <w:r w:rsidR="00FA6A88">
        <w:t>’</w:t>
      </w:r>
      <w:r w:rsidRPr="00B877BC">
        <w:t>avantager de sa considération</w:t>
      </w:r>
      <w:r w:rsidR="00FA6A88">
        <w:t>.</w:t>
      </w:r>
    </w:p>
    <w:p w14:paraId="6F8D660D" w14:textId="77777777" w:rsidR="00FA6A88" w:rsidRDefault="00A92B34" w:rsidP="00FA6A88">
      <w:r w:rsidRPr="00B877BC">
        <w:t>Ces paroles véridiques</w:t>
      </w:r>
      <w:r w:rsidR="00FA6A88">
        <w:t xml:space="preserve"> – </w:t>
      </w:r>
      <w:r w:rsidRPr="00B877BC">
        <w:t>si toutefois il est permis</w:t>
      </w:r>
      <w:r w:rsidR="00FA6A88">
        <w:t xml:space="preserve">, </w:t>
      </w:r>
      <w:r w:rsidRPr="00B877BC">
        <w:t>en un tel sujet</w:t>
      </w:r>
      <w:r w:rsidR="00FA6A88">
        <w:t xml:space="preserve">, </w:t>
      </w:r>
      <w:r w:rsidRPr="00B877BC">
        <w:t>d</w:t>
      </w:r>
      <w:r w:rsidR="00FA6A88">
        <w:t>’</w:t>
      </w:r>
      <w:r w:rsidRPr="00B877BC">
        <w:t>emprunter le style respectable des Livres saints</w:t>
      </w:r>
      <w:r w:rsidR="00FA6A88">
        <w:t xml:space="preserve">, – </w:t>
      </w:r>
      <w:r w:rsidRPr="00B877BC">
        <w:t>r</w:t>
      </w:r>
      <w:r w:rsidRPr="00B877BC">
        <w:t>e</w:t>
      </w:r>
      <w:r w:rsidRPr="00B877BC">
        <w:t>nouvelèrent en l</w:t>
      </w:r>
      <w:r w:rsidR="00FA6A88">
        <w:t>’</w:t>
      </w:r>
      <w:r w:rsidRPr="00B877BC">
        <w:t>âme saccagée de ce négociant la jeunesse du méléagride</w:t>
      </w:r>
      <w:r w:rsidR="00FA6A88">
        <w:t xml:space="preserve">, </w:t>
      </w:r>
      <w:r w:rsidRPr="00B877BC">
        <w:t>animal décrit par Aristote et qu</w:t>
      </w:r>
      <w:r w:rsidR="00FA6A88">
        <w:t>’</w:t>
      </w:r>
      <w:r w:rsidRPr="00B877BC">
        <w:t>on croit être le di</w:t>
      </w:r>
      <w:r w:rsidRPr="00B877BC">
        <w:t>n</w:t>
      </w:r>
      <w:r w:rsidRPr="00B877BC">
        <w:t>don</w:t>
      </w:r>
      <w:r w:rsidR="00FA6A88">
        <w:t>.</w:t>
      </w:r>
    </w:p>
    <w:p w14:paraId="3CBD8BC2" w14:textId="77777777" w:rsidR="00FA6A88" w:rsidRDefault="00FA6A88" w:rsidP="00FA6A88">
      <w:r>
        <w:t>— </w:t>
      </w:r>
      <w:r w:rsidR="00A92B34" w:rsidRPr="00B877BC">
        <w:t>Le gredin parle de ma femme</w:t>
      </w:r>
      <w:r>
        <w:t xml:space="preserve">, </w:t>
      </w:r>
      <w:r w:rsidR="00A92B34" w:rsidRPr="00B877BC">
        <w:t>hurla-t-il</w:t>
      </w:r>
      <w:r>
        <w:t xml:space="preserve">, </w:t>
      </w:r>
      <w:r w:rsidR="00A92B34" w:rsidRPr="00B877BC">
        <w:t>il doit y avoir quelque chose</w:t>
      </w:r>
      <w:r>
        <w:t>.</w:t>
      </w:r>
    </w:p>
    <w:p w14:paraId="069941F0" w14:textId="77777777" w:rsidR="00FA6A88" w:rsidRDefault="00A92B34" w:rsidP="00FA6A88">
      <w:r w:rsidRPr="00B877BC">
        <w:t>Et tout de suite il apostropha celle-ci</w:t>
      </w:r>
      <w:r w:rsidR="00FA6A88">
        <w:t xml:space="preserve">, </w:t>
      </w:r>
      <w:r w:rsidRPr="00B877BC">
        <w:t>l</w:t>
      </w:r>
      <w:r w:rsidR="00FA6A88">
        <w:t>’</w:t>
      </w:r>
      <w:r w:rsidRPr="00B877BC">
        <w:t>accusant brutal</w:t>
      </w:r>
      <w:r w:rsidRPr="00B877BC">
        <w:t>e</w:t>
      </w:r>
      <w:r w:rsidRPr="00B877BC">
        <w:t>ment d</w:t>
      </w:r>
      <w:r w:rsidR="00FA6A88">
        <w:t>’</w:t>
      </w:r>
      <w:r w:rsidRPr="00B877BC">
        <w:t>avoir couché avec le perfide</w:t>
      </w:r>
      <w:r w:rsidR="00FA6A88">
        <w:t>.</w:t>
      </w:r>
    </w:p>
    <w:p w14:paraId="0A27167D" w14:textId="77777777" w:rsidR="00FA6A88" w:rsidRDefault="00A92B34" w:rsidP="00FA6A88">
      <w:r w:rsidRPr="00B877BC">
        <w:t>Mais madame Aristobule qui avait une diabolique pénétr</w:t>
      </w:r>
      <w:r w:rsidRPr="00B877BC">
        <w:t>a</w:t>
      </w:r>
      <w:r w:rsidRPr="00B877BC">
        <w:t>tion du caractère soupçonneux de son mari</w:t>
      </w:r>
      <w:r w:rsidR="00FA6A88">
        <w:t xml:space="preserve">, </w:t>
      </w:r>
      <w:r w:rsidRPr="00B877BC">
        <w:t>lui lança cette r</w:t>
      </w:r>
      <w:r w:rsidRPr="00B877BC">
        <w:t>é</w:t>
      </w:r>
      <w:r w:rsidRPr="00B877BC">
        <w:t>ponse qui l</w:t>
      </w:r>
      <w:r w:rsidR="00FA6A88">
        <w:t>’</w:t>
      </w:r>
      <w:r w:rsidRPr="00B877BC">
        <w:t>atteignit aussi sûrement que le disque du discobole</w:t>
      </w:r>
      <w:r w:rsidR="00FA6A88">
        <w:t> :</w:t>
      </w:r>
    </w:p>
    <w:p w14:paraId="6079D401" w14:textId="77777777" w:rsidR="00FA6A88" w:rsidRDefault="00FA6A88" w:rsidP="00FA6A88">
      <w:r>
        <w:t>— </w:t>
      </w:r>
      <w:r w:rsidR="00A92B34" w:rsidRPr="00B877BC">
        <w:t>Oui</w:t>
      </w:r>
      <w:r>
        <w:t xml:space="preserve">, </w:t>
      </w:r>
      <w:r w:rsidR="00A92B34" w:rsidRPr="00B877BC">
        <w:t>mon cher</w:t>
      </w:r>
      <w:r>
        <w:t xml:space="preserve">, </w:t>
      </w:r>
      <w:r w:rsidR="00A92B34" w:rsidRPr="00B877BC">
        <w:t>vous êtes cocu</w:t>
      </w:r>
      <w:r>
        <w:t>.</w:t>
      </w:r>
    </w:p>
    <w:p w14:paraId="39BCB347" w14:textId="77777777" w:rsidR="00FA6A88" w:rsidRDefault="00A92B34" w:rsidP="00FA6A88">
      <w:r w:rsidRPr="00B877BC">
        <w:t>C</w:t>
      </w:r>
      <w:r w:rsidR="00FA6A88">
        <w:t>’</w:t>
      </w:r>
      <w:r w:rsidRPr="00B877BC">
        <w:t>était là</w:t>
      </w:r>
      <w:r w:rsidR="00FA6A88">
        <w:t xml:space="preserve">, </w:t>
      </w:r>
      <w:r w:rsidRPr="00B877BC">
        <w:t>sans contredit</w:t>
      </w:r>
      <w:r w:rsidR="00FA6A88">
        <w:t xml:space="preserve">, </w:t>
      </w:r>
      <w:r w:rsidRPr="00B877BC">
        <w:t>une affirmation</w:t>
      </w:r>
      <w:r w:rsidR="00FA6A88">
        <w:t xml:space="preserve">, </w:t>
      </w:r>
      <w:r w:rsidRPr="00B877BC">
        <w:t>et par cons</w:t>
      </w:r>
      <w:r w:rsidRPr="00B877BC">
        <w:t>é</w:t>
      </w:r>
      <w:r w:rsidRPr="00B877BC">
        <w:t>quent</w:t>
      </w:r>
      <w:r w:rsidR="00FA6A88">
        <w:t xml:space="preserve">, </w:t>
      </w:r>
      <w:r w:rsidRPr="00B877BC">
        <w:t>une imposture</w:t>
      </w:r>
      <w:r w:rsidR="00FA6A88">
        <w:t xml:space="preserve">, </w:t>
      </w:r>
      <w:r w:rsidRPr="00B877BC">
        <w:t>d</w:t>
      </w:r>
      <w:r w:rsidR="00FA6A88">
        <w:t>’</w:t>
      </w:r>
      <w:r w:rsidRPr="00B877BC">
        <w:t>après son système</w:t>
      </w:r>
      <w:r w:rsidR="00FA6A88">
        <w:t xml:space="preserve">. </w:t>
      </w:r>
      <w:r w:rsidRPr="00B877BC">
        <w:t>Le mensonge</w:t>
      </w:r>
      <w:r w:rsidR="00FA6A88">
        <w:t xml:space="preserve">, </w:t>
      </w:r>
      <w:r w:rsidRPr="00B877BC">
        <w:t>alors</w:t>
      </w:r>
      <w:r w:rsidR="00FA6A88">
        <w:t xml:space="preserve">, </w:t>
      </w:r>
      <w:r w:rsidRPr="00B877BC">
        <w:t>lui parut certain de tous les côtés</w:t>
      </w:r>
      <w:r w:rsidR="00FA6A88">
        <w:t xml:space="preserve">. </w:t>
      </w:r>
      <w:r w:rsidRPr="00B877BC">
        <w:t>Il réintégra l</w:t>
      </w:r>
      <w:r w:rsidR="00FA6A88">
        <w:t>’</w:t>
      </w:r>
      <w:r w:rsidRPr="00B877BC">
        <w:t>habitacle noir de son crétinisme dément et</w:t>
      </w:r>
      <w:r w:rsidR="00FA6A88">
        <w:t xml:space="preserve">, </w:t>
      </w:r>
      <w:r w:rsidRPr="00B877BC">
        <w:t>du désespoir de n</w:t>
      </w:r>
      <w:r w:rsidR="00FA6A88">
        <w:t>’</w:t>
      </w:r>
      <w:r w:rsidRPr="00B877BC">
        <w:t xml:space="preserve">être pas même </w:t>
      </w:r>
      <w:r w:rsidRPr="00B877BC">
        <w:rPr>
          <w:i/>
          <w:iCs/>
        </w:rPr>
        <w:t>i</w:t>
      </w:r>
      <w:r w:rsidRPr="00B877BC">
        <w:rPr>
          <w:i/>
          <w:iCs/>
        </w:rPr>
        <w:t>n</w:t>
      </w:r>
      <w:r w:rsidRPr="00B877BC">
        <w:rPr>
          <w:i/>
          <w:iCs/>
        </w:rPr>
        <w:t>dubitablement</w:t>
      </w:r>
      <w:r w:rsidRPr="00B877BC">
        <w:t xml:space="preserve"> un cocu</w:t>
      </w:r>
      <w:r w:rsidR="00FA6A88">
        <w:t xml:space="preserve">, </w:t>
      </w:r>
      <w:r w:rsidRPr="00B877BC">
        <w:t>il s</w:t>
      </w:r>
      <w:r w:rsidR="00FA6A88">
        <w:t>’</w:t>
      </w:r>
      <w:r w:rsidRPr="00B877BC">
        <w:t>extermina</w:t>
      </w:r>
      <w:r w:rsidR="00FA6A88">
        <w:t>.</w:t>
      </w:r>
    </w:p>
    <w:p w14:paraId="3C0746C6" w14:textId="3CC702A1" w:rsidR="00A92B34" w:rsidRPr="00B877BC" w:rsidRDefault="00A92B34" w:rsidP="00FA6A88">
      <w:pPr>
        <w:pStyle w:val="Titre1"/>
      </w:pPr>
      <w:bookmarkStart w:id="20" w:name="_Toc198811655"/>
      <w:r w:rsidRPr="00B877BC">
        <w:lastRenderedPageBreak/>
        <w:t>XVIII</w:t>
      </w:r>
      <w:r w:rsidRPr="00B877BC">
        <w:br/>
      </w:r>
      <w:r w:rsidRPr="00B877BC">
        <w:br/>
        <w:t>LE TÉLÉPHONE DE CALYPSO</w:t>
      </w:r>
      <w:bookmarkEnd w:id="20"/>
      <w:r w:rsidRPr="00B877BC">
        <w:br/>
      </w:r>
    </w:p>
    <w:p w14:paraId="1E12F106" w14:textId="77777777" w:rsidR="00FA6A88" w:rsidRDefault="00A92B34" w:rsidP="00FA6A88">
      <w:pPr>
        <w:jc w:val="right"/>
      </w:pPr>
      <w:r w:rsidRPr="00FA6A88">
        <w:rPr>
          <w:i/>
          <w:iCs/>
        </w:rPr>
        <w:t>À Marius</w:t>
      </w:r>
      <w:r w:rsidR="00FA6A88" w:rsidRPr="00FA6A88">
        <w:t>.</w:t>
      </w:r>
    </w:p>
    <w:p w14:paraId="5FEB7AE9" w14:textId="77777777" w:rsidR="00FA6A88" w:rsidRDefault="00A92B34" w:rsidP="00FA6A88">
      <w:r w:rsidRPr="00B877BC">
        <w:t>Madame Presque ne pouvait se consoler du départ de Monsieur Vertige</w:t>
      </w:r>
      <w:r w:rsidR="00FA6A88">
        <w:t xml:space="preserve">. </w:t>
      </w:r>
      <w:r w:rsidRPr="00B877BC">
        <w:t>Depuis six mois que</w:t>
      </w:r>
      <w:r w:rsidR="00FA6A88">
        <w:t xml:space="preserve">, </w:t>
      </w:r>
      <w:r w:rsidRPr="00B877BC">
        <w:t>prononçant leur d</w:t>
      </w:r>
      <w:r w:rsidRPr="00B877BC">
        <w:t>i</w:t>
      </w:r>
      <w:r w:rsidRPr="00B877BC">
        <w:t>vorce</w:t>
      </w:r>
      <w:r w:rsidR="00FA6A88">
        <w:t xml:space="preserve">, </w:t>
      </w:r>
      <w:r w:rsidRPr="00B877BC">
        <w:t>un arrêt profondément équitable avait mis un terme à leurs conjugales tribulations</w:t>
      </w:r>
      <w:r w:rsidR="00FA6A88">
        <w:t xml:space="preserve">, </w:t>
      </w:r>
      <w:r w:rsidRPr="00B877BC">
        <w:t>cette femme exquise</w:t>
      </w:r>
      <w:r w:rsidR="00FA6A88">
        <w:t xml:space="preserve">, </w:t>
      </w:r>
      <w:r w:rsidRPr="00B877BC">
        <w:t>peu à peu</w:t>
      </w:r>
      <w:r w:rsidR="00FA6A88">
        <w:t xml:space="preserve">, </w:t>
      </w:r>
      <w:r w:rsidRPr="00B877BC">
        <w:t>s</w:t>
      </w:r>
      <w:r w:rsidR="00FA6A88">
        <w:t>’</w:t>
      </w:r>
      <w:r w:rsidRPr="00B877BC">
        <w:t>était laissée choir dans l</w:t>
      </w:r>
      <w:r w:rsidR="00FA6A88">
        <w:t>’</w:t>
      </w:r>
      <w:r w:rsidRPr="00B877BC">
        <w:t>hypocondrie</w:t>
      </w:r>
      <w:r w:rsidR="00FA6A88">
        <w:t>.</w:t>
      </w:r>
    </w:p>
    <w:p w14:paraId="4526DAF2" w14:textId="77777777" w:rsidR="00FA6A88" w:rsidRDefault="00A92B34" w:rsidP="00FA6A88">
      <w:r w:rsidRPr="00B877BC">
        <w:t>Aux premiers élans d</w:t>
      </w:r>
      <w:r w:rsidR="00FA6A88">
        <w:t>’</w:t>
      </w:r>
      <w:r w:rsidRPr="00B877BC">
        <w:t>une joie bien naturelle</w:t>
      </w:r>
      <w:r w:rsidR="00FA6A88">
        <w:t xml:space="preserve">, </w:t>
      </w:r>
      <w:r w:rsidRPr="00B877BC">
        <w:t>avaient promptement succédé les transes de la solitude</w:t>
      </w:r>
      <w:r w:rsidR="00FA6A88">
        <w:t xml:space="preserve">, </w:t>
      </w:r>
      <w:r w:rsidRPr="00B877BC">
        <w:t>les alarmes de l</w:t>
      </w:r>
      <w:r w:rsidR="00FA6A88">
        <w:t>’</w:t>
      </w:r>
      <w:r w:rsidRPr="00B877BC">
        <w:t>insomnie</w:t>
      </w:r>
      <w:r w:rsidR="00FA6A88">
        <w:t xml:space="preserve">, </w:t>
      </w:r>
      <w:r w:rsidRPr="00B877BC">
        <w:t>le gril de la continence et enfin les regrets amers</w:t>
      </w:r>
      <w:r w:rsidR="00FA6A88">
        <w:t>.</w:t>
      </w:r>
    </w:p>
    <w:p w14:paraId="686EBD83" w14:textId="77777777" w:rsidR="00FA6A88" w:rsidRDefault="00A92B34" w:rsidP="00FA6A88">
      <w:r w:rsidRPr="00B877BC">
        <w:t>Ce n</w:t>
      </w:r>
      <w:r w:rsidR="00FA6A88">
        <w:t>’</w:t>
      </w:r>
      <w:r w:rsidRPr="00B877BC">
        <w:t xml:space="preserve">était pourtant pas que </w:t>
      </w:r>
      <w:r w:rsidR="00FA6A88">
        <w:t>M. </w:t>
      </w:r>
      <w:r w:rsidRPr="00B877BC">
        <w:t>Vertige fût un homme préc</w:t>
      </w:r>
      <w:r w:rsidRPr="00B877BC">
        <w:t>i</w:t>
      </w:r>
      <w:r w:rsidRPr="00B877BC">
        <w:t>sément adorable</w:t>
      </w:r>
      <w:r w:rsidR="00FA6A88">
        <w:t xml:space="preserve">. </w:t>
      </w:r>
      <w:r w:rsidRPr="00B877BC">
        <w:t>Ah</w:t>
      </w:r>
      <w:r w:rsidR="00FA6A88">
        <w:t xml:space="preserve"> ! </w:t>
      </w:r>
      <w:r w:rsidRPr="00B877BC">
        <w:t>Dieu</w:t>
      </w:r>
      <w:r w:rsidR="00FA6A88">
        <w:t xml:space="preserve">, </w:t>
      </w:r>
      <w:r w:rsidRPr="00B877BC">
        <w:t>non</w:t>
      </w:r>
      <w:r w:rsidR="00FA6A88">
        <w:t xml:space="preserve">. </w:t>
      </w:r>
      <w:r w:rsidRPr="00B877BC">
        <w:t>Il sentait le bouc</w:t>
      </w:r>
      <w:r w:rsidR="00FA6A88">
        <w:t xml:space="preserve">, </w:t>
      </w:r>
      <w:r w:rsidRPr="00B877BC">
        <w:t>avait un c</w:t>
      </w:r>
      <w:r w:rsidRPr="00B877BC">
        <w:t>a</w:t>
      </w:r>
      <w:r w:rsidRPr="00B877BC">
        <w:t>ractère diabolique et ne possédait pas un globule d</w:t>
      </w:r>
      <w:r w:rsidR="00FA6A88">
        <w:t>’</w:t>
      </w:r>
      <w:r w:rsidRPr="00B877BC">
        <w:t>enthousiasme pour sa femme</w:t>
      </w:r>
      <w:r w:rsidR="00FA6A88">
        <w:t>.</w:t>
      </w:r>
    </w:p>
    <w:p w14:paraId="11502075" w14:textId="77777777" w:rsidR="00FA6A88" w:rsidRDefault="00A92B34" w:rsidP="00FA6A88">
      <w:r w:rsidRPr="00B877BC">
        <w:t>Mais on trouvait en lui ce ragoût</w:t>
      </w:r>
      <w:r w:rsidR="00FA6A88">
        <w:t xml:space="preserve">, </w:t>
      </w:r>
      <w:r w:rsidRPr="00B877BC">
        <w:t>cette espèce de je ne sais quoi qui fait qu</w:t>
      </w:r>
      <w:r w:rsidR="00FA6A88">
        <w:t>’</w:t>
      </w:r>
      <w:r w:rsidRPr="00B877BC">
        <w:t>on revient toujours à ces animaux</w:t>
      </w:r>
      <w:r w:rsidR="00FA6A88">
        <w:t xml:space="preserve">. </w:t>
      </w:r>
      <w:r w:rsidRPr="00B877BC">
        <w:t>C</w:t>
      </w:r>
      <w:r w:rsidR="00FA6A88">
        <w:t>’</w:t>
      </w:r>
      <w:r w:rsidRPr="00B877BC">
        <w:t>est inexpl</w:t>
      </w:r>
      <w:r w:rsidRPr="00B877BC">
        <w:t>i</w:t>
      </w:r>
      <w:r w:rsidRPr="00B877BC">
        <w:t>cable sans doute</w:t>
      </w:r>
      <w:r w:rsidR="00FA6A88">
        <w:t xml:space="preserve">, </w:t>
      </w:r>
      <w:r w:rsidRPr="00B877BC">
        <w:t>mais trop certain</w:t>
      </w:r>
      <w:r w:rsidR="00FA6A88">
        <w:t>.</w:t>
      </w:r>
    </w:p>
    <w:p w14:paraId="109E87B0" w14:textId="77777777" w:rsidR="00FA6A88" w:rsidRDefault="00A92B34" w:rsidP="00FA6A88">
      <w:r w:rsidRPr="00B877BC">
        <w:t>Elle pouvait se rendre cette justice d</w:t>
      </w:r>
      <w:r w:rsidR="00FA6A88">
        <w:t>’</w:t>
      </w:r>
      <w:r w:rsidRPr="00B877BC">
        <w:t>avoir fait généreus</w:t>
      </w:r>
      <w:r w:rsidRPr="00B877BC">
        <w:t>e</w:t>
      </w:r>
      <w:r w:rsidRPr="00B877BC">
        <w:t>ment</w:t>
      </w:r>
      <w:r w:rsidR="00FA6A88">
        <w:t xml:space="preserve">, </w:t>
      </w:r>
      <w:r w:rsidRPr="00B877BC">
        <w:t>avant leur divorce</w:t>
      </w:r>
      <w:r w:rsidR="00FA6A88">
        <w:t xml:space="preserve">, </w:t>
      </w:r>
      <w:r w:rsidRPr="00B877BC">
        <w:t>tout ce qu</w:t>
      </w:r>
      <w:r w:rsidR="00FA6A88">
        <w:t>’</w:t>
      </w:r>
      <w:r w:rsidRPr="00B877BC">
        <w:t>une bonne femme peut faire pour se dégoûter de son mari</w:t>
      </w:r>
      <w:r w:rsidR="00FA6A88">
        <w:t xml:space="preserve">. </w:t>
      </w:r>
      <w:r w:rsidRPr="00B877BC">
        <w:t>Elle s</w:t>
      </w:r>
      <w:r w:rsidR="00FA6A88">
        <w:t>’</w:t>
      </w:r>
      <w:r w:rsidRPr="00B877BC">
        <w:t>était crue même tout à fait sûre de réussir</w:t>
      </w:r>
      <w:r w:rsidR="00FA6A88">
        <w:t xml:space="preserve">. </w:t>
      </w:r>
      <w:r w:rsidRPr="00B877BC">
        <w:t>Elle avait eu plusieurs amants d</w:t>
      </w:r>
      <w:r w:rsidR="00FA6A88">
        <w:t>’</w:t>
      </w:r>
      <w:r w:rsidRPr="00B877BC">
        <w:t>une distinction peu ordinaire</w:t>
      </w:r>
      <w:r w:rsidR="00FA6A88">
        <w:t xml:space="preserve">. </w:t>
      </w:r>
      <w:r w:rsidRPr="00B877BC">
        <w:t>Le premier surtout</w:t>
      </w:r>
      <w:r w:rsidR="00FA6A88">
        <w:t xml:space="preserve">, </w:t>
      </w:r>
      <w:r w:rsidRPr="00B877BC">
        <w:t>oh</w:t>
      </w:r>
      <w:r w:rsidR="00FA6A88">
        <w:t xml:space="preserve"> ! </w:t>
      </w:r>
      <w:r w:rsidRPr="00B877BC">
        <w:t>le premier</w:t>
      </w:r>
      <w:r w:rsidR="00FA6A88">
        <w:t xml:space="preserve">, </w:t>
      </w:r>
      <w:r w:rsidRPr="00B877BC">
        <w:t>un employé supérieur de l</w:t>
      </w:r>
      <w:r w:rsidR="00FA6A88">
        <w:t>’</w:t>
      </w:r>
      <w:r w:rsidRPr="00B877BC">
        <w:t>administration des Catacombes</w:t>
      </w:r>
      <w:r w:rsidR="00FA6A88">
        <w:t xml:space="preserve">, </w:t>
      </w:r>
      <w:r w:rsidRPr="00B877BC">
        <w:t xml:space="preserve">qui </w:t>
      </w:r>
      <w:r w:rsidRPr="00B877BC">
        <w:lastRenderedPageBreak/>
        <w:t>l</w:t>
      </w:r>
      <w:r w:rsidR="00FA6A88">
        <w:t>’</w:t>
      </w:r>
      <w:r w:rsidRPr="00B877BC">
        <w:t>avait lâchée malheureusement</w:t>
      </w:r>
      <w:r w:rsidR="00FA6A88">
        <w:t xml:space="preserve">, </w:t>
      </w:r>
      <w:r w:rsidRPr="00B877BC">
        <w:t>était</w:t>
      </w:r>
      <w:r w:rsidR="00FA6A88">
        <w:t xml:space="preserve">, </w:t>
      </w:r>
      <w:r w:rsidRPr="00B877BC">
        <w:t>on pouvait le dire sans crainte</w:t>
      </w:r>
      <w:r w:rsidR="00FA6A88">
        <w:t xml:space="preserve">, </w:t>
      </w:r>
      <w:r w:rsidRPr="00B877BC">
        <w:t>le type idéal</w:t>
      </w:r>
      <w:r w:rsidR="00FA6A88">
        <w:t>.</w:t>
      </w:r>
    </w:p>
    <w:p w14:paraId="1523D018" w14:textId="77777777" w:rsidR="00FA6A88" w:rsidRDefault="00A92B34" w:rsidP="00FA6A88">
      <w:r w:rsidRPr="00B877BC">
        <w:t>Eh</w:t>
      </w:r>
      <w:r w:rsidR="00FA6A88">
        <w:t xml:space="preserve"> ! </w:t>
      </w:r>
      <w:r w:rsidRPr="00B877BC">
        <w:t>bien</w:t>
      </w:r>
      <w:r w:rsidR="00FA6A88">
        <w:t xml:space="preserve">, </w:t>
      </w:r>
      <w:r w:rsidRPr="00B877BC">
        <w:t>ces tentatives heureuses et le divorce favorable qui en fut la conséquence n</w:t>
      </w:r>
      <w:r w:rsidR="00FA6A88">
        <w:t>’</w:t>
      </w:r>
      <w:r w:rsidRPr="00B877BC">
        <w:t>avaient pu l</w:t>
      </w:r>
      <w:r w:rsidR="00FA6A88">
        <w:t>’</w:t>
      </w:r>
      <w:r w:rsidRPr="00B877BC">
        <w:t>opérer complètement de son mari</w:t>
      </w:r>
      <w:r w:rsidR="00FA6A88">
        <w:t xml:space="preserve">. </w:t>
      </w:r>
      <w:r w:rsidRPr="00B877BC">
        <w:t>Elle pensait toujours à ce vilain homme et ne pa</w:t>
      </w:r>
      <w:r w:rsidRPr="00B877BC">
        <w:t>r</w:t>
      </w:r>
      <w:r w:rsidRPr="00B877BC">
        <w:t>venait pas à s</w:t>
      </w:r>
      <w:r w:rsidR="00FA6A88">
        <w:t>’</w:t>
      </w:r>
      <w:r w:rsidRPr="00B877BC">
        <w:t>en empêcher</w:t>
      </w:r>
      <w:r w:rsidR="00FA6A88">
        <w:t>.</w:t>
      </w:r>
    </w:p>
    <w:p w14:paraId="1877137D" w14:textId="77777777" w:rsidR="00FA6A88" w:rsidRDefault="00A92B34" w:rsidP="00FA6A88">
      <w:r w:rsidRPr="00B877BC">
        <w:t>Elle n</w:t>
      </w:r>
      <w:r w:rsidR="00FA6A88">
        <w:t>’</w:t>
      </w:r>
      <w:r w:rsidRPr="00B877BC">
        <w:t>allait pas</w:t>
      </w:r>
      <w:r w:rsidR="00FA6A88">
        <w:t xml:space="preserve">, </w:t>
      </w:r>
      <w:r w:rsidRPr="00B877BC">
        <w:t>sans doute</w:t>
      </w:r>
      <w:r w:rsidR="00FA6A88">
        <w:t xml:space="preserve">, </w:t>
      </w:r>
      <w:r w:rsidRPr="00B877BC">
        <w:t>jusqu</w:t>
      </w:r>
      <w:r w:rsidR="00FA6A88">
        <w:t>’</w:t>
      </w:r>
      <w:r w:rsidRPr="00B877BC">
        <w:t>à déplorer de n</w:t>
      </w:r>
      <w:r w:rsidR="00FA6A88">
        <w:t>’</w:t>
      </w:r>
      <w:r w:rsidRPr="00B877BC">
        <w:t>être plus madame Vertige</w:t>
      </w:r>
      <w:r w:rsidR="00FA6A88">
        <w:t xml:space="preserve">, </w:t>
      </w:r>
      <w:r w:rsidRPr="00B877BC">
        <w:t>mais il lui devenait chaque jour plus clair que l</w:t>
      </w:r>
      <w:r w:rsidR="00FA6A88">
        <w:t>’</w:t>
      </w:r>
      <w:r w:rsidRPr="00B877BC">
        <w:t>époux banni avait été le condiment indispensable de ses joies</w:t>
      </w:r>
      <w:r w:rsidR="00FA6A88">
        <w:t xml:space="preserve">. </w:t>
      </w:r>
      <w:r w:rsidRPr="00B877BC">
        <w:t>En d</w:t>
      </w:r>
      <w:r w:rsidR="00FA6A88">
        <w:t>’</w:t>
      </w:r>
      <w:r w:rsidRPr="00B877BC">
        <w:t>autres termes</w:t>
      </w:r>
      <w:r w:rsidR="00FA6A88">
        <w:t xml:space="preserve">, </w:t>
      </w:r>
      <w:r w:rsidRPr="00B877BC">
        <w:t>l</w:t>
      </w:r>
      <w:r w:rsidR="00FA6A88">
        <w:t>’</w:t>
      </w:r>
      <w:r w:rsidRPr="00B877BC">
        <w:t>amour était sans saveur depuis qu</w:t>
      </w:r>
      <w:r w:rsidR="00FA6A88">
        <w:t>’</w:t>
      </w:r>
      <w:r w:rsidRPr="00B877BC">
        <w:t>elle n</w:t>
      </w:r>
      <w:r w:rsidR="00FA6A88">
        <w:t>’</w:t>
      </w:r>
      <w:r w:rsidRPr="00B877BC">
        <w:t>encornait plus un tenancier légitime</w:t>
      </w:r>
      <w:r w:rsidR="00FA6A88">
        <w:t>.</w:t>
      </w:r>
    </w:p>
    <w:p w14:paraId="7C192B0C" w14:textId="77777777" w:rsidR="00FA6A88" w:rsidRDefault="00FA6A88" w:rsidP="00FA6A88">
      <w:pPr>
        <w:pStyle w:val="Etoile"/>
      </w:pPr>
      <w:r>
        <w:t>* * *</w:t>
      </w:r>
    </w:p>
    <w:p w14:paraId="5584122D" w14:textId="77777777" w:rsidR="00FA6A88" w:rsidRDefault="00A92B34" w:rsidP="00FA6A88">
      <w:r w:rsidRPr="00B877BC">
        <w:t>Il faudrait être le dernier des hommes pour ignorer ou ne pas sentir à quel point le divorce élève les cœurs</w:t>
      </w:r>
      <w:r w:rsidR="00FA6A88">
        <w:t xml:space="preserve">. </w:t>
      </w:r>
      <w:r w:rsidRPr="00B877BC">
        <w:t>Mais on est en même temps forcé de reconnaître que ce n</w:t>
      </w:r>
      <w:r w:rsidR="00FA6A88">
        <w:t>’</w:t>
      </w:r>
      <w:r w:rsidRPr="00B877BC">
        <w:t>est pas exactement une institution de crédit</w:t>
      </w:r>
      <w:r w:rsidR="00FA6A88">
        <w:t xml:space="preserve">, </w:t>
      </w:r>
      <w:r w:rsidRPr="00B877BC">
        <w:t>et madame Presque était</w:t>
      </w:r>
      <w:r w:rsidR="00FA6A88">
        <w:t xml:space="preserve">, </w:t>
      </w:r>
      <w:r w:rsidRPr="00B877BC">
        <w:t>suivant son expression familière</w:t>
      </w:r>
      <w:r w:rsidR="00FA6A88">
        <w:t xml:space="preserve">, </w:t>
      </w:r>
      <w:r w:rsidRPr="00B877BC">
        <w:t>gênée dans les entournures</w:t>
      </w:r>
      <w:r w:rsidR="00FA6A88">
        <w:t>.</w:t>
      </w:r>
    </w:p>
    <w:p w14:paraId="7130D567" w14:textId="77777777" w:rsidR="00FA6A88" w:rsidRDefault="00A92B34" w:rsidP="00FA6A88">
      <w:r w:rsidRPr="00B877BC">
        <w:t>L</w:t>
      </w:r>
      <w:r w:rsidR="00FA6A88">
        <w:t>’</w:t>
      </w:r>
      <w:r w:rsidRPr="00B877BC">
        <w:t xml:space="preserve">argent avait disparu à la même heure que </w:t>
      </w:r>
      <w:r w:rsidR="00FA6A88">
        <w:t>M. </w:t>
      </w:r>
      <w:r w:rsidRPr="00B877BC">
        <w:t>Vertige</w:t>
      </w:r>
      <w:r w:rsidR="00FA6A88">
        <w:t xml:space="preserve">. </w:t>
      </w:r>
      <w:r w:rsidRPr="00B877BC">
        <w:t>Il avait disparu comme dans un gouffre</w:t>
      </w:r>
      <w:r w:rsidR="00FA6A88">
        <w:t xml:space="preserve">, </w:t>
      </w:r>
      <w:r w:rsidRPr="00B877BC">
        <w:t>et cette circonstance d</w:t>
      </w:r>
      <w:r w:rsidRPr="00B877BC">
        <w:t>e</w:t>
      </w:r>
      <w:r w:rsidRPr="00B877BC">
        <w:t>vait certainement</w:t>
      </w:r>
      <w:r w:rsidR="00FA6A88">
        <w:t xml:space="preserve">, </w:t>
      </w:r>
      <w:r w:rsidRPr="00B877BC">
        <w:t>aux yeux du penseur</w:t>
      </w:r>
      <w:r w:rsidR="00FA6A88">
        <w:t xml:space="preserve">, </w:t>
      </w:r>
      <w:r w:rsidRPr="00B877BC">
        <w:t>être pour quelque ch</w:t>
      </w:r>
      <w:r w:rsidRPr="00B877BC">
        <w:t>o</w:t>
      </w:r>
      <w:r w:rsidRPr="00B877BC">
        <w:t>se dans l</w:t>
      </w:r>
      <w:r w:rsidR="00FA6A88">
        <w:t>’</w:t>
      </w:r>
      <w:r w:rsidRPr="00B877BC">
        <w:t>actuelle mélancolie de l</w:t>
      </w:r>
      <w:r w:rsidR="00FA6A88">
        <w:t>’</w:t>
      </w:r>
      <w:r w:rsidRPr="00B877BC">
        <w:t>abandonnée</w:t>
      </w:r>
      <w:r w:rsidR="00FA6A88">
        <w:t>.</w:t>
      </w:r>
    </w:p>
    <w:p w14:paraId="049994CA" w14:textId="77777777" w:rsidR="00FA6A88" w:rsidRDefault="00A92B34" w:rsidP="00FA6A88">
      <w:r w:rsidRPr="00B877BC">
        <w:t>Ses expéditions amoureuses ne lui avaient pas été profit</w:t>
      </w:r>
      <w:r w:rsidRPr="00B877BC">
        <w:t>a</w:t>
      </w:r>
      <w:r w:rsidRPr="00B877BC">
        <w:t>bles</w:t>
      </w:r>
      <w:r w:rsidR="00FA6A88">
        <w:t xml:space="preserve">. </w:t>
      </w:r>
      <w:r w:rsidRPr="00B877BC">
        <w:t>Il s</w:t>
      </w:r>
      <w:r w:rsidR="00FA6A88">
        <w:t>’</w:t>
      </w:r>
      <w:r w:rsidRPr="00B877BC">
        <w:t>en fallait</w:t>
      </w:r>
      <w:r w:rsidR="00FA6A88">
        <w:t xml:space="preserve">. </w:t>
      </w:r>
      <w:r w:rsidRPr="00B877BC">
        <w:t>Dans sa crainte vraiment puérile de paraître se prostituer</w:t>
      </w:r>
      <w:r w:rsidR="00FA6A88">
        <w:t xml:space="preserve">, </w:t>
      </w:r>
      <w:r w:rsidRPr="00B877BC">
        <w:t>elle avait expérimenté l</w:t>
      </w:r>
      <w:r w:rsidR="00FA6A88">
        <w:t>’</w:t>
      </w:r>
      <w:r w:rsidRPr="00B877BC">
        <w:t>admirable désinvolture avec laquelle messieurs les hommes souffrent qu</w:t>
      </w:r>
      <w:r w:rsidR="00FA6A88">
        <w:t>’</w:t>
      </w:r>
      <w:r w:rsidRPr="00B877BC">
        <w:t>on les allège du poids importun des additions</w:t>
      </w:r>
      <w:r w:rsidR="00FA6A88">
        <w:t xml:space="preserve">, </w:t>
      </w:r>
      <w:r w:rsidRPr="00B877BC">
        <w:t>et ce n</w:t>
      </w:r>
      <w:r w:rsidR="00FA6A88">
        <w:t>’</w:t>
      </w:r>
      <w:r w:rsidRPr="00B877BC">
        <w:t>étaient pas les incon</w:t>
      </w:r>
      <w:r w:rsidRPr="00B877BC">
        <w:t>s</w:t>
      </w:r>
      <w:r w:rsidRPr="00B877BC">
        <w:t>tants ou les ingrats régalés par elle autrefois qui s</w:t>
      </w:r>
      <w:r w:rsidR="00FA6A88">
        <w:t>’</w:t>
      </w:r>
      <w:r w:rsidRPr="00B877BC">
        <w:t>empresseraient aujourd</w:t>
      </w:r>
      <w:r w:rsidR="00FA6A88">
        <w:t>’</w:t>
      </w:r>
      <w:r w:rsidRPr="00B877BC">
        <w:t>hui de la secourir</w:t>
      </w:r>
      <w:r w:rsidR="00FA6A88">
        <w:t xml:space="preserve">. </w:t>
      </w:r>
      <w:r w:rsidRPr="00B877BC">
        <w:t>On ne se bousculait pas dans l</w:t>
      </w:r>
      <w:r w:rsidR="00FA6A88">
        <w:t>’</w:t>
      </w:r>
      <w:r w:rsidRPr="00B877BC">
        <w:t>escalier de l</w:t>
      </w:r>
      <w:r w:rsidR="00FA6A88">
        <w:t>’</w:t>
      </w:r>
      <w:r w:rsidRPr="00B877BC">
        <w:t xml:space="preserve">hôtel meublé de dixième ordre qui </w:t>
      </w:r>
      <w:r w:rsidRPr="00B877BC">
        <w:lastRenderedPageBreak/>
        <w:t>avait remplacé l</w:t>
      </w:r>
      <w:r w:rsidR="00FA6A88">
        <w:t>’</w:t>
      </w:r>
      <w:r w:rsidRPr="00B877BC">
        <w:t>appartement confortable de naguère</w:t>
      </w:r>
      <w:r w:rsidR="00FA6A88">
        <w:t xml:space="preserve">, </w:t>
      </w:r>
      <w:r w:rsidRPr="00B877BC">
        <w:t>et la question de subsistance quotidienne commençait à pendre</w:t>
      </w:r>
      <w:r w:rsidR="00FA6A88">
        <w:t>.</w:t>
      </w:r>
    </w:p>
    <w:p w14:paraId="480DF797" w14:textId="77777777" w:rsidR="00FA6A88" w:rsidRDefault="00A92B34" w:rsidP="00FA6A88">
      <w:r w:rsidRPr="00B877BC">
        <w:t>Au plus fort de cette anxiété</w:t>
      </w:r>
      <w:r w:rsidR="00FA6A88">
        <w:t xml:space="preserve">, </w:t>
      </w:r>
      <w:r w:rsidRPr="00B877BC">
        <w:t>une idée rafraîchissante passa sur elle comme une brise de parfums sur les lieux arides</w:t>
      </w:r>
      <w:r w:rsidR="00FA6A88">
        <w:t>.</w:t>
      </w:r>
    </w:p>
    <w:p w14:paraId="66DA7AF0" w14:textId="77777777" w:rsidR="00FA6A88" w:rsidRDefault="00A92B34" w:rsidP="00FA6A88">
      <w:r w:rsidRPr="00B877BC">
        <w:t>Elle venait de se rappeler l</w:t>
      </w:r>
      <w:r w:rsidR="00FA6A88">
        <w:t>’</w:t>
      </w:r>
      <w:r w:rsidRPr="00B877BC">
        <w:t xml:space="preserve">appareil téléphonique possédé par </w:t>
      </w:r>
      <w:r w:rsidR="00FA6A88">
        <w:t>M. </w:t>
      </w:r>
      <w:r w:rsidRPr="00B877BC">
        <w:t>Vertige</w:t>
      </w:r>
      <w:r w:rsidR="00FA6A88">
        <w:t xml:space="preserve">. </w:t>
      </w:r>
      <w:r w:rsidRPr="00B877BC">
        <w:t>Cet appareil l</w:t>
      </w:r>
      <w:r w:rsidR="00FA6A88">
        <w:t>’</w:t>
      </w:r>
      <w:r w:rsidRPr="00B877BC">
        <w:t>avait souvent réveillée la nuit</w:t>
      </w:r>
      <w:r w:rsidR="00FA6A88">
        <w:t xml:space="preserve">, </w:t>
      </w:r>
      <w:r w:rsidRPr="00B877BC">
        <w:t>et c</w:t>
      </w:r>
      <w:r w:rsidR="00FA6A88">
        <w:t>’</w:t>
      </w:r>
      <w:r w:rsidRPr="00B877BC">
        <w:t>était un de ses griefs innombrables</w:t>
      </w:r>
      <w:r w:rsidR="00FA6A88">
        <w:t>.</w:t>
      </w:r>
    </w:p>
    <w:p w14:paraId="5059FEF8" w14:textId="77777777" w:rsidR="00FA6A88" w:rsidRDefault="00A92B34" w:rsidP="00FA6A88">
      <w:r w:rsidRPr="00B877BC">
        <w:t>Elle s</w:t>
      </w:r>
      <w:r w:rsidR="00FA6A88">
        <w:t>’</w:t>
      </w:r>
      <w:r w:rsidRPr="00B877BC">
        <w:t>en était vengée en faisant servir à diverses fourberies cet irresponsable véhicule des turpitudes ou des sottises contemporaines</w:t>
      </w:r>
      <w:r w:rsidR="00FA6A88">
        <w:t xml:space="preserve">. </w:t>
      </w:r>
      <w:r w:rsidRPr="00B877BC">
        <w:t>Un assez grand nombre de fois</w:t>
      </w:r>
      <w:r w:rsidR="00FA6A88">
        <w:t>, M. </w:t>
      </w:r>
      <w:r w:rsidRPr="00B877BC">
        <w:t>Vertige avait reçu des rendez-vous dérisoires qui le forçaient à s</w:t>
      </w:r>
      <w:r w:rsidR="00FA6A88">
        <w:t>’</w:t>
      </w:r>
      <w:r w:rsidRPr="00B877BC">
        <w:t>absenter pendant des heures dont profitait audacieusement sa femme</w:t>
      </w:r>
      <w:r w:rsidR="00FA6A88">
        <w:t xml:space="preserve">. </w:t>
      </w:r>
      <w:r w:rsidRPr="00B877BC">
        <w:t>Au bureau central</w:t>
      </w:r>
      <w:r w:rsidR="00FA6A88">
        <w:t xml:space="preserve">, </w:t>
      </w:r>
      <w:r w:rsidRPr="00B877BC">
        <w:t>on devait le croire surchargé d</w:t>
      </w:r>
      <w:r w:rsidR="00FA6A88">
        <w:t>’</w:t>
      </w:r>
      <w:r w:rsidRPr="00B877BC">
        <w:t>affaires</w:t>
      </w:r>
      <w:r w:rsidR="00FA6A88">
        <w:t xml:space="preserve">. </w:t>
      </w:r>
      <w:r w:rsidRPr="00B877BC">
        <w:t>Les blagues avaient même été si loin qu</w:t>
      </w:r>
      <w:r w:rsidR="00FA6A88">
        <w:t>’</w:t>
      </w:r>
      <w:r w:rsidRPr="00B877BC">
        <w:t>on pouvait craindre désormais un parti-pris de ne plus répondre</w:t>
      </w:r>
      <w:r w:rsidR="00FA6A88">
        <w:t>.</w:t>
      </w:r>
    </w:p>
    <w:p w14:paraId="74ED459C" w14:textId="77777777" w:rsidR="00FA6A88" w:rsidRDefault="00A92B34" w:rsidP="00FA6A88">
      <w:r w:rsidRPr="00B877BC">
        <w:t>Pleine d</w:t>
      </w:r>
      <w:r w:rsidR="00FA6A88">
        <w:t>’</w:t>
      </w:r>
      <w:r w:rsidRPr="00B877BC">
        <w:t>un dessein mystérieux</w:t>
      </w:r>
      <w:r w:rsidR="00FA6A88">
        <w:t xml:space="preserve">, </w:t>
      </w:r>
      <w:r w:rsidRPr="00B877BC">
        <w:t>madame Presque s</w:t>
      </w:r>
      <w:r w:rsidR="00FA6A88">
        <w:t>’</w:t>
      </w:r>
      <w:r w:rsidRPr="00B877BC">
        <w:t>élança donc à la plus prochaine cabine et demanda communication</w:t>
      </w:r>
      <w:r w:rsidR="00FA6A88">
        <w:t>.</w:t>
      </w:r>
    </w:p>
    <w:p w14:paraId="6C956723" w14:textId="77777777" w:rsidR="00FA6A88" w:rsidRDefault="00FA6A88" w:rsidP="00FA6A88">
      <w:pPr>
        <w:pStyle w:val="Etoile"/>
      </w:pPr>
      <w:r>
        <w:t>* * *</w:t>
      </w:r>
    </w:p>
    <w:p w14:paraId="1517CEA6" w14:textId="77777777" w:rsidR="00FA6A88" w:rsidRDefault="00A92B34" w:rsidP="00FA6A88">
      <w:r w:rsidRPr="00B877BC">
        <w:t>J</w:t>
      </w:r>
      <w:r w:rsidR="00FA6A88">
        <w:t>’</w:t>
      </w:r>
      <w:r w:rsidRPr="00B877BC">
        <w:t>ouvre ici une parenthèse</w:t>
      </w:r>
      <w:r w:rsidR="00FA6A88">
        <w:t xml:space="preserve">, </w:t>
      </w:r>
      <w:r w:rsidRPr="00B877BC">
        <w:t>complètement inutile d</w:t>
      </w:r>
      <w:r w:rsidR="00FA6A88">
        <w:t>’</w:t>
      </w:r>
      <w:r w:rsidRPr="00B877BC">
        <w:t>ailleurs</w:t>
      </w:r>
      <w:r w:rsidR="00FA6A88">
        <w:t xml:space="preserve">, </w:t>
      </w:r>
      <w:r w:rsidRPr="00B877BC">
        <w:t>pour déclarer que le téléphone est une de mes haines</w:t>
      </w:r>
      <w:r w:rsidR="00FA6A88">
        <w:t>.</w:t>
      </w:r>
    </w:p>
    <w:p w14:paraId="6055D03B" w14:textId="77777777" w:rsidR="00FA6A88" w:rsidRDefault="00A92B34" w:rsidP="00FA6A88">
      <w:r w:rsidRPr="00B877BC">
        <w:t>Je prétends qu</w:t>
      </w:r>
      <w:r w:rsidR="00FA6A88">
        <w:t>’</w:t>
      </w:r>
      <w:r w:rsidRPr="00B877BC">
        <w:t>il est immoral de se parler de si loin</w:t>
      </w:r>
      <w:r w:rsidR="00FA6A88">
        <w:t xml:space="preserve">, </w:t>
      </w:r>
      <w:r w:rsidRPr="00B877BC">
        <w:t>et que l</w:t>
      </w:r>
      <w:r w:rsidR="00FA6A88">
        <w:t>’</w:t>
      </w:r>
      <w:r w:rsidRPr="00B877BC">
        <w:t>instrument susdit est une mécanique infernale</w:t>
      </w:r>
      <w:r w:rsidR="00FA6A88">
        <w:t>.</w:t>
      </w:r>
    </w:p>
    <w:p w14:paraId="5C705B16" w14:textId="77777777" w:rsidR="00FA6A88" w:rsidRDefault="00A92B34" w:rsidP="00FA6A88">
      <w:r w:rsidRPr="00B877BC">
        <w:t>Il est bien entendu que je ne puis alléguer aucune preuve de l</w:t>
      </w:r>
      <w:r w:rsidR="00FA6A88">
        <w:t>’</w:t>
      </w:r>
      <w:r w:rsidRPr="00B877BC">
        <w:t xml:space="preserve">origine ténébreuse de cet </w:t>
      </w:r>
      <w:r w:rsidRPr="00B877BC">
        <w:rPr>
          <w:i/>
          <w:iCs/>
        </w:rPr>
        <w:t>allonge</w:t>
      </w:r>
      <w:r w:rsidRPr="00B877BC">
        <w:t>-</w:t>
      </w:r>
      <w:r w:rsidRPr="00B877BC">
        <w:rPr>
          <w:i/>
          <w:iCs/>
        </w:rPr>
        <w:t>voix</w:t>
      </w:r>
      <w:r w:rsidRPr="00B877BC">
        <w:t xml:space="preserve"> et que je suis incap</w:t>
      </w:r>
      <w:r w:rsidRPr="00B877BC">
        <w:t>a</w:t>
      </w:r>
      <w:r w:rsidRPr="00B877BC">
        <w:t>ble de documenter mon affirmation</w:t>
      </w:r>
      <w:r w:rsidR="00FA6A88">
        <w:t xml:space="preserve">. </w:t>
      </w:r>
      <w:r w:rsidRPr="00B877BC">
        <w:t>Mais j</w:t>
      </w:r>
      <w:r w:rsidR="00FA6A88">
        <w:t>’</w:t>
      </w:r>
      <w:r w:rsidRPr="00B877BC">
        <w:t>en appelle aux gens de bonne foi et d</w:t>
      </w:r>
      <w:r w:rsidR="00FA6A88">
        <w:t>’</w:t>
      </w:r>
      <w:r w:rsidRPr="00B877BC">
        <w:t>esprit ferme qui en ont usé</w:t>
      </w:r>
      <w:r w:rsidR="00FA6A88">
        <w:t>.</w:t>
      </w:r>
    </w:p>
    <w:p w14:paraId="4383EED1" w14:textId="77777777" w:rsidR="00FA6A88" w:rsidRDefault="00A92B34" w:rsidP="00FA6A88">
      <w:r w:rsidRPr="00B877BC">
        <w:lastRenderedPageBreak/>
        <w:t>Le bruissement de larves qui précède l</w:t>
      </w:r>
      <w:r w:rsidR="00FA6A88">
        <w:t>’</w:t>
      </w:r>
      <w:r w:rsidRPr="00B877BC">
        <w:t>entretien n</w:t>
      </w:r>
      <w:r w:rsidR="00FA6A88">
        <w:t>’</w:t>
      </w:r>
      <w:r w:rsidRPr="00B877BC">
        <w:t>est-il pas comme un avertissement qu</w:t>
      </w:r>
      <w:r w:rsidR="00FA6A88">
        <w:t>’</w:t>
      </w:r>
      <w:r w:rsidRPr="00B877BC">
        <w:t xml:space="preserve">on va pénétrer dans quelque </w:t>
      </w:r>
      <w:proofErr w:type="spellStart"/>
      <w:r w:rsidRPr="00B877BC">
        <w:t>confin</w:t>
      </w:r>
      <w:proofErr w:type="spellEnd"/>
      <w:r w:rsidRPr="00B877BC">
        <w:t xml:space="preserve"> réservé où la terreur</w:t>
      </w:r>
      <w:r w:rsidR="00FA6A88">
        <w:t xml:space="preserve">, </w:t>
      </w:r>
      <w:r w:rsidRPr="00B877BC">
        <w:t>peut-être</w:t>
      </w:r>
      <w:r w:rsidR="00FA6A88">
        <w:t xml:space="preserve">, </w:t>
      </w:r>
      <w:r w:rsidRPr="00B877BC">
        <w:t>surabonde</w:t>
      </w:r>
      <w:r w:rsidR="00FA6A88">
        <w:t xml:space="preserve">… </w:t>
      </w:r>
      <w:r w:rsidRPr="00B877BC">
        <w:t>si on savait</w:t>
      </w:r>
      <w:r w:rsidR="00FA6A88">
        <w:t> ?</w:t>
      </w:r>
    </w:p>
    <w:p w14:paraId="02FAD85B" w14:textId="77777777" w:rsidR="00FA6A88" w:rsidRDefault="00A92B34" w:rsidP="00FA6A88">
      <w:r w:rsidRPr="00B877BC">
        <w:t>Et l</w:t>
      </w:r>
      <w:r w:rsidR="00FA6A88">
        <w:t>’</w:t>
      </w:r>
      <w:r w:rsidRPr="00B877BC">
        <w:t>horrible déformation des sons humains qu</w:t>
      </w:r>
      <w:r w:rsidR="00FA6A88">
        <w:t>’</w:t>
      </w:r>
      <w:r w:rsidRPr="00B877BC">
        <w:t>on croirait étirés sous un laminoir</w:t>
      </w:r>
      <w:r w:rsidR="00FA6A88">
        <w:t xml:space="preserve">, </w:t>
      </w:r>
      <w:r w:rsidRPr="00B877BC">
        <w:t>qui ont l</w:t>
      </w:r>
      <w:r w:rsidR="00FA6A88">
        <w:t>’</w:t>
      </w:r>
      <w:r w:rsidRPr="00B877BC">
        <w:t>air de n</w:t>
      </w:r>
      <w:r w:rsidR="00FA6A88">
        <w:t>’</w:t>
      </w:r>
      <w:r w:rsidRPr="00B877BC">
        <w:t>arriver jusqu</w:t>
      </w:r>
      <w:r w:rsidR="00FA6A88">
        <w:t>’</w:t>
      </w:r>
      <w:r w:rsidRPr="00B877BC">
        <w:t>à l</w:t>
      </w:r>
      <w:r w:rsidR="00FA6A88">
        <w:t>’</w:t>
      </w:r>
      <w:r w:rsidRPr="00B877BC">
        <w:t>oreille qu</w:t>
      </w:r>
      <w:r w:rsidR="00FA6A88">
        <w:t>’</w:t>
      </w:r>
      <w:r w:rsidRPr="00B877BC">
        <w:t>à force de se distendre monstrueusement</w:t>
      </w:r>
      <w:r w:rsidR="00FA6A88">
        <w:t xml:space="preserve">, </w:t>
      </w:r>
      <w:r w:rsidRPr="00B877BC">
        <w:t>n</w:t>
      </w:r>
      <w:r w:rsidR="00FA6A88">
        <w:t>’</w:t>
      </w:r>
      <w:r w:rsidRPr="00B877BC">
        <w:t>est-elle pas aussi quelque chose d</w:t>
      </w:r>
      <w:r w:rsidR="00FA6A88">
        <w:t>’</w:t>
      </w:r>
      <w:r w:rsidRPr="00B877BC">
        <w:t>un peu panique</w:t>
      </w:r>
      <w:r w:rsidR="00FA6A88">
        <w:t> ?</w:t>
      </w:r>
    </w:p>
    <w:p w14:paraId="0B192403" w14:textId="77777777" w:rsidR="00FA6A88" w:rsidRDefault="00A92B34" w:rsidP="00FA6A88">
      <w:r w:rsidRPr="00B877BC">
        <w:t>Il y a peu de jours</w:t>
      </w:r>
      <w:r w:rsidR="00FA6A88">
        <w:t xml:space="preserve">, </w:t>
      </w:r>
      <w:r w:rsidRPr="00B877BC">
        <w:t>un vieux garçon de bains scientifiques</w:t>
      </w:r>
      <w:r w:rsidR="00FA6A88">
        <w:t xml:space="preserve">, </w:t>
      </w:r>
      <w:r w:rsidRPr="00B877BC">
        <w:t xml:space="preserve">appointé spécialement pour le massage des découvertes </w:t>
      </w:r>
      <w:r w:rsidRPr="00B877BC">
        <w:rPr>
          <w:i/>
          <w:iCs/>
        </w:rPr>
        <w:t>utiles</w:t>
      </w:r>
      <w:r w:rsidR="00FA6A88">
        <w:t xml:space="preserve">, </w:t>
      </w:r>
      <w:r w:rsidRPr="00B877BC">
        <w:t>au hammam d</w:t>
      </w:r>
      <w:r w:rsidR="00FA6A88">
        <w:t>’</w:t>
      </w:r>
      <w:r w:rsidRPr="00B877BC">
        <w:t>un puissant journal</w:t>
      </w:r>
      <w:r w:rsidR="00FA6A88">
        <w:t xml:space="preserve">, </w:t>
      </w:r>
      <w:r w:rsidRPr="00B877BC">
        <w:t>célébrait la gloire d</w:t>
      </w:r>
      <w:r w:rsidR="00FA6A88">
        <w:t>’</w:t>
      </w:r>
      <w:r w:rsidRPr="00B877BC">
        <w:t>une us</w:t>
      </w:r>
      <w:r w:rsidRPr="00B877BC">
        <w:t>i</w:t>
      </w:r>
      <w:r w:rsidRPr="00B877BC">
        <w:t>ne anglaise qui est en train d</w:t>
      </w:r>
      <w:r w:rsidR="00FA6A88">
        <w:t>’</w:t>
      </w:r>
      <w:r w:rsidRPr="00B877BC">
        <w:t>exterminer l</w:t>
      </w:r>
      <w:r w:rsidR="00FA6A88">
        <w:t>’</w:t>
      </w:r>
      <w:r w:rsidRPr="00B877BC">
        <w:t>Écriture</w:t>
      </w:r>
      <w:r w:rsidR="00FA6A88">
        <w:t>.</w:t>
      </w:r>
    </w:p>
    <w:p w14:paraId="02F5F456" w14:textId="77777777" w:rsidR="00FA6A88" w:rsidRDefault="00A92B34" w:rsidP="00FA6A88">
      <w:r w:rsidRPr="00B877BC">
        <w:t>Il paraît qu</w:t>
      </w:r>
      <w:r w:rsidR="00FA6A88">
        <w:t>’</w:t>
      </w:r>
      <w:r w:rsidRPr="00B877BC">
        <w:t>une lumineuse machine va destituer la main des hommes qui n</w:t>
      </w:r>
      <w:r w:rsidR="00FA6A88">
        <w:t>’</w:t>
      </w:r>
      <w:r w:rsidRPr="00B877BC">
        <w:t>auront plus du tout besoin d</w:t>
      </w:r>
      <w:r w:rsidR="00FA6A88">
        <w:t>’</w:t>
      </w:r>
      <w:r w:rsidRPr="00B877BC">
        <w:t>écrire</w:t>
      </w:r>
      <w:r w:rsidR="00FA6A88">
        <w:t xml:space="preserve">, </w:t>
      </w:r>
      <w:r w:rsidRPr="00B877BC">
        <w:t>et le fa</w:t>
      </w:r>
      <w:r w:rsidRPr="00B877BC">
        <w:t>n</w:t>
      </w:r>
      <w:r w:rsidRPr="00B877BC">
        <w:t>toche invitait naturellement plusieurs peuples à se réjouir d</w:t>
      </w:r>
      <w:r w:rsidR="00FA6A88">
        <w:t>’</w:t>
      </w:r>
      <w:r w:rsidRPr="00B877BC">
        <w:t>un tel progrès</w:t>
      </w:r>
      <w:r w:rsidR="00FA6A88">
        <w:t>.</w:t>
      </w:r>
    </w:p>
    <w:p w14:paraId="356865F7" w14:textId="77777777" w:rsidR="00FA6A88" w:rsidRDefault="00A92B34" w:rsidP="00FA6A88">
      <w:r w:rsidRPr="00B877BC">
        <w:t>J</w:t>
      </w:r>
      <w:r w:rsidR="00FA6A88">
        <w:t>’</w:t>
      </w:r>
      <w:r w:rsidRPr="00B877BC">
        <w:t>imagine que le téléphone est un attentat plus grave</w:t>
      </w:r>
      <w:r w:rsidR="00FA6A88">
        <w:t xml:space="preserve">, </w:t>
      </w:r>
      <w:r w:rsidRPr="00B877BC">
        <w:t>pui</w:t>
      </w:r>
      <w:r w:rsidRPr="00B877BC">
        <w:t>s</w:t>
      </w:r>
      <w:r w:rsidRPr="00B877BC">
        <w:t>qu</w:t>
      </w:r>
      <w:r w:rsidR="00FA6A88">
        <w:t>’</w:t>
      </w:r>
      <w:r w:rsidRPr="00B877BC">
        <w:t xml:space="preserve">il avilit </w:t>
      </w:r>
      <w:smartTag w:uri="urn:schemas-microsoft-com:office:smarttags" w:element="PersonName">
        <w:smartTagPr>
          <w:attr w:name="ProductID" w:val="la Parole"/>
        </w:smartTagPr>
        <w:r w:rsidRPr="00B877BC">
          <w:t>la Parole</w:t>
        </w:r>
      </w:smartTag>
      <w:r w:rsidRPr="00B877BC">
        <w:t xml:space="preserve"> même</w:t>
      </w:r>
      <w:r w:rsidR="00FA6A88">
        <w:t>.</w:t>
      </w:r>
    </w:p>
    <w:p w14:paraId="3AA2AC9D" w14:textId="77777777" w:rsidR="00FA6A88" w:rsidRDefault="00FA6A88" w:rsidP="00FA6A88">
      <w:pPr>
        <w:pStyle w:val="Etoile"/>
      </w:pPr>
      <w:r>
        <w:t>* * *</w:t>
      </w:r>
    </w:p>
    <w:p w14:paraId="73B61F15" w14:textId="77777777" w:rsidR="00FA6A88" w:rsidRDefault="00FA6A88" w:rsidP="00FA6A88">
      <w:r>
        <w:t>— </w:t>
      </w:r>
      <w:proofErr w:type="spellStart"/>
      <w:r w:rsidR="00A92B34" w:rsidRPr="00B877BC">
        <w:t>Hallô</w:t>
      </w:r>
      <w:proofErr w:type="spellEnd"/>
      <w:r>
        <w:t xml:space="preserve"> ! </w:t>
      </w:r>
      <w:proofErr w:type="spellStart"/>
      <w:r w:rsidR="00A92B34" w:rsidRPr="00B877BC">
        <w:t>Hallô</w:t>
      </w:r>
      <w:proofErr w:type="spellEnd"/>
      <w:r>
        <w:t xml:space="preserve"> ! </w:t>
      </w:r>
      <w:r w:rsidR="00A92B34" w:rsidRPr="00B877BC">
        <w:t>À qui ai-je l</w:t>
      </w:r>
      <w:r>
        <w:t>’</w:t>
      </w:r>
      <w:r w:rsidR="00A92B34" w:rsidRPr="00B877BC">
        <w:t>honneur de parler</w:t>
      </w:r>
      <w:r>
        <w:t> ?</w:t>
      </w:r>
    </w:p>
    <w:p w14:paraId="45A8C248" w14:textId="77777777" w:rsidR="00FA6A88" w:rsidRDefault="00FA6A88" w:rsidP="00FA6A88">
      <w:r>
        <w:t>— </w:t>
      </w:r>
      <w:r w:rsidR="00A92B34" w:rsidRPr="00B877BC">
        <w:t>À moi</w:t>
      </w:r>
      <w:r>
        <w:t xml:space="preserve">, </w:t>
      </w:r>
      <w:r w:rsidR="00A92B34" w:rsidRPr="00B877BC">
        <w:t>Charlotte</w:t>
      </w:r>
      <w:r>
        <w:t xml:space="preserve">, </w:t>
      </w:r>
      <w:r w:rsidR="00A92B34" w:rsidRPr="00B877BC">
        <w:t>votre ancienne femme</w:t>
      </w:r>
      <w:r>
        <w:t>.</w:t>
      </w:r>
    </w:p>
    <w:p w14:paraId="7A98FE1C" w14:textId="77777777" w:rsidR="00FA6A88" w:rsidRDefault="00FA6A88" w:rsidP="00FA6A88">
      <w:r>
        <w:t>— </w:t>
      </w:r>
      <w:r w:rsidR="00A92B34" w:rsidRPr="00B877BC">
        <w:t>Ah</w:t>
      </w:r>
      <w:r>
        <w:t xml:space="preserve"> ! </w:t>
      </w:r>
      <w:r w:rsidR="00A92B34" w:rsidRPr="00B877BC">
        <w:t>très bien</w:t>
      </w:r>
      <w:r>
        <w:t xml:space="preserve">, </w:t>
      </w:r>
      <w:r w:rsidR="00A92B34" w:rsidRPr="00B877BC">
        <w:t>chère madame</w:t>
      </w:r>
      <w:r>
        <w:t xml:space="preserve">, </w:t>
      </w:r>
      <w:r w:rsidR="00A92B34" w:rsidRPr="00B877BC">
        <w:t>comment vous portez-vous</w:t>
      </w:r>
      <w:r>
        <w:t> ?</w:t>
      </w:r>
    </w:p>
    <w:p w14:paraId="3343E574" w14:textId="77777777" w:rsidR="00FA6A88" w:rsidRDefault="00FA6A88" w:rsidP="00FA6A88">
      <w:r>
        <w:t>— </w:t>
      </w:r>
      <w:r w:rsidR="00A92B34" w:rsidRPr="00B877BC">
        <w:t>Pas mal</w:t>
      </w:r>
      <w:r>
        <w:t xml:space="preserve">, </w:t>
      </w:r>
      <w:r w:rsidR="00A92B34" w:rsidRPr="00B877BC">
        <w:t>je vous remercie</w:t>
      </w:r>
      <w:r>
        <w:t xml:space="preserve">, </w:t>
      </w:r>
      <w:r w:rsidR="00A92B34" w:rsidRPr="00B877BC">
        <w:t>et vous-même</w:t>
      </w:r>
      <w:r>
        <w:t> ?</w:t>
      </w:r>
    </w:p>
    <w:p w14:paraId="2C21D870" w14:textId="77777777" w:rsidR="00FA6A88" w:rsidRDefault="00FA6A88" w:rsidP="00FA6A88">
      <w:r>
        <w:t>— </w:t>
      </w:r>
      <w:r w:rsidR="00A92B34" w:rsidRPr="00B877BC">
        <w:t>Oh</w:t>
      </w:r>
      <w:r>
        <w:t xml:space="preserve"> ! </w:t>
      </w:r>
      <w:r w:rsidR="00A92B34" w:rsidRPr="00B877BC">
        <w:t>moi</w:t>
      </w:r>
      <w:r>
        <w:t xml:space="preserve">, </w:t>
      </w:r>
      <w:r w:rsidR="00A92B34" w:rsidRPr="00B877BC">
        <w:t>je prends du ventre</w:t>
      </w:r>
      <w:r>
        <w:t xml:space="preserve">. </w:t>
      </w:r>
      <w:r w:rsidR="00A92B34" w:rsidRPr="00B877BC">
        <w:t>Que puis-je faire pour vous être agréable</w:t>
      </w:r>
      <w:r>
        <w:t xml:space="preserve">, </w:t>
      </w:r>
      <w:r w:rsidR="00A92B34" w:rsidRPr="00B877BC">
        <w:t>s</w:t>
      </w:r>
      <w:r>
        <w:t>’</w:t>
      </w:r>
      <w:r w:rsidR="00A92B34" w:rsidRPr="00B877BC">
        <w:t>il vous plaît</w:t>
      </w:r>
      <w:r>
        <w:t> ?</w:t>
      </w:r>
    </w:p>
    <w:p w14:paraId="21C58F37" w14:textId="77777777" w:rsidR="00FA6A88" w:rsidRDefault="00FA6A88" w:rsidP="00FA6A88">
      <w:r>
        <w:lastRenderedPageBreak/>
        <w:t>— </w:t>
      </w:r>
      <w:r w:rsidR="00A92B34" w:rsidRPr="00B877BC">
        <w:t>M</w:t>
      </w:r>
      <w:r>
        <w:t>’</w:t>
      </w:r>
      <w:r w:rsidR="00A92B34" w:rsidRPr="00B877BC">
        <w:t>accorder un rendez-vous le plus tôt possible pour une affaire tout à fait pressée</w:t>
      </w:r>
      <w:r>
        <w:t>.</w:t>
      </w:r>
    </w:p>
    <w:p w14:paraId="1EBFBC34" w14:textId="77777777" w:rsidR="00FA6A88" w:rsidRDefault="00FA6A88" w:rsidP="00FA6A88">
      <w:r>
        <w:t>— </w:t>
      </w:r>
      <w:r w:rsidR="00A92B34" w:rsidRPr="00B877BC">
        <w:t>Pardon</w:t>
      </w:r>
      <w:r>
        <w:t xml:space="preserve">, </w:t>
      </w:r>
      <w:r w:rsidR="00A92B34" w:rsidRPr="00B877BC">
        <w:t>madame</w:t>
      </w:r>
      <w:r>
        <w:t xml:space="preserve">, </w:t>
      </w:r>
      <w:r w:rsidR="00A92B34" w:rsidRPr="00B877BC">
        <w:t>j</w:t>
      </w:r>
      <w:r>
        <w:t>’</w:t>
      </w:r>
      <w:r w:rsidR="00A92B34" w:rsidRPr="00B877BC">
        <w:t>ai l</w:t>
      </w:r>
      <w:r>
        <w:t>’</w:t>
      </w:r>
      <w:r w:rsidR="00A92B34" w:rsidRPr="00B877BC">
        <w:t>honneur de vous rappeler que nous ne devions plus nous voir</w:t>
      </w:r>
      <w:r>
        <w:t>.</w:t>
      </w:r>
    </w:p>
    <w:p w14:paraId="72EAA611" w14:textId="77777777" w:rsidR="00FA6A88" w:rsidRDefault="00FA6A88" w:rsidP="00FA6A88">
      <w:r>
        <w:t>— </w:t>
      </w:r>
      <w:r w:rsidR="00A92B34" w:rsidRPr="00B877BC">
        <w:t>Eh</w:t>
      </w:r>
      <w:r>
        <w:t xml:space="preserve"> ! </w:t>
      </w:r>
      <w:r w:rsidR="00A92B34" w:rsidRPr="00B877BC">
        <w:t>bien</w:t>
      </w:r>
      <w:r>
        <w:t xml:space="preserve">, </w:t>
      </w:r>
      <w:r w:rsidR="00A92B34" w:rsidRPr="00B877BC">
        <w:t>mon cher Ferdinand</w:t>
      </w:r>
      <w:r>
        <w:t xml:space="preserve">, </w:t>
      </w:r>
      <w:r w:rsidR="00A92B34" w:rsidRPr="00B877BC">
        <w:t xml:space="preserve">mon petit </w:t>
      </w:r>
      <w:proofErr w:type="spellStart"/>
      <w:r w:rsidR="00A92B34" w:rsidRPr="00B877BC">
        <w:t>nand-nand</w:t>
      </w:r>
      <w:proofErr w:type="spellEnd"/>
      <w:r>
        <w:t xml:space="preserve">, </w:t>
      </w:r>
      <w:r w:rsidR="00A92B34" w:rsidRPr="00B877BC">
        <w:t>il faut changer ça</w:t>
      </w:r>
      <w:r>
        <w:t xml:space="preserve">. </w:t>
      </w:r>
      <w:r w:rsidR="00A92B34" w:rsidRPr="00B877BC">
        <w:t>À quoi servirait d</w:t>
      </w:r>
      <w:r>
        <w:t>’</w:t>
      </w:r>
      <w:r w:rsidR="00A92B34" w:rsidRPr="00B877BC">
        <w:t>être divorcés si on ne devait plus se voir</w:t>
      </w:r>
      <w:r>
        <w:t> ?</w:t>
      </w:r>
    </w:p>
    <w:p w14:paraId="0E98B578" w14:textId="77777777" w:rsidR="00FA6A88" w:rsidRDefault="00FA6A88" w:rsidP="00FA6A88">
      <w:r>
        <w:t>— </w:t>
      </w:r>
      <w:r w:rsidR="00A92B34" w:rsidRPr="00B877BC">
        <w:t>Que voulez-vous dire</w:t>
      </w:r>
      <w:r>
        <w:t xml:space="preserve"> ? </w:t>
      </w:r>
      <w:r w:rsidR="00A92B34" w:rsidRPr="00B877BC">
        <w:t>Expliquez-vous</w:t>
      </w:r>
      <w:r>
        <w:t xml:space="preserve">, </w:t>
      </w:r>
      <w:r w:rsidR="00A92B34" w:rsidRPr="00B877BC">
        <w:t>s</w:t>
      </w:r>
      <w:r>
        <w:t>’</w:t>
      </w:r>
      <w:r w:rsidR="00A92B34" w:rsidRPr="00B877BC">
        <w:t>il vous plaît</w:t>
      </w:r>
      <w:r>
        <w:t xml:space="preserve">, </w:t>
      </w:r>
      <w:r w:rsidR="00A92B34" w:rsidRPr="00B877BC">
        <w:t>r</w:t>
      </w:r>
      <w:r w:rsidR="00A92B34" w:rsidRPr="00B877BC">
        <w:t>é</w:t>
      </w:r>
      <w:r w:rsidR="00A92B34" w:rsidRPr="00B877BC">
        <w:t>pondit l</w:t>
      </w:r>
      <w:r>
        <w:t>’</w:t>
      </w:r>
      <w:r w:rsidR="00A92B34" w:rsidRPr="00B877BC">
        <w:t xml:space="preserve">ex-époux dont </w:t>
      </w:r>
      <w:r w:rsidR="00A92B34" w:rsidRPr="00B877BC">
        <w:rPr>
          <w:i/>
          <w:iCs/>
        </w:rPr>
        <w:t>l</w:t>
      </w:r>
      <w:r>
        <w:rPr>
          <w:i/>
          <w:iCs/>
        </w:rPr>
        <w:t>’</w:t>
      </w:r>
      <w:r w:rsidR="00A92B34" w:rsidRPr="00B877BC">
        <w:rPr>
          <w:i/>
          <w:iCs/>
        </w:rPr>
        <w:t>extrémité</w:t>
      </w:r>
      <w:r w:rsidR="00A92B34" w:rsidRPr="00B877BC">
        <w:t xml:space="preserve"> de la voix grondeuse parut sauteler sur la plaque où madame Presque fit retentir un baiser que l</w:t>
      </w:r>
      <w:r>
        <w:t>’</w:t>
      </w:r>
      <w:r w:rsidR="00A92B34" w:rsidRPr="00B877BC">
        <w:t>appareil transmit comme un dard</w:t>
      </w:r>
      <w:r>
        <w:t>.</w:t>
      </w:r>
    </w:p>
    <w:p w14:paraId="43A1BE19" w14:textId="77777777" w:rsidR="00FA6A88" w:rsidRDefault="00FA6A88" w:rsidP="00FA6A88">
      <w:r>
        <w:t>— </w:t>
      </w:r>
      <w:r w:rsidR="00A92B34" w:rsidRPr="00B877BC">
        <w:t>Soyez donc attentif</w:t>
      </w:r>
      <w:r>
        <w:t xml:space="preserve">, </w:t>
      </w:r>
      <w:r w:rsidR="00A92B34" w:rsidRPr="00B877BC">
        <w:t>gros canard</w:t>
      </w:r>
      <w:r>
        <w:t xml:space="preserve">, </w:t>
      </w:r>
      <w:r w:rsidR="00A92B34" w:rsidRPr="00B877BC">
        <w:t xml:space="preserve">et </w:t>
      </w:r>
      <w:proofErr w:type="gramStart"/>
      <w:r w:rsidR="00A92B34" w:rsidRPr="00B877BC">
        <w:t>faites</w:t>
      </w:r>
      <w:proofErr w:type="gramEnd"/>
      <w:r w:rsidR="00A92B34" w:rsidRPr="00B877BC">
        <w:t xml:space="preserve"> un effort pour me bien entendre</w:t>
      </w:r>
      <w:r>
        <w:t xml:space="preserve">. </w:t>
      </w:r>
      <w:r w:rsidR="00A92B34" w:rsidRPr="00B877BC">
        <w:t>Quand nous nous sommes mariés</w:t>
      </w:r>
      <w:r>
        <w:t xml:space="preserve">, </w:t>
      </w:r>
      <w:r w:rsidR="00A92B34" w:rsidRPr="00B877BC">
        <w:t>nous avons agi comme des enfants et nous avons failli manquer toute notre existence</w:t>
      </w:r>
      <w:r>
        <w:t xml:space="preserve">, </w:t>
      </w:r>
      <w:r w:rsidR="00A92B34" w:rsidRPr="00B877BC">
        <w:t>parce que nous n</w:t>
      </w:r>
      <w:r>
        <w:t>’</w:t>
      </w:r>
      <w:r w:rsidR="00A92B34" w:rsidRPr="00B877BC">
        <w:t>avons rien compris</w:t>
      </w:r>
      <w:r>
        <w:t xml:space="preserve">, </w:t>
      </w:r>
      <w:r w:rsidR="00A92B34" w:rsidRPr="00B877BC">
        <w:t>mais rien de rien à ce que la nature exigeait de nous</w:t>
      </w:r>
      <w:r>
        <w:t>.</w:t>
      </w:r>
    </w:p>
    <w:p w14:paraId="29DB0EA0" w14:textId="77777777" w:rsidR="00FA6A88" w:rsidRDefault="00A92B34" w:rsidP="00FA6A88">
      <w:r w:rsidRPr="00B877BC">
        <w:t>L</w:t>
      </w:r>
      <w:r w:rsidR="00FA6A88">
        <w:t>’</w:t>
      </w:r>
      <w:r w:rsidRPr="00B877BC">
        <w:t>amour libre</w:t>
      </w:r>
      <w:r w:rsidR="00FA6A88">
        <w:t xml:space="preserve">, </w:t>
      </w:r>
      <w:r w:rsidRPr="00B877BC">
        <w:t>voilà ce qu</w:t>
      </w:r>
      <w:r w:rsidR="00FA6A88">
        <w:t>’</w:t>
      </w:r>
      <w:r w:rsidRPr="00B877BC">
        <w:t>il nous fallait</w:t>
      </w:r>
      <w:r w:rsidR="00FA6A88">
        <w:t xml:space="preserve">. </w:t>
      </w:r>
      <w:r w:rsidRPr="00B877BC">
        <w:t>Le mariage est fait pour les êtres inférieurs et nous étions appelés à une vie plus haute</w:t>
      </w:r>
      <w:r w:rsidR="00FA6A88">
        <w:t xml:space="preserve">. </w:t>
      </w:r>
      <w:r w:rsidRPr="00B877BC">
        <w:t>Nous aurions été parfaitement heureux si nous avions eu la sagesse de ne pas nous épouser</w:t>
      </w:r>
      <w:r w:rsidR="00FA6A88">
        <w:t xml:space="preserve">, </w:t>
      </w:r>
      <w:r w:rsidRPr="00B877BC">
        <w:t>de ne pas habiter bêtement sous le même toit et de nous voir gentiment de loin en loin</w:t>
      </w:r>
      <w:r w:rsidR="00FA6A88">
        <w:t xml:space="preserve">, </w:t>
      </w:r>
      <w:r w:rsidRPr="00B877BC">
        <w:t>comme deux petits cochons qui s</w:t>
      </w:r>
      <w:r w:rsidR="00FA6A88">
        <w:t>’</w:t>
      </w:r>
      <w:r w:rsidRPr="00B877BC">
        <w:t>adorent</w:t>
      </w:r>
      <w:r w:rsidR="00FA6A88">
        <w:t>.</w:t>
      </w:r>
    </w:p>
    <w:p w14:paraId="76D99EAB" w14:textId="77777777" w:rsidR="00FA6A88" w:rsidRDefault="00A92B34" w:rsidP="00FA6A88">
      <w:r w:rsidRPr="00B877BC">
        <w:t>Pourquoi ne pas réaliser aujourd</w:t>
      </w:r>
      <w:r w:rsidR="00FA6A88">
        <w:t>’</w:t>
      </w:r>
      <w:r w:rsidRPr="00B877BC">
        <w:t>hui ce beau rêve</w:t>
      </w:r>
      <w:r w:rsidR="00FA6A88">
        <w:t xml:space="preserve"> ? </w:t>
      </w:r>
      <w:r w:rsidRPr="00B877BC">
        <w:t>Croyez-vous donc qu</w:t>
      </w:r>
      <w:r w:rsidR="00FA6A88">
        <w:t>’</w:t>
      </w:r>
      <w:r w:rsidRPr="00B877BC">
        <w:t>il soit trop tard</w:t>
      </w:r>
      <w:r w:rsidR="00FA6A88">
        <w:t xml:space="preserve"> ? </w:t>
      </w:r>
      <w:r w:rsidRPr="00B877BC">
        <w:t>Écoutez-moi</w:t>
      </w:r>
      <w:r w:rsidR="00FA6A88">
        <w:t xml:space="preserve">, </w:t>
      </w:r>
      <w:r w:rsidRPr="00B877BC">
        <w:t>polisson d</w:t>
      </w:r>
      <w:r w:rsidR="00FA6A88">
        <w:t>’</w:t>
      </w:r>
      <w:r w:rsidRPr="00B877BC">
        <w:t>homme</w:t>
      </w:r>
      <w:r w:rsidR="00FA6A88">
        <w:t xml:space="preserve">, </w:t>
      </w:r>
      <w:r w:rsidRPr="00B877BC">
        <w:t>et voyez si on vous aime</w:t>
      </w:r>
      <w:r w:rsidR="00FA6A88">
        <w:t> :</w:t>
      </w:r>
    </w:p>
    <w:p w14:paraId="0DB56EBD" w14:textId="77777777" w:rsidR="00FA6A88" w:rsidRDefault="00A92B34" w:rsidP="00FA6A88">
      <w:r w:rsidRPr="00B877BC">
        <w:t>JE TROMPERAI TOUT LE MONDE AVEC TOI</w:t>
      </w:r>
      <w:r w:rsidR="00FA6A88">
        <w:t xml:space="preserve"> ! </w:t>
      </w:r>
      <w:r w:rsidRPr="00B877BC">
        <w:t>mon Fe</w:t>
      </w:r>
      <w:r w:rsidRPr="00B877BC">
        <w:t>r</w:t>
      </w:r>
      <w:r w:rsidRPr="00B877BC">
        <w:t>dinand</w:t>
      </w:r>
      <w:r w:rsidR="00FA6A88">
        <w:t>…</w:t>
      </w:r>
    </w:p>
    <w:p w14:paraId="559552C2" w14:textId="77777777" w:rsidR="00FA6A88" w:rsidRDefault="00A92B34" w:rsidP="00FA6A88">
      <w:r w:rsidRPr="00B877BC">
        <w:t>Il est probable que madame Presque savait à l</w:t>
      </w:r>
      <w:r w:rsidR="00FA6A88">
        <w:t>’</w:t>
      </w:r>
      <w:r w:rsidRPr="00B877BC">
        <w:t>avance dans quel fumier d</w:t>
      </w:r>
      <w:r w:rsidR="00FA6A88">
        <w:t>’</w:t>
      </w:r>
      <w:r w:rsidRPr="00B877BC">
        <w:t>âme allait tomber cette promesse</w:t>
      </w:r>
      <w:r w:rsidR="00FA6A88">
        <w:t xml:space="preserve">, </w:t>
      </w:r>
      <w:r w:rsidRPr="00B877BC">
        <w:t xml:space="preserve">car les </w:t>
      </w:r>
      <w:r w:rsidRPr="00B877BC">
        <w:lastRenderedPageBreak/>
        <w:t>deux tronçons du serpent de l</w:t>
      </w:r>
      <w:r w:rsidR="00FA6A88">
        <w:t>’</w:t>
      </w:r>
      <w:r w:rsidRPr="00B877BC">
        <w:t>adultère</w:t>
      </w:r>
      <w:r w:rsidR="00FA6A88">
        <w:t xml:space="preserve">, </w:t>
      </w:r>
      <w:r w:rsidRPr="00B877BC">
        <w:t>tranchés par le divorce et r</w:t>
      </w:r>
      <w:r w:rsidRPr="00B877BC">
        <w:t>e</w:t>
      </w:r>
      <w:r w:rsidRPr="00B877BC">
        <w:t>collés par le plus sordide concubinage</w:t>
      </w:r>
      <w:r w:rsidR="00FA6A88">
        <w:t xml:space="preserve">, </w:t>
      </w:r>
      <w:r w:rsidRPr="00B877BC">
        <w:t>se réintégrèrent</w:t>
      </w:r>
      <w:r w:rsidR="00FA6A88">
        <w:t>.</w:t>
      </w:r>
    </w:p>
    <w:p w14:paraId="74F7CBA8" w14:textId="0465EF2D" w:rsidR="00A92B34" w:rsidRPr="00B877BC" w:rsidRDefault="00A92B34" w:rsidP="00FA6A88">
      <w:pPr>
        <w:pStyle w:val="Titre1"/>
      </w:pPr>
      <w:bookmarkStart w:id="21" w:name="_Toc198811656"/>
      <w:r w:rsidRPr="00B877BC">
        <w:lastRenderedPageBreak/>
        <w:t>XIX</w:t>
      </w:r>
      <w:r w:rsidRPr="00B877BC">
        <w:br/>
      </w:r>
      <w:r w:rsidRPr="00B877BC">
        <w:br/>
        <w:t>UNE RECRUE</w:t>
      </w:r>
      <w:bookmarkEnd w:id="21"/>
      <w:r w:rsidRPr="00B877BC">
        <w:br/>
      </w:r>
    </w:p>
    <w:p w14:paraId="233EF614" w14:textId="77777777" w:rsidR="00FA6A88" w:rsidRDefault="00A92B34" w:rsidP="00FA6A88">
      <w:pPr>
        <w:jc w:val="right"/>
      </w:pPr>
      <w:r w:rsidRPr="00FA6A88">
        <w:rPr>
          <w:i/>
          <w:iCs/>
        </w:rPr>
        <w:t>À Henry de Groux</w:t>
      </w:r>
      <w:r w:rsidR="00FA6A88" w:rsidRPr="00FA6A88">
        <w:t>.</w:t>
      </w:r>
    </w:p>
    <w:p w14:paraId="7B9FFDC8" w14:textId="77777777" w:rsidR="00FA6A88" w:rsidRDefault="00A92B34" w:rsidP="00FA6A88">
      <w:r w:rsidRPr="00B877BC">
        <w:t>Le pauvre diable se comparait à ce renard</w:t>
      </w:r>
      <w:r w:rsidR="00FA6A88">
        <w:t xml:space="preserve">, </w:t>
      </w:r>
      <w:r w:rsidRPr="00B877BC">
        <w:t>à cet autre pa</w:t>
      </w:r>
      <w:r w:rsidRPr="00B877BC">
        <w:t>u</w:t>
      </w:r>
      <w:r w:rsidRPr="00B877BC">
        <w:t>vre diable de renard qu</w:t>
      </w:r>
      <w:r w:rsidR="00FA6A88">
        <w:t>’</w:t>
      </w:r>
      <w:r w:rsidRPr="00B877BC">
        <w:t>il surprit un jour</w:t>
      </w:r>
      <w:r w:rsidR="00FA6A88">
        <w:t xml:space="preserve">, </w:t>
      </w:r>
      <w:r w:rsidRPr="00B877BC">
        <w:t>il y avait bien dix ou quinze ans</w:t>
      </w:r>
      <w:r w:rsidR="00FA6A88">
        <w:t xml:space="preserve">, </w:t>
      </w:r>
      <w:r w:rsidRPr="00B877BC">
        <w:t>au milieu d</w:t>
      </w:r>
      <w:r w:rsidR="00FA6A88">
        <w:t>’</w:t>
      </w:r>
      <w:r w:rsidRPr="00B877BC">
        <w:t>un bois</w:t>
      </w:r>
      <w:r w:rsidR="00FA6A88">
        <w:t>.</w:t>
      </w:r>
    </w:p>
    <w:p w14:paraId="48828ED0" w14:textId="77777777" w:rsidR="00FA6A88" w:rsidRDefault="00A92B34" w:rsidP="00FA6A88">
      <w:r w:rsidRPr="00B877BC">
        <w:t>On était en plein hiver</w:t>
      </w:r>
      <w:r w:rsidR="00FA6A88">
        <w:t xml:space="preserve">. </w:t>
      </w:r>
      <w:r w:rsidRPr="00B877BC">
        <w:t>L</w:t>
      </w:r>
      <w:r w:rsidR="00FA6A88">
        <w:t>’</w:t>
      </w:r>
      <w:r w:rsidRPr="00B877BC">
        <w:t>animal boiteux</w:t>
      </w:r>
      <w:r w:rsidR="00FA6A88">
        <w:t xml:space="preserve">, </w:t>
      </w:r>
      <w:r w:rsidRPr="00B877BC">
        <w:t>efflanqué par de longs jeûnes et</w:t>
      </w:r>
      <w:r w:rsidR="00FA6A88">
        <w:t xml:space="preserve">, </w:t>
      </w:r>
      <w:r w:rsidRPr="00B877BC">
        <w:t>n</w:t>
      </w:r>
      <w:r w:rsidR="00FA6A88">
        <w:t>’</w:t>
      </w:r>
      <w:r w:rsidRPr="00B877BC">
        <w:t>ayant presque plus la force de se traîner</w:t>
      </w:r>
      <w:r w:rsidR="00FA6A88">
        <w:t xml:space="preserve">, </w:t>
      </w:r>
      <w:r w:rsidRPr="00B877BC">
        <w:t>po</w:t>
      </w:r>
      <w:r w:rsidRPr="00B877BC">
        <w:t>r</w:t>
      </w:r>
      <w:r w:rsidRPr="00B877BC">
        <w:t>tait dans sa gueule un mince lièvre chassé lui-même de son trou par la famine</w:t>
      </w:r>
      <w:r w:rsidR="00FA6A88">
        <w:t xml:space="preserve">, </w:t>
      </w:r>
      <w:r w:rsidRPr="00B877BC">
        <w:t>dont la capture avait dû coûter de pénibles heures d</w:t>
      </w:r>
      <w:r w:rsidR="00FA6A88">
        <w:t>’</w:t>
      </w:r>
      <w:r w:rsidRPr="00B877BC">
        <w:t>affût à ce père de renardeaux qu</w:t>
      </w:r>
      <w:r w:rsidR="00FA6A88">
        <w:t>’</w:t>
      </w:r>
      <w:r w:rsidRPr="00B877BC">
        <w:t>on attendait sans doute que</w:t>
      </w:r>
      <w:r w:rsidRPr="00B877BC">
        <w:t>l</w:t>
      </w:r>
      <w:r w:rsidRPr="00B877BC">
        <w:t>que part</w:t>
      </w:r>
      <w:r w:rsidR="00FA6A88">
        <w:t xml:space="preserve">, </w:t>
      </w:r>
      <w:r w:rsidRPr="00B877BC">
        <w:t>avec beaucoup d</w:t>
      </w:r>
      <w:r w:rsidR="00FA6A88">
        <w:t>’</w:t>
      </w:r>
      <w:r w:rsidRPr="00B877BC">
        <w:t>impatience</w:t>
      </w:r>
      <w:r w:rsidR="00FA6A88">
        <w:t>.</w:t>
      </w:r>
    </w:p>
    <w:p w14:paraId="487715D6" w14:textId="77777777" w:rsidR="00FA6A88" w:rsidRDefault="00A92B34" w:rsidP="00FA6A88">
      <w:r w:rsidRPr="00B877BC">
        <w:t>En apercevant le promeneur</w:t>
      </w:r>
      <w:r w:rsidR="00FA6A88">
        <w:t xml:space="preserve">, </w:t>
      </w:r>
      <w:r w:rsidRPr="00B877BC">
        <w:t xml:space="preserve">la malheureuse </w:t>
      </w:r>
      <w:r w:rsidRPr="00B877BC">
        <w:rPr>
          <w:i/>
          <w:iCs/>
        </w:rPr>
        <w:t>vermine</w:t>
      </w:r>
      <w:r w:rsidRPr="00B877BC">
        <w:t xml:space="preserve"> avait essayé de fuir sur la neige</w:t>
      </w:r>
      <w:r w:rsidR="00FA6A88">
        <w:t xml:space="preserve">. </w:t>
      </w:r>
      <w:r w:rsidRPr="00B877BC">
        <w:t>Mais il paraît qu</w:t>
      </w:r>
      <w:r w:rsidR="00FA6A88">
        <w:t>’</w:t>
      </w:r>
      <w:r w:rsidRPr="00B877BC">
        <w:t>elle était complèt</w:t>
      </w:r>
      <w:r w:rsidRPr="00B877BC">
        <w:t>e</w:t>
      </w:r>
      <w:r w:rsidRPr="00B877BC">
        <w:t>ment épuisée</w:t>
      </w:r>
      <w:r w:rsidR="00FA6A88">
        <w:t xml:space="preserve">, </w:t>
      </w:r>
      <w:r w:rsidRPr="00B877BC">
        <w:t>car elle avait été forcée de s</w:t>
      </w:r>
      <w:r w:rsidR="00FA6A88">
        <w:t>’</w:t>
      </w:r>
      <w:r w:rsidRPr="00B877BC">
        <w:t>arrêter presque auss</w:t>
      </w:r>
      <w:r w:rsidRPr="00B877BC">
        <w:t>i</w:t>
      </w:r>
      <w:r w:rsidRPr="00B877BC">
        <w:t>tôt</w:t>
      </w:r>
      <w:r w:rsidR="00FA6A88">
        <w:t xml:space="preserve">, </w:t>
      </w:r>
      <w:r w:rsidRPr="00B877BC">
        <w:t>sans lâcher sa proie</w:t>
      </w:r>
      <w:r w:rsidR="00FA6A88">
        <w:t xml:space="preserve">, </w:t>
      </w:r>
      <w:r w:rsidRPr="00B877BC">
        <w:t>et l</w:t>
      </w:r>
      <w:r w:rsidR="00FA6A88">
        <w:t>’</w:t>
      </w:r>
      <w:r w:rsidRPr="00B877BC">
        <w:t>homme</w:t>
      </w:r>
      <w:r w:rsidR="00FA6A88">
        <w:t xml:space="preserve">, </w:t>
      </w:r>
      <w:r w:rsidRPr="00B877BC">
        <w:t>dont le bâton déjà se l</w:t>
      </w:r>
      <w:r w:rsidRPr="00B877BC">
        <w:t>e</w:t>
      </w:r>
      <w:r w:rsidRPr="00B877BC">
        <w:t>vait</w:t>
      </w:r>
      <w:r w:rsidR="00FA6A88">
        <w:t xml:space="preserve">, </w:t>
      </w:r>
      <w:r w:rsidRPr="00B877BC">
        <w:t>tout à coup manqua d</w:t>
      </w:r>
      <w:r w:rsidR="00FA6A88">
        <w:t>’</w:t>
      </w:r>
      <w:r w:rsidRPr="00B877BC">
        <w:t>énergie pour frapper un être si mis</w:t>
      </w:r>
      <w:r w:rsidRPr="00B877BC">
        <w:t>é</w:t>
      </w:r>
      <w:r w:rsidRPr="00B877BC">
        <w:t>rable</w:t>
      </w:r>
      <w:r w:rsidR="00FA6A88">
        <w:t>.</w:t>
      </w:r>
    </w:p>
    <w:p w14:paraId="216255C7" w14:textId="77777777" w:rsidR="00FA6A88" w:rsidRDefault="00A92B34" w:rsidP="00FA6A88">
      <w:r w:rsidRPr="00B877BC">
        <w:t>Il s</w:t>
      </w:r>
      <w:r w:rsidR="00FA6A88">
        <w:t>’</w:t>
      </w:r>
      <w:r w:rsidRPr="00B877BC">
        <w:t>était donc éloigné tranquillement</w:t>
      </w:r>
      <w:r w:rsidR="00FA6A88">
        <w:t xml:space="preserve">, </w:t>
      </w:r>
      <w:r w:rsidRPr="00B877BC">
        <w:t>satisfait de sa cl</w:t>
      </w:r>
      <w:r w:rsidRPr="00B877BC">
        <w:t>é</w:t>
      </w:r>
      <w:r w:rsidRPr="00B877BC">
        <w:t>mence</w:t>
      </w:r>
      <w:r w:rsidR="00FA6A88">
        <w:t xml:space="preserve">, </w:t>
      </w:r>
      <w:r w:rsidRPr="00B877BC">
        <w:t>mais gardant à jamais le souvenir des yeux de cette bête souffrante qui l</w:t>
      </w:r>
      <w:r w:rsidR="00FA6A88">
        <w:t>’</w:t>
      </w:r>
      <w:r w:rsidRPr="00B877BC">
        <w:t>avait fixé avec l</w:t>
      </w:r>
      <w:r w:rsidR="00FA6A88">
        <w:t>’</w:t>
      </w:r>
      <w:r w:rsidRPr="00B877BC">
        <w:t>expression du plus intelligent désespoir</w:t>
      </w:r>
      <w:r w:rsidR="00FA6A88">
        <w:t>.</w:t>
      </w:r>
    </w:p>
    <w:p w14:paraId="034D855F" w14:textId="77777777" w:rsidR="00FA6A88" w:rsidRDefault="00A92B34" w:rsidP="00FA6A88">
      <w:r w:rsidRPr="00B877BC">
        <w:t>Ce regard où il avait cru discerner</w:t>
      </w:r>
      <w:r w:rsidR="00FA6A88">
        <w:t xml:space="preserve">, </w:t>
      </w:r>
      <w:r w:rsidRPr="00B877BC">
        <w:t>en même temps qu</w:t>
      </w:r>
      <w:r w:rsidR="00FA6A88">
        <w:t>’</w:t>
      </w:r>
      <w:r w:rsidRPr="00B877BC">
        <w:t>une rage de fauve aux abois</w:t>
      </w:r>
      <w:r w:rsidR="00FA6A88">
        <w:t xml:space="preserve">, </w:t>
      </w:r>
      <w:r w:rsidRPr="00B877BC">
        <w:t>quelque chose qui ressemblait à de la douleur humaine</w:t>
      </w:r>
      <w:r w:rsidR="00FA6A88">
        <w:t xml:space="preserve">, </w:t>
      </w:r>
      <w:r w:rsidRPr="00B877BC">
        <w:t>il ne l</w:t>
      </w:r>
      <w:r w:rsidR="00FA6A88">
        <w:t>’</w:t>
      </w:r>
      <w:r w:rsidRPr="00B877BC">
        <w:t>avait pas oublié</w:t>
      </w:r>
      <w:r w:rsidR="00FA6A88">
        <w:t xml:space="preserve">, </w:t>
      </w:r>
      <w:r w:rsidRPr="00B877BC">
        <w:t>il l</w:t>
      </w:r>
      <w:r w:rsidR="00FA6A88">
        <w:t>’</w:t>
      </w:r>
      <w:r w:rsidRPr="00B877BC">
        <w:t xml:space="preserve">avait revu </w:t>
      </w:r>
      <w:r w:rsidRPr="00B877BC">
        <w:lastRenderedPageBreak/>
        <w:t>plus d</w:t>
      </w:r>
      <w:r w:rsidR="00FA6A88">
        <w:t>’</w:t>
      </w:r>
      <w:r w:rsidRPr="00B877BC">
        <w:t>une fois</w:t>
      </w:r>
      <w:r w:rsidR="00FA6A88">
        <w:t xml:space="preserve">, </w:t>
      </w:r>
      <w:r w:rsidRPr="00B877BC">
        <w:t>aux heures d</w:t>
      </w:r>
      <w:r w:rsidR="00FA6A88">
        <w:t>’</w:t>
      </w:r>
      <w:r w:rsidRPr="00B877BC">
        <w:t>angoisse</w:t>
      </w:r>
      <w:r w:rsidR="00FA6A88">
        <w:t xml:space="preserve">, </w:t>
      </w:r>
      <w:r w:rsidRPr="00B877BC">
        <w:t>et maintenant</w:t>
      </w:r>
      <w:r w:rsidR="00FA6A88">
        <w:t xml:space="preserve">, </w:t>
      </w:r>
      <w:r w:rsidRPr="00B877BC">
        <w:t>ce même r</w:t>
      </w:r>
      <w:r w:rsidRPr="00B877BC">
        <w:t>e</w:t>
      </w:r>
      <w:r w:rsidRPr="00B877BC">
        <w:t>gard se précisait plus nettement que jamais avec cruauté</w:t>
      </w:r>
      <w:r w:rsidR="00FA6A88">
        <w:t>.</w:t>
      </w:r>
    </w:p>
    <w:p w14:paraId="0210D540" w14:textId="77777777" w:rsidR="00FA6A88" w:rsidRDefault="00FA6A88" w:rsidP="00FA6A88">
      <w:r>
        <w:t>— </w:t>
      </w:r>
      <w:r w:rsidR="00A92B34" w:rsidRPr="00B877BC">
        <w:t>J</w:t>
      </w:r>
      <w:r>
        <w:t>’</w:t>
      </w:r>
      <w:r w:rsidR="00A92B34" w:rsidRPr="00B877BC">
        <w:t>ai eu pitié de cette créature</w:t>
      </w:r>
      <w:r>
        <w:t xml:space="preserve">, </w:t>
      </w:r>
      <w:r w:rsidR="00A92B34" w:rsidRPr="00B877BC">
        <w:t>pourtant</w:t>
      </w:r>
      <w:r>
        <w:t xml:space="preserve">, </w:t>
      </w:r>
      <w:r w:rsidR="00A92B34" w:rsidRPr="00B877BC">
        <w:t>gémit-il</w:t>
      </w:r>
      <w:r>
        <w:t xml:space="preserve">, </w:t>
      </w:r>
      <w:r w:rsidR="00A92B34" w:rsidRPr="00B877BC">
        <w:t>pou</w:t>
      </w:r>
      <w:r w:rsidR="00A92B34" w:rsidRPr="00B877BC">
        <w:t>r</w:t>
      </w:r>
      <w:r w:rsidR="00A92B34" w:rsidRPr="00B877BC">
        <w:t>quoi n</w:t>
      </w:r>
      <w:r>
        <w:t>’</w:t>
      </w:r>
      <w:r w:rsidR="00A92B34" w:rsidRPr="00B877BC">
        <w:t>obtiendrais-je pas de pitié pour moi-même</w:t>
      </w:r>
      <w:r>
        <w:t> ?</w:t>
      </w:r>
    </w:p>
    <w:p w14:paraId="3A92FAC7" w14:textId="77777777" w:rsidR="00FA6A88" w:rsidRDefault="00A92B34" w:rsidP="00FA6A88">
      <w:r w:rsidRPr="00B877BC">
        <w:t>Lui aussi était attendu dans sa tanière</w:t>
      </w:r>
      <w:r w:rsidR="00FA6A88">
        <w:t xml:space="preserve">. </w:t>
      </w:r>
      <w:r w:rsidRPr="00B877BC">
        <w:t>Depuis tant d</w:t>
      </w:r>
      <w:r w:rsidR="00FA6A88">
        <w:t>’</w:t>
      </w:r>
      <w:r w:rsidRPr="00B877BC">
        <w:t>heures qu</w:t>
      </w:r>
      <w:r w:rsidR="00FA6A88">
        <w:t>’</w:t>
      </w:r>
      <w:r w:rsidRPr="00B877BC">
        <w:t>il avait quitté sa femme infirme et ses trois petits enfants</w:t>
      </w:r>
      <w:r w:rsidR="00FA6A88">
        <w:t xml:space="preserve">, </w:t>
      </w:r>
      <w:r w:rsidRPr="00B877BC">
        <w:t>ils avaient eu le temps de mourir de froid et de faim</w:t>
      </w:r>
      <w:r w:rsidR="00FA6A88">
        <w:t xml:space="preserve">, </w:t>
      </w:r>
      <w:r w:rsidRPr="00B877BC">
        <w:t>sans parler de l</w:t>
      </w:r>
      <w:r w:rsidR="00FA6A88">
        <w:t>’</w:t>
      </w:r>
      <w:r w:rsidRPr="00B877BC">
        <w:t>aimable propriétaire qui avait dû profiter de son absence pour les accabler d</w:t>
      </w:r>
      <w:r w:rsidR="00FA6A88">
        <w:t>’</w:t>
      </w:r>
      <w:r w:rsidRPr="00B877BC">
        <w:t>injures</w:t>
      </w:r>
      <w:r w:rsidR="00FA6A88">
        <w:t>.</w:t>
      </w:r>
    </w:p>
    <w:p w14:paraId="53AB6030" w14:textId="77777777" w:rsidR="00FA6A88" w:rsidRDefault="00A92B34" w:rsidP="00FA6A88">
      <w:r w:rsidRPr="00B877BC">
        <w:t>Que faire</w:t>
      </w:r>
      <w:r w:rsidR="00FA6A88">
        <w:t xml:space="preserve"> ? </w:t>
      </w:r>
      <w:r w:rsidRPr="00B877BC">
        <w:t>mon Dieu</w:t>
      </w:r>
      <w:r w:rsidR="00FA6A88">
        <w:t xml:space="preserve"> ! </w:t>
      </w:r>
      <w:r w:rsidRPr="00B877BC">
        <w:t>que faire</w:t>
      </w:r>
      <w:r w:rsidR="00FA6A88">
        <w:t xml:space="preserve"> ? </w:t>
      </w:r>
      <w:r w:rsidRPr="00B877BC">
        <w:t>Il avait monté et rede</w:t>
      </w:r>
      <w:r w:rsidRPr="00B877BC">
        <w:t>s</w:t>
      </w:r>
      <w:r w:rsidRPr="00B877BC">
        <w:t>cendu un millier de marches</w:t>
      </w:r>
      <w:r w:rsidR="00FA6A88">
        <w:t xml:space="preserve">. </w:t>
      </w:r>
      <w:r w:rsidRPr="00B877BC">
        <w:t>Il avait parlé</w:t>
      </w:r>
      <w:r w:rsidR="00FA6A88">
        <w:t xml:space="preserve">, </w:t>
      </w:r>
      <w:r w:rsidRPr="00B877BC">
        <w:t>prié</w:t>
      </w:r>
      <w:r w:rsidR="00FA6A88">
        <w:t xml:space="preserve">, </w:t>
      </w:r>
      <w:r w:rsidRPr="00B877BC">
        <w:t>supplié</w:t>
      </w:r>
      <w:r w:rsidR="00FA6A88">
        <w:t xml:space="preserve">, </w:t>
      </w:r>
      <w:r w:rsidRPr="00B877BC">
        <w:t>pleuré sans rien obtenir</w:t>
      </w:r>
      <w:r w:rsidR="00FA6A88">
        <w:t xml:space="preserve">. </w:t>
      </w:r>
      <w:r w:rsidRPr="00B877BC">
        <w:t>Expirant d</w:t>
      </w:r>
      <w:r w:rsidR="00FA6A88">
        <w:t>’</w:t>
      </w:r>
      <w:r w:rsidRPr="00B877BC">
        <w:t>inanition</w:t>
      </w:r>
      <w:r w:rsidR="00FA6A88">
        <w:t xml:space="preserve">, </w:t>
      </w:r>
      <w:r w:rsidRPr="00B877BC">
        <w:t>il ne pouvait presque plus marcher et se prenait à envier ce renard qui</w:t>
      </w:r>
      <w:r w:rsidR="00FA6A88">
        <w:t xml:space="preserve">, </w:t>
      </w:r>
      <w:r w:rsidRPr="00B877BC">
        <w:t>du moins</w:t>
      </w:r>
      <w:r w:rsidR="00FA6A88">
        <w:t xml:space="preserve">, </w:t>
      </w:r>
      <w:r w:rsidRPr="00B877BC">
        <w:t>t</w:t>
      </w:r>
      <w:r w:rsidRPr="00B877BC">
        <w:t>e</w:t>
      </w:r>
      <w:r w:rsidRPr="00B877BC">
        <w:t>nait quelque chose dans sa gueule</w:t>
      </w:r>
      <w:r w:rsidR="00FA6A88">
        <w:t>…</w:t>
      </w:r>
    </w:p>
    <w:p w14:paraId="44D418EB" w14:textId="77777777" w:rsidR="00FA6A88" w:rsidRDefault="00A92B34" w:rsidP="00FA6A88">
      <w:r w:rsidRPr="00B877BC">
        <w:t>Il venait de quitter un homme très riche qu</w:t>
      </w:r>
      <w:r w:rsidR="00FA6A88">
        <w:t>’</w:t>
      </w:r>
      <w:r w:rsidRPr="00B877BC">
        <w:t>il avait pu cro</w:t>
      </w:r>
      <w:r w:rsidRPr="00B877BC">
        <w:t>i</w:t>
      </w:r>
      <w:r w:rsidRPr="00B877BC">
        <w:t>re exorable</w:t>
      </w:r>
      <w:r w:rsidR="00FA6A88">
        <w:t xml:space="preserve">, </w:t>
      </w:r>
      <w:r w:rsidRPr="00B877BC">
        <w:t>ayant eu naguère l</w:t>
      </w:r>
      <w:r w:rsidR="00FA6A88">
        <w:t>’</w:t>
      </w:r>
      <w:r w:rsidRPr="00B877BC">
        <w:t>occasion de lui rendre un de ces services qu</w:t>
      </w:r>
      <w:r w:rsidR="00FA6A88">
        <w:t>’</w:t>
      </w:r>
      <w:r w:rsidRPr="00B877BC">
        <w:t>il n</w:t>
      </w:r>
      <w:r w:rsidR="00FA6A88">
        <w:t>’</w:t>
      </w:r>
      <w:r w:rsidRPr="00B877BC">
        <w:t>est pas facile d</w:t>
      </w:r>
      <w:r w:rsidR="00FA6A88">
        <w:t>’</w:t>
      </w:r>
      <w:r w:rsidRPr="00B877BC">
        <w:t>oublier</w:t>
      </w:r>
      <w:r w:rsidR="00FA6A88">
        <w:t xml:space="preserve">. </w:t>
      </w:r>
      <w:r w:rsidRPr="00B877BC">
        <w:t>Ce prochain</w:t>
      </w:r>
      <w:r w:rsidR="00FA6A88">
        <w:t xml:space="preserve">, </w:t>
      </w:r>
      <w:r w:rsidRPr="00B877BC">
        <w:t>rutilant d</w:t>
      </w:r>
      <w:r w:rsidR="00FA6A88">
        <w:t>’</w:t>
      </w:r>
      <w:r w:rsidRPr="00B877BC">
        <w:t>ingratitude</w:t>
      </w:r>
      <w:r w:rsidR="00FA6A88">
        <w:t xml:space="preserve">, </w:t>
      </w:r>
      <w:r w:rsidRPr="00B877BC">
        <w:t>lui avait parlé de ses personnels déboires dans une entreprise gigantesque où il avait raté le gain de plusieurs millions</w:t>
      </w:r>
      <w:r w:rsidR="00FA6A88">
        <w:t xml:space="preserve">. </w:t>
      </w:r>
      <w:r w:rsidRPr="00B877BC">
        <w:t>Il l</w:t>
      </w:r>
      <w:r w:rsidR="00FA6A88">
        <w:t>’</w:t>
      </w:r>
      <w:r w:rsidRPr="00B877BC">
        <w:t>avait doucement reconduit jusqu</w:t>
      </w:r>
      <w:r w:rsidR="00FA6A88">
        <w:t>’</w:t>
      </w:r>
      <w:r w:rsidRPr="00B877BC">
        <w:t>à l</w:t>
      </w:r>
      <w:r w:rsidR="00FA6A88">
        <w:t>’</w:t>
      </w:r>
      <w:r w:rsidRPr="00B877BC">
        <w:t>escalier</w:t>
      </w:r>
      <w:r w:rsidR="00FA6A88">
        <w:t xml:space="preserve">, </w:t>
      </w:r>
      <w:r w:rsidRPr="00B877BC">
        <w:t>en le ravitaillant du conseil de travailler de ses mains</w:t>
      </w:r>
      <w:r w:rsidR="00FA6A88">
        <w:t>.</w:t>
      </w:r>
    </w:p>
    <w:p w14:paraId="26F0E70C" w14:textId="77777777" w:rsidR="00FA6A88" w:rsidRDefault="00A92B34" w:rsidP="00FA6A88">
      <w:r w:rsidRPr="00B877BC">
        <w:t>Quelques heures auparavant</w:t>
      </w:r>
      <w:r w:rsidR="00FA6A88">
        <w:t xml:space="preserve">, </w:t>
      </w:r>
      <w:r w:rsidRPr="00B877BC">
        <w:t>un individu de piété haute avait déploré devant lui l</w:t>
      </w:r>
      <w:r w:rsidR="00FA6A88">
        <w:t>’</w:t>
      </w:r>
      <w:r w:rsidRPr="00B877BC">
        <w:t>abomination des philanthropes hyp</w:t>
      </w:r>
      <w:r w:rsidRPr="00B877BC">
        <w:t>o</w:t>
      </w:r>
      <w:r w:rsidRPr="00B877BC">
        <w:t>crites ou des sociologues bavards et avait fini par lui décerner une valable recommandation de placer sa confiance en Dieu</w:t>
      </w:r>
      <w:r w:rsidR="00FA6A88">
        <w:t>.</w:t>
      </w:r>
    </w:p>
    <w:p w14:paraId="6292E502" w14:textId="77777777" w:rsidR="00FA6A88" w:rsidRDefault="00A92B34" w:rsidP="00FA6A88">
      <w:r w:rsidRPr="00B877BC">
        <w:t>Cet homme de bien</w:t>
      </w:r>
      <w:r w:rsidR="00FA6A88">
        <w:t xml:space="preserve">, </w:t>
      </w:r>
      <w:r w:rsidRPr="00B877BC">
        <w:t>toujours prêt à s</w:t>
      </w:r>
      <w:r w:rsidR="00FA6A88">
        <w:t>’</w:t>
      </w:r>
      <w:r w:rsidRPr="00B877BC">
        <w:t>immoler</w:t>
      </w:r>
      <w:r w:rsidR="00FA6A88">
        <w:t xml:space="preserve">, </w:t>
      </w:r>
      <w:r w:rsidRPr="00B877BC">
        <w:t>n</w:t>
      </w:r>
      <w:r w:rsidR="00FA6A88">
        <w:t>’</w:t>
      </w:r>
      <w:r w:rsidRPr="00B877BC">
        <w:t>avait pas hésité à sacrifier les délices d</w:t>
      </w:r>
      <w:r w:rsidR="00FA6A88">
        <w:t>’</w:t>
      </w:r>
      <w:r w:rsidRPr="00B877BC">
        <w:t xml:space="preserve">un entretien avec de nombreux </w:t>
      </w:r>
      <w:r w:rsidRPr="00B877BC">
        <w:lastRenderedPageBreak/>
        <w:t>convives</w:t>
      </w:r>
      <w:r w:rsidR="00FA6A88">
        <w:t xml:space="preserve">, </w:t>
      </w:r>
      <w:r w:rsidRPr="00B877BC">
        <w:t>pour exhorter ce frère indigent</w:t>
      </w:r>
      <w:r w:rsidR="00FA6A88">
        <w:t xml:space="preserve">, </w:t>
      </w:r>
      <w:r w:rsidRPr="00B877BC">
        <w:t>et s</w:t>
      </w:r>
      <w:r w:rsidR="00FA6A88">
        <w:t>’</w:t>
      </w:r>
      <w:r w:rsidRPr="00B877BC">
        <w:t xml:space="preserve">était fait servir en particulier une tasse </w:t>
      </w:r>
      <w:r w:rsidRPr="00B877BC">
        <w:rPr>
          <w:i/>
          <w:iCs/>
        </w:rPr>
        <w:t>unique</w:t>
      </w:r>
      <w:r w:rsidRPr="00B877BC">
        <w:t xml:space="preserve"> d</w:t>
      </w:r>
      <w:r w:rsidR="00FA6A88">
        <w:t>’</w:t>
      </w:r>
      <w:r w:rsidRPr="00B877BC">
        <w:t>excellent café dont il avait fait boire un bon tiers à son chien fidèle</w:t>
      </w:r>
      <w:r w:rsidR="00FA6A88">
        <w:t>.</w:t>
      </w:r>
    </w:p>
    <w:p w14:paraId="18C89DC3" w14:textId="77777777" w:rsidR="00FA6A88" w:rsidRDefault="00A92B34" w:rsidP="00FA6A88">
      <w:r w:rsidRPr="00B877BC">
        <w:t>Et partout ainsi</w:t>
      </w:r>
      <w:r w:rsidR="00FA6A88">
        <w:t xml:space="preserve">. </w:t>
      </w:r>
      <w:r w:rsidRPr="00B877BC">
        <w:t xml:space="preserve">La pluie même se déclarait </w:t>
      </w:r>
      <w:r>
        <w:t>à</w:t>
      </w:r>
      <w:r w:rsidRPr="00B877BC">
        <w:t xml:space="preserve"> la fin contre le désespéré</w:t>
      </w:r>
      <w:r w:rsidR="00FA6A88">
        <w:t xml:space="preserve">, </w:t>
      </w:r>
      <w:r w:rsidRPr="00B877BC">
        <w:t xml:space="preserve">une </w:t>
      </w:r>
      <w:proofErr w:type="spellStart"/>
      <w:r w:rsidRPr="00B877BC">
        <w:t>transperçante</w:t>
      </w:r>
      <w:proofErr w:type="spellEnd"/>
      <w:r w:rsidRPr="00B877BC">
        <w:t xml:space="preserve"> pluie noire qui lui détrempait le cœur</w:t>
      </w:r>
      <w:r w:rsidR="00FA6A88">
        <w:t xml:space="preserve">. </w:t>
      </w:r>
      <w:r w:rsidRPr="00B877BC">
        <w:t>Il se crut alors dans un chenil de démons et fut</w:t>
      </w:r>
      <w:r w:rsidR="00FA6A88">
        <w:t xml:space="preserve">, </w:t>
      </w:r>
      <w:r w:rsidRPr="00B877BC">
        <w:t>au même instant</w:t>
      </w:r>
      <w:r w:rsidR="00FA6A88">
        <w:t xml:space="preserve">, </w:t>
      </w:r>
      <w:r w:rsidRPr="00B877BC">
        <w:t>jugé digne de collaborer au salut du monde</w:t>
      </w:r>
      <w:r w:rsidR="00FA6A88">
        <w:t>.</w:t>
      </w:r>
    </w:p>
    <w:p w14:paraId="0DC4E977" w14:textId="77777777" w:rsidR="00FA6A88" w:rsidRDefault="00FA6A88" w:rsidP="00FA6A88">
      <w:pPr>
        <w:pStyle w:val="Etoile"/>
      </w:pPr>
      <w:r>
        <w:t>* * *</w:t>
      </w:r>
    </w:p>
    <w:p w14:paraId="435DA4F3" w14:textId="77777777" w:rsidR="00FA6A88" w:rsidRDefault="00A92B34" w:rsidP="00FA6A88">
      <w:r w:rsidRPr="00B877BC">
        <w:t>À deux pas de lui</w:t>
      </w:r>
      <w:r w:rsidR="00FA6A88">
        <w:t xml:space="preserve">, </w:t>
      </w:r>
      <w:r w:rsidRPr="00B877BC">
        <w:t>sous la même porte cochère</w:t>
      </w:r>
      <w:r w:rsidR="00FA6A88">
        <w:t xml:space="preserve">, </w:t>
      </w:r>
      <w:r w:rsidRPr="00B877BC">
        <w:t>s</w:t>
      </w:r>
      <w:r w:rsidR="00FA6A88">
        <w:t>’</w:t>
      </w:r>
      <w:r w:rsidRPr="00B877BC">
        <w:t>abritait un inconnu qui l</w:t>
      </w:r>
      <w:r w:rsidR="00FA6A88">
        <w:t>’</w:t>
      </w:r>
      <w:r w:rsidRPr="00B877BC">
        <w:t>observait avec attention</w:t>
      </w:r>
      <w:r w:rsidR="00FA6A88">
        <w:t>.</w:t>
      </w:r>
    </w:p>
    <w:p w14:paraId="2C58A337" w14:textId="77777777" w:rsidR="00FA6A88" w:rsidRDefault="00A92B34" w:rsidP="00FA6A88">
      <w:r w:rsidRPr="00B877BC">
        <w:t>Cet inconnu signalé par toutes les polices de l</w:t>
      </w:r>
      <w:r w:rsidR="00FA6A88">
        <w:t>’</w:t>
      </w:r>
      <w:r w:rsidRPr="00B877BC">
        <w:t>Europe</w:t>
      </w:r>
      <w:r w:rsidR="00FA6A88">
        <w:t xml:space="preserve">, </w:t>
      </w:r>
      <w:r w:rsidRPr="00B877BC">
        <w:t>avait une de ces figures en mastic où il semble que les serrures les plus compliquées pourraient s</w:t>
      </w:r>
      <w:r w:rsidR="00FA6A88">
        <w:t>’</w:t>
      </w:r>
      <w:r w:rsidRPr="00B877BC">
        <w:t xml:space="preserve">empreindre et sur lesquelles un chiromancien découvrirait la </w:t>
      </w:r>
      <w:r w:rsidRPr="00B877BC">
        <w:rPr>
          <w:i/>
          <w:iCs/>
        </w:rPr>
        <w:t>ligne</w:t>
      </w:r>
      <w:r w:rsidRPr="00B877BC">
        <w:t xml:space="preserve"> </w:t>
      </w:r>
      <w:r w:rsidRPr="00B877BC">
        <w:rPr>
          <w:i/>
          <w:iCs/>
        </w:rPr>
        <w:t>de</w:t>
      </w:r>
      <w:r w:rsidRPr="00B877BC">
        <w:t xml:space="preserve"> </w:t>
      </w:r>
      <w:r w:rsidRPr="00B877BC">
        <w:rPr>
          <w:i/>
          <w:iCs/>
        </w:rPr>
        <w:t>vie</w:t>
      </w:r>
      <w:r w:rsidRPr="00B877BC">
        <w:t xml:space="preserve"> du téméraire qui les souffleta</w:t>
      </w:r>
      <w:r w:rsidR="00FA6A88">
        <w:t xml:space="preserve"> ; – </w:t>
      </w:r>
      <w:r w:rsidRPr="00B877BC">
        <w:t>une de ces figures modifiables et impersonnelles qui ne paraissent avoir d</w:t>
      </w:r>
      <w:r w:rsidR="00FA6A88">
        <w:t>’</w:t>
      </w:r>
      <w:r w:rsidRPr="00B877BC">
        <w:t>autre emploi que de refléter la blafarde peur de la multitude</w:t>
      </w:r>
      <w:r w:rsidR="00FA6A88">
        <w:t>.</w:t>
      </w:r>
    </w:p>
    <w:p w14:paraId="6D1B5A6A" w14:textId="77777777" w:rsidR="00FA6A88" w:rsidRDefault="00A92B34" w:rsidP="00FA6A88">
      <w:r w:rsidRPr="00B877BC">
        <w:t>Personnage débile qui eût pu être fauché d</w:t>
      </w:r>
      <w:r w:rsidR="00FA6A88">
        <w:t>’</w:t>
      </w:r>
      <w:r w:rsidRPr="00B877BC">
        <w:t>un seul coup de poing décoché par un faible bras et trituré sous n</w:t>
      </w:r>
      <w:r w:rsidR="00FA6A88">
        <w:t>’</w:t>
      </w:r>
      <w:r w:rsidRPr="00B877BC">
        <w:t>importe quel talon</w:t>
      </w:r>
      <w:r w:rsidR="00FA6A88">
        <w:t xml:space="preserve">, </w:t>
      </w:r>
      <w:r w:rsidRPr="00B877BC">
        <w:t>sans que la pitié la plus attentive s</w:t>
      </w:r>
      <w:r w:rsidR="00FA6A88">
        <w:t>’</w:t>
      </w:r>
      <w:r w:rsidRPr="00B877BC">
        <w:t>en émût</w:t>
      </w:r>
      <w:r w:rsidR="00FA6A88">
        <w:t xml:space="preserve">, </w:t>
      </w:r>
      <w:r w:rsidRPr="00B877BC">
        <w:t>sans que l</w:t>
      </w:r>
      <w:r w:rsidR="00FA6A88">
        <w:t>’</w:t>
      </w:r>
      <w:r w:rsidRPr="00B877BC">
        <w:t>idée même d</w:t>
      </w:r>
      <w:r w:rsidR="00FA6A88">
        <w:t>’</w:t>
      </w:r>
      <w:r w:rsidRPr="00B877BC">
        <w:t>un malheur ou d</w:t>
      </w:r>
      <w:r w:rsidR="00FA6A88">
        <w:t>’</w:t>
      </w:r>
      <w:r w:rsidRPr="00B877BC">
        <w:t>un préjudice quelconque s</w:t>
      </w:r>
      <w:r w:rsidR="00FA6A88">
        <w:t>’</w:t>
      </w:r>
      <w:r w:rsidRPr="00B877BC">
        <w:t>éveillât</w:t>
      </w:r>
      <w:r w:rsidR="00FA6A88">
        <w:t xml:space="preserve">, </w:t>
      </w:r>
      <w:r w:rsidRPr="00B877BC">
        <w:t>tellement on le devinait absent de toute solidarité s</w:t>
      </w:r>
      <w:r w:rsidRPr="00B877BC">
        <w:t>u</w:t>
      </w:r>
      <w:r w:rsidRPr="00B877BC">
        <w:t>blunaire</w:t>
      </w:r>
      <w:r w:rsidR="00FA6A88">
        <w:t>.</w:t>
      </w:r>
    </w:p>
    <w:p w14:paraId="3D7D3A20" w14:textId="77777777" w:rsidR="00FA6A88" w:rsidRDefault="00A92B34" w:rsidP="00FA6A88">
      <w:r w:rsidRPr="00B877BC">
        <w:t>C</w:t>
      </w:r>
      <w:r w:rsidR="00FA6A88">
        <w:t>’</w:t>
      </w:r>
      <w:r w:rsidRPr="00B877BC">
        <w:t xml:space="preserve">était un de ces Êtres engendrés par </w:t>
      </w:r>
      <w:smartTag w:uri="urn:schemas-microsoft-com:office:smarttags" w:element="PersonName">
        <w:smartTagPr>
          <w:attr w:name="ProductID" w:val="la Col￨re"/>
        </w:smartTagPr>
        <w:r w:rsidRPr="00B877BC">
          <w:t>la Colère</w:t>
        </w:r>
      </w:smartTag>
      <w:r w:rsidRPr="00B877BC">
        <w:t xml:space="preserve"> silencieuse</w:t>
      </w:r>
      <w:r w:rsidR="00FA6A88">
        <w:t xml:space="preserve">, </w:t>
      </w:r>
      <w:r w:rsidRPr="00B877BC">
        <w:t>qui ont juste assez de surface humaine pour incorporer le Da</w:t>
      </w:r>
      <w:r w:rsidRPr="00B877BC">
        <w:t>n</w:t>
      </w:r>
      <w:r w:rsidRPr="00B877BC">
        <w:t>ger social dont ils sont les simulacres effrayants</w:t>
      </w:r>
      <w:r w:rsidR="00FA6A88">
        <w:t>.</w:t>
      </w:r>
    </w:p>
    <w:p w14:paraId="11ED6D9A" w14:textId="77777777" w:rsidR="00FA6A88" w:rsidRDefault="00A92B34" w:rsidP="00FA6A88">
      <w:r w:rsidRPr="00B877BC">
        <w:t>Colis étranges cahotés dans les trains rapides ou les paqu</w:t>
      </w:r>
      <w:r w:rsidRPr="00B877BC">
        <w:t>e</w:t>
      </w:r>
      <w:r w:rsidRPr="00B877BC">
        <w:t xml:space="preserve">bots transatlantiques pour apparaître au moment précis </w:t>
      </w:r>
      <w:r w:rsidRPr="00B877BC">
        <w:lastRenderedPageBreak/>
        <w:t>où la tige de l</w:t>
      </w:r>
      <w:r w:rsidR="00FA6A88">
        <w:t>’</w:t>
      </w:r>
      <w:r w:rsidRPr="00B877BC">
        <w:t>universelle Inquiétude s</w:t>
      </w:r>
      <w:r w:rsidR="00FA6A88">
        <w:t>’</w:t>
      </w:r>
      <w:r w:rsidRPr="00B877BC">
        <w:t>élance du cœur des agonisants qu</w:t>
      </w:r>
      <w:r w:rsidR="00FA6A88">
        <w:t>’</w:t>
      </w:r>
      <w:r w:rsidRPr="00B877BC">
        <w:t>on outrage</w:t>
      </w:r>
      <w:r w:rsidR="00FA6A88">
        <w:t>.</w:t>
      </w:r>
    </w:p>
    <w:p w14:paraId="773EF8C1" w14:textId="77777777" w:rsidR="00FA6A88" w:rsidRDefault="00A92B34" w:rsidP="00FA6A88">
      <w:r w:rsidRPr="00B877BC">
        <w:t>Les ressources de la répression n</w:t>
      </w:r>
      <w:r w:rsidR="00FA6A88">
        <w:t>’</w:t>
      </w:r>
      <w:r w:rsidRPr="00B877BC">
        <w:t>y peuvent rien</w:t>
      </w:r>
      <w:r w:rsidR="00FA6A88">
        <w:t xml:space="preserve">. </w:t>
      </w:r>
      <w:r w:rsidRPr="00B877BC">
        <w:t>Ils sont incolores et dilués comme le crépuscule des soirs et c</w:t>
      </w:r>
      <w:r w:rsidR="00FA6A88">
        <w:t>’</w:t>
      </w:r>
      <w:r w:rsidRPr="00B877BC">
        <w:t>est to</w:t>
      </w:r>
      <w:r w:rsidRPr="00B877BC">
        <w:t>u</w:t>
      </w:r>
      <w:r w:rsidRPr="00B877BC">
        <w:t>jours un fantôme qui s</w:t>
      </w:r>
      <w:r w:rsidR="00FA6A88">
        <w:t>’</w:t>
      </w:r>
      <w:r w:rsidRPr="00B877BC">
        <w:t>interpose quand la main pénale croit les saisir</w:t>
      </w:r>
      <w:r w:rsidR="00FA6A88">
        <w:t>.</w:t>
      </w:r>
    </w:p>
    <w:p w14:paraId="59293A7C" w14:textId="77777777" w:rsidR="00FA6A88" w:rsidRDefault="00A92B34" w:rsidP="00FA6A88">
      <w:r w:rsidRPr="00B877BC">
        <w:t xml:space="preserve">Mais </w:t>
      </w:r>
      <w:smartTag w:uri="urn:schemas-microsoft-com:office:smarttags" w:element="PersonName">
        <w:smartTagPr>
          <w:attr w:name="ProductID" w:val="la Mort"/>
        </w:smartTagPr>
        <w:r w:rsidRPr="00B877BC">
          <w:t>la Mort</w:t>
        </w:r>
      </w:smartTag>
      <w:r w:rsidRPr="00B877BC">
        <w:t xml:space="preserve"> soudaine obéit à ces contumaces</w:t>
      </w:r>
      <w:r w:rsidR="00FA6A88">
        <w:t xml:space="preserve">, </w:t>
      </w:r>
      <w:r w:rsidRPr="00B877BC">
        <w:t>comme une chienne de voleur de nuit</w:t>
      </w:r>
      <w:r w:rsidR="00FA6A88">
        <w:t xml:space="preserve">, </w:t>
      </w:r>
      <w:r w:rsidRPr="00B877BC">
        <w:t>et l</w:t>
      </w:r>
      <w:r w:rsidR="00FA6A88">
        <w:t>’</w:t>
      </w:r>
      <w:r w:rsidRPr="00B877BC">
        <w:t>Épouvante marche devant eux dans des brodequins de velours</w:t>
      </w:r>
      <w:r w:rsidR="00FA6A88">
        <w:t>…</w:t>
      </w:r>
    </w:p>
    <w:p w14:paraId="563D3952" w14:textId="77777777" w:rsidR="00FA6A88" w:rsidRDefault="00FA6A88" w:rsidP="00FA6A88">
      <w:pPr>
        <w:pStyle w:val="Etoile"/>
      </w:pPr>
      <w:r>
        <w:t>* * *</w:t>
      </w:r>
    </w:p>
    <w:p w14:paraId="188EF86C" w14:textId="77777777" w:rsidR="00FA6A88" w:rsidRDefault="00A92B34" w:rsidP="00FA6A88">
      <w:r w:rsidRPr="00B877BC">
        <w:t>L</w:t>
      </w:r>
      <w:r w:rsidR="00FA6A88">
        <w:t>’</w:t>
      </w:r>
      <w:r w:rsidRPr="00B877BC">
        <w:t>inconnu redoutable observait donc le mourant de faim et son œil unique</w:t>
      </w:r>
      <w:r w:rsidR="00FA6A88">
        <w:t xml:space="preserve">, </w:t>
      </w:r>
      <w:r w:rsidRPr="00B877BC">
        <w:t>frangé de cils pâles</w:t>
      </w:r>
      <w:r w:rsidR="00FA6A88">
        <w:t xml:space="preserve">, </w:t>
      </w:r>
      <w:r w:rsidRPr="00B877BC">
        <w:t>ressemblait à une araignée couleur d</w:t>
      </w:r>
      <w:r w:rsidR="00FA6A88">
        <w:t>’</w:t>
      </w:r>
      <w:r w:rsidRPr="00B877BC">
        <w:t>argent au fond de sa toile</w:t>
      </w:r>
      <w:r w:rsidR="00FA6A88">
        <w:t>.</w:t>
      </w:r>
    </w:p>
    <w:p w14:paraId="1F92DB5D" w14:textId="77777777" w:rsidR="00FA6A88" w:rsidRDefault="00FA6A88" w:rsidP="00FA6A88">
      <w:r>
        <w:t>— </w:t>
      </w:r>
      <w:r w:rsidR="00A92B34" w:rsidRPr="00B877BC">
        <w:t>Hein</w:t>
      </w:r>
      <w:r>
        <w:t xml:space="preserve"> ! </w:t>
      </w:r>
      <w:r w:rsidR="00A92B34" w:rsidRPr="00B877BC">
        <w:t>c</w:t>
      </w:r>
      <w:r>
        <w:t>’</w:t>
      </w:r>
      <w:r w:rsidR="00A92B34" w:rsidRPr="00B877BC">
        <w:t>est rigolo</w:t>
      </w:r>
      <w:r>
        <w:t xml:space="preserve">, </w:t>
      </w:r>
      <w:r w:rsidR="00A92B34" w:rsidRPr="00B877BC">
        <w:t>n</w:t>
      </w:r>
      <w:r>
        <w:t>’</w:t>
      </w:r>
      <w:r w:rsidR="00A92B34" w:rsidRPr="00B877BC">
        <w:t>est-ce pas</w:t>
      </w:r>
      <w:r>
        <w:t xml:space="preserve"> ? </w:t>
      </w:r>
      <w:r w:rsidR="00A92B34" w:rsidRPr="00B877BC">
        <w:t>dit-il tout à coup</w:t>
      </w:r>
      <w:r>
        <w:t xml:space="preserve">, </w:t>
      </w:r>
      <w:r w:rsidR="00A92B34" w:rsidRPr="00B877BC">
        <w:t>c</w:t>
      </w:r>
      <w:r>
        <w:t>’</w:t>
      </w:r>
      <w:r w:rsidR="00A92B34" w:rsidRPr="00B877BC">
        <w:t>est tout à fait rigolo de chercher de la galette chez les bourgeois</w:t>
      </w:r>
      <w:r>
        <w:t xml:space="preserve">, </w:t>
      </w:r>
      <w:r w:rsidR="00A92B34" w:rsidRPr="00B877BC">
        <w:t>quand on crève de faim</w:t>
      </w:r>
      <w:r>
        <w:t xml:space="preserve">, </w:t>
      </w:r>
      <w:r w:rsidR="00A92B34" w:rsidRPr="00B877BC">
        <w:t>quand les enfants gueulent et que le ciel fait pipi partout</w:t>
      </w:r>
      <w:r>
        <w:t>.</w:t>
      </w:r>
    </w:p>
    <w:p w14:paraId="0562C9F4" w14:textId="77777777" w:rsidR="00FA6A88" w:rsidRDefault="00A92B34" w:rsidP="00FA6A88">
      <w:r w:rsidRPr="00B877BC">
        <w:t>Entendant cet écho fidèle de ses intérieures doléances</w:t>
      </w:r>
      <w:r w:rsidR="00FA6A88">
        <w:t xml:space="preserve">, </w:t>
      </w:r>
      <w:r w:rsidRPr="00B877BC">
        <w:t>le vagabond ne put se retenir d</w:t>
      </w:r>
      <w:r w:rsidR="00FA6A88">
        <w:t>’</w:t>
      </w:r>
      <w:r w:rsidRPr="00B877BC">
        <w:t>exhaler sa plainte</w:t>
      </w:r>
      <w:r w:rsidR="00FA6A88">
        <w:t>.</w:t>
      </w:r>
    </w:p>
    <w:p w14:paraId="6A298AE8" w14:textId="77777777" w:rsidR="00FA6A88" w:rsidRDefault="00FA6A88" w:rsidP="00FA6A88">
      <w:r>
        <w:t>— </w:t>
      </w:r>
      <w:r w:rsidR="00A92B34" w:rsidRPr="00B877BC">
        <w:t>Ah</w:t>
      </w:r>
      <w:r>
        <w:t xml:space="preserve"> ! </w:t>
      </w:r>
      <w:r w:rsidR="00A92B34" w:rsidRPr="00B877BC">
        <w:t>les cochons</w:t>
      </w:r>
      <w:r>
        <w:t xml:space="preserve">… </w:t>
      </w:r>
      <w:r w:rsidR="00A92B34" w:rsidRPr="00B877BC">
        <w:t>soupira-t-il</w:t>
      </w:r>
      <w:r>
        <w:t>.</w:t>
      </w:r>
    </w:p>
    <w:p w14:paraId="0C6A67BC" w14:textId="77777777" w:rsidR="00FA6A88" w:rsidRDefault="00A92B34" w:rsidP="00FA6A88">
      <w:r w:rsidRPr="00B877BC">
        <w:t>Puis</w:t>
      </w:r>
      <w:r w:rsidR="00FA6A88">
        <w:t xml:space="preserve">, </w:t>
      </w:r>
      <w:r w:rsidRPr="00B877BC">
        <w:t>tout à coup</w:t>
      </w:r>
      <w:r w:rsidR="00FA6A88">
        <w:t xml:space="preserve">, </w:t>
      </w:r>
      <w:r w:rsidRPr="00B877BC">
        <w:t>se ravisant</w:t>
      </w:r>
      <w:r w:rsidR="00FA6A88">
        <w:t> :</w:t>
      </w:r>
    </w:p>
    <w:p w14:paraId="2F6E8E37" w14:textId="77777777" w:rsidR="00FA6A88" w:rsidRDefault="00FA6A88" w:rsidP="00FA6A88">
      <w:r>
        <w:t>— </w:t>
      </w:r>
      <w:r w:rsidR="00A92B34" w:rsidRPr="00B877BC">
        <w:t>Vous me connaissez donc</w:t>
      </w:r>
      <w:r>
        <w:t xml:space="preserve">, </w:t>
      </w:r>
      <w:r w:rsidR="00A92B34" w:rsidRPr="00B877BC">
        <w:t>monsieur</w:t>
      </w:r>
      <w:r>
        <w:t> ?</w:t>
      </w:r>
    </w:p>
    <w:p w14:paraId="629DFA8E" w14:textId="77777777" w:rsidR="00FA6A88" w:rsidRDefault="00FA6A88" w:rsidP="00FA6A88">
      <w:r>
        <w:t>— </w:t>
      </w:r>
      <w:r w:rsidR="00A92B34" w:rsidRPr="00B877BC">
        <w:t>Je ne connais personne</w:t>
      </w:r>
      <w:r>
        <w:t xml:space="preserve">, </w:t>
      </w:r>
      <w:r w:rsidR="00A92B34" w:rsidRPr="00B877BC">
        <w:t>répondit l</w:t>
      </w:r>
      <w:r>
        <w:t>’</w:t>
      </w:r>
      <w:r w:rsidR="00A92B34" w:rsidRPr="00B877BC">
        <w:t>autre</w:t>
      </w:r>
      <w:r>
        <w:t xml:space="preserve">, </w:t>
      </w:r>
      <w:r w:rsidR="00A92B34" w:rsidRPr="00B877BC">
        <w:t>et le lapin qui pourra se vanter de me connaître est encore dans le tiroir d</w:t>
      </w:r>
      <w:r>
        <w:t>’</w:t>
      </w:r>
      <w:r w:rsidR="00A92B34" w:rsidRPr="00B877BC">
        <w:t>une petite maman qui ne vêlera jamais</w:t>
      </w:r>
      <w:r>
        <w:t xml:space="preserve">. </w:t>
      </w:r>
      <w:r w:rsidR="00A92B34" w:rsidRPr="00B877BC">
        <w:t>Il suffit de te regarder une minute</w:t>
      </w:r>
      <w:r>
        <w:t xml:space="preserve">, </w:t>
      </w:r>
      <w:r w:rsidR="00A92B34" w:rsidRPr="00B877BC">
        <w:t>mon pauvre bonhomme</w:t>
      </w:r>
      <w:r>
        <w:t xml:space="preserve">. </w:t>
      </w:r>
      <w:r w:rsidR="00A92B34" w:rsidRPr="00B877BC">
        <w:t>Ta figure a l</w:t>
      </w:r>
      <w:r>
        <w:t>’</w:t>
      </w:r>
      <w:r w:rsidR="00A92B34" w:rsidRPr="00B877BC">
        <w:t>air d</w:t>
      </w:r>
      <w:r>
        <w:t>’</w:t>
      </w:r>
      <w:r w:rsidR="00A92B34" w:rsidRPr="00B877BC">
        <w:t>un paillasson sur lequel tout le monde aurait essuyé ses bottes</w:t>
      </w:r>
      <w:r>
        <w:t xml:space="preserve">. </w:t>
      </w:r>
      <w:r w:rsidR="00A92B34" w:rsidRPr="00B877BC">
        <w:lastRenderedPageBreak/>
        <w:t>Tu n</w:t>
      </w:r>
      <w:r>
        <w:t>’</w:t>
      </w:r>
      <w:r w:rsidR="00A92B34" w:rsidRPr="00B877BC">
        <w:t>as pas mangé depuis deux jours</w:t>
      </w:r>
      <w:r>
        <w:t xml:space="preserve">, </w:t>
      </w:r>
      <w:r w:rsidR="00A92B34" w:rsidRPr="00B877BC">
        <w:t>je vois ça à ta manière de poser tes pattes de derrière</w:t>
      </w:r>
      <w:r>
        <w:t xml:space="preserve">, </w:t>
      </w:r>
      <w:r w:rsidR="00A92B34" w:rsidRPr="00B877BC">
        <w:t>et tu as dans le coin de l</w:t>
      </w:r>
      <w:r>
        <w:t>’</w:t>
      </w:r>
      <w:r w:rsidR="00A92B34" w:rsidRPr="00B877BC">
        <w:t>œil un picotement de bon bougre qui ne souffre pas seulement pour sa carcasse</w:t>
      </w:r>
      <w:r>
        <w:t xml:space="preserve">. </w:t>
      </w:r>
      <w:r w:rsidR="00A92B34" w:rsidRPr="00B877BC">
        <w:t>Tiens</w:t>
      </w:r>
      <w:r>
        <w:t xml:space="preserve">, </w:t>
      </w:r>
      <w:r w:rsidR="00A92B34" w:rsidRPr="00B877BC">
        <w:t>fourneau</w:t>
      </w:r>
      <w:r>
        <w:t xml:space="preserve">, </w:t>
      </w:r>
      <w:r w:rsidR="00A92B34" w:rsidRPr="00B877BC">
        <w:t>regarde donc cette affiche de notaire</w:t>
      </w:r>
      <w:r>
        <w:t xml:space="preserve">. </w:t>
      </w:r>
      <w:r w:rsidR="00A92B34" w:rsidRPr="00B877BC">
        <w:t>Cent vingt mille ronds de petite braise d</w:t>
      </w:r>
      <w:r>
        <w:t>’</w:t>
      </w:r>
      <w:r w:rsidR="00A92B34" w:rsidRPr="00B877BC">
        <w:t>amour pour une turne avec jardin et goguenots confortables</w:t>
      </w:r>
      <w:r>
        <w:t xml:space="preserve">. </w:t>
      </w:r>
      <w:r w:rsidR="00A92B34" w:rsidRPr="00B877BC">
        <w:t>Un morceau de pain</w:t>
      </w:r>
      <w:r>
        <w:t xml:space="preserve">, </w:t>
      </w:r>
      <w:r w:rsidR="00A92B34" w:rsidRPr="00B877BC">
        <w:t>quoi</w:t>
      </w:r>
      <w:r>
        <w:t xml:space="preserve"> ! </w:t>
      </w:r>
      <w:r w:rsidR="00A92B34" w:rsidRPr="00B877BC">
        <w:t>Eh bien</w:t>
      </w:r>
      <w:r>
        <w:t xml:space="preserve"> ! </w:t>
      </w:r>
      <w:r w:rsidR="00A92B34" w:rsidRPr="00B877BC">
        <w:t>tu me fais l</w:t>
      </w:r>
      <w:r>
        <w:t>’</w:t>
      </w:r>
      <w:r w:rsidR="00A92B34" w:rsidRPr="00B877BC">
        <w:t>effet d</w:t>
      </w:r>
      <w:r>
        <w:t>’</w:t>
      </w:r>
      <w:r w:rsidR="00A92B34" w:rsidRPr="00B877BC">
        <w:t>un placard de vente aux enchères et je te lis aussi facilement que tu mangerais un poulet rôti</w:t>
      </w:r>
      <w:r>
        <w:t xml:space="preserve">. </w:t>
      </w:r>
      <w:r w:rsidR="00A92B34" w:rsidRPr="00B877BC">
        <w:t>Voyons</w:t>
      </w:r>
      <w:r>
        <w:t xml:space="preserve">, </w:t>
      </w:r>
      <w:r w:rsidR="00A92B34" w:rsidRPr="00B877BC">
        <w:t>combien veux-tu de ta peau</w:t>
      </w:r>
      <w:r>
        <w:t xml:space="preserve"> ? </w:t>
      </w:r>
      <w:r w:rsidR="00A92B34" w:rsidRPr="00B877BC">
        <w:t>Je l</w:t>
      </w:r>
      <w:r>
        <w:t>’</w:t>
      </w:r>
      <w:r w:rsidR="00A92B34" w:rsidRPr="00B877BC">
        <w:t>achète</w:t>
      </w:r>
      <w:r>
        <w:t xml:space="preserve">, </w:t>
      </w:r>
      <w:r w:rsidR="00A92B34" w:rsidRPr="00B877BC">
        <w:t>moi</w:t>
      </w:r>
      <w:r>
        <w:t>.</w:t>
      </w:r>
    </w:p>
    <w:p w14:paraId="1D0D0DE2" w14:textId="77777777" w:rsidR="00FA6A88" w:rsidRDefault="00FA6A88" w:rsidP="00FA6A88">
      <w:r>
        <w:t>— </w:t>
      </w:r>
      <w:r w:rsidR="00A92B34" w:rsidRPr="00B877BC">
        <w:t>Monsieur</w:t>
      </w:r>
      <w:r>
        <w:t xml:space="preserve">, </w:t>
      </w:r>
      <w:r w:rsidR="00A92B34" w:rsidRPr="00B877BC">
        <w:t>dit à son tour le famélique</w:t>
      </w:r>
      <w:r>
        <w:t xml:space="preserve">, </w:t>
      </w:r>
      <w:r w:rsidR="00A92B34" w:rsidRPr="00B877BC">
        <w:t>vous avez tort de vous moquer de moi</w:t>
      </w:r>
      <w:r>
        <w:t xml:space="preserve">. </w:t>
      </w:r>
      <w:r w:rsidR="00A92B34" w:rsidRPr="00B877BC">
        <w:t>Je vous assure que je n</w:t>
      </w:r>
      <w:r>
        <w:t>’</w:t>
      </w:r>
      <w:r w:rsidR="00A92B34" w:rsidRPr="00B877BC">
        <w:t>ai pas le cœur à la plaisanterie</w:t>
      </w:r>
      <w:r>
        <w:t>.</w:t>
      </w:r>
    </w:p>
    <w:p w14:paraId="0D401557" w14:textId="77777777" w:rsidR="00FA6A88" w:rsidRDefault="00A92B34" w:rsidP="00FA6A88">
      <w:r w:rsidRPr="00B877BC">
        <w:t>L</w:t>
      </w:r>
      <w:r w:rsidR="00FA6A88">
        <w:t>’</w:t>
      </w:r>
      <w:r w:rsidRPr="00B877BC">
        <w:t>étranger eut un sourire de ses dents noires et déchau</w:t>
      </w:r>
      <w:r w:rsidRPr="00B877BC">
        <w:t>s</w:t>
      </w:r>
      <w:r w:rsidRPr="00B877BC">
        <w:t>sées qui le fit paraître plus livide encore</w:t>
      </w:r>
      <w:r w:rsidR="00FA6A88">
        <w:t>.</w:t>
      </w:r>
    </w:p>
    <w:p w14:paraId="295725A3" w14:textId="77777777" w:rsidR="00FA6A88" w:rsidRDefault="00FA6A88" w:rsidP="00FA6A88">
      <w:r>
        <w:t>— </w:t>
      </w:r>
      <w:r w:rsidR="00A92B34" w:rsidRPr="00B877BC">
        <w:t>C</w:t>
      </w:r>
      <w:r>
        <w:t>’</w:t>
      </w:r>
      <w:r w:rsidR="00A92B34" w:rsidRPr="00B877BC">
        <w:t>est vrai</w:t>
      </w:r>
      <w:r>
        <w:t xml:space="preserve">, </w:t>
      </w:r>
      <w:r w:rsidR="00A92B34" w:rsidRPr="00B877BC">
        <w:t>fit-il</w:t>
      </w:r>
      <w:r>
        <w:t xml:space="preserve">, </w:t>
      </w:r>
      <w:r w:rsidR="00A92B34" w:rsidRPr="00B877BC">
        <w:t>je m</w:t>
      </w:r>
      <w:r>
        <w:t>’</w:t>
      </w:r>
      <w:r w:rsidR="00A92B34" w:rsidRPr="00B877BC">
        <w:t>entends à la plaisanterie</w:t>
      </w:r>
      <w:r>
        <w:t xml:space="preserve">. </w:t>
      </w:r>
      <w:r w:rsidR="00A92B34" w:rsidRPr="00B877BC">
        <w:t>J</w:t>
      </w:r>
      <w:r>
        <w:t>’</w:t>
      </w:r>
      <w:r w:rsidR="00A92B34" w:rsidRPr="00B877BC">
        <w:t>ai fait quelquefois d</w:t>
      </w:r>
      <w:r>
        <w:t>’</w:t>
      </w:r>
      <w:r w:rsidR="00A92B34" w:rsidRPr="00B877BC">
        <w:t>assez bonnes farces qui ont eu un certain retenti</w:t>
      </w:r>
      <w:r w:rsidR="00A92B34" w:rsidRPr="00B877BC">
        <w:t>s</w:t>
      </w:r>
      <w:r w:rsidR="00A92B34" w:rsidRPr="00B877BC">
        <w:t>sement</w:t>
      </w:r>
      <w:r>
        <w:t xml:space="preserve">. </w:t>
      </w:r>
      <w:r w:rsidR="00A92B34" w:rsidRPr="00B877BC">
        <w:t xml:space="preserve">Je suis même très </w:t>
      </w:r>
      <w:r w:rsidR="00A92B34" w:rsidRPr="00B877BC">
        <w:rPr>
          <w:i/>
          <w:iCs/>
        </w:rPr>
        <w:t>recherché</w:t>
      </w:r>
      <w:r w:rsidR="00A92B34" w:rsidRPr="00B877BC">
        <w:t xml:space="preserve"> pour cela</w:t>
      </w:r>
      <w:r>
        <w:t xml:space="preserve">. </w:t>
      </w:r>
      <w:r w:rsidR="00A92B34" w:rsidRPr="00B877BC">
        <w:t>Mais je ne pla</w:t>
      </w:r>
      <w:r w:rsidR="00A92B34" w:rsidRPr="00B877BC">
        <w:t>i</w:t>
      </w:r>
      <w:r w:rsidR="00A92B34" w:rsidRPr="00B877BC">
        <w:t>sante pas toujours</w:t>
      </w:r>
      <w:r>
        <w:t xml:space="preserve">. </w:t>
      </w:r>
      <w:r w:rsidR="00A92B34" w:rsidRPr="00B877BC">
        <w:t>Écoute-moi bien et tâche de ne pas me faire répéter</w:t>
      </w:r>
      <w:r>
        <w:t xml:space="preserve">. </w:t>
      </w:r>
      <w:r w:rsidR="00A92B34" w:rsidRPr="00B877BC">
        <w:t>Je n</w:t>
      </w:r>
      <w:r>
        <w:t>’</w:t>
      </w:r>
      <w:r w:rsidR="00A92B34" w:rsidRPr="00B877BC">
        <w:t>ai pas l</w:t>
      </w:r>
      <w:r>
        <w:t>’</w:t>
      </w:r>
      <w:r w:rsidR="00A92B34" w:rsidRPr="00B877BC">
        <w:t>habitude de causer si longtemps que ça</w:t>
      </w:r>
      <w:r>
        <w:t xml:space="preserve">. </w:t>
      </w:r>
      <w:r w:rsidR="00A92B34" w:rsidRPr="00B877BC">
        <w:t>Voici un billet de cent francs</w:t>
      </w:r>
      <w:r>
        <w:t xml:space="preserve">. </w:t>
      </w:r>
      <w:r w:rsidR="00A92B34" w:rsidRPr="00B877BC">
        <w:t>Va te remplir</w:t>
      </w:r>
      <w:r>
        <w:t xml:space="preserve">, </w:t>
      </w:r>
      <w:r w:rsidR="00A92B34" w:rsidRPr="00B877BC">
        <w:t>gave ta famille</w:t>
      </w:r>
      <w:r>
        <w:t xml:space="preserve">, </w:t>
      </w:r>
      <w:r w:rsidR="00A92B34" w:rsidRPr="00B877BC">
        <w:t>cr</w:t>
      </w:r>
      <w:r w:rsidR="00A92B34" w:rsidRPr="00B877BC">
        <w:t>è</w:t>
      </w:r>
      <w:r w:rsidR="00A92B34" w:rsidRPr="00B877BC">
        <w:t>ve-là si tu peux</w:t>
      </w:r>
      <w:r>
        <w:t xml:space="preserve">, </w:t>
      </w:r>
      <w:r w:rsidR="00A92B34" w:rsidRPr="00B877BC">
        <w:t>amuse-toi et viens me trouver demain</w:t>
      </w:r>
      <w:r>
        <w:t xml:space="preserve">, </w:t>
      </w:r>
      <w:r w:rsidR="00A92B34" w:rsidRPr="00B877BC">
        <w:t xml:space="preserve">rue </w:t>
      </w:r>
      <w:proofErr w:type="spellStart"/>
      <w:r w:rsidR="00A92B34" w:rsidRPr="00B877BC">
        <w:t>R</w:t>
      </w:r>
      <w:r w:rsidR="00A92B34" w:rsidRPr="00B877BC">
        <w:t>a</w:t>
      </w:r>
      <w:r w:rsidR="00A92B34" w:rsidRPr="00B877BC">
        <w:t>mey</w:t>
      </w:r>
      <w:proofErr w:type="spellEnd"/>
      <w:r>
        <w:t xml:space="preserve">, </w:t>
      </w:r>
      <w:r w:rsidR="00A92B34" w:rsidRPr="00B877BC">
        <w:t>366</w:t>
      </w:r>
      <w:r>
        <w:t xml:space="preserve">, </w:t>
      </w:r>
      <w:r w:rsidR="00A92B34" w:rsidRPr="00B877BC">
        <w:t>chez le papa Bissextil</w:t>
      </w:r>
      <w:r>
        <w:t xml:space="preserve">. </w:t>
      </w:r>
      <w:r w:rsidR="00A92B34" w:rsidRPr="00B877BC">
        <w:rPr>
          <w:i/>
          <w:iCs/>
        </w:rPr>
        <w:t>Tu</w:t>
      </w:r>
      <w:r w:rsidR="00A92B34" w:rsidRPr="00B877BC">
        <w:t xml:space="preserve"> </w:t>
      </w:r>
      <w:r w:rsidR="00A92B34" w:rsidRPr="00B877BC">
        <w:rPr>
          <w:i/>
          <w:iCs/>
        </w:rPr>
        <w:t>demanderas</w:t>
      </w:r>
      <w:r w:rsidR="00A92B34" w:rsidRPr="00B877BC">
        <w:t xml:space="preserve"> </w:t>
      </w:r>
      <w:r w:rsidR="00A92B34" w:rsidRPr="00B877BC">
        <w:rPr>
          <w:i/>
          <w:iCs/>
        </w:rPr>
        <w:t>monsieur</w:t>
      </w:r>
      <w:r w:rsidR="00A92B34" w:rsidRPr="00B877BC">
        <w:t xml:space="preserve"> RENARD</w:t>
      </w:r>
      <w:r>
        <w:t xml:space="preserve">. </w:t>
      </w:r>
      <w:r w:rsidR="00A92B34" w:rsidRPr="00B877BC">
        <w:t>C</w:t>
      </w:r>
      <w:r>
        <w:t>’</w:t>
      </w:r>
      <w:r w:rsidR="00A92B34" w:rsidRPr="00B877BC">
        <w:t>est bien compris</w:t>
      </w:r>
      <w:r>
        <w:t xml:space="preserve">, </w:t>
      </w:r>
      <w:r w:rsidR="00A92B34" w:rsidRPr="00B877BC">
        <w:t>n</w:t>
      </w:r>
      <w:r>
        <w:t>’</w:t>
      </w:r>
      <w:r w:rsidR="00A92B34" w:rsidRPr="00B877BC">
        <w:t>est-ce pas</w:t>
      </w:r>
      <w:r>
        <w:t xml:space="preserve"> ? </w:t>
      </w:r>
      <w:r w:rsidR="00A92B34" w:rsidRPr="00B877BC">
        <w:t>Bonsoir</w:t>
      </w:r>
      <w:r>
        <w:t>.</w:t>
      </w:r>
    </w:p>
    <w:p w14:paraId="05CCD662" w14:textId="77777777" w:rsidR="00FA6A88" w:rsidRDefault="00FA6A88" w:rsidP="00FA6A88">
      <w:pPr>
        <w:pStyle w:val="Etoile"/>
      </w:pPr>
      <w:r>
        <w:t>* * *</w:t>
      </w:r>
    </w:p>
    <w:p w14:paraId="364B67D3" w14:textId="0F4B9E6F" w:rsidR="00FA6A88" w:rsidRDefault="00A92B34" w:rsidP="00A92B34">
      <w:r w:rsidRPr="00B877BC">
        <w:t>Il faut croire que ce magnifique avait un don rare de pén</w:t>
      </w:r>
      <w:r w:rsidRPr="00B877BC">
        <w:t>é</w:t>
      </w:r>
      <w:r w:rsidRPr="00B877BC">
        <w:t>tration et qu</w:t>
      </w:r>
      <w:r w:rsidR="00FA6A88">
        <w:t>’</w:t>
      </w:r>
      <w:r w:rsidRPr="00B877BC">
        <w:t>il savait admirablement ce qu</w:t>
      </w:r>
      <w:r w:rsidR="00FA6A88">
        <w:t>’</w:t>
      </w:r>
      <w:r w:rsidRPr="00B877BC">
        <w:t>il faisait</w:t>
      </w:r>
      <w:r w:rsidR="00FA6A88">
        <w:t xml:space="preserve">, </w:t>
      </w:r>
      <w:r w:rsidRPr="00B877BC">
        <w:t>car les deux hommes partirent le lendemain soir pour Barcelone où les a</w:t>
      </w:r>
      <w:r w:rsidRPr="00B877BC">
        <w:t>p</w:t>
      </w:r>
      <w:r w:rsidRPr="00B877BC">
        <w:t>pelait sans doute une affaire de grande importance</w:t>
      </w:r>
      <w:r w:rsidR="00FA6A88">
        <w:t>.</w:t>
      </w:r>
    </w:p>
    <w:p w14:paraId="254BA29E" w14:textId="4FA98B22" w:rsidR="00A92B34" w:rsidRPr="00B877BC" w:rsidRDefault="00A92B34" w:rsidP="00FA6A88">
      <w:pPr>
        <w:pStyle w:val="Titre1"/>
      </w:pPr>
      <w:bookmarkStart w:id="22" w:name="_Toc198811657"/>
      <w:r w:rsidRPr="00B877BC">
        <w:lastRenderedPageBreak/>
        <w:t>XX</w:t>
      </w:r>
      <w:r w:rsidRPr="00B877BC">
        <w:br/>
      </w:r>
      <w:r w:rsidRPr="00B877BC">
        <w:br/>
        <w:t>SACRILÈGE RATÉ</w:t>
      </w:r>
      <w:bookmarkEnd w:id="22"/>
      <w:r w:rsidRPr="00B877BC">
        <w:br/>
      </w:r>
    </w:p>
    <w:p w14:paraId="3E099E87" w14:textId="77777777" w:rsidR="00FA6A88" w:rsidRDefault="00A92B34" w:rsidP="00FA6A88">
      <w:pPr>
        <w:jc w:val="right"/>
      </w:pPr>
      <w:r w:rsidRPr="00FA6A88">
        <w:rPr>
          <w:i/>
          <w:iCs/>
        </w:rPr>
        <w:t>À Paul Jury</w:t>
      </w:r>
      <w:r w:rsidR="00FA6A88" w:rsidRPr="00FA6A88">
        <w:t>.</w:t>
      </w:r>
    </w:p>
    <w:p w14:paraId="10863FF7" w14:textId="77777777" w:rsidR="00FA6A88" w:rsidRDefault="00A92B34" w:rsidP="00FA6A88">
      <w:r w:rsidRPr="00B877BC">
        <w:t>Dans l</w:t>
      </w:r>
      <w:r w:rsidR="00FA6A88">
        <w:t>’</w:t>
      </w:r>
      <w:r w:rsidRPr="00B877BC">
        <w:t>après-midi de ce jour saint</w:t>
      </w:r>
      <w:r w:rsidR="00FA6A88">
        <w:t xml:space="preserve">, </w:t>
      </w:r>
      <w:r w:rsidRPr="00B877BC">
        <w:t>les paysannes accro</w:t>
      </w:r>
      <w:r w:rsidRPr="00B877BC">
        <w:t>u</w:t>
      </w:r>
      <w:r w:rsidRPr="00B877BC">
        <w:t>pies çà et là autour du confessionnal s</w:t>
      </w:r>
      <w:r w:rsidR="00FA6A88">
        <w:t>’</w:t>
      </w:r>
      <w:r w:rsidRPr="00B877BC">
        <w:t>écartèrent tout à coup</w:t>
      </w:r>
      <w:r w:rsidR="00FA6A88">
        <w:t xml:space="preserve">, </w:t>
      </w:r>
      <w:r w:rsidRPr="00B877BC">
        <w:t>avec l</w:t>
      </w:r>
      <w:r w:rsidR="00FA6A88">
        <w:t>’</w:t>
      </w:r>
      <w:r w:rsidRPr="00B877BC">
        <w:t>empressement le plus respectueux</w:t>
      </w:r>
      <w:r w:rsidR="00FA6A88">
        <w:t xml:space="preserve">, </w:t>
      </w:r>
      <w:r w:rsidRPr="00B877BC">
        <w:t xml:space="preserve">pour faire place à la vicomtesse </w:t>
      </w:r>
      <w:proofErr w:type="spellStart"/>
      <w:r w:rsidRPr="00B877BC">
        <w:t>Brunissende</w:t>
      </w:r>
      <w:proofErr w:type="spellEnd"/>
      <w:r w:rsidRPr="00B877BC">
        <w:t xml:space="preserve"> des Égards qui s</w:t>
      </w:r>
      <w:r w:rsidR="00FA6A88">
        <w:t>’</w:t>
      </w:r>
      <w:r w:rsidRPr="00B877BC">
        <w:t>approchait en falbalas du Tribunal de la Pénitence</w:t>
      </w:r>
      <w:r w:rsidR="00FA6A88">
        <w:t>.</w:t>
      </w:r>
    </w:p>
    <w:p w14:paraId="770194DA" w14:textId="77777777" w:rsidR="00FA6A88" w:rsidRDefault="00A92B34" w:rsidP="00FA6A88">
      <w:r w:rsidRPr="00B877BC">
        <w:t>Le confesseur était un simple bonhomme</w:t>
      </w:r>
      <w:r w:rsidR="00FA6A88">
        <w:t xml:space="preserve">, </w:t>
      </w:r>
      <w:r w:rsidRPr="00B877BC">
        <w:t xml:space="preserve">missionnaire de </w:t>
      </w:r>
      <w:smartTag w:uri="urn:schemas-microsoft-com:office:smarttags" w:element="PersonName">
        <w:smartTagPr>
          <w:attr w:name="ProductID" w:val="la Congr￩gation"/>
        </w:smartTagPr>
        <w:r w:rsidRPr="00B877BC">
          <w:t>la Congrégation</w:t>
        </w:r>
      </w:smartTag>
      <w:r w:rsidRPr="00B877BC">
        <w:t xml:space="preserve"> des Lazaristes</w:t>
      </w:r>
      <w:r w:rsidR="00FA6A88">
        <w:t xml:space="preserve">, </w:t>
      </w:r>
      <w:r w:rsidRPr="00B877BC">
        <w:t>envoyé pour prêcher la station du Carême dans cette campagne religieuse encore et qui donnait un coup de main au vieux curé pour les lessives pascales</w:t>
      </w:r>
      <w:r w:rsidR="00FA6A88">
        <w:t>.</w:t>
      </w:r>
    </w:p>
    <w:p w14:paraId="44D658FF" w14:textId="77777777" w:rsidR="00FA6A88" w:rsidRDefault="00A92B34" w:rsidP="00FA6A88">
      <w:r w:rsidRPr="00B877BC">
        <w:t>La brillante vicomtesse qui régnait sur toute la contrée et qui était pour les pauvres gens de son fief</w:t>
      </w:r>
      <w:r w:rsidR="00FA6A88">
        <w:t xml:space="preserve">, </w:t>
      </w:r>
      <w:r w:rsidRPr="00B877BC">
        <w:t>l</w:t>
      </w:r>
      <w:r w:rsidR="00FA6A88">
        <w:t>’</w:t>
      </w:r>
      <w:r w:rsidRPr="00B877BC">
        <w:t>archétype des m</w:t>
      </w:r>
      <w:r w:rsidRPr="00B877BC">
        <w:t>a</w:t>
      </w:r>
      <w:r w:rsidRPr="00B877BC">
        <w:t>gnificences</w:t>
      </w:r>
      <w:r w:rsidR="00FA6A88">
        <w:t xml:space="preserve">, </w:t>
      </w:r>
      <w:r w:rsidRPr="00B877BC">
        <w:t>vint s</w:t>
      </w:r>
      <w:r w:rsidR="00FA6A88">
        <w:t>’</w:t>
      </w:r>
      <w:r w:rsidRPr="00B877BC">
        <w:t>agenouiller rapidement et sans barguigner dans l</w:t>
      </w:r>
      <w:r w:rsidR="00FA6A88">
        <w:t>’</w:t>
      </w:r>
      <w:r w:rsidRPr="00B877BC">
        <w:t>humble compartiment dévolu aux aveux réconciliatoires</w:t>
      </w:r>
      <w:r w:rsidR="00FA6A88">
        <w:t>.</w:t>
      </w:r>
    </w:p>
    <w:p w14:paraId="0496DEC3" w14:textId="77777777" w:rsidR="00FA6A88" w:rsidRDefault="00A92B34" w:rsidP="00FA6A88">
      <w:r w:rsidRPr="00B877BC">
        <w:t>Le missionnaire</w:t>
      </w:r>
      <w:r w:rsidR="00FA6A88">
        <w:t xml:space="preserve">, </w:t>
      </w:r>
      <w:r w:rsidRPr="00B877BC">
        <w:t>l</w:t>
      </w:r>
      <w:r w:rsidR="00FA6A88">
        <w:t>’</w:t>
      </w:r>
      <w:r w:rsidRPr="00B877BC">
        <w:t>ayant aperçue</w:t>
      </w:r>
      <w:r w:rsidR="00FA6A88">
        <w:t xml:space="preserve">, </w:t>
      </w:r>
      <w:r w:rsidRPr="00B877BC">
        <w:t>se hâta d</w:t>
      </w:r>
      <w:r w:rsidR="00FA6A88">
        <w:t>’</w:t>
      </w:r>
      <w:r w:rsidRPr="00B877BC">
        <w:t>absoudre une sabotière qui le cramponnait dans l</w:t>
      </w:r>
      <w:r w:rsidR="00FA6A88">
        <w:t>’</w:t>
      </w:r>
      <w:r w:rsidRPr="00B877BC">
        <w:t>autre alvéole et</w:t>
      </w:r>
      <w:r w:rsidR="00FA6A88">
        <w:t xml:space="preserve">, </w:t>
      </w:r>
      <w:r w:rsidRPr="00B877BC">
        <w:t>presque aussitôt</w:t>
      </w:r>
      <w:r w:rsidR="00FA6A88">
        <w:t xml:space="preserve">, </w:t>
      </w:r>
      <w:r w:rsidRPr="00B877BC">
        <w:t>ouvrit le sabord des exhortations à la pénitente cons</w:t>
      </w:r>
      <w:r w:rsidRPr="00B877BC">
        <w:t>i</w:t>
      </w:r>
      <w:r w:rsidRPr="00B877BC">
        <w:t>dérable que lui envoyait le ciel</w:t>
      </w:r>
      <w:r w:rsidR="00FA6A88">
        <w:t>.</w:t>
      </w:r>
    </w:p>
    <w:p w14:paraId="52766AEC" w14:textId="77777777" w:rsidR="00FA6A88" w:rsidRDefault="00A92B34" w:rsidP="00FA6A88">
      <w:r w:rsidRPr="00B877BC">
        <w:t>Celle-ci ne lui permit pas de placer un mot</w:t>
      </w:r>
      <w:r w:rsidR="00FA6A88">
        <w:t>.</w:t>
      </w:r>
    </w:p>
    <w:p w14:paraId="665F3ED0" w14:textId="77777777" w:rsidR="00FA6A88" w:rsidRDefault="00FA6A88" w:rsidP="00FA6A88">
      <w:r>
        <w:t>— </w:t>
      </w:r>
      <w:r w:rsidR="00A92B34" w:rsidRPr="00B877BC">
        <w:t>Monsieur le prédicateur</w:t>
      </w:r>
      <w:r>
        <w:t xml:space="preserve">, </w:t>
      </w:r>
      <w:r w:rsidR="00A92B34" w:rsidRPr="00B877BC">
        <w:t>dit-elle tout de suite</w:t>
      </w:r>
      <w:r>
        <w:t xml:space="preserve">, </w:t>
      </w:r>
      <w:r w:rsidR="00A92B34" w:rsidRPr="00B877BC">
        <w:t>j</w:t>
      </w:r>
      <w:r>
        <w:t>’</w:t>
      </w:r>
      <w:r w:rsidR="00A92B34" w:rsidRPr="00B877BC">
        <w:t xml:space="preserve">imagine que votre temps est précieux et je commence par vous </w:t>
      </w:r>
      <w:r w:rsidR="00A92B34" w:rsidRPr="00B877BC">
        <w:lastRenderedPageBreak/>
        <w:t>déclarer que je ne peux disposer moi-même que d</w:t>
      </w:r>
      <w:r>
        <w:t>’</w:t>
      </w:r>
      <w:r w:rsidR="00A92B34" w:rsidRPr="00B877BC">
        <w:t>un très petit nombre d</w:t>
      </w:r>
      <w:r>
        <w:t>’</w:t>
      </w:r>
      <w:r w:rsidR="00A92B34" w:rsidRPr="00B877BC">
        <w:t>instants</w:t>
      </w:r>
      <w:r>
        <w:t xml:space="preserve">. </w:t>
      </w:r>
      <w:r w:rsidR="00A92B34" w:rsidRPr="00B877BC">
        <w:t>Je suis impatiemment attendue par mon dix-septième amant</w:t>
      </w:r>
      <w:r>
        <w:t xml:space="preserve">, </w:t>
      </w:r>
      <w:r w:rsidR="00A92B34" w:rsidRPr="00B877BC">
        <w:t>un imbécile adorable à qui j</w:t>
      </w:r>
      <w:r>
        <w:t>’</w:t>
      </w:r>
      <w:r w:rsidR="00A92B34" w:rsidRPr="00B877BC">
        <w:t>ai résolu de livrer mon corps et mon âme</w:t>
      </w:r>
      <w:r>
        <w:t xml:space="preserve">, </w:t>
      </w:r>
      <w:r w:rsidR="00A92B34" w:rsidRPr="00B877BC">
        <w:t>dans une heure ou deux</w:t>
      </w:r>
      <w:r>
        <w:t>.</w:t>
      </w:r>
    </w:p>
    <w:p w14:paraId="7831AB65" w14:textId="77777777" w:rsidR="00FA6A88" w:rsidRDefault="00A92B34" w:rsidP="00FA6A88">
      <w:r w:rsidRPr="00B877BC">
        <w:t>Je suis athée</w:t>
      </w:r>
      <w:r w:rsidR="00FA6A88">
        <w:t xml:space="preserve">, </w:t>
      </w:r>
      <w:r w:rsidRPr="00B877BC">
        <w:t>autant qu</w:t>
      </w:r>
      <w:r w:rsidR="00FA6A88">
        <w:t>’</w:t>
      </w:r>
      <w:r w:rsidRPr="00B877BC">
        <w:t>on peut l</w:t>
      </w:r>
      <w:r w:rsidR="00FA6A88">
        <w:t>’</w:t>
      </w:r>
      <w:r w:rsidRPr="00B877BC">
        <w:t>être et je fais tout ce qu</w:t>
      </w:r>
      <w:r w:rsidR="00FA6A88">
        <w:t>’</w:t>
      </w:r>
      <w:r w:rsidRPr="00B877BC">
        <w:t>il me plaît de faire</w:t>
      </w:r>
      <w:r w:rsidR="00FA6A88">
        <w:t xml:space="preserve">. </w:t>
      </w:r>
      <w:r w:rsidRPr="00B877BC">
        <w:t>J</w:t>
      </w:r>
      <w:r w:rsidR="00FA6A88">
        <w:t>’</w:t>
      </w:r>
      <w:r w:rsidRPr="00B877BC">
        <w:t>ai l</w:t>
      </w:r>
      <w:r w:rsidR="00FA6A88">
        <w:t>’</w:t>
      </w:r>
      <w:r w:rsidRPr="00B877BC">
        <w:t>horreur des pauvres</w:t>
      </w:r>
      <w:r w:rsidR="00FA6A88">
        <w:t xml:space="preserve">, </w:t>
      </w:r>
      <w:r w:rsidRPr="00B877BC">
        <w:t>j</w:t>
      </w:r>
      <w:r w:rsidR="00FA6A88">
        <w:t>’</w:t>
      </w:r>
      <w:r w:rsidRPr="00B877BC">
        <w:t>exècre la douleur et j</w:t>
      </w:r>
      <w:r w:rsidR="00FA6A88">
        <w:t>’</w:t>
      </w:r>
      <w:r w:rsidRPr="00B877BC">
        <w:t>aime mieux une mauvaise conscience qu</w:t>
      </w:r>
      <w:r w:rsidR="00FA6A88">
        <w:t>’</w:t>
      </w:r>
      <w:r w:rsidRPr="00B877BC">
        <w:t>une mauvaise dent</w:t>
      </w:r>
      <w:r w:rsidR="00FA6A88">
        <w:t xml:space="preserve">, </w:t>
      </w:r>
      <w:r w:rsidRPr="00B877BC">
        <w:t>comme l</w:t>
      </w:r>
      <w:r w:rsidR="00FA6A88">
        <w:t>’</w:t>
      </w:r>
      <w:r w:rsidRPr="00B877BC">
        <w:t>a dit agréablement un poète juif que vous ne connai</w:t>
      </w:r>
      <w:r w:rsidRPr="00B877BC">
        <w:t>s</w:t>
      </w:r>
      <w:r w:rsidRPr="00B877BC">
        <w:t>sez pas</w:t>
      </w:r>
      <w:r w:rsidR="00FA6A88">
        <w:t>.</w:t>
      </w:r>
    </w:p>
    <w:p w14:paraId="3F924CDF" w14:textId="77777777" w:rsidR="00FA6A88" w:rsidRDefault="00A92B34" w:rsidP="00FA6A88">
      <w:r w:rsidRPr="00B877BC">
        <w:t>Je me moque de votre Dieu sanglant et n</w:t>
      </w:r>
      <w:r w:rsidR="00FA6A88">
        <w:t>’</w:t>
      </w:r>
      <w:r w:rsidRPr="00B877BC">
        <w:t>ai que faire des absolutions que vous prodiguez aux petites bonnes gens de ce village</w:t>
      </w:r>
      <w:r w:rsidR="00FA6A88">
        <w:t xml:space="preserve">. </w:t>
      </w:r>
      <w:r w:rsidRPr="00B877BC">
        <w:t>Mais mon mari est un député vertueux qui a besoin de l</w:t>
      </w:r>
      <w:r w:rsidR="00FA6A88">
        <w:t>’</w:t>
      </w:r>
      <w:r w:rsidRPr="00B877BC">
        <w:t>admiration de ses électeurs</w:t>
      </w:r>
      <w:r w:rsidR="00FA6A88">
        <w:t xml:space="preserve">. </w:t>
      </w:r>
      <w:r w:rsidRPr="00B877BC">
        <w:t>Que ne dirait-on pas dans le pays si on apprenait que la vicomtesse des Égards ne fait pas ses p</w:t>
      </w:r>
      <w:r w:rsidRPr="00B877BC">
        <w:t>â</w:t>
      </w:r>
      <w:r w:rsidRPr="00B877BC">
        <w:t>ques</w:t>
      </w:r>
      <w:r w:rsidR="00FA6A88">
        <w:t> ?</w:t>
      </w:r>
    </w:p>
    <w:p w14:paraId="788C82AF" w14:textId="77777777" w:rsidR="00FA6A88" w:rsidRDefault="00A92B34" w:rsidP="00FA6A88">
      <w:r w:rsidRPr="00B877BC">
        <w:t>Nous avons</w:t>
      </w:r>
      <w:r w:rsidR="00FA6A88">
        <w:t xml:space="preserve">, </w:t>
      </w:r>
      <w:r w:rsidRPr="00B877BC">
        <w:t>au contraire</w:t>
      </w:r>
      <w:r w:rsidR="00FA6A88">
        <w:t xml:space="preserve">, </w:t>
      </w:r>
      <w:r w:rsidRPr="00B877BC">
        <w:t>le devoir de prêcher d</w:t>
      </w:r>
      <w:r w:rsidR="00FA6A88">
        <w:t>’</w:t>
      </w:r>
      <w:r w:rsidRPr="00B877BC">
        <w:t>exemple et je vous annonce que j</w:t>
      </w:r>
      <w:r w:rsidR="00FA6A88">
        <w:t>’</w:t>
      </w:r>
      <w:r w:rsidRPr="00B877BC">
        <w:t>aurai la joie de recevoir de votre main les pain des anges</w:t>
      </w:r>
      <w:r w:rsidR="00FA6A88">
        <w:t xml:space="preserve">, </w:t>
      </w:r>
      <w:r w:rsidRPr="00B877BC">
        <w:t>dimanche prochain</w:t>
      </w:r>
      <w:r w:rsidR="00FA6A88">
        <w:t xml:space="preserve">, </w:t>
      </w:r>
      <w:r w:rsidRPr="00B877BC">
        <w:t>à la grand</w:t>
      </w:r>
      <w:r w:rsidR="00FA6A88">
        <w:t>’</w:t>
      </w:r>
      <w:r w:rsidRPr="00B877BC">
        <w:t>messe</w:t>
      </w:r>
      <w:r w:rsidR="00FA6A88">
        <w:t>.</w:t>
      </w:r>
    </w:p>
    <w:p w14:paraId="2A26D6BC" w14:textId="77777777" w:rsidR="00FA6A88" w:rsidRDefault="00A92B34" w:rsidP="00FA6A88">
      <w:r w:rsidRPr="00B877BC">
        <w:t>Maintenant</w:t>
      </w:r>
      <w:r w:rsidR="00FA6A88">
        <w:t xml:space="preserve">, </w:t>
      </w:r>
      <w:r w:rsidRPr="00B877BC">
        <w:t>mon père</w:t>
      </w:r>
      <w:r w:rsidR="00FA6A88">
        <w:t xml:space="preserve">, </w:t>
      </w:r>
      <w:r w:rsidRPr="00B877BC">
        <w:t>j</w:t>
      </w:r>
      <w:r w:rsidR="00FA6A88">
        <w:t>’</w:t>
      </w:r>
      <w:r w:rsidRPr="00B877BC">
        <w:t>estime que le temps normal d</w:t>
      </w:r>
      <w:r w:rsidR="00FA6A88">
        <w:t>’</w:t>
      </w:r>
      <w:r w:rsidRPr="00B877BC">
        <w:t>une confession ordinaire a dû s</w:t>
      </w:r>
      <w:r w:rsidR="00FA6A88">
        <w:t>’</w:t>
      </w:r>
      <w:r w:rsidRPr="00B877BC">
        <w:t>écouler</w:t>
      </w:r>
      <w:r w:rsidR="00FA6A88">
        <w:t xml:space="preserve">, </w:t>
      </w:r>
      <w:r w:rsidRPr="00B877BC">
        <w:t>les âmes pieuses qui nous environnent doivent être suffisamment édifiées sur mes sent</w:t>
      </w:r>
      <w:r w:rsidRPr="00B877BC">
        <w:t>i</w:t>
      </w:r>
      <w:r w:rsidRPr="00B877BC">
        <w:t>ments chrétiens et je serais inexcusable d</w:t>
      </w:r>
      <w:r w:rsidR="00FA6A88">
        <w:t>’</w:t>
      </w:r>
      <w:r w:rsidRPr="00B877BC">
        <w:t>accaparer votre mini</w:t>
      </w:r>
      <w:r w:rsidRPr="00B877BC">
        <w:t>s</w:t>
      </w:r>
      <w:r w:rsidRPr="00B877BC">
        <w:t>tère</w:t>
      </w:r>
      <w:r w:rsidR="00FA6A88">
        <w:t xml:space="preserve">. </w:t>
      </w:r>
      <w:r w:rsidRPr="00B877BC">
        <w:t>Je vais donc me retirer modestement</w:t>
      </w:r>
      <w:r w:rsidR="00FA6A88">
        <w:t xml:space="preserve">, </w:t>
      </w:r>
      <w:r w:rsidRPr="00B877BC">
        <w:t>comme il convient à une pécheresse qui vient de se réconcilier avec son Sauveur</w:t>
      </w:r>
      <w:r w:rsidR="00FA6A88">
        <w:t xml:space="preserve">, </w:t>
      </w:r>
      <w:r w:rsidRPr="00B877BC">
        <w:t>en vous priant de nous honorer le plus tôt possible de votre pr</w:t>
      </w:r>
      <w:r w:rsidRPr="00B877BC">
        <w:t>é</w:t>
      </w:r>
      <w:r w:rsidRPr="00B877BC">
        <w:t>sence au château où je m</w:t>
      </w:r>
      <w:r w:rsidR="00FA6A88">
        <w:t>’</w:t>
      </w:r>
      <w:r w:rsidRPr="00B877BC">
        <w:t>efforcerai très humblement de vous rendre votre politesse de la table sainte</w:t>
      </w:r>
      <w:r w:rsidR="00FA6A88">
        <w:t>.</w:t>
      </w:r>
    </w:p>
    <w:p w14:paraId="7CFD7408" w14:textId="77777777" w:rsidR="00FA6A88" w:rsidRDefault="00A92B34" w:rsidP="00FA6A88">
      <w:r w:rsidRPr="00B877BC">
        <w:t>Une minute après</w:t>
      </w:r>
      <w:r w:rsidR="00FA6A88">
        <w:t xml:space="preserve">, </w:t>
      </w:r>
      <w:r w:rsidRPr="00B877BC">
        <w:t>la châtelaine s</w:t>
      </w:r>
      <w:r w:rsidR="00FA6A88">
        <w:t>’</w:t>
      </w:r>
      <w:r w:rsidRPr="00B877BC">
        <w:t>étant prosternée au pied de l</w:t>
      </w:r>
      <w:r w:rsidR="00FA6A88">
        <w:t>’</w:t>
      </w:r>
      <w:r w:rsidRPr="00B877BC">
        <w:t>autel pour y former</w:t>
      </w:r>
      <w:r w:rsidR="00FA6A88">
        <w:t xml:space="preserve">, </w:t>
      </w:r>
      <w:r w:rsidRPr="00B877BC">
        <w:t>sans doute</w:t>
      </w:r>
      <w:r w:rsidR="00FA6A88">
        <w:t xml:space="preserve">, </w:t>
      </w:r>
      <w:r w:rsidRPr="00B877BC">
        <w:t>un fervent propos</w:t>
      </w:r>
      <w:r w:rsidR="00FA6A88">
        <w:t xml:space="preserve">, </w:t>
      </w:r>
      <w:r w:rsidRPr="00B877BC">
        <w:t>sortait de l</w:t>
      </w:r>
      <w:r w:rsidR="00FA6A88">
        <w:t>’</w:t>
      </w:r>
      <w:r w:rsidRPr="00B877BC">
        <w:t>église telle qu</w:t>
      </w:r>
      <w:r w:rsidR="00FA6A88">
        <w:t>’</w:t>
      </w:r>
      <w:r w:rsidRPr="00B877BC">
        <w:t>une frégate sort d</w:t>
      </w:r>
      <w:r w:rsidR="00FA6A88">
        <w:t>’</w:t>
      </w:r>
      <w:r w:rsidRPr="00B877BC">
        <w:t>un port</w:t>
      </w:r>
      <w:r w:rsidR="00FA6A88">
        <w:t xml:space="preserve">, </w:t>
      </w:r>
      <w:r w:rsidRPr="00B877BC">
        <w:t xml:space="preserve">laissant </w:t>
      </w:r>
      <w:r w:rsidRPr="00B877BC">
        <w:lastRenderedPageBreak/>
        <w:t>derrière elle un sillage de parfums étranges que les villageoises respir</w:t>
      </w:r>
      <w:r w:rsidRPr="00B877BC">
        <w:t>è</w:t>
      </w:r>
      <w:r w:rsidRPr="00B877BC">
        <w:t>rent comme les romarins du Paradis</w:t>
      </w:r>
      <w:r w:rsidR="00FA6A88">
        <w:t>.</w:t>
      </w:r>
    </w:p>
    <w:p w14:paraId="1E492E0B" w14:textId="77777777" w:rsidR="00FA6A88" w:rsidRDefault="00FA6A88" w:rsidP="00FA6A88">
      <w:pPr>
        <w:pStyle w:val="Etoile"/>
      </w:pPr>
      <w:r>
        <w:t>* * *</w:t>
      </w:r>
    </w:p>
    <w:p w14:paraId="52F79DBA" w14:textId="77777777" w:rsidR="00FA6A88" w:rsidRDefault="00A92B34" w:rsidP="00FA6A88">
      <w:r w:rsidRPr="00B877BC">
        <w:t>Le lendemain</w:t>
      </w:r>
      <w:r w:rsidR="00FA6A88">
        <w:t xml:space="preserve">, </w:t>
      </w:r>
      <w:r w:rsidRPr="00B877BC">
        <w:t>le prédicateur</w:t>
      </w:r>
      <w:r w:rsidR="00FA6A88">
        <w:t xml:space="preserve">, </w:t>
      </w:r>
      <w:r w:rsidRPr="00B877BC">
        <w:t>aussitôt sa messe dite</w:t>
      </w:r>
      <w:r w:rsidR="00FA6A88">
        <w:t xml:space="preserve">, </w:t>
      </w:r>
      <w:r w:rsidRPr="00B877BC">
        <w:t xml:space="preserve">monta aux Égards et se fit annoncer à </w:t>
      </w:r>
      <w:proofErr w:type="spellStart"/>
      <w:r w:rsidRPr="00B877BC">
        <w:t>Brunissende</w:t>
      </w:r>
      <w:proofErr w:type="spellEnd"/>
      <w:r w:rsidR="00FA6A88">
        <w:t>.</w:t>
      </w:r>
    </w:p>
    <w:p w14:paraId="1C465595" w14:textId="77777777" w:rsidR="00FA6A88" w:rsidRDefault="00A92B34" w:rsidP="00FA6A88">
      <w:r w:rsidRPr="00B877BC">
        <w:t xml:space="preserve">Les domestiques </w:t>
      </w:r>
      <w:proofErr w:type="spellStart"/>
      <w:r w:rsidRPr="00B877BC">
        <w:t>bien pensants</w:t>
      </w:r>
      <w:proofErr w:type="spellEnd"/>
      <w:r w:rsidRPr="00B877BC">
        <w:t xml:space="preserve"> admirèrent en lui un eccl</w:t>
      </w:r>
      <w:r w:rsidRPr="00B877BC">
        <w:t>é</w:t>
      </w:r>
      <w:r w:rsidRPr="00B877BC">
        <w:t>siastique d</w:t>
      </w:r>
      <w:r w:rsidR="00FA6A88">
        <w:t>’</w:t>
      </w:r>
      <w:r w:rsidRPr="00B877BC">
        <w:t>une longueur inusitée</w:t>
      </w:r>
      <w:r w:rsidR="00FA6A88">
        <w:t xml:space="preserve">, </w:t>
      </w:r>
      <w:r w:rsidRPr="00B877BC">
        <w:t>une espèce de</w:t>
      </w:r>
      <w:r w:rsidR="00232D06">
        <w:t xml:space="preserve"> </w:t>
      </w:r>
      <w:r w:rsidRPr="00B877BC">
        <w:t>phénicoptère sacerdotal qu</w:t>
      </w:r>
      <w:r w:rsidR="00FA6A88">
        <w:t>’</w:t>
      </w:r>
      <w:r w:rsidRPr="00B877BC">
        <w:t>on pouvait croire spécialement façonné pour la recherche des brebis perdues</w:t>
      </w:r>
      <w:r w:rsidR="00FA6A88">
        <w:t xml:space="preserve">, </w:t>
      </w:r>
      <w:r w:rsidRPr="00B877BC">
        <w:t>ou des drachmes en vieil argent qu</w:t>
      </w:r>
      <w:r w:rsidR="00FA6A88">
        <w:t>’</w:t>
      </w:r>
      <w:r w:rsidRPr="00B877BC">
        <w:t>il est difficile de retrouver sous les meubles somptueux des riches demeures où le désordre s</w:t>
      </w:r>
      <w:r w:rsidR="00FA6A88">
        <w:t>’</w:t>
      </w:r>
      <w:r w:rsidRPr="00B877BC">
        <w:t>est acclimaté</w:t>
      </w:r>
      <w:r w:rsidR="00FA6A88">
        <w:t>.</w:t>
      </w:r>
    </w:p>
    <w:p w14:paraId="39B847BE" w14:textId="77777777" w:rsidR="00FA6A88" w:rsidRDefault="00A92B34" w:rsidP="00FA6A88">
      <w:r w:rsidRPr="00B877BC">
        <w:t>Sa forte face marquait soixante ans</w:t>
      </w:r>
      <w:r w:rsidR="00FA6A88">
        <w:t xml:space="preserve">, </w:t>
      </w:r>
      <w:r w:rsidRPr="00B877BC">
        <w:t>comme une échelle d</w:t>
      </w:r>
      <w:r w:rsidR="00FA6A88">
        <w:t>’</w:t>
      </w:r>
      <w:r w:rsidRPr="00B877BC">
        <w:t>étiage marque les grandes crues d</w:t>
      </w:r>
      <w:r w:rsidR="00FA6A88">
        <w:t>’</w:t>
      </w:r>
      <w:r w:rsidRPr="00B877BC">
        <w:t>un fleuve</w:t>
      </w:r>
      <w:r w:rsidR="00FA6A88">
        <w:t xml:space="preserve">, </w:t>
      </w:r>
      <w:r w:rsidRPr="00B877BC">
        <w:t>et sa physion</w:t>
      </w:r>
      <w:r w:rsidRPr="00B877BC">
        <w:t>o</w:t>
      </w:r>
      <w:r w:rsidRPr="00B877BC">
        <w:t>mie offrait</w:t>
      </w:r>
      <w:r w:rsidR="00FA6A88">
        <w:t xml:space="preserve">, </w:t>
      </w:r>
      <w:r w:rsidRPr="00B877BC">
        <w:t>en cette occasion</w:t>
      </w:r>
      <w:r w:rsidR="00FA6A88">
        <w:t xml:space="preserve">, </w:t>
      </w:r>
      <w:r w:rsidRPr="00B877BC">
        <w:t>le spectacle d</w:t>
      </w:r>
      <w:r w:rsidR="00FA6A88">
        <w:t>’</w:t>
      </w:r>
      <w:r w:rsidRPr="00B877BC">
        <w:t>une bonté de rum</w:t>
      </w:r>
      <w:r w:rsidRPr="00B877BC">
        <w:t>i</w:t>
      </w:r>
      <w:r w:rsidRPr="00B877BC">
        <w:t>nant mise en déroute et harcelée par d</w:t>
      </w:r>
      <w:r w:rsidR="00FA6A88">
        <w:t>’</w:t>
      </w:r>
      <w:r w:rsidRPr="00B877BC">
        <w:t xml:space="preserve">inexprimables </w:t>
      </w:r>
      <w:proofErr w:type="spellStart"/>
      <w:r w:rsidRPr="00B877BC">
        <w:t>tintoins</w:t>
      </w:r>
      <w:proofErr w:type="spellEnd"/>
      <w:r w:rsidR="00FA6A88">
        <w:t>.</w:t>
      </w:r>
    </w:p>
    <w:p w14:paraId="72E1D42B" w14:textId="77777777" w:rsidR="00FA6A88" w:rsidRDefault="00A92B34" w:rsidP="00FA6A88">
      <w:r w:rsidRPr="00B877BC">
        <w:t>On l</w:t>
      </w:r>
      <w:r w:rsidR="00FA6A88">
        <w:t>’</w:t>
      </w:r>
      <w:r w:rsidRPr="00B877BC">
        <w:t>introduisit</w:t>
      </w:r>
      <w:r w:rsidR="00FA6A88">
        <w:t xml:space="preserve">, </w:t>
      </w:r>
      <w:r w:rsidRPr="00B877BC">
        <w:t>mais il dut attendre plus d</w:t>
      </w:r>
      <w:r w:rsidR="00FA6A88">
        <w:t>’</w:t>
      </w:r>
      <w:r w:rsidRPr="00B877BC">
        <w:t>une heure</w:t>
      </w:r>
      <w:r w:rsidR="00FA6A88">
        <w:t xml:space="preserve">, </w:t>
      </w:r>
      <w:r w:rsidRPr="00B877BC">
        <w:t>car tout le monde sait</w:t>
      </w:r>
      <w:r w:rsidR="00FA6A88">
        <w:t xml:space="preserve">, </w:t>
      </w:r>
      <w:r w:rsidRPr="00B877BC">
        <w:t>aujourd</w:t>
      </w:r>
      <w:r w:rsidR="00FA6A88">
        <w:t>’</w:t>
      </w:r>
      <w:r w:rsidRPr="00B877BC">
        <w:t>hui</w:t>
      </w:r>
      <w:r w:rsidR="00FA6A88">
        <w:t xml:space="preserve">, </w:t>
      </w:r>
      <w:r w:rsidRPr="00B877BC">
        <w:t>que le premier devoir d</w:t>
      </w:r>
      <w:r w:rsidR="00FA6A88">
        <w:t>’</w:t>
      </w:r>
      <w:r w:rsidRPr="00B877BC">
        <w:t>un pr</w:t>
      </w:r>
      <w:r w:rsidRPr="00B877BC">
        <w:t>ê</w:t>
      </w:r>
      <w:r w:rsidRPr="00B877BC">
        <w:t>tre est d</w:t>
      </w:r>
      <w:r w:rsidR="00FA6A88">
        <w:t>’</w:t>
      </w:r>
      <w:r w:rsidRPr="00B877BC">
        <w:t>attendre que les belles dames se lèvent</w:t>
      </w:r>
      <w:r w:rsidR="00FA6A88">
        <w:t xml:space="preserve">, </w:t>
      </w:r>
      <w:r w:rsidRPr="00B877BC">
        <w:t>quand elles ont le loisir ou la condescendance de le recevoir</w:t>
      </w:r>
      <w:r w:rsidR="00FA6A88">
        <w:t>.</w:t>
      </w:r>
    </w:p>
    <w:p w14:paraId="6CECF05D" w14:textId="77777777" w:rsidR="00FA6A88" w:rsidRDefault="00FA6A88" w:rsidP="00FA6A88">
      <w:r>
        <w:t>— </w:t>
      </w:r>
      <w:r w:rsidR="00A92B34" w:rsidRPr="00B877BC">
        <w:t>Ah</w:t>
      </w:r>
      <w:r>
        <w:t xml:space="preserve"> ! </w:t>
      </w:r>
      <w:r w:rsidR="00A92B34" w:rsidRPr="00B877BC">
        <w:t>mon cher père</w:t>
      </w:r>
      <w:r>
        <w:t xml:space="preserve">, </w:t>
      </w:r>
      <w:r w:rsidR="00A92B34" w:rsidRPr="00B877BC">
        <w:t>dit la vicomtesse</w:t>
      </w:r>
      <w:r>
        <w:t xml:space="preserve">, </w:t>
      </w:r>
      <w:r w:rsidR="00A92B34" w:rsidRPr="00B877BC">
        <w:t>qui daigna paraître enfin</w:t>
      </w:r>
      <w:r>
        <w:t xml:space="preserve">, </w:t>
      </w:r>
      <w:r w:rsidR="00A92B34" w:rsidRPr="00B877BC">
        <w:t>quelle aimable surprise</w:t>
      </w:r>
      <w:r>
        <w:t xml:space="preserve"> ! </w:t>
      </w:r>
      <w:r w:rsidR="00A92B34" w:rsidRPr="00B877BC">
        <w:t>Je me suis précipitée de mon lit pour vous recevoir</w:t>
      </w:r>
      <w:r>
        <w:t xml:space="preserve">, </w:t>
      </w:r>
      <w:r w:rsidR="00A92B34" w:rsidRPr="00B877BC">
        <w:t>mais je crains vraiment de vous avoir fait attendre</w:t>
      </w:r>
      <w:r>
        <w:t xml:space="preserve">, </w:t>
      </w:r>
      <w:r w:rsidR="00A92B34" w:rsidRPr="00B877BC">
        <w:t>bien malgré moi</w:t>
      </w:r>
      <w:r>
        <w:t xml:space="preserve">, </w:t>
      </w:r>
      <w:r w:rsidR="00A92B34" w:rsidRPr="00B877BC">
        <w:t>je vous le jure</w:t>
      </w:r>
      <w:r>
        <w:t xml:space="preserve">, </w:t>
      </w:r>
      <w:r w:rsidR="00A92B34" w:rsidRPr="00B877BC">
        <w:t>et je compte sur votre charité pour excuser une mondaine qui ne pouvait pas deviner que vous lui feriez la grâce d</w:t>
      </w:r>
      <w:r>
        <w:t>’</w:t>
      </w:r>
      <w:r w:rsidR="00A92B34" w:rsidRPr="00B877BC">
        <w:t>un si matinal bonjour</w:t>
      </w:r>
      <w:r>
        <w:t>.</w:t>
      </w:r>
    </w:p>
    <w:p w14:paraId="72B74C62" w14:textId="77777777" w:rsidR="00FA6A88" w:rsidRDefault="00FA6A88" w:rsidP="00FA6A88">
      <w:r>
        <w:lastRenderedPageBreak/>
        <w:t>— </w:t>
      </w:r>
      <w:r w:rsidR="00A92B34" w:rsidRPr="00B877BC">
        <w:t>Madame</w:t>
      </w:r>
      <w:r>
        <w:t xml:space="preserve">, </w:t>
      </w:r>
      <w:r w:rsidR="00A92B34" w:rsidRPr="00B877BC">
        <w:t>le soleil est levé depuis cinq heures et plusieurs millions de chrétiens ont déjà souffert</w:t>
      </w:r>
      <w:r>
        <w:t xml:space="preserve">. </w:t>
      </w:r>
      <w:r w:rsidR="00A92B34" w:rsidRPr="00B877BC">
        <w:t>Beaucoup d</w:t>
      </w:r>
      <w:r>
        <w:t>’</w:t>
      </w:r>
      <w:r w:rsidR="00A92B34" w:rsidRPr="00B877BC">
        <w:t>entre eux agonisent et se désespèrent</w:t>
      </w:r>
      <w:r>
        <w:t xml:space="preserve">, </w:t>
      </w:r>
      <w:r w:rsidR="00A92B34" w:rsidRPr="00B877BC">
        <w:t>à la minute que voici</w:t>
      </w:r>
      <w:r>
        <w:t xml:space="preserve">… </w:t>
      </w:r>
      <w:r w:rsidR="00A92B34" w:rsidRPr="00B877BC">
        <w:t>répondit assez rudement le missionnaire</w:t>
      </w:r>
      <w:r>
        <w:t xml:space="preserve">. </w:t>
      </w:r>
      <w:r w:rsidR="00A92B34" w:rsidRPr="00B877BC">
        <w:t>Je ne serais pas venu vous troubler si tôt</w:t>
      </w:r>
      <w:r>
        <w:t xml:space="preserve">, </w:t>
      </w:r>
      <w:r w:rsidR="00A92B34" w:rsidRPr="00B877BC">
        <w:t>ni même plus tard</w:t>
      </w:r>
      <w:r>
        <w:t xml:space="preserve">, </w:t>
      </w:r>
      <w:r w:rsidR="00A92B34" w:rsidRPr="00B877BC">
        <w:t>croyez-le bien</w:t>
      </w:r>
      <w:r>
        <w:t xml:space="preserve">, </w:t>
      </w:r>
      <w:r w:rsidR="00A92B34" w:rsidRPr="00B877BC">
        <w:t>si l</w:t>
      </w:r>
      <w:r>
        <w:t>’</w:t>
      </w:r>
      <w:r w:rsidR="00A92B34" w:rsidRPr="00B877BC">
        <w:t>honneur de Dieu ne m</w:t>
      </w:r>
      <w:r>
        <w:t>’</w:t>
      </w:r>
      <w:r w:rsidR="00A92B34" w:rsidRPr="00B877BC">
        <w:t>en avait fait un devoir pressant</w:t>
      </w:r>
      <w:r>
        <w:t>………</w:t>
      </w:r>
    </w:p>
    <w:p w14:paraId="250ABFE6" w14:textId="77777777" w:rsidR="00FA6A88" w:rsidRDefault="00A92B34" w:rsidP="00FA6A88">
      <w:r w:rsidRPr="00B877BC">
        <w:t>Je vous dois une nuit cruelle</w:t>
      </w:r>
      <w:r w:rsidR="00FA6A88">
        <w:t xml:space="preserve">, </w:t>
      </w:r>
      <w:r w:rsidRPr="00B877BC">
        <w:t>madame</w:t>
      </w:r>
      <w:r w:rsidR="00FA6A88">
        <w:t xml:space="preserve">, </w:t>
      </w:r>
      <w:r w:rsidRPr="00B877BC">
        <w:t>et ce matin</w:t>
      </w:r>
      <w:r w:rsidR="00FA6A88">
        <w:t xml:space="preserve">, </w:t>
      </w:r>
      <w:r w:rsidRPr="00B877BC">
        <w:t>il m</w:t>
      </w:r>
      <w:r w:rsidR="00FA6A88">
        <w:t>’</w:t>
      </w:r>
      <w:r w:rsidRPr="00B877BC">
        <w:t>a semblé qu</w:t>
      </w:r>
      <w:r w:rsidR="00FA6A88">
        <w:t>’</w:t>
      </w:r>
      <w:r w:rsidRPr="00B877BC">
        <w:t>un ange terrible me traînait par les cheveux jusqu</w:t>
      </w:r>
      <w:r w:rsidR="00FA6A88">
        <w:t>’</w:t>
      </w:r>
      <w:r w:rsidRPr="00B877BC">
        <w:t>à votre seuil</w:t>
      </w:r>
      <w:r w:rsidR="00FA6A88">
        <w:t xml:space="preserve">. </w:t>
      </w:r>
      <w:r w:rsidRPr="00B877BC">
        <w:t>Je suis ici pour vous demander si vous êtes préparée à la mort</w:t>
      </w:r>
      <w:r w:rsidR="00FA6A88">
        <w:t>.</w:t>
      </w:r>
    </w:p>
    <w:p w14:paraId="78781790" w14:textId="77777777" w:rsidR="00FA6A88" w:rsidRDefault="00FA6A88" w:rsidP="00FA6A88">
      <w:pPr>
        <w:pStyle w:val="Etoile"/>
      </w:pPr>
      <w:r>
        <w:t>* * *</w:t>
      </w:r>
    </w:p>
    <w:p w14:paraId="4851ED8E" w14:textId="77777777" w:rsidR="00FA6A88" w:rsidRDefault="00A92B34" w:rsidP="00FA6A88">
      <w:r w:rsidRPr="00B877BC">
        <w:t>La jolie femme éclata de rire</w:t>
      </w:r>
      <w:r w:rsidR="00FA6A88">
        <w:t>.</w:t>
      </w:r>
    </w:p>
    <w:p w14:paraId="1D95C634" w14:textId="77777777" w:rsidR="00FA6A88" w:rsidRDefault="00FA6A88" w:rsidP="00FA6A88">
      <w:r>
        <w:t>— </w:t>
      </w:r>
      <w:r w:rsidR="00A92B34" w:rsidRPr="00B877BC">
        <w:t>À la mort</w:t>
      </w:r>
      <w:r>
        <w:t xml:space="preserve"> ? </w:t>
      </w:r>
      <w:r w:rsidR="00A92B34" w:rsidRPr="00B877BC">
        <w:t>Mais c</w:t>
      </w:r>
      <w:r>
        <w:t>’</w:t>
      </w:r>
      <w:r w:rsidR="00A92B34" w:rsidRPr="00B877BC">
        <w:t>est admirable</w:t>
      </w:r>
      <w:r>
        <w:t xml:space="preserve">, </w:t>
      </w:r>
      <w:r w:rsidR="00A92B34" w:rsidRPr="00B877BC">
        <w:t>cela</w:t>
      </w:r>
      <w:r>
        <w:t xml:space="preserve"> ! </w:t>
      </w:r>
      <w:r w:rsidR="00A92B34" w:rsidRPr="00B877BC">
        <w:t>Ai-je l</w:t>
      </w:r>
      <w:r>
        <w:t>’</w:t>
      </w:r>
      <w:r w:rsidR="00A92B34" w:rsidRPr="00B877BC">
        <w:t>air d</w:t>
      </w:r>
      <w:r>
        <w:t>’</w:t>
      </w:r>
      <w:r w:rsidR="00A92B34" w:rsidRPr="00B877BC">
        <w:t>une agonisante</w:t>
      </w:r>
      <w:r>
        <w:t xml:space="preserve"> ? </w:t>
      </w:r>
      <w:r w:rsidR="00A92B34" w:rsidRPr="00B877BC">
        <w:t>Ou me prenez-vous pour une criminelle qu</w:t>
      </w:r>
      <w:r>
        <w:t>’</w:t>
      </w:r>
      <w:r w:rsidR="00A92B34" w:rsidRPr="00B877BC">
        <w:t>on va guillotiner au point du jour</w:t>
      </w:r>
      <w:r>
        <w:t xml:space="preserve"> ? </w:t>
      </w:r>
      <w:r w:rsidR="00A92B34" w:rsidRPr="00B877BC">
        <w:t>Et c</w:t>
      </w:r>
      <w:r>
        <w:t>’</w:t>
      </w:r>
      <w:r w:rsidR="00A92B34" w:rsidRPr="00B877BC">
        <w:t>est pour me dire cela que vous me forcez à sortir du lit à neuf heures du matin</w:t>
      </w:r>
      <w:r>
        <w:t xml:space="preserve">, </w:t>
      </w:r>
      <w:r w:rsidR="00A92B34" w:rsidRPr="00B877BC">
        <w:t>comme une b</w:t>
      </w:r>
      <w:r w:rsidR="00A92B34" w:rsidRPr="00B877BC">
        <w:t>a</w:t>
      </w:r>
      <w:r w:rsidR="00A92B34" w:rsidRPr="00B877BC">
        <w:t>layeuse des rues</w:t>
      </w:r>
      <w:r>
        <w:t xml:space="preserve"> ? </w:t>
      </w:r>
      <w:r w:rsidR="00A92B34" w:rsidRPr="00B877BC">
        <w:t>C</w:t>
      </w:r>
      <w:r>
        <w:t>’</w:t>
      </w:r>
      <w:r w:rsidR="00A92B34" w:rsidRPr="00B877BC">
        <w:t>est pour placer ce folâtre petit mot que vous vous êtes dérangé vous-même</w:t>
      </w:r>
      <w:r>
        <w:t xml:space="preserve"> ? </w:t>
      </w:r>
      <w:r w:rsidR="00A92B34" w:rsidRPr="00B877BC">
        <w:t>Ah</w:t>
      </w:r>
      <w:r>
        <w:t xml:space="preserve"> ! </w:t>
      </w:r>
      <w:r w:rsidR="00A92B34" w:rsidRPr="00B877BC">
        <w:t>çà</w:t>
      </w:r>
      <w:r>
        <w:t xml:space="preserve">, </w:t>
      </w:r>
      <w:r w:rsidR="00A92B34" w:rsidRPr="00B877BC">
        <w:t>voyons</w:t>
      </w:r>
      <w:r>
        <w:t xml:space="preserve"> ; </w:t>
      </w:r>
      <w:r w:rsidR="00A92B34" w:rsidRPr="00B877BC">
        <w:t>mon cher père</w:t>
      </w:r>
      <w:r>
        <w:t xml:space="preserve">, </w:t>
      </w:r>
      <w:r w:rsidR="00A92B34" w:rsidRPr="00B877BC">
        <w:t>êtes-vous dans votre bon sens</w:t>
      </w:r>
      <w:r>
        <w:t> ?</w:t>
      </w:r>
    </w:p>
    <w:p w14:paraId="083A3375" w14:textId="77777777" w:rsidR="00FA6A88" w:rsidRDefault="00FA6A88" w:rsidP="00FA6A88">
      <w:r>
        <w:t>— </w:t>
      </w:r>
      <w:r w:rsidR="00A92B34" w:rsidRPr="00B877BC">
        <w:t>Je pourrais vous faire la même question</w:t>
      </w:r>
      <w:r>
        <w:t xml:space="preserve">, </w:t>
      </w:r>
      <w:r w:rsidR="00A92B34" w:rsidRPr="00B877BC">
        <w:t>madame</w:t>
      </w:r>
      <w:r>
        <w:t xml:space="preserve">, </w:t>
      </w:r>
      <w:r w:rsidR="00A92B34" w:rsidRPr="00B877BC">
        <w:t>et je la ferais sans doute bien vainement</w:t>
      </w:r>
      <w:r>
        <w:t xml:space="preserve">… </w:t>
      </w:r>
      <w:r w:rsidR="00A92B34" w:rsidRPr="00B877BC">
        <w:t>Je sais ce que je vous dis</w:t>
      </w:r>
      <w:r>
        <w:t xml:space="preserve">, </w:t>
      </w:r>
      <w:r w:rsidR="00A92B34" w:rsidRPr="00B877BC">
        <w:t>répondit le prêtre</w:t>
      </w:r>
      <w:r>
        <w:t xml:space="preserve">, </w:t>
      </w:r>
      <w:r w:rsidR="00A92B34" w:rsidRPr="00B877BC">
        <w:t>d</w:t>
      </w:r>
      <w:r>
        <w:t>’</w:t>
      </w:r>
      <w:r w:rsidR="00A92B34" w:rsidRPr="00B877BC">
        <w:t>une voix d</w:t>
      </w:r>
      <w:r>
        <w:t>’</w:t>
      </w:r>
      <w:r w:rsidR="00A92B34" w:rsidRPr="00B877BC">
        <w:t>en bas qui parut faire quelque impression</w:t>
      </w:r>
      <w:r>
        <w:t xml:space="preserve">, </w:t>
      </w:r>
      <w:r w:rsidR="00A92B34" w:rsidRPr="00B877BC">
        <w:t>je le sais profondément</w:t>
      </w:r>
      <w:r>
        <w:t xml:space="preserve">. </w:t>
      </w:r>
      <w:r w:rsidR="00A92B34" w:rsidRPr="00B877BC">
        <w:t>Auriez-vous oublié déjà ce qui s</w:t>
      </w:r>
      <w:r>
        <w:t>’</w:t>
      </w:r>
      <w:r w:rsidR="00A92B34" w:rsidRPr="00B877BC">
        <w:t>est passé hier dans l</w:t>
      </w:r>
      <w:r>
        <w:t>’</w:t>
      </w:r>
      <w:r w:rsidR="00A92B34" w:rsidRPr="00B877BC">
        <w:t>église</w:t>
      </w:r>
      <w:r>
        <w:t xml:space="preserve">, </w:t>
      </w:r>
      <w:r w:rsidR="00A92B34" w:rsidRPr="00B877BC">
        <w:t>entre vous et moi</w:t>
      </w:r>
      <w:r>
        <w:t> ?</w:t>
      </w:r>
    </w:p>
    <w:p w14:paraId="6B34F545" w14:textId="77777777" w:rsidR="00FA6A88" w:rsidRDefault="00FA6A88" w:rsidP="00FA6A88">
      <w:r>
        <w:t>— </w:t>
      </w:r>
      <w:r w:rsidR="00A92B34" w:rsidRPr="00B877BC">
        <w:t>Je sais</w:t>
      </w:r>
      <w:r>
        <w:t xml:space="preserve">, </w:t>
      </w:r>
      <w:r w:rsidR="00A92B34" w:rsidRPr="00B877BC">
        <w:t>monsieur</w:t>
      </w:r>
      <w:r>
        <w:t xml:space="preserve">, </w:t>
      </w:r>
      <w:r w:rsidR="00A92B34" w:rsidRPr="00B877BC">
        <w:t>que vous avez reçu mes aveux au s</w:t>
      </w:r>
      <w:r w:rsidR="00A92B34" w:rsidRPr="00B877BC">
        <w:t>a</w:t>
      </w:r>
      <w:r w:rsidR="00A92B34" w:rsidRPr="00B877BC">
        <w:t>crement de pénitence et que le secret de la confession est invi</w:t>
      </w:r>
      <w:r w:rsidR="00A92B34" w:rsidRPr="00B877BC">
        <w:t>o</w:t>
      </w:r>
      <w:r w:rsidR="00A92B34" w:rsidRPr="00B877BC">
        <w:t>lable</w:t>
      </w:r>
      <w:r>
        <w:t xml:space="preserve">. </w:t>
      </w:r>
      <w:r w:rsidR="00A92B34" w:rsidRPr="00B877BC">
        <w:t>Je sais cela et rien de plus</w:t>
      </w:r>
      <w:r>
        <w:t>.</w:t>
      </w:r>
    </w:p>
    <w:p w14:paraId="75EC0F1C" w14:textId="77777777" w:rsidR="00FA6A88" w:rsidRDefault="00A92B34" w:rsidP="00FA6A88">
      <w:r w:rsidRPr="00B877BC">
        <w:lastRenderedPageBreak/>
        <w:t>Il y eut un silence</w:t>
      </w:r>
      <w:r w:rsidR="00FA6A88">
        <w:t>.</w:t>
      </w:r>
    </w:p>
    <w:p w14:paraId="0A0C1E40" w14:textId="77777777" w:rsidR="00FA6A88" w:rsidRDefault="00FA6A88" w:rsidP="00FA6A88">
      <w:r>
        <w:t>— </w:t>
      </w:r>
      <w:r w:rsidR="00A92B34" w:rsidRPr="00B877BC">
        <w:t>Il me reste donc à vous apprendre ce que vous ne savez pas ou ne voulez pas savoir</w:t>
      </w:r>
      <w:r>
        <w:t xml:space="preserve">. </w:t>
      </w:r>
      <w:r w:rsidR="00A92B34" w:rsidRPr="00B877BC">
        <w:t>Soit</w:t>
      </w:r>
      <w:r>
        <w:t xml:space="preserve">. </w:t>
      </w:r>
      <w:r w:rsidR="00A92B34" w:rsidRPr="00B877BC">
        <w:t>Vous êtes venue porter à Dieu un abominable défi</w:t>
      </w:r>
      <w:r>
        <w:t xml:space="preserve">. </w:t>
      </w:r>
      <w:r w:rsidR="00A92B34" w:rsidRPr="00B877BC">
        <w:t>Non contente de profaner hideusement et par pure méchanceté ce sacrement que vous avez l</w:t>
      </w:r>
      <w:r>
        <w:t>’</w:t>
      </w:r>
      <w:r w:rsidR="00A92B34" w:rsidRPr="00B877BC">
        <w:t>audace de nommer</w:t>
      </w:r>
      <w:r>
        <w:t xml:space="preserve">, </w:t>
      </w:r>
      <w:r w:rsidR="00A92B34" w:rsidRPr="00B877BC">
        <w:t>vous avez affirmé le dessein d</w:t>
      </w:r>
      <w:r>
        <w:t>’</w:t>
      </w:r>
      <w:r w:rsidR="00A92B34" w:rsidRPr="00B877BC">
        <w:t>un sacrilège plus e</w:t>
      </w:r>
      <w:r w:rsidR="00A92B34" w:rsidRPr="00B877BC">
        <w:t>f</w:t>
      </w:r>
      <w:r w:rsidR="00A92B34" w:rsidRPr="00B877BC">
        <w:t>frayant</w:t>
      </w:r>
      <w:r>
        <w:t xml:space="preserve">… </w:t>
      </w:r>
      <w:r w:rsidR="00A92B34" w:rsidRPr="00B877BC">
        <w:t>Naturellement</w:t>
      </w:r>
      <w:r>
        <w:t xml:space="preserve">, </w:t>
      </w:r>
      <w:r w:rsidR="00A92B34" w:rsidRPr="00B877BC">
        <w:t>vous avez compté sur le silence d</w:t>
      </w:r>
      <w:r>
        <w:t>’</w:t>
      </w:r>
      <w:r w:rsidR="00A92B34" w:rsidRPr="00B877BC">
        <w:t>un malheureux prêtre lié par son caractère sacré</w:t>
      </w:r>
      <w:r>
        <w:t xml:space="preserve">… </w:t>
      </w:r>
      <w:r w:rsidR="00A92B34" w:rsidRPr="00B877BC">
        <w:t>Je pourrais peut-être vous répondre que je n</w:t>
      </w:r>
      <w:r>
        <w:t>’</w:t>
      </w:r>
      <w:r w:rsidR="00A92B34" w:rsidRPr="00B877BC">
        <w:t>ai pas à garder le secret d</w:t>
      </w:r>
      <w:r>
        <w:t>’</w:t>
      </w:r>
      <w:r w:rsidR="00A92B34" w:rsidRPr="00B877BC">
        <w:t xml:space="preserve">une confession qui </w:t>
      </w:r>
      <w:r w:rsidR="00A92B34" w:rsidRPr="00B877BC">
        <w:rPr>
          <w:i/>
          <w:iCs/>
        </w:rPr>
        <w:t>n</w:t>
      </w:r>
      <w:r>
        <w:rPr>
          <w:i/>
          <w:iCs/>
        </w:rPr>
        <w:t>’</w:t>
      </w:r>
      <w:r w:rsidR="00A92B34" w:rsidRPr="00B877BC">
        <w:rPr>
          <w:i/>
          <w:iCs/>
        </w:rPr>
        <w:t>existe</w:t>
      </w:r>
      <w:r w:rsidR="00A92B34" w:rsidRPr="00B877BC">
        <w:t xml:space="preserve"> </w:t>
      </w:r>
      <w:r w:rsidR="00A92B34" w:rsidRPr="00B877BC">
        <w:rPr>
          <w:i/>
          <w:iCs/>
        </w:rPr>
        <w:t>pas</w:t>
      </w:r>
      <w:r>
        <w:t xml:space="preserve">, </w:t>
      </w:r>
      <w:r w:rsidR="00A92B34" w:rsidRPr="00B877BC">
        <w:t>mais ces formes sont si saintes que la simagrée vaut l</w:t>
      </w:r>
      <w:r>
        <w:t>’</w:t>
      </w:r>
      <w:r w:rsidR="00A92B34" w:rsidRPr="00B877BC">
        <w:t>acte même</w:t>
      </w:r>
      <w:r>
        <w:t xml:space="preserve">. </w:t>
      </w:r>
      <w:r w:rsidR="00A92B34" w:rsidRPr="00B877BC">
        <w:t>Je me tairai donc</w:t>
      </w:r>
      <w:r>
        <w:t>.</w:t>
      </w:r>
    </w:p>
    <w:p w14:paraId="7BD27F9D" w14:textId="77777777" w:rsidR="00FA6A88" w:rsidRDefault="00A92B34" w:rsidP="00FA6A88">
      <w:r w:rsidRPr="00B877BC">
        <w:t>Cependant</w:t>
      </w:r>
      <w:r w:rsidR="00FA6A88">
        <w:t xml:space="preserve">, </w:t>
      </w:r>
      <w:r w:rsidRPr="00B877BC">
        <w:t>vous êtes en danger</w:t>
      </w:r>
      <w:r w:rsidR="00FA6A88">
        <w:t xml:space="preserve">, </w:t>
      </w:r>
      <w:r w:rsidRPr="00B877BC">
        <w:t>et j</w:t>
      </w:r>
      <w:r w:rsidR="00FA6A88">
        <w:t>’</w:t>
      </w:r>
      <w:r w:rsidRPr="00B877BC">
        <w:t>ai le devoir de vous avertir</w:t>
      </w:r>
      <w:r w:rsidR="00FA6A88">
        <w:t xml:space="preserve">. </w:t>
      </w:r>
      <w:r w:rsidRPr="00B877BC">
        <w:t>Il est temps encore</w:t>
      </w:r>
      <w:r w:rsidR="00FA6A88">
        <w:t xml:space="preserve">… </w:t>
      </w:r>
      <w:r w:rsidRPr="00B877BC">
        <w:t>Je vous supplie par le Sang du Christ que j</w:t>
      </w:r>
      <w:r w:rsidR="00FA6A88">
        <w:t>’</w:t>
      </w:r>
      <w:r w:rsidRPr="00B877BC">
        <w:t>ai consommé tout à l</w:t>
      </w:r>
      <w:r w:rsidR="00FA6A88">
        <w:t>’</w:t>
      </w:r>
      <w:r w:rsidRPr="00B877BC">
        <w:t>heure</w:t>
      </w:r>
      <w:r w:rsidR="00FA6A88">
        <w:t xml:space="preserve">. </w:t>
      </w:r>
      <w:r w:rsidRPr="00B877BC">
        <w:t>Ne me réduisez pas à devenir votre juge</w:t>
      </w:r>
      <w:r w:rsidR="00FA6A88">
        <w:t>.</w:t>
      </w:r>
    </w:p>
    <w:p w14:paraId="44C3F407" w14:textId="77777777" w:rsidR="00FA6A88" w:rsidRDefault="00FA6A88" w:rsidP="00FA6A88">
      <w:r>
        <w:t>— </w:t>
      </w:r>
      <w:r w:rsidR="00A92B34" w:rsidRPr="00B877BC">
        <w:t>Oh</w:t>
      </w:r>
      <w:r>
        <w:t xml:space="preserve"> ! </w:t>
      </w:r>
      <w:r w:rsidR="00A92B34" w:rsidRPr="00B877BC">
        <w:t>qu</w:t>
      </w:r>
      <w:r>
        <w:t>’</w:t>
      </w:r>
      <w:r w:rsidR="00A92B34" w:rsidRPr="00B877BC">
        <w:t>à cela ne tienne</w:t>
      </w:r>
      <w:r>
        <w:t xml:space="preserve">, </w:t>
      </w:r>
      <w:r w:rsidR="00A92B34" w:rsidRPr="00B877BC">
        <w:t>monsieur le buveur de sang</w:t>
      </w:r>
      <w:r>
        <w:t xml:space="preserve">, </w:t>
      </w:r>
      <w:r w:rsidR="00A92B34" w:rsidRPr="00B877BC">
        <w:t>d</w:t>
      </w:r>
      <w:r w:rsidR="00A92B34" w:rsidRPr="00B877BC">
        <w:t>e</w:t>
      </w:r>
      <w:r w:rsidR="00A92B34" w:rsidRPr="00B877BC">
        <w:t>venez mon juge tant qu</w:t>
      </w:r>
      <w:r>
        <w:t>’</w:t>
      </w:r>
      <w:r w:rsidR="00A92B34" w:rsidRPr="00B877BC">
        <w:t>il vous plaira</w:t>
      </w:r>
      <w:r>
        <w:t xml:space="preserve">. </w:t>
      </w:r>
      <w:r w:rsidR="00A92B34" w:rsidRPr="00B877BC">
        <w:t>Cette licence accordée</w:t>
      </w:r>
      <w:r>
        <w:t xml:space="preserve">, </w:t>
      </w:r>
      <w:r w:rsidR="00A92B34" w:rsidRPr="00B877BC">
        <w:t>comme nous ne sommes pas précisément au Tribunal révol</w:t>
      </w:r>
      <w:r w:rsidR="00A92B34" w:rsidRPr="00B877BC">
        <w:t>u</w:t>
      </w:r>
      <w:r w:rsidR="00A92B34" w:rsidRPr="00B877BC">
        <w:t>tionnaire</w:t>
      </w:r>
      <w:r>
        <w:t xml:space="preserve">, </w:t>
      </w:r>
      <w:r w:rsidR="00A92B34" w:rsidRPr="00B877BC">
        <w:t>je vous supplie à mon tour de mettre un terme à cette plaisanterie déplorable</w:t>
      </w:r>
      <w:r>
        <w:t xml:space="preserve">, </w:t>
      </w:r>
      <w:r w:rsidR="00A92B34" w:rsidRPr="00B877BC">
        <w:t>dont je suis déjà très lasse</w:t>
      </w:r>
      <w:r>
        <w:t xml:space="preserve">, </w:t>
      </w:r>
      <w:r w:rsidR="00A92B34" w:rsidRPr="00B877BC">
        <w:t>je vous a</w:t>
      </w:r>
      <w:r w:rsidR="00A92B34" w:rsidRPr="00B877BC">
        <w:t>s</w:t>
      </w:r>
      <w:r w:rsidR="00A92B34" w:rsidRPr="00B877BC">
        <w:t>sure</w:t>
      </w:r>
      <w:r>
        <w:t>.</w:t>
      </w:r>
    </w:p>
    <w:p w14:paraId="33FD06C4" w14:textId="77777777" w:rsidR="00FA6A88" w:rsidRDefault="00FA6A88" w:rsidP="00FA6A88">
      <w:r>
        <w:t>— </w:t>
      </w:r>
      <w:r w:rsidR="00A92B34" w:rsidRPr="00B877BC">
        <w:t>Je me retire donc</w:t>
      </w:r>
      <w:r>
        <w:t xml:space="preserve">, </w:t>
      </w:r>
      <w:r w:rsidR="00A92B34" w:rsidRPr="00B877BC">
        <w:t>dit le missionnaire</w:t>
      </w:r>
      <w:r>
        <w:t xml:space="preserve">. </w:t>
      </w:r>
      <w:r w:rsidR="00A92B34" w:rsidRPr="00B877BC">
        <w:t>Voici mon dernier mot</w:t>
      </w:r>
      <w:r>
        <w:t xml:space="preserve">. </w:t>
      </w:r>
      <w:r w:rsidR="00A92B34" w:rsidRPr="00B877BC">
        <w:t>Défi pour défi</w:t>
      </w:r>
      <w:r>
        <w:t xml:space="preserve">. </w:t>
      </w:r>
      <w:r w:rsidR="00A92B34" w:rsidRPr="00B877BC">
        <w:t>J</w:t>
      </w:r>
      <w:r>
        <w:t>’</w:t>
      </w:r>
      <w:r w:rsidR="00A92B34" w:rsidRPr="00B877BC">
        <w:t>ignore ce que Dieu fera de votre âme et je tremble d</w:t>
      </w:r>
      <w:r>
        <w:t>’</w:t>
      </w:r>
      <w:r w:rsidR="00A92B34" w:rsidRPr="00B877BC">
        <w:t>y penser</w:t>
      </w:r>
      <w:r>
        <w:t xml:space="preserve">. </w:t>
      </w:r>
      <w:r w:rsidR="00A92B34" w:rsidRPr="00B877BC">
        <w:t xml:space="preserve">Mais je sens que </w:t>
      </w:r>
      <w:r w:rsidR="00A92B34" w:rsidRPr="00B877BC">
        <w:rPr>
          <w:i/>
          <w:iCs/>
        </w:rPr>
        <w:t>vous</w:t>
      </w:r>
      <w:r w:rsidR="00A92B34" w:rsidRPr="00B877BC">
        <w:t xml:space="preserve"> </w:t>
      </w:r>
      <w:r w:rsidR="00A92B34" w:rsidRPr="00B877BC">
        <w:rPr>
          <w:i/>
          <w:iCs/>
        </w:rPr>
        <w:t>ne</w:t>
      </w:r>
      <w:r w:rsidR="00A92B34" w:rsidRPr="00B877BC">
        <w:t xml:space="preserve"> </w:t>
      </w:r>
      <w:r w:rsidR="00A92B34" w:rsidRPr="00B877BC">
        <w:rPr>
          <w:i/>
          <w:iCs/>
        </w:rPr>
        <w:t>pourrez</w:t>
      </w:r>
      <w:r w:rsidR="00A92B34" w:rsidRPr="00B877BC">
        <w:t xml:space="preserve"> </w:t>
      </w:r>
      <w:r w:rsidR="00A92B34" w:rsidRPr="00B877BC">
        <w:rPr>
          <w:i/>
          <w:iCs/>
        </w:rPr>
        <w:t>pas</w:t>
      </w:r>
      <w:r w:rsidR="00A92B34" w:rsidRPr="00B877BC">
        <w:t xml:space="preserve"> a</w:t>
      </w:r>
      <w:r w:rsidR="00A92B34" w:rsidRPr="00B877BC">
        <w:t>c</w:t>
      </w:r>
      <w:r w:rsidR="00A92B34" w:rsidRPr="00B877BC">
        <w:t>complir</w:t>
      </w:r>
      <w:r>
        <w:t xml:space="preserve">, </w:t>
      </w:r>
      <w:r w:rsidR="00A92B34" w:rsidRPr="00B877BC">
        <w:t>dimanche</w:t>
      </w:r>
      <w:r>
        <w:t xml:space="preserve">, </w:t>
      </w:r>
      <w:r w:rsidR="00A92B34" w:rsidRPr="00B877BC">
        <w:t>l</w:t>
      </w:r>
      <w:r>
        <w:t>’</w:t>
      </w:r>
      <w:r w:rsidR="00A92B34" w:rsidRPr="00B877BC">
        <w:t>acte épouvantable que vous m</w:t>
      </w:r>
      <w:r>
        <w:t>’</w:t>
      </w:r>
      <w:r w:rsidR="00A92B34" w:rsidRPr="00B877BC">
        <w:t>avez anno</w:t>
      </w:r>
      <w:r w:rsidR="00A92B34" w:rsidRPr="00B877BC">
        <w:t>n</w:t>
      </w:r>
      <w:r w:rsidR="00A92B34" w:rsidRPr="00B877BC">
        <w:t>cé du fond de vos ténèbres</w:t>
      </w:r>
      <w:r>
        <w:t xml:space="preserve">. </w:t>
      </w:r>
      <w:r w:rsidR="00A92B34" w:rsidRPr="00B877BC">
        <w:t>Le Christ glorieux est le pain des pauvres</w:t>
      </w:r>
      <w:r>
        <w:t xml:space="preserve">, </w:t>
      </w:r>
      <w:r w:rsidR="00A92B34" w:rsidRPr="00B877BC">
        <w:t>madame</w:t>
      </w:r>
      <w:r>
        <w:t xml:space="preserve">, </w:t>
      </w:r>
      <w:r w:rsidR="00A92B34" w:rsidRPr="00B877BC">
        <w:t>et il se mange dans la lumière</w:t>
      </w:r>
      <w:r>
        <w:t>.</w:t>
      </w:r>
    </w:p>
    <w:p w14:paraId="322CD8AA" w14:textId="77777777" w:rsidR="00FA6A88" w:rsidRDefault="00FA6A88" w:rsidP="00FA6A88">
      <w:pPr>
        <w:pStyle w:val="Etoile"/>
      </w:pPr>
      <w:r>
        <w:t>* * *</w:t>
      </w:r>
    </w:p>
    <w:p w14:paraId="259FFB42" w14:textId="77777777" w:rsidR="00FA6A88" w:rsidRDefault="00A92B34" w:rsidP="00FA6A88">
      <w:r w:rsidRPr="00B877BC">
        <w:lastRenderedPageBreak/>
        <w:t>Conclusion</w:t>
      </w:r>
      <w:r w:rsidR="00FA6A88">
        <w:t>.</w:t>
      </w:r>
    </w:p>
    <w:p w14:paraId="3DA18886" w14:textId="77777777" w:rsidR="00FA6A88" w:rsidRDefault="00A92B34" w:rsidP="00FA6A88">
      <w:r w:rsidRPr="00B877BC">
        <w:t>Le jour de Pâques</w:t>
      </w:r>
      <w:r w:rsidR="00FA6A88">
        <w:t xml:space="preserve">, </w:t>
      </w:r>
      <w:r w:rsidRPr="00B877BC">
        <w:t>l</w:t>
      </w:r>
      <w:r w:rsidR="00FA6A88">
        <w:t>’</w:t>
      </w:r>
      <w:r w:rsidRPr="00B877BC">
        <w:t xml:space="preserve">église était pleine et </w:t>
      </w:r>
      <w:proofErr w:type="spellStart"/>
      <w:r w:rsidRPr="00B877BC">
        <w:t>Brunissende</w:t>
      </w:r>
      <w:proofErr w:type="spellEnd"/>
      <w:r w:rsidRPr="00B877BC">
        <w:t xml:space="preserve"> était à son banc de seigneuresse du canton</w:t>
      </w:r>
      <w:r w:rsidR="00FA6A88">
        <w:t xml:space="preserve">, </w:t>
      </w:r>
      <w:r w:rsidRPr="00B877BC">
        <w:t>plus éblouissante que jamais</w:t>
      </w:r>
      <w:r w:rsidR="00FA6A88">
        <w:t>.</w:t>
      </w:r>
    </w:p>
    <w:p w14:paraId="733485B0" w14:textId="77777777" w:rsidR="00FA6A88" w:rsidRDefault="00A92B34" w:rsidP="00FA6A88">
      <w:r w:rsidRPr="00B877BC">
        <w:t>Le prédicateur avait tenu à célébrer cette messe solennelle</w:t>
      </w:r>
      <w:r w:rsidR="00FA6A88">
        <w:t xml:space="preserve">. </w:t>
      </w:r>
      <w:r w:rsidRPr="00B877BC">
        <w:t>Ayant lu l</w:t>
      </w:r>
      <w:r w:rsidR="00FA6A88">
        <w:t>’</w:t>
      </w:r>
      <w:r w:rsidRPr="00B877BC">
        <w:t>évangile des Aromates et de la Résurrection</w:t>
      </w:r>
      <w:r w:rsidR="00FA6A88">
        <w:t xml:space="preserve">, </w:t>
      </w:r>
      <w:r w:rsidRPr="00B877BC">
        <w:t>il d</w:t>
      </w:r>
      <w:r w:rsidRPr="00B877BC">
        <w:t>é</w:t>
      </w:r>
      <w:r w:rsidRPr="00B877BC">
        <w:t>pouilla ses ornements et parut en chaire</w:t>
      </w:r>
      <w:r w:rsidR="00FA6A88">
        <w:t>.</w:t>
      </w:r>
    </w:p>
    <w:p w14:paraId="45DF85E5" w14:textId="77777777" w:rsidR="00FA6A88" w:rsidRDefault="00A92B34" w:rsidP="00FA6A88">
      <w:r w:rsidRPr="00B877BC">
        <w:t>Il était extrêmement pâle et ressemblait</w:t>
      </w:r>
      <w:r w:rsidR="00FA6A88">
        <w:t xml:space="preserve">, </w:t>
      </w:r>
      <w:r w:rsidRPr="00B877BC">
        <w:t>en son surplis</w:t>
      </w:r>
      <w:r w:rsidR="00FA6A88">
        <w:t xml:space="preserve">, </w:t>
      </w:r>
      <w:r w:rsidRPr="00B877BC">
        <w:t>à cet ange vêtu de blanc que les saintes femmes virent au To</w:t>
      </w:r>
      <w:r w:rsidRPr="00B877BC">
        <w:t>m</w:t>
      </w:r>
      <w:r w:rsidRPr="00B877BC">
        <w:t>beau</w:t>
      </w:r>
      <w:r w:rsidR="00FA6A88">
        <w:t>.</w:t>
      </w:r>
    </w:p>
    <w:p w14:paraId="179F37F4" w14:textId="77777777" w:rsidR="00FA6A88" w:rsidRDefault="00A92B34" w:rsidP="00FA6A88">
      <w:r w:rsidRPr="00B877BC">
        <w:t>Insolitement</w:t>
      </w:r>
      <w:r w:rsidR="00FA6A88">
        <w:t xml:space="preserve">, </w:t>
      </w:r>
      <w:r w:rsidRPr="00B877BC">
        <w:t>il parla sur ce texte</w:t>
      </w:r>
      <w:r w:rsidR="00FA6A88">
        <w:t xml:space="preserve"> : </w:t>
      </w:r>
      <w:proofErr w:type="spellStart"/>
      <w:r w:rsidRPr="00B877BC">
        <w:rPr>
          <w:i/>
          <w:iCs/>
        </w:rPr>
        <w:t>Edent</w:t>
      </w:r>
      <w:proofErr w:type="spellEnd"/>
      <w:r w:rsidRPr="00B877BC">
        <w:t xml:space="preserve"> </w:t>
      </w:r>
      <w:proofErr w:type="spellStart"/>
      <w:r w:rsidRPr="00B877BC">
        <w:rPr>
          <w:i/>
          <w:iCs/>
        </w:rPr>
        <w:t>pauperes</w:t>
      </w:r>
      <w:proofErr w:type="spellEnd"/>
      <w:r w:rsidRPr="00B877BC">
        <w:t xml:space="preserve"> </w:t>
      </w:r>
      <w:r w:rsidRPr="00B877BC">
        <w:rPr>
          <w:i/>
          <w:iCs/>
        </w:rPr>
        <w:t>et</w:t>
      </w:r>
      <w:r w:rsidRPr="00B877BC">
        <w:t xml:space="preserve"> </w:t>
      </w:r>
      <w:proofErr w:type="spellStart"/>
      <w:r w:rsidRPr="00B877BC">
        <w:rPr>
          <w:i/>
          <w:iCs/>
        </w:rPr>
        <w:t>sat</w:t>
      </w:r>
      <w:r w:rsidRPr="00B877BC">
        <w:rPr>
          <w:i/>
          <w:iCs/>
        </w:rPr>
        <w:t>u</w:t>
      </w:r>
      <w:r w:rsidRPr="00B877BC">
        <w:rPr>
          <w:i/>
          <w:iCs/>
        </w:rPr>
        <w:t>rabuntur</w:t>
      </w:r>
      <w:proofErr w:type="spellEnd"/>
      <w:r w:rsidR="00FA6A88">
        <w:t xml:space="preserve">, </w:t>
      </w:r>
      <w:r w:rsidRPr="00B877BC">
        <w:t>les pauvres mangeront et seront rassasiés</w:t>
      </w:r>
      <w:r w:rsidR="00FA6A88">
        <w:t>.</w:t>
      </w:r>
    </w:p>
    <w:p w14:paraId="6D500C32" w14:textId="77777777" w:rsidR="00FA6A88" w:rsidRDefault="00A92B34" w:rsidP="00FA6A88">
      <w:r w:rsidRPr="00B877BC">
        <w:t>Il parla près d</w:t>
      </w:r>
      <w:r w:rsidR="00FA6A88">
        <w:t>’</w:t>
      </w:r>
      <w:r w:rsidRPr="00B877BC">
        <w:t>une heure</w:t>
      </w:r>
      <w:r w:rsidR="00FA6A88">
        <w:t xml:space="preserve">, </w:t>
      </w:r>
      <w:r w:rsidRPr="00B877BC">
        <w:t>comme s</w:t>
      </w:r>
      <w:r w:rsidR="00FA6A88">
        <w:t>’</w:t>
      </w:r>
      <w:r w:rsidRPr="00B877BC">
        <w:t>il attendait que le sou</w:t>
      </w:r>
      <w:r w:rsidRPr="00B877BC">
        <w:t>f</w:t>
      </w:r>
      <w:r w:rsidRPr="00B877BC">
        <w:t>fle lui manquât</w:t>
      </w:r>
      <w:r w:rsidR="00FA6A88">
        <w:t xml:space="preserve">, </w:t>
      </w:r>
      <w:r w:rsidRPr="00B877BC">
        <w:t>comme s</w:t>
      </w:r>
      <w:r w:rsidR="00FA6A88">
        <w:t>’</w:t>
      </w:r>
      <w:r w:rsidRPr="00B877BC">
        <w:t>il espérait mourir à force de parler</w:t>
      </w:r>
      <w:r w:rsidR="00FA6A88">
        <w:t xml:space="preserve">, </w:t>
      </w:r>
      <w:r w:rsidRPr="00B877BC">
        <w:t>sa parole s</w:t>
      </w:r>
      <w:r w:rsidR="00FA6A88">
        <w:t>’</w:t>
      </w:r>
      <w:r w:rsidRPr="00B877BC">
        <w:t>exaltant de plus en plus</w:t>
      </w:r>
      <w:r w:rsidR="00FA6A88">
        <w:t xml:space="preserve">, </w:t>
      </w:r>
      <w:r w:rsidRPr="00B877BC">
        <w:t>jusqu</w:t>
      </w:r>
      <w:r w:rsidR="00FA6A88">
        <w:t>’</w:t>
      </w:r>
      <w:r w:rsidRPr="00B877BC">
        <w:t>à devenir quelque chose d</w:t>
      </w:r>
      <w:r w:rsidR="00FA6A88">
        <w:t>’</w:t>
      </w:r>
      <w:r w:rsidRPr="00B877BC">
        <w:t>effrayant</w:t>
      </w:r>
      <w:r w:rsidR="00FA6A88">
        <w:t xml:space="preserve">, </w:t>
      </w:r>
      <w:r w:rsidRPr="00B877BC">
        <w:t>de lumineux</w:t>
      </w:r>
      <w:r w:rsidR="00FA6A88">
        <w:t xml:space="preserve">, </w:t>
      </w:r>
      <w:r w:rsidRPr="00B877BC">
        <w:t>de surnaturel</w:t>
      </w:r>
      <w:r w:rsidR="00FA6A88">
        <w:t>.</w:t>
      </w:r>
    </w:p>
    <w:p w14:paraId="5C2FC2E4" w14:textId="77777777" w:rsidR="00FA6A88" w:rsidRDefault="00A92B34" w:rsidP="00FA6A88">
      <w:r w:rsidRPr="00B877BC">
        <w:t>Cet homme sans éloquence fut sublime</w:t>
      </w:r>
      <w:r w:rsidR="00FA6A88">
        <w:t xml:space="preserve">. </w:t>
      </w:r>
      <w:r w:rsidRPr="00B877BC">
        <w:t>Il s</w:t>
      </w:r>
      <w:r w:rsidR="00FA6A88">
        <w:t>’</w:t>
      </w:r>
      <w:r w:rsidRPr="00B877BC">
        <w:t>exprima tell</w:t>
      </w:r>
      <w:r w:rsidRPr="00B877BC">
        <w:t>e</w:t>
      </w:r>
      <w:r w:rsidRPr="00B877BC">
        <w:t>ment sur la pauvreté que son guenilleux auditoire parut un congrès de potentats et qu</w:t>
      </w:r>
      <w:r w:rsidR="00FA6A88">
        <w:t>’</w:t>
      </w:r>
      <w:r w:rsidRPr="00B877BC">
        <w:t>à la fin</w:t>
      </w:r>
      <w:r w:rsidR="00FA6A88">
        <w:t xml:space="preserve">, </w:t>
      </w:r>
      <w:r w:rsidRPr="00B877BC">
        <w:t>la hautaine vicomtesse eut l</w:t>
      </w:r>
      <w:r w:rsidR="00FA6A88">
        <w:t>’</w:t>
      </w:r>
      <w:r w:rsidRPr="00B877BC">
        <w:t>air d</w:t>
      </w:r>
      <w:r w:rsidR="00FA6A88">
        <w:t>’</w:t>
      </w:r>
      <w:r w:rsidRPr="00B877BC">
        <w:t>une infortunée qui mendie son pain</w:t>
      </w:r>
      <w:r w:rsidR="00FA6A88">
        <w:t>.</w:t>
      </w:r>
    </w:p>
    <w:p w14:paraId="5BF0253A" w14:textId="77777777" w:rsidR="00FA6A88" w:rsidRDefault="00A92B34" w:rsidP="00FA6A88">
      <w:r w:rsidRPr="00B877BC">
        <w:t>Quand ce fut l</w:t>
      </w:r>
      <w:r w:rsidR="00FA6A88">
        <w:t>’</w:t>
      </w:r>
      <w:r w:rsidRPr="00B877BC">
        <w:t>instant de la communion pascale</w:t>
      </w:r>
      <w:r w:rsidR="00FA6A88">
        <w:t xml:space="preserve">, </w:t>
      </w:r>
      <w:r w:rsidRPr="00B877BC">
        <w:t>il arriva simplement ceci</w:t>
      </w:r>
      <w:r w:rsidR="00FA6A88">
        <w:t> :</w:t>
      </w:r>
    </w:p>
    <w:p w14:paraId="3A48CC39" w14:textId="77777777" w:rsidR="00FA6A88" w:rsidRDefault="00A92B34" w:rsidP="00FA6A88">
      <w:proofErr w:type="spellStart"/>
      <w:r w:rsidRPr="00B877BC">
        <w:t>Brunissende</w:t>
      </w:r>
      <w:proofErr w:type="spellEnd"/>
      <w:r w:rsidRPr="00B877BC">
        <w:t xml:space="preserve"> agenouillée la première</w:t>
      </w:r>
      <w:r w:rsidR="00FA6A88">
        <w:t xml:space="preserve">, </w:t>
      </w:r>
      <w:r w:rsidRPr="00B877BC">
        <w:t>le troupeau des hu</w:t>
      </w:r>
      <w:r w:rsidRPr="00B877BC">
        <w:t>m</w:t>
      </w:r>
      <w:r w:rsidRPr="00B877BC">
        <w:t>bles s</w:t>
      </w:r>
      <w:r w:rsidR="00FA6A88">
        <w:t>’</w:t>
      </w:r>
      <w:r w:rsidRPr="00B877BC">
        <w:t>approchant</w:t>
      </w:r>
      <w:r w:rsidR="00FA6A88">
        <w:t xml:space="preserve">, </w:t>
      </w:r>
      <w:r w:rsidRPr="00B877BC">
        <w:t>recula soudain</w:t>
      </w:r>
      <w:r w:rsidR="00FA6A88">
        <w:t xml:space="preserve">, </w:t>
      </w:r>
      <w:r w:rsidRPr="00B877BC">
        <w:t>comme devant un mur de flammes et le prêtre qui descendait la dernière marche de l</w:t>
      </w:r>
      <w:r w:rsidR="00FA6A88">
        <w:t>’</w:t>
      </w:r>
      <w:r w:rsidRPr="00B877BC">
        <w:t>autel pour s</w:t>
      </w:r>
      <w:r w:rsidR="00FA6A88">
        <w:t>’</w:t>
      </w:r>
      <w:r w:rsidRPr="00B877BC">
        <w:t>en venir</w:t>
      </w:r>
      <w:r w:rsidR="00FA6A88">
        <w:t xml:space="preserve">, </w:t>
      </w:r>
      <w:r w:rsidRPr="00B877BC">
        <w:t>portant le ciboire</w:t>
      </w:r>
      <w:r w:rsidR="00FA6A88">
        <w:t xml:space="preserve">, </w:t>
      </w:r>
      <w:r w:rsidRPr="00B877BC">
        <w:t>vers la table sainte</w:t>
      </w:r>
      <w:r w:rsidR="00FA6A88">
        <w:t xml:space="preserve">, </w:t>
      </w:r>
      <w:r w:rsidRPr="00B877BC">
        <w:t>remonta précipitamment</w:t>
      </w:r>
      <w:r w:rsidR="00FA6A88">
        <w:t>…</w:t>
      </w:r>
    </w:p>
    <w:p w14:paraId="5304FDBB" w14:textId="77777777" w:rsidR="00FA6A88" w:rsidRDefault="00A92B34" w:rsidP="00FA6A88">
      <w:r w:rsidRPr="00B877BC">
        <w:lastRenderedPageBreak/>
        <w:t>On fut obligé de purifier le sanctuaire</w:t>
      </w:r>
      <w:r w:rsidR="00FA6A88">
        <w:t xml:space="preserve">, </w:t>
      </w:r>
      <w:r w:rsidRPr="00B877BC">
        <w:t>et tous les ans</w:t>
      </w:r>
      <w:r w:rsidR="00FA6A88">
        <w:t xml:space="preserve">, </w:t>
      </w:r>
      <w:r w:rsidRPr="00B877BC">
        <w:t>à p</w:t>
      </w:r>
      <w:r w:rsidRPr="00B877BC">
        <w:t>a</w:t>
      </w:r>
      <w:r w:rsidRPr="00B877BC">
        <w:t>reil jour</w:t>
      </w:r>
      <w:r w:rsidR="00FA6A88">
        <w:t xml:space="preserve">, </w:t>
      </w:r>
      <w:r w:rsidRPr="00B877BC">
        <w:t>une cérémonie lavatoire est scrupuleusement obse</w:t>
      </w:r>
      <w:r w:rsidRPr="00B877BC">
        <w:t>r</w:t>
      </w:r>
      <w:r w:rsidRPr="00B877BC">
        <w:t>vée</w:t>
      </w:r>
      <w:r w:rsidR="00FA6A88">
        <w:t>.</w:t>
      </w:r>
    </w:p>
    <w:p w14:paraId="2C66735E" w14:textId="77777777" w:rsidR="00FA6A88" w:rsidRDefault="00A92B34" w:rsidP="00FA6A88">
      <w:r w:rsidRPr="00B877BC">
        <w:t>La vicomtesse des Égards paraît vivre depuis cette époque</w:t>
      </w:r>
      <w:r w:rsidR="00FA6A88">
        <w:t xml:space="preserve">, </w:t>
      </w:r>
      <w:r w:rsidRPr="00B877BC">
        <w:t>mais elle est</w:t>
      </w:r>
      <w:r w:rsidR="00FA6A88">
        <w:t xml:space="preserve">, </w:t>
      </w:r>
      <w:r w:rsidRPr="00B877BC">
        <w:t>en réalité</w:t>
      </w:r>
      <w:r w:rsidR="00FA6A88">
        <w:t xml:space="preserve">, </w:t>
      </w:r>
      <w:r w:rsidRPr="00B877BC">
        <w:t>plus misérable que les habitantes des tombeaux</w:t>
      </w:r>
      <w:r w:rsidR="00FA6A88">
        <w:t>…</w:t>
      </w:r>
    </w:p>
    <w:p w14:paraId="3EE40F8F" w14:textId="77777777" w:rsidR="00FA6A88" w:rsidRDefault="00A92B34" w:rsidP="00FA6A88">
      <w:r w:rsidRPr="00B877BC">
        <w:t>Ainsi me fut expliquée la déconfiture politique d</w:t>
      </w:r>
      <w:r w:rsidR="00FA6A88">
        <w:t>’</w:t>
      </w:r>
      <w:r w:rsidRPr="00B877BC">
        <w:t>un des fantoches les plus éminents de l</w:t>
      </w:r>
      <w:r w:rsidR="00FA6A88">
        <w:t>’</w:t>
      </w:r>
      <w:r w:rsidRPr="00B877BC">
        <w:t>Ordre moral</w:t>
      </w:r>
      <w:r w:rsidR="00FA6A88">
        <w:t>.</w:t>
      </w:r>
    </w:p>
    <w:p w14:paraId="3E58643A" w14:textId="7164B0EB" w:rsidR="00A92B34" w:rsidRPr="00B877BC" w:rsidRDefault="00A92B34" w:rsidP="00FA6A88">
      <w:pPr>
        <w:pStyle w:val="Titre1"/>
      </w:pPr>
      <w:bookmarkStart w:id="23" w:name="_Toc198811658"/>
      <w:r w:rsidRPr="00B877BC">
        <w:lastRenderedPageBreak/>
        <w:t>XXI</w:t>
      </w:r>
      <w:r w:rsidRPr="00B877BC">
        <w:br/>
      </w:r>
      <w:r w:rsidRPr="00B877BC">
        <w:br/>
        <w:t>LE TORCHON BRÛLE</w:t>
      </w:r>
      <w:r w:rsidR="00FA6A88">
        <w:t> !</w:t>
      </w:r>
      <w:bookmarkEnd w:id="23"/>
      <w:r w:rsidR="00FA6A88">
        <w:br/>
      </w:r>
    </w:p>
    <w:p w14:paraId="782D2B8E" w14:textId="77777777" w:rsidR="00FA6A88" w:rsidRDefault="00A92B34" w:rsidP="00FA6A88">
      <w:pPr>
        <w:jc w:val="right"/>
      </w:pPr>
      <w:r w:rsidRPr="00FA6A88">
        <w:rPr>
          <w:i/>
          <w:iCs/>
        </w:rPr>
        <w:t>À Edmond Picard</w:t>
      </w:r>
      <w:r w:rsidR="00FA6A88" w:rsidRPr="00FA6A88">
        <w:t>.</w:t>
      </w:r>
    </w:p>
    <w:p w14:paraId="579AD6E7" w14:textId="77777777" w:rsidR="00FA6A88" w:rsidRDefault="00A92B34" w:rsidP="00FA6A88">
      <w:r w:rsidRPr="00B877BC">
        <w:t>Nous étions</w:t>
      </w:r>
      <w:r w:rsidR="00FA6A88">
        <w:t xml:space="preserve">, </w:t>
      </w:r>
      <w:r w:rsidRPr="00B877BC">
        <w:t>ce soir-là</w:t>
      </w:r>
      <w:r w:rsidR="00FA6A88">
        <w:t xml:space="preserve">, </w:t>
      </w:r>
      <w:r w:rsidRPr="00B877BC">
        <w:t>chez Henry de Groux</w:t>
      </w:r>
      <w:r w:rsidR="00FA6A88">
        <w:t xml:space="preserve">, </w:t>
      </w:r>
      <w:r w:rsidRPr="00B877BC">
        <w:t>le peintre des homicides</w:t>
      </w:r>
      <w:r w:rsidR="00FA6A88">
        <w:t xml:space="preserve">, </w:t>
      </w:r>
      <w:r w:rsidRPr="00B877BC">
        <w:t>une dizaine environ de récipiendaires à l</w:t>
      </w:r>
      <w:r w:rsidR="00FA6A88">
        <w:t>’</w:t>
      </w:r>
      <w:r w:rsidRPr="00B877BC">
        <w:t>éternité</w:t>
      </w:r>
      <w:r w:rsidR="00FA6A88">
        <w:t>.</w:t>
      </w:r>
    </w:p>
    <w:p w14:paraId="4BAD4D9C" w14:textId="77777777" w:rsidR="00FA6A88" w:rsidRDefault="00A92B34" w:rsidP="00FA6A88">
      <w:r w:rsidRPr="00B877BC">
        <w:t>Nous nous étions triés attentivement pour qu</w:t>
      </w:r>
      <w:r w:rsidR="00FA6A88">
        <w:t>’</w:t>
      </w:r>
      <w:r w:rsidRPr="00B877BC">
        <w:t>il n</w:t>
      </w:r>
      <w:r w:rsidR="00FA6A88">
        <w:t>’</w:t>
      </w:r>
      <w:r w:rsidRPr="00B877BC">
        <w:t>y eût pas au milieu de nous un seul de ces gens qui sont promis aux ac</w:t>
      </w:r>
      <w:r w:rsidRPr="00B877BC">
        <w:t>a</w:t>
      </w:r>
      <w:r w:rsidRPr="00B877BC">
        <w:t>démies et qu</w:t>
      </w:r>
      <w:r w:rsidR="00FA6A88">
        <w:t>’</w:t>
      </w:r>
      <w:r w:rsidRPr="00B877BC">
        <w:t>une dérisoire immortalité peut satisfaire</w:t>
      </w:r>
      <w:r w:rsidR="00FA6A88">
        <w:t>.</w:t>
      </w:r>
    </w:p>
    <w:p w14:paraId="2A53DD4B" w14:textId="77777777" w:rsidR="00FA6A88" w:rsidRDefault="00A92B34" w:rsidP="00FA6A88">
      <w:r w:rsidRPr="00B877BC">
        <w:t>Il était solidement établi</w:t>
      </w:r>
      <w:r w:rsidR="00FA6A88">
        <w:t xml:space="preserve">, </w:t>
      </w:r>
      <w:r w:rsidRPr="00B877BC">
        <w:t>dans nos conseils</w:t>
      </w:r>
      <w:r w:rsidR="00FA6A88">
        <w:t xml:space="preserve">, </w:t>
      </w:r>
      <w:r w:rsidRPr="00B877BC">
        <w:t>que nul n</w:t>
      </w:r>
      <w:r w:rsidR="00FA6A88">
        <w:t>’</w:t>
      </w:r>
      <w:r w:rsidRPr="00B877BC">
        <w:t>admettrait jamais ni commencement ni fin de quoi que ce fût et ne descendrait jusqu</w:t>
      </w:r>
      <w:r w:rsidR="00FA6A88">
        <w:t>’</w:t>
      </w:r>
      <w:r w:rsidRPr="00B877BC">
        <w:t>à l</w:t>
      </w:r>
      <w:r w:rsidR="00FA6A88">
        <w:t>’</w:t>
      </w:r>
      <w:r w:rsidRPr="00B877BC">
        <w:t>abjection de s</w:t>
      </w:r>
      <w:r w:rsidR="00FA6A88">
        <w:t>’</w:t>
      </w:r>
      <w:r w:rsidRPr="00B877BC">
        <w:t xml:space="preserve">imaginer </w:t>
      </w:r>
      <w:r w:rsidRPr="00B877BC">
        <w:rPr>
          <w:i/>
          <w:iCs/>
        </w:rPr>
        <w:t>comblé</w:t>
      </w:r>
      <w:r w:rsidRPr="00B877BC">
        <w:t xml:space="preserve"> d</w:t>
      </w:r>
      <w:r w:rsidR="00FA6A88">
        <w:t>’</w:t>
      </w:r>
      <w:r w:rsidRPr="00B877BC">
        <w:t>un bonheur quelconque</w:t>
      </w:r>
      <w:r w:rsidR="00FA6A88">
        <w:t>.</w:t>
      </w:r>
    </w:p>
    <w:p w14:paraId="0ECEC295" w14:textId="77777777" w:rsidR="00FA6A88" w:rsidRDefault="00A92B34" w:rsidP="00FA6A88">
      <w:r w:rsidRPr="00B877BC">
        <w:t>Nous étions les chanoines de l</w:t>
      </w:r>
      <w:r w:rsidR="00FA6A88">
        <w:t>’</w:t>
      </w:r>
      <w:r w:rsidRPr="00B877BC">
        <w:t>Infini</w:t>
      </w:r>
      <w:r w:rsidR="00FA6A88">
        <w:t xml:space="preserve">, </w:t>
      </w:r>
      <w:r w:rsidRPr="00B877BC">
        <w:t>les protonotaires de l</w:t>
      </w:r>
      <w:r w:rsidR="00FA6A88">
        <w:t>’</w:t>
      </w:r>
      <w:r w:rsidRPr="00B877BC">
        <w:t>Absolu</w:t>
      </w:r>
      <w:r w:rsidR="00FA6A88">
        <w:t xml:space="preserve">, </w:t>
      </w:r>
      <w:r w:rsidRPr="00B877BC">
        <w:t>les exécuteurs médiques de toute opinion probable et de tout lieu commun respecté</w:t>
      </w:r>
      <w:r w:rsidR="00FA6A88">
        <w:t xml:space="preserve">. </w:t>
      </w:r>
      <w:r w:rsidRPr="00B877BC">
        <w:t>De temps en temps</w:t>
      </w:r>
      <w:r w:rsidR="00FA6A88">
        <w:t xml:space="preserve">, </w:t>
      </w:r>
      <w:r w:rsidRPr="00B877BC">
        <w:t>j</w:t>
      </w:r>
      <w:r w:rsidR="00FA6A88">
        <w:t>’</w:t>
      </w:r>
      <w:r w:rsidRPr="00B877BC">
        <w:t>ose le dire</w:t>
      </w:r>
      <w:r w:rsidR="00FA6A88">
        <w:t xml:space="preserve">, </w:t>
      </w:r>
      <w:r w:rsidRPr="00B877BC">
        <w:t>la foudre tombait sur nous</w:t>
      </w:r>
      <w:r w:rsidR="00FA6A88">
        <w:t>.</w:t>
      </w:r>
    </w:p>
    <w:p w14:paraId="2DDF6453" w14:textId="77777777" w:rsidR="00FA6A88" w:rsidRDefault="00A92B34" w:rsidP="00FA6A88">
      <w:r w:rsidRPr="00B877BC">
        <w:t>Ce soir donc</w:t>
      </w:r>
      <w:r w:rsidR="00FA6A88">
        <w:t xml:space="preserve">, </w:t>
      </w:r>
      <w:r w:rsidRPr="00B877BC">
        <w:t>après d</w:t>
      </w:r>
      <w:r w:rsidR="00FA6A88">
        <w:t>’</w:t>
      </w:r>
      <w:r w:rsidRPr="00B877BC">
        <w:t>amples et photogéniques déclarations sur maint objet</w:t>
      </w:r>
      <w:r w:rsidR="00FA6A88">
        <w:t xml:space="preserve">, </w:t>
      </w:r>
      <w:r w:rsidRPr="00B877BC">
        <w:t>il arriva qu</w:t>
      </w:r>
      <w:r w:rsidR="00FA6A88">
        <w:t>’</w:t>
      </w:r>
      <w:r w:rsidRPr="00B877BC">
        <w:t>un chasseur de licornes</w:t>
      </w:r>
      <w:r w:rsidR="00FA6A88">
        <w:t xml:space="preserve">, </w:t>
      </w:r>
      <w:r w:rsidRPr="00B877BC">
        <w:t>aussi op</w:t>
      </w:r>
      <w:r w:rsidRPr="00B877BC">
        <w:t>i</w:t>
      </w:r>
      <w:r w:rsidRPr="00B877BC">
        <w:t>niâtre que subtil</w:t>
      </w:r>
      <w:r w:rsidR="00FA6A88">
        <w:t xml:space="preserve">, </w:t>
      </w:r>
      <w:r w:rsidRPr="00B877BC">
        <w:t>renommé pour ses doctrines hyrcaniennes et son faciès glabre</w:t>
      </w:r>
      <w:r w:rsidR="00FA6A88">
        <w:t xml:space="preserve">, </w:t>
      </w:r>
      <w:r w:rsidRPr="00B877BC">
        <w:t>crut devoir s</w:t>
      </w:r>
      <w:r w:rsidR="00FA6A88">
        <w:t>’</w:t>
      </w:r>
      <w:r w:rsidRPr="00B877BC">
        <w:t>exprimer ainsi</w:t>
      </w:r>
      <w:r w:rsidR="00FA6A88">
        <w:t> :</w:t>
      </w:r>
    </w:p>
    <w:p w14:paraId="7D80B437" w14:textId="77777777" w:rsidR="00FA6A88" w:rsidRDefault="00FA6A88" w:rsidP="00FA6A88">
      <w:pPr>
        <w:pStyle w:val="Etoile"/>
      </w:pPr>
      <w:r>
        <w:t>* * *</w:t>
      </w:r>
    </w:p>
    <w:p w14:paraId="24EC2E22" w14:textId="77777777" w:rsidR="00FA6A88" w:rsidRDefault="00FA6A88" w:rsidP="00FA6A88">
      <w:r>
        <w:t>— </w:t>
      </w:r>
      <w:r w:rsidR="00A92B34" w:rsidRPr="00B877BC">
        <w:t>Remarquâtes-vous suffisamment</w:t>
      </w:r>
      <w:r>
        <w:t xml:space="preserve">, </w:t>
      </w:r>
      <w:r w:rsidR="00A92B34" w:rsidRPr="00B877BC">
        <w:t>chers compagnons</w:t>
      </w:r>
      <w:r>
        <w:t xml:space="preserve">, </w:t>
      </w:r>
      <w:r w:rsidR="00A92B34" w:rsidRPr="00B877BC">
        <w:t>la bouffonnerie supérieure de ce qu</w:t>
      </w:r>
      <w:r>
        <w:t>’</w:t>
      </w:r>
      <w:r w:rsidR="00A92B34" w:rsidRPr="00B877BC">
        <w:t>on est convenu d</w:t>
      </w:r>
      <w:r>
        <w:t>’</w:t>
      </w:r>
      <w:r w:rsidR="00A92B34" w:rsidRPr="00B877BC">
        <w:t xml:space="preserve">appeler </w:t>
      </w:r>
      <w:r w:rsidR="00A92B34" w:rsidRPr="00B877BC">
        <w:lastRenderedPageBreak/>
        <w:t>la Répression</w:t>
      </w:r>
      <w:r>
        <w:t xml:space="preserve"> ? </w:t>
      </w:r>
      <w:r w:rsidR="00A92B34" w:rsidRPr="00B877BC">
        <w:t>Des statistiques persévérantes et jubilatoires nous renseignent périodiquement sur le flux et le jusant des tran</w:t>
      </w:r>
      <w:r w:rsidR="00A92B34" w:rsidRPr="00B877BC">
        <w:t>s</w:t>
      </w:r>
      <w:r w:rsidR="00A92B34" w:rsidRPr="00B877BC">
        <w:t>gressions de nos lois pénales</w:t>
      </w:r>
      <w:r>
        <w:t xml:space="preserve">. </w:t>
      </w:r>
      <w:r w:rsidR="00A92B34" w:rsidRPr="00B877BC">
        <w:t>Nous jouissons de catalogues s</w:t>
      </w:r>
      <w:r w:rsidR="00A92B34" w:rsidRPr="00B877BC">
        <w:t>y</w:t>
      </w:r>
      <w:r w:rsidR="00A92B34" w:rsidRPr="00B877BC">
        <w:t>noptiques où se trouvent consignés</w:t>
      </w:r>
      <w:r>
        <w:t xml:space="preserve">, </w:t>
      </w:r>
      <w:r w:rsidR="00A92B34" w:rsidRPr="00B877BC">
        <w:t>en chiffres naturellement arabes</w:t>
      </w:r>
      <w:r>
        <w:t xml:space="preserve">, </w:t>
      </w:r>
      <w:r w:rsidR="00A92B34" w:rsidRPr="00B877BC">
        <w:t>les assassinats ou les viols qui nous ont aidés à suppo</w:t>
      </w:r>
      <w:r w:rsidR="00A92B34" w:rsidRPr="00B877BC">
        <w:t>r</w:t>
      </w:r>
      <w:r w:rsidR="00A92B34" w:rsidRPr="00B877BC">
        <w:t>ter la monotonie des heures et que la magistrature a punis sans indolence</w:t>
      </w:r>
      <w:r>
        <w:t xml:space="preserve">, </w:t>
      </w:r>
      <w:r w:rsidR="00A92B34" w:rsidRPr="00B877BC">
        <w:t>de telle époque à telle autre époque</w:t>
      </w:r>
      <w:r>
        <w:t>.</w:t>
      </w:r>
    </w:p>
    <w:p w14:paraId="479AB518" w14:textId="77777777" w:rsidR="00FA6A88" w:rsidRDefault="00A92B34" w:rsidP="00FA6A88">
      <w:r w:rsidRPr="00B877BC">
        <w:t>Il serait inutile</w:t>
      </w:r>
      <w:r w:rsidR="00FA6A88">
        <w:t xml:space="preserve">, </w:t>
      </w:r>
      <w:r w:rsidRPr="00B877BC">
        <w:t>je suppose</w:t>
      </w:r>
      <w:r w:rsidR="00FA6A88">
        <w:t xml:space="preserve">, </w:t>
      </w:r>
      <w:r w:rsidRPr="00B877BC">
        <w:t>de contester l</w:t>
      </w:r>
      <w:r w:rsidR="00FA6A88">
        <w:t>’</w:t>
      </w:r>
      <w:r w:rsidRPr="00B877BC">
        <w:t>intérêt patriot</w:t>
      </w:r>
      <w:r w:rsidRPr="00B877BC">
        <w:t>i</w:t>
      </w:r>
      <w:r w:rsidRPr="00B877BC">
        <w:t>que de ces documents dont les philanthropes consciencieux frémissent coutumièrement de l</w:t>
      </w:r>
      <w:r w:rsidR="00FA6A88">
        <w:t>’</w:t>
      </w:r>
      <w:r w:rsidRPr="00B877BC">
        <w:t>ergot à la caroncule</w:t>
      </w:r>
      <w:r w:rsidR="00FA6A88">
        <w:t>.</w:t>
      </w:r>
    </w:p>
    <w:p w14:paraId="5C1B06E1" w14:textId="77777777" w:rsidR="00FA6A88" w:rsidRDefault="00A92B34" w:rsidP="00FA6A88">
      <w:r w:rsidRPr="00B877BC">
        <w:t>Il ne le serait pas moins</w:t>
      </w:r>
      <w:r w:rsidR="00FA6A88">
        <w:t xml:space="preserve">, </w:t>
      </w:r>
      <w:r w:rsidRPr="00B877BC">
        <w:t>vous en conviendrez sans blêmir de rage</w:t>
      </w:r>
      <w:r w:rsidR="00FA6A88">
        <w:t xml:space="preserve">, </w:t>
      </w:r>
      <w:r w:rsidRPr="00B877BC">
        <w:t>d</w:t>
      </w:r>
      <w:r w:rsidR="00FA6A88">
        <w:t>’</w:t>
      </w:r>
      <w:r w:rsidRPr="00B877BC">
        <w:t>entreprendre la divulgation de l</w:t>
      </w:r>
      <w:r w:rsidR="00FA6A88">
        <w:t>’</w:t>
      </w:r>
      <w:r w:rsidRPr="00B877BC">
        <w:t>universelle crapulerie des honnêtes gens</w:t>
      </w:r>
      <w:r w:rsidR="00FA6A88">
        <w:t xml:space="preserve">. </w:t>
      </w:r>
      <w:r w:rsidRPr="00B877BC">
        <w:t>Les voleurs de grandes routes et les plus n</w:t>
      </w:r>
      <w:r w:rsidRPr="00B877BC">
        <w:t>o</w:t>
      </w:r>
      <w:r w:rsidRPr="00B877BC">
        <w:t>toires malandrins eux-mêmes s</w:t>
      </w:r>
      <w:r w:rsidR="00FA6A88">
        <w:t>’</w:t>
      </w:r>
      <w:r w:rsidRPr="00B877BC">
        <w:t>insurgeraient contre un tel décri des pondérateurs de l</w:t>
      </w:r>
      <w:r w:rsidR="00FA6A88">
        <w:t>’</w:t>
      </w:r>
      <w:r w:rsidRPr="00B877BC">
        <w:t>équilibre social</w:t>
      </w:r>
      <w:r w:rsidR="00FA6A88">
        <w:t>.</w:t>
      </w:r>
    </w:p>
    <w:p w14:paraId="246454FD" w14:textId="77777777" w:rsidR="00FA6A88" w:rsidRDefault="00A92B34" w:rsidP="00FA6A88">
      <w:r w:rsidRPr="00B877BC">
        <w:t>Mais je crois vous être agréable en vous offrant le poème d</w:t>
      </w:r>
      <w:r w:rsidR="00FA6A88">
        <w:t>’</w:t>
      </w:r>
      <w:r w:rsidRPr="00B877BC">
        <w:t>une expérience très banale qui m</w:t>
      </w:r>
      <w:r w:rsidR="00FA6A88">
        <w:t>’</w:t>
      </w:r>
      <w:r w:rsidRPr="00B877BC">
        <w:t>a réussi</w:t>
      </w:r>
      <w:r w:rsidR="00FA6A88">
        <w:t>.</w:t>
      </w:r>
    </w:p>
    <w:p w14:paraId="55482E94" w14:textId="77777777" w:rsidR="00FA6A88" w:rsidRDefault="00A92B34" w:rsidP="00FA6A88">
      <w:r w:rsidRPr="00B877BC">
        <w:t>Hier matin</w:t>
      </w:r>
      <w:r w:rsidR="00FA6A88">
        <w:t xml:space="preserve">, </w:t>
      </w:r>
      <w:r w:rsidRPr="00B877BC">
        <w:t>passant rue Saint-Honoré</w:t>
      </w:r>
      <w:r w:rsidR="00FA6A88">
        <w:t xml:space="preserve">, </w:t>
      </w:r>
      <w:r w:rsidRPr="00B877BC">
        <w:t>j</w:t>
      </w:r>
      <w:r w:rsidR="00FA6A88">
        <w:t>’</w:t>
      </w:r>
      <w:r w:rsidRPr="00B877BC">
        <w:t>aperçus un homme vénérable qui descendait les marches de Saint-Roch</w:t>
      </w:r>
      <w:r w:rsidR="00FA6A88">
        <w:t xml:space="preserve">. </w:t>
      </w:r>
      <w:r w:rsidRPr="00B877BC">
        <w:t>C</w:t>
      </w:r>
      <w:r w:rsidR="00FA6A88">
        <w:t>’</w:t>
      </w:r>
      <w:r w:rsidRPr="00B877BC">
        <w:t>était un si doux vieillard qu</w:t>
      </w:r>
      <w:r w:rsidR="00FA6A88">
        <w:t>’</w:t>
      </w:r>
      <w:r w:rsidRPr="00B877BC">
        <w:t>il répandait comme de la tiédeur à l</w:t>
      </w:r>
      <w:r w:rsidR="00FA6A88">
        <w:t>’</w:t>
      </w:r>
      <w:r w:rsidRPr="00B877BC">
        <w:t>entour de lui</w:t>
      </w:r>
      <w:r w:rsidR="00FA6A88">
        <w:t xml:space="preserve">. </w:t>
      </w:r>
      <w:r w:rsidRPr="00B877BC">
        <w:t>On avait</w:t>
      </w:r>
      <w:r w:rsidR="00FA6A88">
        <w:t xml:space="preserve">, </w:t>
      </w:r>
      <w:r w:rsidRPr="00B877BC">
        <w:t>en le regardant</w:t>
      </w:r>
      <w:r w:rsidR="00FA6A88">
        <w:t xml:space="preserve">, </w:t>
      </w:r>
      <w:r w:rsidRPr="00B877BC">
        <w:t xml:space="preserve">la sensation de manger de la </w:t>
      </w:r>
      <w:r w:rsidR="00FA6A88">
        <w:t>moel</w:t>
      </w:r>
      <w:r w:rsidRPr="00B877BC">
        <w:t>le de veau</w:t>
      </w:r>
      <w:r w:rsidR="00FA6A88">
        <w:t xml:space="preserve">. </w:t>
      </w:r>
      <w:r w:rsidRPr="00B877BC">
        <w:t>Ses modestes mains déversaient toutes les cl</w:t>
      </w:r>
      <w:r w:rsidRPr="00B877BC">
        <w:t>é</w:t>
      </w:r>
      <w:r w:rsidRPr="00B877BC">
        <w:t>mences disponibles et son menu pas lui donnait l</w:t>
      </w:r>
      <w:r w:rsidR="00FA6A88">
        <w:t>’</w:t>
      </w:r>
      <w:r w:rsidRPr="00B877BC">
        <w:t>air d</w:t>
      </w:r>
      <w:r w:rsidR="00FA6A88">
        <w:t>’</w:t>
      </w:r>
      <w:r w:rsidRPr="00B877BC">
        <w:t>un bo</w:t>
      </w:r>
      <w:r w:rsidRPr="00B877BC">
        <w:t>n</w:t>
      </w:r>
      <w:r w:rsidRPr="00B877BC">
        <w:t>homme en sucre qui marcherait sur des entrailles de lapin</w:t>
      </w:r>
      <w:r w:rsidR="00FA6A88">
        <w:t xml:space="preserve">. </w:t>
      </w:r>
      <w:r w:rsidRPr="00B877BC">
        <w:t>Le ciel qu</w:t>
      </w:r>
      <w:r w:rsidR="00FA6A88">
        <w:t>’</w:t>
      </w:r>
      <w:r w:rsidRPr="00B877BC">
        <w:t>il interrogeait d</w:t>
      </w:r>
      <w:r w:rsidR="00FA6A88">
        <w:t>’</w:t>
      </w:r>
      <w:r w:rsidRPr="00B877BC">
        <w:t>un œil affable était</w:t>
      </w:r>
      <w:r w:rsidR="00FA6A88">
        <w:t xml:space="preserve">, </w:t>
      </w:r>
      <w:r w:rsidRPr="00B877BC">
        <w:t>à n</w:t>
      </w:r>
      <w:r w:rsidR="00FA6A88">
        <w:t>’</w:t>
      </w:r>
      <w:r w:rsidRPr="00B877BC">
        <w:t>en pas douter</w:t>
      </w:r>
      <w:r w:rsidR="00FA6A88">
        <w:t xml:space="preserve">, </w:t>
      </w:r>
      <w:r w:rsidRPr="00B877BC">
        <w:t>son ami</w:t>
      </w:r>
      <w:r w:rsidR="00FA6A88">
        <w:t xml:space="preserve">, </w:t>
      </w:r>
      <w:r w:rsidRPr="00B877BC">
        <w:t>son camarade le plus intime</w:t>
      </w:r>
      <w:r w:rsidR="00FA6A88">
        <w:t xml:space="preserve">. </w:t>
      </w:r>
      <w:r w:rsidRPr="00B877BC">
        <w:t>Il venait certainement d</w:t>
      </w:r>
      <w:r w:rsidR="00FA6A88">
        <w:t>’</w:t>
      </w:r>
      <w:r w:rsidRPr="00B877BC">
        <w:t>accomplir des exercices de piété d</w:t>
      </w:r>
      <w:r w:rsidR="00FA6A88">
        <w:t>’</w:t>
      </w:r>
      <w:r w:rsidRPr="00B877BC">
        <w:t>une indiscutable ferveur et s</w:t>
      </w:r>
      <w:r w:rsidR="00FA6A88">
        <w:t>’</w:t>
      </w:r>
      <w:r w:rsidRPr="00B877BC">
        <w:t>acheminait</w:t>
      </w:r>
      <w:r w:rsidR="00FA6A88">
        <w:t xml:space="preserve">, </w:t>
      </w:r>
      <w:r w:rsidRPr="00B877BC">
        <w:t>à coup sûr</w:t>
      </w:r>
      <w:r w:rsidR="00FA6A88">
        <w:t xml:space="preserve">, </w:t>
      </w:r>
      <w:r w:rsidRPr="00B877BC">
        <w:t>vers des pratiques fraternelles que les chatteries du ciel pouvaient seules récompenser</w:t>
      </w:r>
      <w:r w:rsidR="00FA6A88">
        <w:t xml:space="preserve"> – </w:t>
      </w:r>
      <w:r w:rsidRPr="00B877BC">
        <w:t>un peu plus tard</w:t>
      </w:r>
      <w:r w:rsidR="00FA6A88">
        <w:t>.</w:t>
      </w:r>
    </w:p>
    <w:p w14:paraId="3C082F4A" w14:textId="77777777" w:rsidR="00FA6A88" w:rsidRDefault="00A92B34" w:rsidP="00FA6A88">
      <w:r w:rsidRPr="00B877BC">
        <w:lastRenderedPageBreak/>
        <w:t>Je conclus immédiatement de cet examen qu</w:t>
      </w:r>
      <w:r w:rsidR="00FA6A88">
        <w:t>’</w:t>
      </w:r>
      <w:r w:rsidRPr="00B877BC">
        <w:t>un parfait drôle était devant moi</w:t>
      </w:r>
      <w:r w:rsidR="00FA6A88">
        <w:t xml:space="preserve">, </w:t>
      </w:r>
      <w:r w:rsidRPr="00B877BC">
        <w:t>et m</w:t>
      </w:r>
      <w:r w:rsidR="00FA6A88">
        <w:t>’</w:t>
      </w:r>
      <w:r w:rsidRPr="00B877BC">
        <w:t>approchant</w:t>
      </w:r>
      <w:r w:rsidR="00FA6A88">
        <w:t> :</w:t>
      </w:r>
    </w:p>
    <w:p w14:paraId="401BD08D" w14:textId="77777777" w:rsidR="00FA6A88" w:rsidRDefault="00FA6A88" w:rsidP="00FA6A88">
      <w:r>
        <w:t>— </w:t>
      </w:r>
      <w:r w:rsidR="00A92B34" w:rsidRPr="00B877BC">
        <w:t>Monsieur</w:t>
      </w:r>
      <w:r>
        <w:t xml:space="preserve">, </w:t>
      </w:r>
      <w:r w:rsidR="00A92B34" w:rsidRPr="00B877BC">
        <w:t>lui dis-je d</w:t>
      </w:r>
      <w:r>
        <w:t>’</w:t>
      </w:r>
      <w:r w:rsidR="00A92B34" w:rsidRPr="00B877BC">
        <w:t>une voix brève et sourde</w:t>
      </w:r>
      <w:r>
        <w:t xml:space="preserve">, </w:t>
      </w:r>
      <w:r w:rsidR="00A92B34" w:rsidRPr="00B877BC">
        <w:t>prenez garde</w:t>
      </w:r>
      <w:r>
        <w:t xml:space="preserve"> ! </w:t>
      </w:r>
      <w:r w:rsidR="00A92B34" w:rsidRPr="00B877BC">
        <w:rPr>
          <w:i/>
          <w:iCs/>
        </w:rPr>
        <w:t>Le</w:t>
      </w:r>
      <w:r w:rsidR="00A92B34" w:rsidRPr="00B877BC">
        <w:t xml:space="preserve"> </w:t>
      </w:r>
      <w:r w:rsidR="00A92B34" w:rsidRPr="00B877BC">
        <w:rPr>
          <w:i/>
          <w:iCs/>
        </w:rPr>
        <w:t>torchon</w:t>
      </w:r>
      <w:r w:rsidR="00A92B34" w:rsidRPr="00B877BC">
        <w:t xml:space="preserve"> </w:t>
      </w:r>
      <w:r w:rsidR="00A92B34" w:rsidRPr="00B877BC">
        <w:rPr>
          <w:i/>
          <w:iCs/>
        </w:rPr>
        <w:t>brûle</w:t>
      </w:r>
      <w:r>
        <w:t> !</w:t>
      </w:r>
    </w:p>
    <w:p w14:paraId="0DB9D163" w14:textId="77777777" w:rsidR="00FA6A88" w:rsidRDefault="00A92B34" w:rsidP="00FA6A88">
      <w:r w:rsidRPr="00B877BC">
        <w:t>Vous savez qu</w:t>
      </w:r>
      <w:r w:rsidR="00FA6A88">
        <w:t>’</w:t>
      </w:r>
      <w:r w:rsidRPr="00B877BC">
        <w:t>il n</w:t>
      </w:r>
      <w:r w:rsidR="00FA6A88">
        <w:t>’</w:t>
      </w:r>
      <w:r w:rsidRPr="00B877BC">
        <w:t>est pas facile de m</w:t>
      </w:r>
      <w:r w:rsidR="00FA6A88">
        <w:t>’</w:t>
      </w:r>
      <w:r w:rsidRPr="00B877BC">
        <w:t>étonner</w:t>
      </w:r>
      <w:r w:rsidR="00FA6A88">
        <w:t xml:space="preserve">. </w:t>
      </w:r>
      <w:r w:rsidRPr="00B877BC">
        <w:t>Eh</w:t>
      </w:r>
      <w:r w:rsidR="00FA6A88">
        <w:t xml:space="preserve"> ! </w:t>
      </w:r>
      <w:r w:rsidRPr="00B877BC">
        <w:t>bien</w:t>
      </w:r>
      <w:r w:rsidR="00FA6A88">
        <w:t xml:space="preserve">, </w:t>
      </w:r>
      <w:r w:rsidRPr="00B877BC">
        <w:t>mes amis</w:t>
      </w:r>
      <w:r w:rsidR="00FA6A88">
        <w:t xml:space="preserve">, </w:t>
      </w:r>
      <w:r w:rsidRPr="00B877BC">
        <w:t>l</w:t>
      </w:r>
      <w:r w:rsidR="00FA6A88">
        <w:t>’</w:t>
      </w:r>
      <w:r w:rsidRPr="00B877BC">
        <w:t>effet de cette parole me déconcerta jusqu</w:t>
      </w:r>
      <w:r w:rsidR="00FA6A88">
        <w:t>’</w:t>
      </w:r>
      <w:r w:rsidRPr="00B877BC">
        <w:t>à me re</w:t>
      </w:r>
      <w:r w:rsidRPr="00B877BC">
        <w:t>n</w:t>
      </w:r>
      <w:r w:rsidRPr="00B877BC">
        <w:t>dre imbécile pour quelques heures</w:t>
      </w:r>
      <w:r w:rsidR="00FA6A88">
        <w:t>.</w:t>
      </w:r>
    </w:p>
    <w:p w14:paraId="718F48BC" w14:textId="77777777" w:rsidR="00FA6A88" w:rsidRDefault="00A92B34" w:rsidP="00FA6A88">
      <w:r w:rsidRPr="00B877BC">
        <w:t>Le personnage devint vert</w:t>
      </w:r>
      <w:r w:rsidR="00FA6A88">
        <w:t xml:space="preserve">, </w:t>
      </w:r>
      <w:r w:rsidRPr="00B877BC">
        <w:t>me jeta les yeux fous et désesp</w:t>
      </w:r>
      <w:r w:rsidRPr="00B877BC">
        <w:t>é</w:t>
      </w:r>
      <w:r w:rsidRPr="00B877BC">
        <w:t>rés d</w:t>
      </w:r>
      <w:r w:rsidR="00FA6A88">
        <w:t>’</w:t>
      </w:r>
      <w:r w:rsidRPr="00B877BC">
        <w:t>un nègre entamé par un crocodile</w:t>
      </w:r>
      <w:r w:rsidR="00FA6A88">
        <w:t xml:space="preserve">, </w:t>
      </w:r>
      <w:r w:rsidRPr="00B877BC">
        <w:t>se mit à trembler co</w:t>
      </w:r>
      <w:r w:rsidRPr="00B877BC">
        <w:t>m</w:t>
      </w:r>
      <w:r w:rsidRPr="00B877BC">
        <w:t>me une avenue de trembles et s</w:t>
      </w:r>
      <w:r w:rsidR="00FA6A88">
        <w:t>’</w:t>
      </w:r>
      <w:r w:rsidRPr="00B877BC">
        <w:t>élança dans une voiture qui di</w:t>
      </w:r>
      <w:r w:rsidRPr="00B877BC">
        <w:t>s</w:t>
      </w:r>
      <w:r w:rsidRPr="00B877BC">
        <w:t>parut instantanément</w:t>
      </w:r>
      <w:r w:rsidR="00FA6A88">
        <w:t>.</w:t>
      </w:r>
    </w:p>
    <w:p w14:paraId="3DB2165A" w14:textId="77777777" w:rsidR="00FA6A88" w:rsidRDefault="00A92B34" w:rsidP="00FA6A88">
      <w:r w:rsidRPr="00B877BC">
        <w:t>Voici donc ce que j</w:t>
      </w:r>
      <w:r w:rsidR="00FA6A88">
        <w:t>’</w:t>
      </w:r>
      <w:r w:rsidRPr="00B877BC">
        <w:t>avais à vous dire</w:t>
      </w:r>
      <w:r w:rsidR="00FA6A88">
        <w:t xml:space="preserve">. </w:t>
      </w:r>
      <w:r w:rsidRPr="00B877BC">
        <w:t>Je suis persuadé qu</w:t>
      </w:r>
      <w:r w:rsidR="00FA6A88">
        <w:t>’</w:t>
      </w:r>
      <w:r w:rsidRPr="00B877BC">
        <w:t>une expérience analogue</w:t>
      </w:r>
      <w:r w:rsidR="00FA6A88">
        <w:t xml:space="preserve">, </w:t>
      </w:r>
      <w:r w:rsidRPr="00B877BC">
        <w:t>en la supposant très bien faite</w:t>
      </w:r>
      <w:r w:rsidR="00FA6A88">
        <w:t xml:space="preserve">, </w:t>
      </w:r>
      <w:r w:rsidRPr="00B877BC">
        <w:t>donnerait</w:t>
      </w:r>
      <w:r w:rsidR="00FA6A88">
        <w:t xml:space="preserve">, </w:t>
      </w:r>
      <w:r w:rsidRPr="00B877BC">
        <w:t>dix-neuf fois sur vingt</w:t>
      </w:r>
      <w:r w:rsidR="00FA6A88">
        <w:t xml:space="preserve">, </w:t>
      </w:r>
      <w:r w:rsidRPr="00B877BC">
        <w:t>le même résultat</w:t>
      </w:r>
      <w:r w:rsidR="00FA6A88">
        <w:t xml:space="preserve">. </w:t>
      </w:r>
      <w:r w:rsidRPr="00B877BC">
        <w:t>Il ne tient qu</w:t>
      </w:r>
      <w:r w:rsidR="00FA6A88">
        <w:t>’</w:t>
      </w:r>
      <w:r w:rsidRPr="00B877BC">
        <w:t>à vous d</w:t>
      </w:r>
      <w:r w:rsidR="00FA6A88">
        <w:t>’</w:t>
      </w:r>
      <w:r w:rsidRPr="00B877BC">
        <w:t>essayer</w:t>
      </w:r>
      <w:r w:rsidR="00FA6A88">
        <w:t xml:space="preserve">. </w:t>
      </w:r>
      <w:r w:rsidRPr="00B877BC">
        <w:t>Les consciences modernes sont tellement endettées qu</w:t>
      </w:r>
      <w:r w:rsidR="00FA6A88">
        <w:t>’</w:t>
      </w:r>
      <w:r w:rsidRPr="00B877BC">
        <w:t xml:space="preserve">il est au pouvoir du premier audacieux venu de se transformer en coup de tonnerre et de circuler comme </w:t>
      </w:r>
      <w:smartTag w:uri="urn:schemas-microsoft-com:office:smarttags" w:element="PersonName">
        <w:smartTagPr>
          <w:attr w:name="ProductID" w:val="la Gorgone"/>
        </w:smartTagPr>
        <w:r w:rsidRPr="00B877BC">
          <w:t>la Go</w:t>
        </w:r>
        <w:r w:rsidRPr="00B877BC">
          <w:t>r</w:t>
        </w:r>
        <w:r w:rsidRPr="00B877BC">
          <w:t>gone</w:t>
        </w:r>
      </w:smartTag>
      <w:r w:rsidRPr="00B877BC">
        <w:t xml:space="preserve"> au milieu des foules honorables</w:t>
      </w:r>
      <w:r w:rsidR="00FA6A88">
        <w:t>.</w:t>
      </w:r>
    </w:p>
    <w:p w14:paraId="4D8EA69A" w14:textId="77777777" w:rsidR="00FA6A88" w:rsidRDefault="00FA6A88" w:rsidP="00FA6A88">
      <w:pPr>
        <w:pStyle w:val="Etoile"/>
      </w:pPr>
      <w:r>
        <w:t>* * *</w:t>
      </w:r>
    </w:p>
    <w:p w14:paraId="565D4FD7" w14:textId="77777777" w:rsidR="00FA6A88" w:rsidRDefault="00FA6A88" w:rsidP="00FA6A88">
      <w:r>
        <w:t>— </w:t>
      </w:r>
      <w:r w:rsidR="00A92B34" w:rsidRPr="00B877BC">
        <w:t>Parbleu</w:t>
      </w:r>
      <w:r>
        <w:t xml:space="preserve"> ! </w:t>
      </w:r>
      <w:r w:rsidR="00A92B34" w:rsidRPr="00B877BC">
        <w:t>s</w:t>
      </w:r>
      <w:r>
        <w:t>’</w:t>
      </w:r>
      <w:r w:rsidR="00A92B34" w:rsidRPr="00B877BC">
        <w:t xml:space="preserve">écria le tonitruant </w:t>
      </w:r>
      <w:proofErr w:type="spellStart"/>
      <w:r w:rsidR="00A92B34" w:rsidRPr="00B877BC">
        <w:t>Rodolosse</w:t>
      </w:r>
      <w:proofErr w:type="spellEnd"/>
      <w:r>
        <w:t xml:space="preserve">, </w:t>
      </w:r>
      <w:r w:rsidR="00A92B34" w:rsidRPr="00B877BC">
        <w:t>vous tombez singulièrement</w:t>
      </w:r>
      <w:r>
        <w:t xml:space="preserve">, </w:t>
      </w:r>
      <w:r w:rsidR="00A92B34" w:rsidRPr="00B877BC">
        <w:t>mon cher</w:t>
      </w:r>
      <w:r>
        <w:t xml:space="preserve">. </w:t>
      </w:r>
      <w:r w:rsidR="00A92B34" w:rsidRPr="00B877BC">
        <w:t>J</w:t>
      </w:r>
      <w:r>
        <w:t>’</w:t>
      </w:r>
      <w:r w:rsidR="00A92B34" w:rsidRPr="00B877BC">
        <w:t>ai sur moi</w:t>
      </w:r>
      <w:r>
        <w:t xml:space="preserve">, </w:t>
      </w:r>
      <w:r w:rsidR="00A92B34" w:rsidRPr="00B877BC">
        <w:t>depuis quelques jours</w:t>
      </w:r>
      <w:r>
        <w:t xml:space="preserve">, </w:t>
      </w:r>
      <w:r w:rsidR="00A92B34" w:rsidRPr="00B877BC">
        <w:t>une lettre confidentielle que je vais vous lire à l</w:t>
      </w:r>
      <w:r>
        <w:t>’</w:t>
      </w:r>
      <w:r w:rsidR="00A92B34" w:rsidRPr="00B877BC">
        <w:t>instant</w:t>
      </w:r>
      <w:r>
        <w:t xml:space="preserve">. </w:t>
      </w:r>
      <w:r w:rsidR="00A92B34" w:rsidRPr="00B877BC">
        <w:t>Je ne suis pas un ecclésiastique pour garder le secret des confessions et</w:t>
      </w:r>
      <w:r>
        <w:t xml:space="preserve">, </w:t>
      </w:r>
      <w:r w:rsidR="00A92B34" w:rsidRPr="00B877BC">
        <w:t>d</w:t>
      </w:r>
      <w:r>
        <w:t>’</w:t>
      </w:r>
      <w:r w:rsidR="00A92B34" w:rsidRPr="00B877BC">
        <w:t>ailleurs</w:t>
      </w:r>
      <w:r>
        <w:t xml:space="preserve">, </w:t>
      </w:r>
      <w:r w:rsidR="00A92B34" w:rsidRPr="00B877BC">
        <w:t>je m</w:t>
      </w:r>
      <w:r>
        <w:t>’</w:t>
      </w:r>
      <w:r w:rsidR="00A92B34" w:rsidRPr="00B877BC">
        <w:t>arrêterai à la signature</w:t>
      </w:r>
      <w:r>
        <w:t xml:space="preserve">. </w:t>
      </w:r>
      <w:r w:rsidR="00A92B34" w:rsidRPr="00B877BC">
        <w:t>Mais les aveux de son auteur confirment et assermentent à tel point le paradoxe joyeux qu</w:t>
      </w:r>
      <w:r>
        <w:t>’</w:t>
      </w:r>
      <w:r w:rsidR="00A92B34" w:rsidRPr="00B877BC">
        <w:t>on vient d</w:t>
      </w:r>
      <w:r>
        <w:t>’</w:t>
      </w:r>
      <w:r w:rsidR="00A92B34" w:rsidRPr="00B877BC">
        <w:t>entendre qu</w:t>
      </w:r>
      <w:r>
        <w:t>’</w:t>
      </w:r>
      <w:r w:rsidR="00A92B34" w:rsidRPr="00B877BC">
        <w:t>il me serait impossible de vous priver d</w:t>
      </w:r>
      <w:r>
        <w:t>’</w:t>
      </w:r>
      <w:r w:rsidR="00A92B34" w:rsidRPr="00B877BC">
        <w:t>un témoignage si concluant</w:t>
      </w:r>
      <w:r>
        <w:t>.</w:t>
      </w:r>
    </w:p>
    <w:p w14:paraId="52B71B07" w14:textId="77777777" w:rsidR="00FA6A88" w:rsidRDefault="00A92B34" w:rsidP="00FA6A88">
      <w:r w:rsidRPr="00B877BC">
        <w:t>La lettre que voici</w:t>
      </w:r>
      <w:r w:rsidR="00FA6A88">
        <w:t xml:space="preserve">, </w:t>
      </w:r>
      <w:r w:rsidRPr="00B877BC">
        <w:t>continua-t-il</w:t>
      </w:r>
      <w:r w:rsidR="00FA6A88">
        <w:t xml:space="preserve">, </w:t>
      </w:r>
      <w:r w:rsidRPr="00B877BC">
        <w:t>exhibant une feuille de papier</w:t>
      </w:r>
      <w:r w:rsidR="00FA6A88">
        <w:t xml:space="preserve">, </w:t>
      </w:r>
      <w:r w:rsidRPr="00B877BC">
        <w:t>est d</w:t>
      </w:r>
      <w:r w:rsidR="00FA6A88">
        <w:t>’</w:t>
      </w:r>
      <w:r w:rsidRPr="00B877BC">
        <w:t>un artiste fort connu et parfaitement honorable</w:t>
      </w:r>
      <w:r w:rsidR="00FA6A88">
        <w:t xml:space="preserve">, </w:t>
      </w:r>
      <w:r w:rsidRPr="00B877BC">
        <w:lastRenderedPageBreak/>
        <w:t>vous m</w:t>
      </w:r>
      <w:r w:rsidR="00FA6A88">
        <w:t>’</w:t>
      </w:r>
      <w:r w:rsidRPr="00B877BC">
        <w:t>entendez bien</w:t>
      </w:r>
      <w:r w:rsidR="00FA6A88">
        <w:t xml:space="preserve"> ? </w:t>
      </w:r>
      <w:r w:rsidRPr="00B877BC">
        <w:t>parfaitement et absolument ho-no-ra-</w:t>
      </w:r>
      <w:proofErr w:type="spellStart"/>
      <w:r w:rsidRPr="00B877BC">
        <w:t>ble</w:t>
      </w:r>
      <w:proofErr w:type="spellEnd"/>
      <w:r w:rsidR="00FA6A88">
        <w:t>.</w:t>
      </w:r>
    </w:p>
    <w:p w14:paraId="46D0ED53" w14:textId="77777777" w:rsidR="00FA6A88" w:rsidRDefault="00FA6A88" w:rsidP="00FA6A88">
      <w:r>
        <w:t>« </w:t>
      </w:r>
      <w:r w:rsidR="00A92B34" w:rsidRPr="00B877BC">
        <w:t>Cher monsieur</w:t>
      </w:r>
      <w:r>
        <w:t xml:space="preserve">, </w:t>
      </w:r>
      <w:r w:rsidR="00A92B34" w:rsidRPr="00B877BC">
        <w:t xml:space="preserve">vous me </w:t>
      </w:r>
      <w:proofErr w:type="spellStart"/>
      <w:r w:rsidR="00A92B34" w:rsidRPr="00B877BC">
        <w:t>fîtes</w:t>
      </w:r>
      <w:proofErr w:type="spellEnd"/>
      <w:r w:rsidR="00A92B34" w:rsidRPr="00B877BC">
        <w:t xml:space="preserve"> l</w:t>
      </w:r>
      <w:r>
        <w:t>’</w:t>
      </w:r>
      <w:r w:rsidR="00A92B34" w:rsidRPr="00B877BC">
        <w:t>honneur</w:t>
      </w:r>
      <w:r>
        <w:t xml:space="preserve">, </w:t>
      </w:r>
      <w:r w:rsidR="00A92B34" w:rsidRPr="00B877BC">
        <w:t>il y a quelques jours</w:t>
      </w:r>
      <w:r>
        <w:t xml:space="preserve">, </w:t>
      </w:r>
      <w:r w:rsidR="00A92B34" w:rsidRPr="00B877BC">
        <w:t>de remarquer en moi une certaine tristesse que rien ne dissipe et dont la cause vous échappait</w:t>
      </w:r>
      <w:r>
        <w:t xml:space="preserve">. </w:t>
      </w:r>
      <w:r w:rsidR="00A92B34" w:rsidRPr="00B877BC">
        <w:t>Vous insistâtes pour la connaître</w:t>
      </w:r>
      <w:r>
        <w:t xml:space="preserve">. </w:t>
      </w:r>
      <w:r w:rsidR="00A92B34" w:rsidRPr="00B877BC">
        <w:t>Je me décide aujourd</w:t>
      </w:r>
      <w:r>
        <w:t>’</w:t>
      </w:r>
      <w:r w:rsidR="00A92B34" w:rsidRPr="00B877BC">
        <w:t>hui à vous satisfaire</w:t>
      </w:r>
      <w:r>
        <w:t>.</w:t>
      </w:r>
    </w:p>
    <w:p w14:paraId="5DDA175C" w14:textId="77777777" w:rsidR="00FA6A88" w:rsidRDefault="00FA6A88" w:rsidP="00FA6A88">
      <w:r>
        <w:t>» </w:t>
      </w:r>
      <w:r w:rsidR="00A92B34" w:rsidRPr="00B877BC">
        <w:t>C</w:t>
      </w:r>
      <w:r>
        <w:t>’</w:t>
      </w:r>
      <w:r w:rsidR="00A92B34" w:rsidRPr="00B877BC">
        <w:t>est un secret terrible et passablement dangereux que je porte depuis quinze ans</w:t>
      </w:r>
      <w:r>
        <w:t xml:space="preserve">. </w:t>
      </w:r>
      <w:r w:rsidR="00A92B34" w:rsidRPr="00B877BC">
        <w:t>Vous paraissez avoir vu plus profo</w:t>
      </w:r>
      <w:r w:rsidR="00A92B34" w:rsidRPr="00B877BC">
        <w:t>n</w:t>
      </w:r>
      <w:r w:rsidR="00A92B34" w:rsidRPr="00B877BC">
        <w:t>dément en moi que les autres hommes</w:t>
      </w:r>
      <w:r>
        <w:t xml:space="preserve">. </w:t>
      </w:r>
      <w:r w:rsidR="00A92B34" w:rsidRPr="00B877BC">
        <w:t>Peut-être ne serez-vous pas trop étonné</w:t>
      </w:r>
      <w:r>
        <w:t xml:space="preserve">. </w:t>
      </w:r>
      <w:r w:rsidR="00A92B34" w:rsidRPr="00B877BC">
        <w:t>Peut-être même sentirez-vous quelque pitié pour un individu lamentable que le monde croit heureux et que déchirent continuellement des remords atroces</w:t>
      </w:r>
      <w:r>
        <w:t>.</w:t>
      </w:r>
    </w:p>
    <w:p w14:paraId="488E2F93" w14:textId="77777777" w:rsidR="00FA6A88" w:rsidRDefault="00FA6A88" w:rsidP="00FA6A88">
      <w:r>
        <w:t>» </w:t>
      </w:r>
      <w:r w:rsidR="00A92B34" w:rsidRPr="00B877BC">
        <w:t>N</w:t>
      </w:r>
      <w:r>
        <w:t>’</w:t>
      </w:r>
      <w:r w:rsidR="00A92B34" w:rsidRPr="00B877BC">
        <w:t>importe</w:t>
      </w:r>
      <w:r>
        <w:t xml:space="preserve">, </w:t>
      </w:r>
      <w:r w:rsidR="00A92B34" w:rsidRPr="00B877BC">
        <w:t>je me livre à vous dans l</w:t>
      </w:r>
      <w:r>
        <w:t>’</w:t>
      </w:r>
      <w:r w:rsidR="00A92B34" w:rsidRPr="00B877BC">
        <w:t>espoir d</w:t>
      </w:r>
      <w:r>
        <w:t>’</w:t>
      </w:r>
      <w:r w:rsidR="00A92B34" w:rsidRPr="00B877BC">
        <w:t>être soulagé d</w:t>
      </w:r>
      <w:r>
        <w:t>’</w:t>
      </w:r>
      <w:r w:rsidR="00A92B34" w:rsidRPr="00B877BC">
        <w:t>une partie de ce fardeau chaque jour plus accablant</w:t>
      </w:r>
      <w:r>
        <w:t xml:space="preserve">. </w:t>
      </w:r>
      <w:r w:rsidR="00A92B34" w:rsidRPr="00B877BC">
        <w:t>On finit toujours par être forcé de se confesser à quelqu</w:t>
      </w:r>
      <w:r>
        <w:t>’</w:t>
      </w:r>
      <w:r w:rsidR="00A92B34" w:rsidRPr="00B877BC">
        <w:t>un</w:t>
      </w:r>
      <w:r>
        <w:t xml:space="preserve">, </w:t>
      </w:r>
      <w:r w:rsidR="00A92B34" w:rsidRPr="00B877BC">
        <w:t>et je vous choisis pour n</w:t>
      </w:r>
      <w:r>
        <w:t>’</w:t>
      </w:r>
      <w:r w:rsidR="00A92B34" w:rsidRPr="00B877BC">
        <w:t>être pas exposé à la tentation de m</w:t>
      </w:r>
      <w:r>
        <w:t>’</w:t>
      </w:r>
      <w:r w:rsidR="00A92B34" w:rsidRPr="00B877BC">
        <w:t>adresser au premier gendarme venu</w:t>
      </w:r>
      <w:r>
        <w:t xml:space="preserve">, </w:t>
      </w:r>
      <w:r w:rsidR="00A92B34" w:rsidRPr="00B877BC">
        <w:t>puisque je n</w:t>
      </w:r>
      <w:r>
        <w:t>’</w:t>
      </w:r>
      <w:r w:rsidR="00A92B34" w:rsidRPr="00B877BC">
        <w:t>ai pas le courage de che</w:t>
      </w:r>
      <w:r w:rsidR="00A92B34" w:rsidRPr="00B877BC">
        <w:t>r</w:t>
      </w:r>
      <w:r w:rsidR="00A92B34" w:rsidRPr="00B877BC">
        <w:t>cher un prêtre</w:t>
      </w:r>
      <w:r>
        <w:t>.</w:t>
      </w:r>
    </w:p>
    <w:p w14:paraId="2607B9FD" w14:textId="77777777" w:rsidR="00FA6A88" w:rsidRDefault="00FA6A88" w:rsidP="00FA6A88">
      <w:r>
        <w:t>» </w:t>
      </w:r>
      <w:r w:rsidR="00A92B34" w:rsidRPr="00B877BC">
        <w:t>Rassurez-vous</w:t>
      </w:r>
      <w:r>
        <w:t xml:space="preserve">, </w:t>
      </w:r>
      <w:r w:rsidR="00A92B34" w:rsidRPr="00B877BC">
        <w:t>ce ne sera pas long</w:t>
      </w:r>
      <w:r>
        <w:t>.</w:t>
      </w:r>
    </w:p>
    <w:p w14:paraId="1B3A7A8C" w14:textId="77777777" w:rsidR="00FA6A88" w:rsidRDefault="00FA6A88" w:rsidP="00FA6A88">
      <w:r>
        <w:t>» </w:t>
      </w:r>
      <w:r w:rsidR="00A92B34" w:rsidRPr="00B877BC">
        <w:t>En 187</w:t>
      </w:r>
      <w:r>
        <w:t xml:space="preserve">…, </w:t>
      </w:r>
      <w:r w:rsidR="00A92B34" w:rsidRPr="00B877BC">
        <w:t>j</w:t>
      </w:r>
      <w:r>
        <w:t>’</w:t>
      </w:r>
      <w:r w:rsidR="00A92B34" w:rsidRPr="00B877BC">
        <w:t>avais vingt-cinq ans et je crevais de misère</w:t>
      </w:r>
      <w:r>
        <w:t xml:space="preserve">. </w:t>
      </w:r>
      <w:r w:rsidR="00A92B34" w:rsidRPr="00B877BC">
        <w:t>À cette époque</w:t>
      </w:r>
      <w:r>
        <w:t xml:space="preserve">, </w:t>
      </w:r>
      <w:r w:rsidR="00A92B34" w:rsidRPr="00B877BC">
        <w:t>rien ne pouvait me faire pressentir le succès futur et la consécutive prospérité que m</w:t>
      </w:r>
      <w:r>
        <w:t>’</w:t>
      </w:r>
      <w:r w:rsidR="00A92B34" w:rsidRPr="00B877BC">
        <w:t>envient sans doute</w:t>
      </w:r>
      <w:r>
        <w:t xml:space="preserve">, </w:t>
      </w:r>
      <w:r w:rsidR="00A92B34" w:rsidRPr="00B877BC">
        <w:t>a</w:t>
      </w:r>
      <w:r w:rsidR="00A92B34" w:rsidRPr="00B877BC">
        <w:t>u</w:t>
      </w:r>
      <w:r w:rsidR="00A92B34" w:rsidRPr="00B877BC">
        <w:t>jourd</w:t>
      </w:r>
      <w:r>
        <w:t>’</w:t>
      </w:r>
      <w:r w:rsidR="00A92B34" w:rsidRPr="00B877BC">
        <w:t>hui</w:t>
      </w:r>
      <w:r>
        <w:t xml:space="preserve">, </w:t>
      </w:r>
      <w:r w:rsidR="00A92B34" w:rsidRPr="00B877BC">
        <w:t>quelques pauvres diables qui ont hérité de ma d</w:t>
      </w:r>
      <w:r w:rsidR="00A92B34" w:rsidRPr="00B877BC">
        <w:t>é</w:t>
      </w:r>
      <w:r w:rsidR="00A92B34" w:rsidRPr="00B877BC">
        <w:t>tresse</w:t>
      </w:r>
      <w:r>
        <w:t xml:space="preserve">. </w:t>
      </w:r>
      <w:r w:rsidR="00A92B34" w:rsidRPr="00B877BC">
        <w:t>J</w:t>
      </w:r>
      <w:r>
        <w:t>’</w:t>
      </w:r>
      <w:r w:rsidR="00A92B34" w:rsidRPr="00B877BC">
        <w:t>étais</w:t>
      </w:r>
      <w:r>
        <w:t xml:space="preserve">, </w:t>
      </w:r>
      <w:r w:rsidR="00A92B34" w:rsidRPr="00B877BC">
        <w:t>alors</w:t>
      </w:r>
      <w:r>
        <w:t xml:space="preserve">, </w:t>
      </w:r>
      <w:r w:rsidR="00A92B34" w:rsidRPr="00B877BC">
        <w:t>dévoré moi-même de la plus basse</w:t>
      </w:r>
      <w:r>
        <w:t xml:space="preserve">, </w:t>
      </w:r>
      <w:r w:rsidR="00A92B34" w:rsidRPr="00B877BC">
        <w:t>de la plus haineuse envie</w:t>
      </w:r>
      <w:r>
        <w:t xml:space="preserve">. </w:t>
      </w:r>
      <w:r w:rsidR="00A92B34" w:rsidRPr="00B877BC">
        <w:t>Féru de la beauté de mon âme et ne do</w:t>
      </w:r>
      <w:r w:rsidR="00A92B34" w:rsidRPr="00B877BC">
        <w:t>u</w:t>
      </w:r>
      <w:r w:rsidR="00A92B34" w:rsidRPr="00B877BC">
        <w:t>tant pas de mon génie</w:t>
      </w:r>
      <w:r>
        <w:t xml:space="preserve">, </w:t>
      </w:r>
      <w:r w:rsidR="00A92B34" w:rsidRPr="00B877BC">
        <w:t>pouvais-je tolérer que des gens vulgaires</w:t>
      </w:r>
      <w:r>
        <w:t xml:space="preserve">, </w:t>
      </w:r>
      <w:r w:rsidR="00A92B34" w:rsidRPr="00B877BC">
        <w:t>de déf</w:t>
      </w:r>
      <w:r w:rsidR="00A92B34" w:rsidRPr="00B877BC">
        <w:t>i</w:t>
      </w:r>
      <w:r w:rsidR="00A92B34" w:rsidRPr="00B877BC">
        <w:t>nitifs crétins et d</w:t>
      </w:r>
      <w:r>
        <w:t>’</w:t>
      </w:r>
      <w:r w:rsidR="00A92B34" w:rsidRPr="00B877BC">
        <w:t>imperfectibles cancres possédassent impunément des habitations</w:t>
      </w:r>
      <w:r>
        <w:t xml:space="preserve">, </w:t>
      </w:r>
      <w:r w:rsidR="00A92B34" w:rsidRPr="00B877BC">
        <w:t>des femmes</w:t>
      </w:r>
      <w:r>
        <w:t xml:space="preserve">, </w:t>
      </w:r>
      <w:r w:rsidR="00A92B34" w:rsidRPr="00B877BC">
        <w:t>des cochons</w:t>
      </w:r>
      <w:r>
        <w:t xml:space="preserve">, </w:t>
      </w:r>
      <w:r w:rsidR="00A92B34" w:rsidRPr="00B877BC">
        <w:t>des pommes de terre</w:t>
      </w:r>
      <w:r>
        <w:t xml:space="preserve">, </w:t>
      </w:r>
      <w:r w:rsidR="00A92B34" w:rsidRPr="00B877BC">
        <w:t>cependant que le plus grand artiste du monde couchait sous le pavillon des chastes étoiles</w:t>
      </w:r>
      <w:r>
        <w:t> ?</w:t>
      </w:r>
    </w:p>
    <w:p w14:paraId="0A7325EA" w14:textId="77777777" w:rsidR="00FA6A88" w:rsidRDefault="00FA6A88" w:rsidP="00FA6A88">
      <w:r>
        <w:lastRenderedPageBreak/>
        <w:t>» </w:t>
      </w:r>
      <w:r w:rsidR="00A92B34" w:rsidRPr="00B877BC">
        <w:t>Car j</w:t>
      </w:r>
      <w:r>
        <w:t>’</w:t>
      </w:r>
      <w:r w:rsidR="00A92B34" w:rsidRPr="00B877BC">
        <w:t>étais sans domicile</w:t>
      </w:r>
      <w:r>
        <w:t xml:space="preserve">, </w:t>
      </w:r>
      <w:r w:rsidR="00A92B34" w:rsidRPr="00B877BC">
        <w:t>sans argent</w:t>
      </w:r>
      <w:r>
        <w:t xml:space="preserve">, </w:t>
      </w:r>
      <w:r w:rsidR="00A92B34" w:rsidRPr="00B877BC">
        <w:t>quelquefois même sans poches</w:t>
      </w:r>
      <w:r>
        <w:t xml:space="preserve">, </w:t>
      </w:r>
      <w:r w:rsidR="00A92B34" w:rsidRPr="00B877BC">
        <w:t>et mon estomac d</w:t>
      </w:r>
      <w:r>
        <w:t>’</w:t>
      </w:r>
      <w:r w:rsidR="00A92B34" w:rsidRPr="00B877BC">
        <w:t>adolescent récriminait sous la loi dure de l</w:t>
      </w:r>
      <w:r>
        <w:t>’</w:t>
      </w:r>
      <w:r w:rsidR="00A92B34" w:rsidRPr="00B877BC">
        <w:t>appétit le plus insatiable</w:t>
      </w:r>
      <w:r>
        <w:t>.</w:t>
      </w:r>
    </w:p>
    <w:p w14:paraId="6752C4CC" w14:textId="77777777" w:rsidR="00FA6A88" w:rsidRDefault="00FA6A88" w:rsidP="00FA6A88">
      <w:r>
        <w:t>» </w:t>
      </w:r>
      <w:r w:rsidR="00A92B34" w:rsidRPr="00B877BC">
        <w:t>Stimulé par un trafiquant de chair humaine</w:t>
      </w:r>
      <w:r>
        <w:t xml:space="preserve">, </w:t>
      </w:r>
      <w:r w:rsidR="00A92B34" w:rsidRPr="00B877BC">
        <w:t>j</w:t>
      </w:r>
      <w:r>
        <w:t>’</w:t>
      </w:r>
      <w:r w:rsidR="00A92B34" w:rsidRPr="00B877BC">
        <w:t>avais e</w:t>
      </w:r>
      <w:r w:rsidR="00A92B34" w:rsidRPr="00B877BC">
        <w:t>n</w:t>
      </w:r>
      <w:r w:rsidR="00A92B34" w:rsidRPr="00B877BC">
        <w:t>trepris le courtage des assurances sur la vie des autres et ne pa</w:t>
      </w:r>
      <w:r w:rsidR="00A92B34" w:rsidRPr="00B877BC">
        <w:t>r</w:t>
      </w:r>
      <w:r w:rsidR="00A92B34" w:rsidRPr="00B877BC">
        <w:t>venant pas à décrocher la moindre police</w:t>
      </w:r>
      <w:r>
        <w:t xml:space="preserve">, </w:t>
      </w:r>
      <w:r w:rsidR="00A92B34" w:rsidRPr="00B877BC">
        <w:t>j</w:t>
      </w:r>
      <w:r>
        <w:t>’</w:t>
      </w:r>
      <w:r w:rsidR="00A92B34" w:rsidRPr="00B877BC">
        <w:t>expirais littéral</w:t>
      </w:r>
      <w:r w:rsidR="00A92B34" w:rsidRPr="00B877BC">
        <w:t>e</w:t>
      </w:r>
      <w:r w:rsidR="00A92B34" w:rsidRPr="00B877BC">
        <w:t>ment de faim dans la campagne</w:t>
      </w:r>
      <w:r>
        <w:t xml:space="preserve">, </w:t>
      </w:r>
      <w:r w:rsidR="00A92B34" w:rsidRPr="00B877BC">
        <w:t>en m</w:t>
      </w:r>
      <w:r>
        <w:t>’</w:t>
      </w:r>
      <w:r w:rsidR="00A92B34" w:rsidRPr="00B877BC">
        <w:t>efforçant de gagner Paris de mon pied léger</w:t>
      </w:r>
      <w:r>
        <w:t>… »</w:t>
      </w:r>
    </w:p>
    <w:p w14:paraId="749A4F43" w14:textId="77777777" w:rsidR="00FA6A88" w:rsidRDefault="00FA6A88" w:rsidP="00FA6A88">
      <w:pPr>
        <w:pStyle w:val="Etoile"/>
      </w:pPr>
      <w:r>
        <w:t>* * *</w:t>
      </w:r>
    </w:p>
    <w:p w14:paraId="4D56D948" w14:textId="77777777" w:rsidR="00FA6A88" w:rsidRDefault="00A92B34" w:rsidP="00FA6A88">
      <w:r w:rsidRPr="00B877BC">
        <w:t>En cet endroit</w:t>
      </w:r>
      <w:r w:rsidR="00FA6A88">
        <w:t xml:space="preserve">, </w:t>
      </w:r>
      <w:r w:rsidRPr="00B877BC">
        <w:t>messieurs</w:t>
      </w:r>
      <w:r w:rsidR="00FA6A88">
        <w:t xml:space="preserve">, </w:t>
      </w:r>
      <w:r w:rsidRPr="00B877BC">
        <w:t>dit le lecteur</w:t>
      </w:r>
      <w:r w:rsidR="00FA6A88">
        <w:t xml:space="preserve">, </w:t>
      </w:r>
      <w:r w:rsidRPr="00B877BC">
        <w:t>les détails et les circonstances de lieu sont d</w:t>
      </w:r>
      <w:r w:rsidR="00FA6A88">
        <w:t>’</w:t>
      </w:r>
      <w:r w:rsidRPr="00B877BC">
        <w:t>une telle précision que je suis forcé de passer un assez grand nombre de lignes</w:t>
      </w:r>
      <w:r w:rsidR="00FA6A88">
        <w:t xml:space="preserve">. </w:t>
      </w:r>
      <w:r w:rsidRPr="00B877BC">
        <w:t>Vous êtes</w:t>
      </w:r>
      <w:r w:rsidR="00FA6A88">
        <w:t xml:space="preserve">, </w:t>
      </w:r>
      <w:r w:rsidRPr="00B877BC">
        <w:t>d</w:t>
      </w:r>
      <w:r w:rsidR="00FA6A88">
        <w:t>’</w:t>
      </w:r>
      <w:r w:rsidRPr="00B877BC">
        <w:t>ailleurs</w:t>
      </w:r>
      <w:r w:rsidR="00FA6A88">
        <w:t xml:space="preserve">, </w:t>
      </w:r>
      <w:r w:rsidRPr="00B877BC">
        <w:t>suffisamment édifiés sur la posture d</w:t>
      </w:r>
      <w:r w:rsidR="00FA6A88">
        <w:t>’</w:t>
      </w:r>
      <w:r w:rsidRPr="00B877BC">
        <w:t>âme de mon correspo</w:t>
      </w:r>
      <w:r w:rsidRPr="00B877BC">
        <w:t>n</w:t>
      </w:r>
      <w:r w:rsidRPr="00B877BC">
        <w:t>dant</w:t>
      </w:r>
      <w:r w:rsidR="00FA6A88">
        <w:t xml:space="preserve">. </w:t>
      </w:r>
      <w:r w:rsidRPr="00B877BC">
        <w:t>J</w:t>
      </w:r>
      <w:r w:rsidR="00FA6A88">
        <w:t>’</w:t>
      </w:r>
      <w:r w:rsidRPr="00B877BC">
        <w:t>arrive donc au dénouement</w:t>
      </w:r>
      <w:r w:rsidR="00FA6A88">
        <w:t>.</w:t>
      </w:r>
    </w:p>
    <w:p w14:paraId="3440D639" w14:textId="45FD980F" w:rsidR="00FA6A88" w:rsidRDefault="00FA6A88" w:rsidP="00FA6A88">
      <w:r>
        <w:t xml:space="preserve">« … </w:t>
      </w:r>
      <w:r w:rsidR="00A92B34" w:rsidRPr="00B877BC">
        <w:t>On était au mois d</w:t>
      </w:r>
      <w:r>
        <w:t>’</w:t>
      </w:r>
      <w:r w:rsidR="00A92B34" w:rsidRPr="00B877BC">
        <w:t>août et la chaleur avait été insu</w:t>
      </w:r>
      <w:r w:rsidR="00A92B34" w:rsidRPr="00B877BC">
        <w:t>p</w:t>
      </w:r>
      <w:r w:rsidR="00A92B34" w:rsidRPr="00B877BC">
        <w:t>portable tout le long du jour</w:t>
      </w:r>
      <w:r>
        <w:t xml:space="preserve">. </w:t>
      </w:r>
      <w:r w:rsidR="00A92B34" w:rsidRPr="00B877BC">
        <w:t>Exténué</w:t>
      </w:r>
      <w:r>
        <w:t xml:space="preserve">, </w:t>
      </w:r>
      <w:r w:rsidR="00A92B34" w:rsidRPr="00B877BC">
        <w:t>incapable de marcher sous ce soleil féroce</w:t>
      </w:r>
      <w:r>
        <w:t xml:space="preserve">, </w:t>
      </w:r>
      <w:r w:rsidR="00A92B34" w:rsidRPr="00B877BC">
        <w:t>j</w:t>
      </w:r>
      <w:r>
        <w:t>’</w:t>
      </w:r>
      <w:r w:rsidR="00A92B34" w:rsidRPr="00B877BC">
        <w:t>avais dormi ou essayé de dormir au bord du chemin</w:t>
      </w:r>
      <w:r>
        <w:t xml:space="preserve">, </w:t>
      </w:r>
      <w:r w:rsidR="00A92B34" w:rsidRPr="00B877BC">
        <w:t>à l</w:t>
      </w:r>
      <w:r>
        <w:t>’</w:t>
      </w:r>
      <w:r w:rsidR="00A92B34" w:rsidRPr="00B877BC">
        <w:t>abri d</w:t>
      </w:r>
      <w:r>
        <w:t>’</w:t>
      </w:r>
      <w:r w:rsidR="00A92B34" w:rsidRPr="00B877BC">
        <w:t>une meule immense</w:t>
      </w:r>
      <w:r>
        <w:t xml:space="preserve">, </w:t>
      </w:r>
      <w:r w:rsidR="00A92B34" w:rsidRPr="00B877BC">
        <w:t>la dernière d</w:t>
      </w:r>
      <w:r>
        <w:t>’</w:t>
      </w:r>
      <w:r w:rsidR="00A92B34" w:rsidRPr="00B877BC">
        <w:t>une lo</w:t>
      </w:r>
      <w:r w:rsidR="00A92B34" w:rsidRPr="00B877BC">
        <w:t>n</w:t>
      </w:r>
      <w:r w:rsidR="00A92B34" w:rsidRPr="00B877BC">
        <w:t xml:space="preserve">gue file qui commençait à la grange </w:t>
      </w:r>
      <w:r w:rsidR="001A589A" w:rsidRPr="00B877BC">
        <w:t>d</w:t>
      </w:r>
      <w:r>
        <w:t>’</w:t>
      </w:r>
      <w:r w:rsidR="001A589A">
        <w:t>un</w:t>
      </w:r>
      <w:r w:rsidR="001A589A" w:rsidRPr="00B877BC">
        <w:t xml:space="preserve">e </w:t>
      </w:r>
      <w:r w:rsidR="00A92B34" w:rsidRPr="00B877BC">
        <w:t>métairie où on m</w:t>
      </w:r>
      <w:r>
        <w:t>’</w:t>
      </w:r>
      <w:r w:rsidR="00A92B34" w:rsidRPr="00B877BC">
        <w:t>avait refusé brutalement l</w:t>
      </w:r>
      <w:r>
        <w:t>’</w:t>
      </w:r>
      <w:r w:rsidR="00A92B34" w:rsidRPr="00B877BC">
        <w:t>hospitalité</w:t>
      </w:r>
      <w:r>
        <w:t>.</w:t>
      </w:r>
    </w:p>
    <w:p w14:paraId="2B664066" w14:textId="77777777" w:rsidR="00FA6A88" w:rsidRDefault="00FA6A88" w:rsidP="00FA6A88">
      <w:r>
        <w:t>» </w:t>
      </w:r>
      <w:r w:rsidR="00A92B34" w:rsidRPr="00B877BC">
        <w:t>Quand je me réveillai</w:t>
      </w:r>
      <w:r>
        <w:t xml:space="preserve">, </w:t>
      </w:r>
      <w:r w:rsidR="00A92B34" w:rsidRPr="00B877BC">
        <w:t>la nuit était tout à fait venue</w:t>
      </w:r>
      <w:r>
        <w:t xml:space="preserve">. </w:t>
      </w:r>
      <w:r w:rsidR="00A92B34" w:rsidRPr="00B877BC">
        <w:t>Une délicieuse nuit sans lune</w:t>
      </w:r>
      <w:r>
        <w:t xml:space="preserve">. </w:t>
      </w:r>
      <w:r w:rsidR="00A92B34" w:rsidRPr="00B877BC">
        <w:t>Il me sembla que je franchirais sans peine les quatre ou cinq lieues qui me séparaient encore de P</w:t>
      </w:r>
      <w:r w:rsidR="00A92B34" w:rsidRPr="00B877BC">
        <w:t>a</w:t>
      </w:r>
      <w:r w:rsidR="00A92B34" w:rsidRPr="00B877BC">
        <w:t>ris</w:t>
      </w:r>
      <w:r>
        <w:t xml:space="preserve">. </w:t>
      </w:r>
      <w:r w:rsidR="00A92B34" w:rsidRPr="00B877BC">
        <w:t>Mais j</w:t>
      </w:r>
      <w:r>
        <w:t>’</w:t>
      </w:r>
      <w:r w:rsidR="00A92B34" w:rsidRPr="00B877BC">
        <w:t>avais si faim que je fus au moment de pleurer</w:t>
      </w:r>
      <w:r>
        <w:t>.</w:t>
      </w:r>
    </w:p>
    <w:p w14:paraId="6EF39FC7" w14:textId="77777777" w:rsidR="00FA6A88" w:rsidRDefault="00FA6A88" w:rsidP="00FA6A88">
      <w:r>
        <w:t>» </w:t>
      </w:r>
      <w:r w:rsidR="00A92B34" w:rsidRPr="00B877BC">
        <w:t>Comme je cherchais machinalement dans mes guenilles un reste de pain</w:t>
      </w:r>
      <w:r>
        <w:t xml:space="preserve">, </w:t>
      </w:r>
      <w:r w:rsidR="00A92B34" w:rsidRPr="00B877BC">
        <w:t>une bouchée de n</w:t>
      </w:r>
      <w:r>
        <w:t>’</w:t>
      </w:r>
      <w:r w:rsidR="00A92B34" w:rsidRPr="00B877BC">
        <w:t>importe quoi</w:t>
      </w:r>
      <w:r>
        <w:t xml:space="preserve">, </w:t>
      </w:r>
      <w:r w:rsidR="00A92B34" w:rsidRPr="00B877BC">
        <w:t>ma main re</w:t>
      </w:r>
      <w:r w:rsidR="00A92B34" w:rsidRPr="00B877BC">
        <w:t>n</w:t>
      </w:r>
      <w:r w:rsidR="00A92B34" w:rsidRPr="00B877BC">
        <w:t>contra un objet que je crus être une vieille croûte</w:t>
      </w:r>
      <w:r>
        <w:t xml:space="preserve">. </w:t>
      </w:r>
      <w:r w:rsidR="00A92B34" w:rsidRPr="00B877BC">
        <w:t xml:space="preserve">Aussitôt je le </w:t>
      </w:r>
      <w:proofErr w:type="spellStart"/>
      <w:r w:rsidR="00A92B34" w:rsidRPr="00B877BC">
        <w:t>portai</w:t>
      </w:r>
      <w:proofErr w:type="spellEnd"/>
      <w:r w:rsidR="00A92B34" w:rsidRPr="00B877BC">
        <w:t xml:space="preserve"> à ma bouche en rugissant de bonheur</w:t>
      </w:r>
      <w:r>
        <w:t>.</w:t>
      </w:r>
    </w:p>
    <w:p w14:paraId="6F797B66" w14:textId="4332189B" w:rsidR="00FA6A88" w:rsidRDefault="00FA6A88" w:rsidP="00FA6A88">
      <w:r>
        <w:t>» </w:t>
      </w:r>
      <w:r w:rsidR="00A92B34" w:rsidRPr="00B877BC">
        <w:rPr>
          <w:i/>
          <w:iCs/>
        </w:rPr>
        <w:t>C</w:t>
      </w:r>
      <w:r>
        <w:rPr>
          <w:i/>
          <w:iCs/>
        </w:rPr>
        <w:t>’</w:t>
      </w:r>
      <w:r w:rsidR="00A92B34" w:rsidRPr="00B877BC">
        <w:rPr>
          <w:i/>
          <w:iCs/>
        </w:rPr>
        <w:t>était</w:t>
      </w:r>
      <w:r w:rsidR="00A92B34" w:rsidRPr="00B877BC">
        <w:t xml:space="preserve"> </w:t>
      </w:r>
      <w:r w:rsidR="00A92B34" w:rsidRPr="00B877BC">
        <w:rPr>
          <w:i/>
          <w:iCs/>
        </w:rPr>
        <w:t>une</w:t>
      </w:r>
      <w:r w:rsidR="00A92B34" w:rsidRPr="00B877BC">
        <w:t xml:space="preserve"> </w:t>
      </w:r>
      <w:r w:rsidR="00C7160D">
        <w:rPr>
          <w:i/>
          <w:iCs/>
        </w:rPr>
        <w:t>b</w:t>
      </w:r>
      <w:r w:rsidR="00C7160D" w:rsidRPr="00B877BC">
        <w:rPr>
          <w:i/>
          <w:iCs/>
        </w:rPr>
        <w:t>o</w:t>
      </w:r>
      <w:r w:rsidR="00C7160D">
        <w:rPr>
          <w:i/>
          <w:iCs/>
        </w:rPr>
        <w:t>î</w:t>
      </w:r>
      <w:r w:rsidR="00C7160D" w:rsidRPr="00B877BC">
        <w:rPr>
          <w:i/>
          <w:iCs/>
        </w:rPr>
        <w:t>te</w:t>
      </w:r>
      <w:r w:rsidR="00C7160D" w:rsidRPr="00B877BC">
        <w:t xml:space="preserve"> </w:t>
      </w:r>
      <w:r w:rsidR="00A92B34" w:rsidRPr="00B877BC">
        <w:rPr>
          <w:i/>
          <w:iCs/>
        </w:rPr>
        <w:t>d</w:t>
      </w:r>
      <w:r>
        <w:rPr>
          <w:i/>
          <w:iCs/>
        </w:rPr>
        <w:t>’</w:t>
      </w:r>
      <w:r w:rsidR="00A92B34" w:rsidRPr="00B877BC">
        <w:rPr>
          <w:i/>
          <w:iCs/>
        </w:rPr>
        <w:t>allumettes</w:t>
      </w:r>
      <w:r>
        <w:t>.</w:t>
      </w:r>
    </w:p>
    <w:p w14:paraId="20168850" w14:textId="77777777" w:rsidR="00FA6A88" w:rsidRDefault="00FA6A88" w:rsidP="00FA6A88">
      <w:r>
        <w:lastRenderedPageBreak/>
        <w:t>» </w:t>
      </w:r>
      <w:r w:rsidR="00A92B34" w:rsidRPr="00B877BC">
        <w:t>Je ne l</w:t>
      </w:r>
      <w:r>
        <w:t>’</w:t>
      </w:r>
      <w:r w:rsidR="00A92B34" w:rsidRPr="00B877BC">
        <w:t>avalai pas</w:t>
      </w:r>
      <w:r>
        <w:t xml:space="preserve">, </w:t>
      </w:r>
      <w:r w:rsidR="00A92B34" w:rsidRPr="00B877BC">
        <w:t>cette boîte maudite</w:t>
      </w:r>
      <w:r>
        <w:t xml:space="preserve">, </w:t>
      </w:r>
      <w:r w:rsidR="00A92B34" w:rsidRPr="00B877BC">
        <w:t>cette boîte infâme dont je n</w:t>
      </w:r>
      <w:r>
        <w:t>’</w:t>
      </w:r>
      <w:r w:rsidR="00A92B34" w:rsidRPr="00B877BC">
        <w:t>ai jamais pu m</w:t>
      </w:r>
      <w:r>
        <w:t>’</w:t>
      </w:r>
      <w:r w:rsidR="00A92B34" w:rsidRPr="00B877BC">
        <w:t>expliquer la présence et que m</w:t>
      </w:r>
      <w:r>
        <w:t>’</w:t>
      </w:r>
      <w:r w:rsidR="00A92B34" w:rsidRPr="00B877BC">
        <w:t>envoyèrent sans doute les démons</w:t>
      </w:r>
      <w:r>
        <w:t>.</w:t>
      </w:r>
    </w:p>
    <w:p w14:paraId="6B773F1A" w14:textId="77777777" w:rsidR="00FA6A88" w:rsidRDefault="00FA6A88" w:rsidP="00FA6A88">
      <w:r>
        <w:t>» </w:t>
      </w:r>
      <w:r w:rsidR="00A92B34" w:rsidRPr="00B877BC">
        <w:t>Cependant quelque chose descendit en moi</w:t>
      </w:r>
      <w:r>
        <w:t xml:space="preserve">, </w:t>
      </w:r>
      <w:r w:rsidR="00A92B34" w:rsidRPr="00B877BC">
        <w:t>quelque ch</w:t>
      </w:r>
      <w:r w:rsidR="00A92B34" w:rsidRPr="00B877BC">
        <w:t>o</w:t>
      </w:r>
      <w:r w:rsidR="00A92B34" w:rsidRPr="00B877BC">
        <w:t>se qui me parut meilleur que le rassasiement de mes intestins</w:t>
      </w:r>
      <w:r>
        <w:t xml:space="preserve">. </w:t>
      </w:r>
      <w:r w:rsidR="00A92B34" w:rsidRPr="00B877BC">
        <w:t>Je fus saturé</w:t>
      </w:r>
      <w:r>
        <w:t xml:space="preserve">, </w:t>
      </w:r>
      <w:r w:rsidR="00A92B34" w:rsidRPr="00B877BC">
        <w:t>soûlé</w:t>
      </w:r>
      <w:r>
        <w:t xml:space="preserve">, </w:t>
      </w:r>
      <w:r w:rsidR="00A92B34" w:rsidRPr="00B877BC">
        <w:rPr>
          <w:i/>
          <w:iCs/>
        </w:rPr>
        <w:t>rafraîchi</w:t>
      </w:r>
      <w:r w:rsidR="00A92B34" w:rsidRPr="00B877BC">
        <w:t xml:space="preserve"> du vin délectable de la haine et de la vengeance</w:t>
      </w:r>
      <w:r>
        <w:t xml:space="preserve">. </w:t>
      </w:r>
      <w:r w:rsidR="00A92B34" w:rsidRPr="00B877BC">
        <w:t>J</w:t>
      </w:r>
      <w:r>
        <w:t>’</w:t>
      </w:r>
      <w:r w:rsidR="00A92B34" w:rsidRPr="00B877BC">
        <w:t>avais remarqué qu</w:t>
      </w:r>
      <w:r>
        <w:t>’</w:t>
      </w:r>
      <w:r w:rsidR="00A92B34" w:rsidRPr="00B877BC">
        <w:t>un léger souffle passait</w:t>
      </w:r>
      <w:r>
        <w:t xml:space="preserve">, </w:t>
      </w:r>
      <w:r w:rsidR="00A92B34" w:rsidRPr="00B877BC">
        <w:t>filant du côté de la métairie</w:t>
      </w:r>
      <w:r>
        <w:t>…</w:t>
      </w:r>
    </w:p>
    <w:p w14:paraId="5A5F5D06" w14:textId="77777777" w:rsidR="00FA6A88" w:rsidRDefault="00FA6A88" w:rsidP="00FA6A88">
      <w:r>
        <w:t>» </w:t>
      </w:r>
      <w:r w:rsidR="00A92B34" w:rsidRPr="00B877BC">
        <w:t>Une demi-heure plus tard</w:t>
      </w:r>
      <w:r>
        <w:t xml:space="preserve">, </w:t>
      </w:r>
      <w:r w:rsidR="00A92B34" w:rsidRPr="00B877BC">
        <w:t>tout flambait</w:t>
      </w:r>
      <w:r>
        <w:t xml:space="preserve">. </w:t>
      </w:r>
      <w:r w:rsidR="00A92B34" w:rsidRPr="00B877BC">
        <w:t>La maison i</w:t>
      </w:r>
      <w:r w:rsidR="00A92B34" w:rsidRPr="00B877BC">
        <w:t>n</w:t>
      </w:r>
      <w:r w:rsidR="00A92B34" w:rsidRPr="00B877BC">
        <w:t>hospitalière devint un amas de cendres et une vieille paralyt</w:t>
      </w:r>
      <w:r w:rsidR="00A92B34" w:rsidRPr="00B877BC">
        <w:t>i</w:t>
      </w:r>
      <w:r w:rsidR="00A92B34" w:rsidRPr="00B877BC">
        <w:t>que</w:t>
      </w:r>
      <w:r>
        <w:t xml:space="preserve">, </w:t>
      </w:r>
      <w:r w:rsidR="00A92B34" w:rsidRPr="00B877BC">
        <w:t>m</w:t>
      </w:r>
      <w:r>
        <w:t>’</w:t>
      </w:r>
      <w:r w:rsidR="00A92B34" w:rsidRPr="00B877BC">
        <w:t>a-t-on dit</w:t>
      </w:r>
      <w:r>
        <w:t xml:space="preserve">, </w:t>
      </w:r>
      <w:r w:rsidR="00A92B34" w:rsidRPr="00B877BC">
        <w:t>fut calcinée</w:t>
      </w:r>
      <w:r>
        <w:t xml:space="preserve">… </w:t>
      </w:r>
      <w:r w:rsidR="00A92B34" w:rsidRPr="00B877BC">
        <w:t>La justice n</w:t>
      </w:r>
      <w:r>
        <w:t>’</w:t>
      </w:r>
      <w:r w:rsidR="00A92B34" w:rsidRPr="00B877BC">
        <w:t>a jamais pu trouver le coupable</w:t>
      </w:r>
      <w:r>
        <w:t>… »</w:t>
      </w:r>
    </w:p>
    <w:p w14:paraId="39A7EFE5" w14:textId="77777777" w:rsidR="00FA6A88" w:rsidRDefault="00A92B34" w:rsidP="00FA6A88">
      <w:r w:rsidRPr="00B877BC">
        <w:t xml:space="preserve">Notre ami </w:t>
      </w:r>
      <w:proofErr w:type="spellStart"/>
      <w:r w:rsidRPr="00B877BC">
        <w:t>Rodolosse</w:t>
      </w:r>
      <w:proofErr w:type="spellEnd"/>
      <w:r w:rsidRPr="00B877BC">
        <w:t xml:space="preserve"> en était là</w:t>
      </w:r>
      <w:r w:rsidR="00FA6A88">
        <w:t xml:space="preserve">, </w:t>
      </w:r>
      <w:r w:rsidRPr="00B877BC">
        <w:t>lorsqu</w:t>
      </w:r>
      <w:r w:rsidR="00FA6A88">
        <w:t>’</w:t>
      </w:r>
      <w:r w:rsidRPr="00B877BC">
        <w:t>un sculpteur dont je contemplais la barbe soyeuse</w:t>
      </w:r>
      <w:r w:rsidR="00FA6A88">
        <w:t xml:space="preserve">, </w:t>
      </w:r>
      <w:r w:rsidRPr="00B877BC">
        <w:t xml:space="preserve">tourna vivement le bouton de la lampe qui nous éclairait et on entendit </w:t>
      </w:r>
      <w:r w:rsidRPr="00B877BC">
        <w:rPr>
          <w:i/>
          <w:iCs/>
        </w:rPr>
        <w:t>plusieurs</w:t>
      </w:r>
      <w:r w:rsidRPr="00B877BC">
        <w:t xml:space="preserve"> hommes sa</w:t>
      </w:r>
      <w:r w:rsidRPr="00B877BC">
        <w:t>n</w:t>
      </w:r>
      <w:r w:rsidRPr="00B877BC">
        <w:t>gloter dans les ténèbres</w:t>
      </w:r>
      <w:r w:rsidR="00FA6A88">
        <w:t>.</w:t>
      </w:r>
    </w:p>
    <w:p w14:paraId="57EC3CD0" w14:textId="17808CD8" w:rsidR="00A92B34" w:rsidRPr="00B877BC" w:rsidRDefault="00A92B34" w:rsidP="00FA6A88">
      <w:pPr>
        <w:pStyle w:val="Titre1"/>
      </w:pPr>
      <w:bookmarkStart w:id="24" w:name="_Toc198811659"/>
      <w:r w:rsidRPr="00B877BC">
        <w:lastRenderedPageBreak/>
        <w:t>XXII</w:t>
      </w:r>
      <w:r w:rsidRPr="00B877BC">
        <w:br/>
      </w:r>
      <w:r w:rsidRPr="00B877BC">
        <w:br/>
        <w:t>LA TAIE D</w:t>
      </w:r>
      <w:r w:rsidR="00FA6A88">
        <w:t>’</w:t>
      </w:r>
      <w:r w:rsidRPr="00B877BC">
        <w:t>ARGENT</w:t>
      </w:r>
      <w:bookmarkEnd w:id="24"/>
      <w:r w:rsidRPr="00B877BC">
        <w:br/>
      </w:r>
    </w:p>
    <w:p w14:paraId="417CB32E" w14:textId="77777777" w:rsidR="00FA6A88" w:rsidRDefault="00A92B34" w:rsidP="00FA6A88">
      <w:pPr>
        <w:jc w:val="right"/>
      </w:pPr>
      <w:r w:rsidRPr="00FA6A88">
        <w:rPr>
          <w:i/>
          <w:iCs/>
        </w:rPr>
        <w:t>À Alcide Guérin</w:t>
      </w:r>
    </w:p>
    <w:p w14:paraId="6829DD0A" w14:textId="77777777" w:rsidR="00FA6A88" w:rsidRDefault="00A92B34" w:rsidP="00FA6A88">
      <w:pPr>
        <w:jc w:val="right"/>
      </w:pPr>
      <w:r w:rsidRPr="00FA6A88">
        <w:rPr>
          <w:i/>
          <w:iCs/>
        </w:rPr>
        <w:t>Celui de mes contes que je préfère</w:t>
      </w:r>
      <w:r w:rsidR="00FA6A88" w:rsidRPr="00FA6A88">
        <w:rPr>
          <w:i/>
          <w:iCs/>
        </w:rPr>
        <w:t>.</w:t>
      </w:r>
    </w:p>
    <w:p w14:paraId="2644DA1A" w14:textId="77777777" w:rsidR="00FA6A88" w:rsidRDefault="00FA6A88" w:rsidP="00FA6A88">
      <w:r>
        <w:rPr>
          <w:i/>
          <w:iCs/>
        </w:rPr>
        <w:t>— </w:t>
      </w:r>
      <w:r w:rsidR="00A92B34" w:rsidRPr="00B877BC">
        <w:t>Ayez pitié d</w:t>
      </w:r>
      <w:r>
        <w:t>’</w:t>
      </w:r>
      <w:r w:rsidR="00A92B34" w:rsidRPr="00B877BC">
        <w:t>un pauvre clairvoyant</w:t>
      </w:r>
      <w:r>
        <w:t xml:space="preserve">, </w:t>
      </w:r>
      <w:r w:rsidR="00A92B34" w:rsidRPr="00B877BC">
        <w:t>s</w:t>
      </w:r>
      <w:r>
        <w:t>’</w:t>
      </w:r>
      <w:r w:rsidR="00A92B34" w:rsidRPr="00B877BC">
        <w:t>il vous plaît</w:t>
      </w:r>
      <w:r>
        <w:t> !</w:t>
      </w:r>
    </w:p>
    <w:p w14:paraId="72323E94" w14:textId="77777777" w:rsidR="00FA6A88" w:rsidRDefault="00A92B34" w:rsidP="00FA6A88">
      <w:r w:rsidRPr="00B877BC">
        <w:t>Histoire des plus banales</w:t>
      </w:r>
      <w:r w:rsidR="00FA6A88">
        <w:t xml:space="preserve">. </w:t>
      </w:r>
      <w:r w:rsidRPr="00B877BC">
        <w:t>Il avait eu le malheur d</w:t>
      </w:r>
      <w:r w:rsidR="00FA6A88">
        <w:t>’</w:t>
      </w:r>
      <w:r w:rsidRPr="00B877BC">
        <w:t>être a</w:t>
      </w:r>
      <w:r w:rsidRPr="00B877BC">
        <w:t>t</w:t>
      </w:r>
      <w:r w:rsidRPr="00B877BC">
        <w:t xml:space="preserve">teint de </w:t>
      </w:r>
      <w:r w:rsidRPr="00B877BC">
        <w:rPr>
          <w:i/>
          <w:iCs/>
        </w:rPr>
        <w:t>clairvoyance</w:t>
      </w:r>
      <w:r w:rsidRPr="00B877BC">
        <w:t xml:space="preserve"> à la suite d</w:t>
      </w:r>
      <w:r w:rsidR="00FA6A88">
        <w:t>’</w:t>
      </w:r>
      <w:r w:rsidRPr="00B877BC">
        <w:t>une catastrophe épouvantable dans laquelle un grand nombre d</w:t>
      </w:r>
      <w:r w:rsidR="00FA6A88">
        <w:t>’</w:t>
      </w:r>
      <w:r w:rsidRPr="00B877BC">
        <w:t>honnêtes gens avaient su</w:t>
      </w:r>
      <w:r w:rsidRPr="00B877BC">
        <w:t>c</w:t>
      </w:r>
      <w:r w:rsidRPr="00B877BC">
        <w:t>combé</w:t>
      </w:r>
      <w:r w:rsidR="00FA6A88">
        <w:t>.</w:t>
      </w:r>
    </w:p>
    <w:p w14:paraId="318FB20C" w14:textId="77777777" w:rsidR="00FA6A88" w:rsidRDefault="00A92B34" w:rsidP="00FA6A88">
      <w:r w:rsidRPr="00B877BC">
        <w:t>C</w:t>
      </w:r>
      <w:r w:rsidR="00FA6A88">
        <w:t>’</w:t>
      </w:r>
      <w:r w:rsidRPr="00B877BC">
        <w:t>était</w:t>
      </w:r>
      <w:r w:rsidR="00FA6A88">
        <w:t xml:space="preserve">, </w:t>
      </w:r>
      <w:r w:rsidRPr="00B877BC">
        <w:t>je crois</w:t>
      </w:r>
      <w:r w:rsidR="00FA6A88">
        <w:t xml:space="preserve">, </w:t>
      </w:r>
      <w:r w:rsidRPr="00B877BC">
        <w:t>une déconfiture de chemin de fer</w:t>
      </w:r>
      <w:r w:rsidR="00FA6A88">
        <w:t xml:space="preserve">, </w:t>
      </w:r>
      <w:r w:rsidRPr="00B877BC">
        <w:t>à moins que ce ne fut un naufrage</w:t>
      </w:r>
      <w:r w:rsidR="00FA6A88">
        <w:t xml:space="preserve">, </w:t>
      </w:r>
      <w:r w:rsidRPr="00B877BC">
        <w:t>un incendie ou un tremblement de terre</w:t>
      </w:r>
      <w:r w:rsidR="00FA6A88">
        <w:t xml:space="preserve">. </w:t>
      </w:r>
      <w:r w:rsidRPr="00B877BC">
        <w:t>On n</w:t>
      </w:r>
      <w:r w:rsidR="00FA6A88">
        <w:t>’</w:t>
      </w:r>
      <w:r w:rsidRPr="00B877BC">
        <w:t>a jamais pu savoir</w:t>
      </w:r>
      <w:r w:rsidR="00FA6A88">
        <w:t xml:space="preserve">. </w:t>
      </w:r>
      <w:r w:rsidRPr="00B877BC">
        <w:t>Il n</w:t>
      </w:r>
      <w:r w:rsidR="00FA6A88">
        <w:t>’</w:t>
      </w:r>
      <w:r w:rsidRPr="00B877BC">
        <w:t>en parlait pas volontiers et</w:t>
      </w:r>
      <w:r w:rsidR="00FA6A88">
        <w:t xml:space="preserve">, </w:t>
      </w:r>
      <w:r w:rsidRPr="00B877BC">
        <w:t>quelles que fussent les précautions ou les finesses</w:t>
      </w:r>
      <w:r w:rsidR="00FA6A88">
        <w:t xml:space="preserve">, </w:t>
      </w:r>
      <w:r w:rsidRPr="00B877BC">
        <w:t>il se dérobait toujours à l</w:t>
      </w:r>
      <w:r w:rsidR="00FA6A88">
        <w:t>’</w:t>
      </w:r>
      <w:r w:rsidRPr="00B877BC">
        <w:t>insultante curiosité des individus charitables</w:t>
      </w:r>
      <w:r w:rsidR="00FA6A88">
        <w:t>.</w:t>
      </w:r>
    </w:p>
    <w:p w14:paraId="69D1AB80" w14:textId="77777777" w:rsidR="00FA6A88" w:rsidRDefault="00A92B34" w:rsidP="00FA6A88">
      <w:r w:rsidRPr="00B877BC">
        <w:t>Je me rappellerai toujours sa décorative prestance de su</w:t>
      </w:r>
      <w:r w:rsidRPr="00B877BC">
        <w:t>p</w:t>
      </w:r>
      <w:r w:rsidRPr="00B877BC">
        <w:t>pliant</w:t>
      </w:r>
      <w:r w:rsidR="00FA6A88">
        <w:t xml:space="preserve">, </w:t>
      </w:r>
      <w:r w:rsidRPr="00B877BC">
        <w:t>sous le porche basilicaire de Saint-Isidore-le-Laboureur</w:t>
      </w:r>
      <w:r w:rsidR="00FA6A88">
        <w:t xml:space="preserve">, </w:t>
      </w:r>
      <w:r w:rsidRPr="00B877BC">
        <w:t>où il demandait l</w:t>
      </w:r>
      <w:r w:rsidR="00FA6A88">
        <w:t>’</w:t>
      </w:r>
      <w:r w:rsidRPr="00B877BC">
        <w:t>aumône</w:t>
      </w:r>
      <w:r w:rsidR="00FA6A88">
        <w:t xml:space="preserve">. </w:t>
      </w:r>
      <w:r w:rsidRPr="00B877BC">
        <w:t>Car sa ruine était absolue</w:t>
      </w:r>
      <w:r w:rsidR="00FA6A88">
        <w:t>.</w:t>
      </w:r>
    </w:p>
    <w:p w14:paraId="2F0FAC28" w14:textId="77777777" w:rsidR="00FA6A88" w:rsidRDefault="00A92B34" w:rsidP="00FA6A88">
      <w:r w:rsidRPr="00B877BC">
        <w:t>Impossible de résister à l</w:t>
      </w:r>
      <w:r w:rsidR="00FA6A88">
        <w:t>’</w:t>
      </w:r>
      <w:r w:rsidRPr="00B877BC">
        <w:t>attendrissement respectueux pr</w:t>
      </w:r>
      <w:r w:rsidRPr="00B877BC">
        <w:t>o</w:t>
      </w:r>
      <w:r w:rsidRPr="00B877BC">
        <w:t>voqué par une infortune si rare et si noblement supportée</w:t>
      </w:r>
      <w:r w:rsidR="00FA6A88">
        <w:t>.</w:t>
      </w:r>
    </w:p>
    <w:p w14:paraId="12374143" w14:textId="77777777" w:rsidR="00FA6A88" w:rsidRDefault="00A92B34" w:rsidP="00FA6A88">
      <w:r w:rsidRPr="00B877BC">
        <w:t>On sentait que ce personnage avait autrefois connu</w:t>
      </w:r>
      <w:r w:rsidR="00FA6A88">
        <w:t xml:space="preserve">, </w:t>
      </w:r>
      <w:r w:rsidRPr="00B877BC">
        <w:t>mieux que beaucoup d</w:t>
      </w:r>
      <w:r w:rsidR="00FA6A88">
        <w:t>’</w:t>
      </w:r>
      <w:r w:rsidRPr="00B877BC">
        <w:t>autres sans doute</w:t>
      </w:r>
      <w:r w:rsidR="00FA6A88">
        <w:t xml:space="preserve">, </w:t>
      </w:r>
      <w:r w:rsidRPr="00B877BC">
        <w:t>les joies précieuses de la c</w:t>
      </w:r>
      <w:r w:rsidRPr="00B877BC">
        <w:t>é</w:t>
      </w:r>
      <w:r w:rsidRPr="00B877BC">
        <w:t>cité</w:t>
      </w:r>
      <w:r w:rsidR="00FA6A88">
        <w:t>.</w:t>
      </w:r>
    </w:p>
    <w:p w14:paraId="6A600FA5" w14:textId="77777777" w:rsidR="00FA6A88" w:rsidRDefault="00A92B34" w:rsidP="00FA6A88">
      <w:r w:rsidRPr="00B877BC">
        <w:lastRenderedPageBreak/>
        <w:t>Une éducation brillante avait dû certainement affiner en lui cette inestimable faculté de ne rien voir</w:t>
      </w:r>
      <w:r w:rsidR="00FA6A88">
        <w:t xml:space="preserve">, </w:t>
      </w:r>
      <w:r w:rsidRPr="00B877BC">
        <w:t>qui est le privilège de tous les hommes</w:t>
      </w:r>
      <w:r w:rsidR="00FA6A88">
        <w:t xml:space="preserve">, </w:t>
      </w:r>
      <w:r w:rsidRPr="00B877BC">
        <w:t>à peu près sans exception</w:t>
      </w:r>
      <w:r w:rsidR="00FA6A88">
        <w:t xml:space="preserve">, </w:t>
      </w:r>
      <w:r w:rsidRPr="00B877BC">
        <w:t>et le critérium déc</w:t>
      </w:r>
      <w:r w:rsidRPr="00B877BC">
        <w:t>i</w:t>
      </w:r>
      <w:r w:rsidRPr="00B877BC">
        <w:t>sif de leur supériorité sur les simples brutes</w:t>
      </w:r>
      <w:r w:rsidR="00FA6A88">
        <w:t>.</w:t>
      </w:r>
    </w:p>
    <w:p w14:paraId="3326B303" w14:textId="77777777" w:rsidR="00FA6A88" w:rsidRDefault="00A92B34" w:rsidP="00FA6A88">
      <w:r w:rsidRPr="00B877BC">
        <w:t>Avant son accident</w:t>
      </w:r>
      <w:r w:rsidR="00FA6A88">
        <w:t xml:space="preserve">, </w:t>
      </w:r>
      <w:r w:rsidRPr="00B877BC">
        <w:t>il avait pu être</w:t>
      </w:r>
      <w:r w:rsidR="00FA6A88">
        <w:t xml:space="preserve">, </w:t>
      </w:r>
      <w:r w:rsidRPr="00B877BC">
        <w:t>on le devinait avec émotion</w:t>
      </w:r>
      <w:r w:rsidR="00FA6A88">
        <w:t xml:space="preserve">, </w:t>
      </w:r>
      <w:r w:rsidRPr="00B877BC">
        <w:t>un de ces aveugles remarquables appelés à devenir l</w:t>
      </w:r>
      <w:r w:rsidR="00FA6A88">
        <w:t>’</w:t>
      </w:r>
      <w:r w:rsidRPr="00B877BC">
        <w:t>ornement de leur patrie</w:t>
      </w:r>
      <w:r w:rsidR="00FA6A88">
        <w:t xml:space="preserve">, </w:t>
      </w:r>
      <w:r w:rsidRPr="00B877BC">
        <w:t>et il lui restait de cette époque une mélancolie de prince des ténèbres exilé dans la lumière</w:t>
      </w:r>
      <w:r w:rsidR="00FA6A88">
        <w:t>.</w:t>
      </w:r>
    </w:p>
    <w:p w14:paraId="2D72A132" w14:textId="77777777" w:rsidR="00FA6A88" w:rsidRDefault="00A92B34" w:rsidP="00FA6A88">
      <w:r w:rsidRPr="00B877BC">
        <w:t>Les offrandes</w:t>
      </w:r>
      <w:r w:rsidR="00FA6A88">
        <w:t xml:space="preserve">, </w:t>
      </w:r>
      <w:r w:rsidRPr="00B877BC">
        <w:t>cependant</w:t>
      </w:r>
      <w:r w:rsidR="00FA6A88">
        <w:t xml:space="preserve">, </w:t>
      </w:r>
      <w:r w:rsidRPr="00B877BC">
        <w:t>ne pleuvaient pas dans le vieux chapeau qu</w:t>
      </w:r>
      <w:r w:rsidR="00FA6A88">
        <w:t>’</w:t>
      </w:r>
      <w:r w:rsidRPr="00B877BC">
        <w:t>il tendait toujours aux passants</w:t>
      </w:r>
      <w:r w:rsidR="00FA6A88">
        <w:t xml:space="preserve">. </w:t>
      </w:r>
      <w:r w:rsidRPr="00B877BC">
        <w:t>Un mendiant fra</w:t>
      </w:r>
      <w:r w:rsidRPr="00B877BC">
        <w:t>p</w:t>
      </w:r>
      <w:r w:rsidRPr="00B877BC">
        <w:t>pé d</w:t>
      </w:r>
      <w:r w:rsidR="00FA6A88">
        <w:t>’</w:t>
      </w:r>
      <w:r w:rsidRPr="00B877BC">
        <w:t>une infirmité aussi extraordinaire déconcertait la munif</w:t>
      </w:r>
      <w:r w:rsidRPr="00B877BC">
        <w:t>i</w:t>
      </w:r>
      <w:r w:rsidRPr="00B877BC">
        <w:t>cence des dévots et des dévotes qui se hâtaient</w:t>
      </w:r>
      <w:r w:rsidR="00FA6A88">
        <w:t xml:space="preserve">, </w:t>
      </w:r>
      <w:r w:rsidRPr="00B877BC">
        <w:t>en l</w:t>
      </w:r>
      <w:r w:rsidR="00FA6A88">
        <w:t>’</w:t>
      </w:r>
      <w:r w:rsidRPr="00B877BC">
        <w:t>apercevant</w:t>
      </w:r>
      <w:r w:rsidR="00FA6A88">
        <w:t xml:space="preserve">, </w:t>
      </w:r>
      <w:r w:rsidRPr="00B877BC">
        <w:t>de pénétrer dans le sanctuaire</w:t>
      </w:r>
      <w:r w:rsidR="00FA6A88">
        <w:t>.</w:t>
      </w:r>
    </w:p>
    <w:p w14:paraId="60BE0E51" w14:textId="77777777" w:rsidR="00FA6A88" w:rsidRDefault="00A92B34" w:rsidP="00FA6A88">
      <w:r w:rsidRPr="00B877BC">
        <w:t>Instinctivement</w:t>
      </w:r>
      <w:r w:rsidR="00FA6A88">
        <w:t xml:space="preserve">, </w:t>
      </w:r>
      <w:r w:rsidRPr="00B877BC">
        <w:t>on se défiait d</w:t>
      </w:r>
      <w:r w:rsidR="00FA6A88">
        <w:t>’</w:t>
      </w:r>
      <w:r w:rsidRPr="00B877BC">
        <w:t>un nécessiteux qui voyait le soleil en plein midi</w:t>
      </w:r>
      <w:r w:rsidR="00FA6A88">
        <w:t xml:space="preserve">. </w:t>
      </w:r>
      <w:r w:rsidRPr="00B877BC">
        <w:t>Cela ne pouvait s</w:t>
      </w:r>
      <w:r w:rsidR="00FA6A88">
        <w:t>’</w:t>
      </w:r>
      <w:r w:rsidRPr="00B877BC">
        <w:t>expliquer que par quelque crime exceptionnel</w:t>
      </w:r>
      <w:r w:rsidR="00FA6A88">
        <w:t xml:space="preserve">, </w:t>
      </w:r>
      <w:r w:rsidRPr="00B877BC">
        <w:t>quelque sacrilège sans nom qu</w:t>
      </w:r>
      <w:r w:rsidR="00FA6A88">
        <w:t>’</w:t>
      </w:r>
      <w:r w:rsidRPr="00B877BC">
        <w:t>il expiait de la sorte</w:t>
      </w:r>
      <w:r w:rsidR="00FA6A88">
        <w:t xml:space="preserve">, </w:t>
      </w:r>
      <w:r w:rsidRPr="00B877BC">
        <w:t>et les parents le montraient de loin à leur géniture comme un témoignage vivant des redoutables sentences de Dieu</w:t>
      </w:r>
      <w:r w:rsidR="00FA6A88">
        <w:t>.</w:t>
      </w:r>
    </w:p>
    <w:p w14:paraId="61B21914" w14:textId="77777777" w:rsidR="00FA6A88" w:rsidRDefault="00A92B34" w:rsidP="00FA6A88">
      <w:r w:rsidRPr="00B877BC">
        <w:t>On avait même eu peur</w:t>
      </w:r>
      <w:r w:rsidR="00FA6A88">
        <w:t xml:space="preserve">, </w:t>
      </w:r>
      <w:r w:rsidRPr="00B877BC">
        <w:t>un instant</w:t>
      </w:r>
      <w:r w:rsidR="00FA6A88">
        <w:t xml:space="preserve">, </w:t>
      </w:r>
      <w:r w:rsidRPr="00B877BC">
        <w:t>de la contagion</w:t>
      </w:r>
      <w:r w:rsidR="00FA6A88">
        <w:t xml:space="preserve">, </w:t>
      </w:r>
      <w:r w:rsidRPr="00B877BC">
        <w:t>et le curé de la paroisse avait été sur le point de l</w:t>
      </w:r>
      <w:r w:rsidR="00FA6A88">
        <w:t>’</w:t>
      </w:r>
      <w:r w:rsidRPr="00B877BC">
        <w:t>expulser</w:t>
      </w:r>
      <w:r w:rsidR="00FA6A88">
        <w:t xml:space="preserve">. </w:t>
      </w:r>
      <w:r w:rsidRPr="00B877BC">
        <w:t>Par bo</w:t>
      </w:r>
      <w:r w:rsidRPr="00B877BC">
        <w:t>n</w:t>
      </w:r>
      <w:r w:rsidRPr="00B877BC">
        <w:t>heur</w:t>
      </w:r>
      <w:r w:rsidR="00FA6A88">
        <w:t xml:space="preserve">, </w:t>
      </w:r>
      <w:r w:rsidRPr="00B877BC">
        <w:t>un groupe de savants honorables</w:t>
      </w:r>
      <w:r w:rsidR="00FA6A88">
        <w:t xml:space="preserve">, </w:t>
      </w:r>
      <w:r w:rsidRPr="00B877BC">
        <w:t>dont la compétence ne pouvait être mise en doute</w:t>
      </w:r>
      <w:r w:rsidR="00FA6A88">
        <w:t xml:space="preserve">, </w:t>
      </w:r>
      <w:r w:rsidRPr="00B877BC">
        <w:t>avait déclaré</w:t>
      </w:r>
      <w:r w:rsidR="00FA6A88">
        <w:t xml:space="preserve">, </w:t>
      </w:r>
      <w:r w:rsidRPr="00B877BC">
        <w:t>non sans aigreur</w:t>
      </w:r>
      <w:r w:rsidR="00FA6A88">
        <w:t xml:space="preserve">, </w:t>
      </w:r>
      <w:r w:rsidRPr="00B877BC">
        <w:t>mais de la façon la plus péremptoire</w:t>
      </w:r>
      <w:r w:rsidR="00FA6A88">
        <w:t xml:space="preserve">, </w:t>
      </w:r>
      <w:r w:rsidRPr="00B877BC">
        <w:t xml:space="preserve">que </w:t>
      </w:r>
      <w:r w:rsidR="00FA6A88">
        <w:t>« </w:t>
      </w:r>
      <w:r w:rsidRPr="00B877BC">
        <w:t>ça ne se prenait pas</w:t>
      </w:r>
      <w:r w:rsidR="00FA6A88">
        <w:t> ».</w:t>
      </w:r>
    </w:p>
    <w:p w14:paraId="5EDFBE11" w14:textId="77777777" w:rsidR="00FA6A88" w:rsidRDefault="00FA6A88" w:rsidP="00FA6A88">
      <w:pPr>
        <w:pStyle w:val="Etoile"/>
      </w:pPr>
      <w:r>
        <w:t>* * *</w:t>
      </w:r>
    </w:p>
    <w:p w14:paraId="7BF8A92A" w14:textId="77777777" w:rsidR="00FA6A88" w:rsidRDefault="00A92B34" w:rsidP="00FA6A88">
      <w:r w:rsidRPr="00B877BC">
        <w:t>Il vivait donc chichement de rares aumônes et du maigre fruit des travaux futiles où il excellait</w:t>
      </w:r>
      <w:r w:rsidR="00FA6A88">
        <w:t>.</w:t>
      </w:r>
    </w:p>
    <w:p w14:paraId="5232DA5E" w14:textId="77777777" w:rsidR="00FA6A88" w:rsidRDefault="00A92B34" w:rsidP="00FA6A88">
      <w:r w:rsidRPr="00B877BC">
        <w:lastRenderedPageBreak/>
        <w:t>Il n</w:t>
      </w:r>
      <w:r w:rsidR="00FA6A88">
        <w:t>’</w:t>
      </w:r>
      <w:r w:rsidRPr="00B877BC">
        <w:t>avait pas son pareil pour enfiler des aiguilles</w:t>
      </w:r>
      <w:r w:rsidR="00FA6A88">
        <w:t xml:space="preserve">. </w:t>
      </w:r>
      <w:r w:rsidRPr="00B877BC">
        <w:t>Il enfilait même des perles avec une rapidité surprenante</w:t>
      </w:r>
      <w:r w:rsidR="00FA6A88">
        <w:t>.</w:t>
      </w:r>
    </w:p>
    <w:p w14:paraId="32512AAC" w14:textId="77777777" w:rsidR="00FA6A88" w:rsidRDefault="00A92B34" w:rsidP="00FA6A88">
      <w:r w:rsidRPr="00B877BC">
        <w:t>Personnellement</w:t>
      </w:r>
      <w:r w:rsidR="00FA6A88">
        <w:t xml:space="preserve">, </w:t>
      </w:r>
      <w:r w:rsidRPr="00B877BC">
        <w:t>je me vis forcé</w:t>
      </w:r>
      <w:r w:rsidR="00FA6A88">
        <w:t xml:space="preserve">, </w:t>
      </w:r>
      <w:r w:rsidRPr="00B877BC">
        <w:t>naguère</w:t>
      </w:r>
      <w:r w:rsidR="00FA6A88">
        <w:t xml:space="preserve">, </w:t>
      </w:r>
      <w:r w:rsidRPr="00B877BC">
        <w:t>de recourir à lui</w:t>
      </w:r>
      <w:r w:rsidR="00FA6A88">
        <w:t xml:space="preserve">, </w:t>
      </w:r>
      <w:r w:rsidRPr="00B877BC">
        <w:t>plusieurs fois</w:t>
      </w:r>
      <w:r w:rsidR="00FA6A88">
        <w:t xml:space="preserve">, </w:t>
      </w:r>
      <w:r w:rsidRPr="00B877BC">
        <w:t>pour déchiffrer les œuvres d</w:t>
      </w:r>
      <w:r w:rsidR="00FA6A88">
        <w:t>’</w:t>
      </w:r>
      <w:r w:rsidRPr="00B877BC">
        <w:t>un psychologue r</w:t>
      </w:r>
      <w:r w:rsidRPr="00B877BC">
        <w:t>e</w:t>
      </w:r>
      <w:r w:rsidRPr="00B877BC">
        <w:t>nommé qui avait adopté l</w:t>
      </w:r>
      <w:r w:rsidR="00FA6A88">
        <w:t>’</w:t>
      </w:r>
      <w:r w:rsidRPr="00B877BC">
        <w:t>usage d</w:t>
      </w:r>
      <w:r w:rsidR="00FA6A88">
        <w:t>’</w:t>
      </w:r>
      <w:r w:rsidRPr="00B877BC">
        <w:t>écrire avec des poils de ch</w:t>
      </w:r>
      <w:r w:rsidRPr="00B877BC">
        <w:t>a</w:t>
      </w:r>
      <w:r w:rsidRPr="00B877BC">
        <w:t>meau fendus en quatre</w:t>
      </w:r>
      <w:r w:rsidR="00FA6A88">
        <w:t>.</w:t>
      </w:r>
    </w:p>
    <w:p w14:paraId="76C5C585" w14:textId="77777777" w:rsidR="00FA6A88" w:rsidRDefault="00A92B34" w:rsidP="00FA6A88">
      <w:r w:rsidRPr="00B877BC">
        <w:t>C</w:t>
      </w:r>
      <w:r w:rsidR="00FA6A88">
        <w:t>’</w:t>
      </w:r>
      <w:r w:rsidRPr="00B877BC">
        <w:t>est ainsi que nous nous connûmes et que se forma l</w:t>
      </w:r>
      <w:r w:rsidR="00FA6A88">
        <w:t>’</w:t>
      </w:r>
      <w:r w:rsidRPr="00B877BC">
        <w:t>intimité regrettable qui devait</w:t>
      </w:r>
      <w:r w:rsidR="00FA6A88">
        <w:t xml:space="preserve">, </w:t>
      </w:r>
      <w:r w:rsidRPr="00B877BC">
        <w:t>un jour</w:t>
      </w:r>
      <w:r w:rsidR="00FA6A88">
        <w:t xml:space="preserve">, </w:t>
      </w:r>
      <w:r w:rsidRPr="00B877BC">
        <w:t>me coûter si cher</w:t>
      </w:r>
      <w:r w:rsidR="00FA6A88">
        <w:t>.</w:t>
      </w:r>
    </w:p>
    <w:p w14:paraId="1868DFF6" w14:textId="77777777" w:rsidR="00FA6A88" w:rsidRDefault="00A92B34" w:rsidP="00FA6A88">
      <w:r w:rsidRPr="00B877BC">
        <w:t>Dieu me préserve d</w:t>
      </w:r>
      <w:r w:rsidR="00FA6A88">
        <w:t>’</w:t>
      </w:r>
      <w:r w:rsidRPr="00B877BC">
        <w:t>être dur pour un pauvre monstre qui</w:t>
      </w:r>
      <w:r w:rsidR="00FA6A88">
        <w:t xml:space="preserve">, </w:t>
      </w:r>
      <w:r w:rsidRPr="00B877BC">
        <w:t>d</w:t>
      </w:r>
      <w:r w:rsidR="00FA6A88">
        <w:t>’</w:t>
      </w:r>
      <w:r w:rsidRPr="00B877BC">
        <w:t>ailleurs</w:t>
      </w:r>
      <w:r w:rsidR="00FA6A88">
        <w:t xml:space="preserve">, </w:t>
      </w:r>
      <w:r w:rsidRPr="00B877BC">
        <w:t>est heureusement enterré depuis longtemps</w:t>
      </w:r>
      <w:r w:rsidR="00FA6A88">
        <w:t xml:space="preserve">. </w:t>
      </w:r>
      <w:r w:rsidRPr="00B877BC">
        <w:t>Mais on juge combien dut être néfaste sur ma jeune imagination l</w:t>
      </w:r>
      <w:r w:rsidR="00FA6A88">
        <w:t>’</w:t>
      </w:r>
      <w:r w:rsidRPr="00B877BC">
        <w:t>influence d</w:t>
      </w:r>
      <w:r w:rsidR="00FA6A88">
        <w:t>’</w:t>
      </w:r>
      <w:r w:rsidRPr="00B877BC">
        <w:t>un particulier qui m</w:t>
      </w:r>
      <w:r w:rsidR="00FA6A88">
        <w:t>’</w:t>
      </w:r>
      <w:r w:rsidRPr="00B877BC">
        <w:t>enseigna le secret magique</w:t>
      </w:r>
      <w:r w:rsidR="00FA6A88">
        <w:t xml:space="preserve"> – </w:t>
      </w:r>
      <w:r w:rsidRPr="00B877BC">
        <w:t>oublié depuis tant de siècles</w:t>
      </w:r>
      <w:r w:rsidR="00FA6A88">
        <w:t xml:space="preserve"> – </w:t>
      </w:r>
      <w:r w:rsidRPr="00B877BC">
        <w:t>de distinguer un lion d</w:t>
      </w:r>
      <w:r w:rsidR="00FA6A88">
        <w:t>’</w:t>
      </w:r>
      <w:r w:rsidRPr="00B877BC">
        <w:t>un porc et l</w:t>
      </w:r>
      <w:r w:rsidR="00FA6A88">
        <w:t>’</w:t>
      </w:r>
      <w:r w:rsidRPr="00B877BC">
        <w:t>Himalaya d</w:t>
      </w:r>
      <w:r w:rsidR="00FA6A88">
        <w:t>’</w:t>
      </w:r>
      <w:r w:rsidRPr="00B877BC">
        <w:t>un cumul de bran</w:t>
      </w:r>
      <w:r w:rsidR="00FA6A88">
        <w:t>.</w:t>
      </w:r>
    </w:p>
    <w:p w14:paraId="52EF8FF4" w14:textId="55312AE3" w:rsidR="00FA6A88" w:rsidRDefault="00A92B34" w:rsidP="00FA6A88">
      <w:r w:rsidRPr="00B877BC">
        <w:t>Cette science dangereuse a failli me perdre</w:t>
      </w:r>
      <w:r w:rsidR="00FA6A88">
        <w:t xml:space="preserve">. </w:t>
      </w:r>
      <w:r w:rsidRPr="00B877BC">
        <w:t>Peu s</w:t>
      </w:r>
      <w:r w:rsidR="00FA6A88">
        <w:t>’</w:t>
      </w:r>
      <w:r w:rsidRPr="00B877BC">
        <w:t>en est fa</w:t>
      </w:r>
      <w:r w:rsidRPr="00B877BC">
        <w:t>l</w:t>
      </w:r>
      <w:r w:rsidRPr="00B877BC">
        <w:t xml:space="preserve">lu que je ne partageasse le destin </w:t>
      </w:r>
      <w:r w:rsidR="004B7D96" w:rsidRPr="00B877BC">
        <w:t>d</w:t>
      </w:r>
      <w:r w:rsidR="004B7D96">
        <w:t xml:space="preserve">e </w:t>
      </w:r>
      <w:r w:rsidR="004B7D96" w:rsidRPr="00B877BC">
        <w:t xml:space="preserve">mon </w:t>
      </w:r>
      <w:r w:rsidRPr="00B877BC">
        <w:t>précepteur</w:t>
      </w:r>
      <w:r w:rsidR="00FA6A88">
        <w:t xml:space="preserve">. </w:t>
      </w:r>
      <w:r w:rsidRPr="00B877BC">
        <w:t>J</w:t>
      </w:r>
      <w:r w:rsidR="00FA6A88">
        <w:t>’</w:t>
      </w:r>
      <w:r w:rsidRPr="00B877BC">
        <w:t xml:space="preserve">en étais arrivé à ne presque plus </w:t>
      </w:r>
      <w:r w:rsidRPr="00B877BC">
        <w:rPr>
          <w:i/>
          <w:iCs/>
        </w:rPr>
        <w:t>tâtonner</w:t>
      </w:r>
      <w:r w:rsidR="00FA6A88">
        <w:t xml:space="preserve">. </w:t>
      </w:r>
      <w:r w:rsidRPr="00B877BC">
        <w:t>Ce mot-là dit tout</w:t>
      </w:r>
      <w:r w:rsidR="00FA6A88">
        <w:t>.</w:t>
      </w:r>
    </w:p>
    <w:p w14:paraId="7FFFCC41" w14:textId="77777777" w:rsidR="00FA6A88" w:rsidRDefault="00A92B34" w:rsidP="00FA6A88">
      <w:r w:rsidRPr="00B877BC">
        <w:t>Mon étoile bénigne</w:t>
      </w:r>
      <w:r w:rsidR="00FA6A88">
        <w:t xml:space="preserve">, </w:t>
      </w:r>
      <w:r w:rsidRPr="00B877BC">
        <w:t>grâce au ciel</w:t>
      </w:r>
      <w:r w:rsidR="00FA6A88">
        <w:t xml:space="preserve"> ! </w:t>
      </w:r>
      <w:r w:rsidRPr="00B877BC">
        <w:t>me sauva du gouffre</w:t>
      </w:r>
      <w:r w:rsidR="00FA6A88">
        <w:t xml:space="preserve">. </w:t>
      </w:r>
      <w:r w:rsidRPr="00B877BC">
        <w:t>Je pus me dégager peu à peu de cet ascendant funeste</w:t>
      </w:r>
      <w:r w:rsidR="00FA6A88">
        <w:t xml:space="preserve">, </w:t>
      </w:r>
      <w:r w:rsidRPr="00B877BC">
        <w:t>rompre d</w:t>
      </w:r>
      <w:r w:rsidRPr="00B877BC">
        <w:t>é</w:t>
      </w:r>
      <w:r w:rsidRPr="00B877BC">
        <w:t>finitivement le charme et faire encore une assez bonne figure parmi les taupes et les quinze-vingts qui jouent entre eux le c</w:t>
      </w:r>
      <w:r w:rsidRPr="00B877BC">
        <w:t>o</w:t>
      </w:r>
      <w:r w:rsidRPr="00B877BC">
        <w:t>lin-maillard de la vie</w:t>
      </w:r>
      <w:r w:rsidR="00FA6A88">
        <w:t>.</w:t>
      </w:r>
    </w:p>
    <w:p w14:paraId="5EE4A4C6" w14:textId="77777777" w:rsidR="00FA6A88" w:rsidRDefault="00A92B34" w:rsidP="00FA6A88">
      <w:r w:rsidRPr="00B877BC">
        <w:t>Mais il était temps</w:t>
      </w:r>
      <w:r w:rsidR="00FA6A88">
        <w:t xml:space="preserve">, </w:t>
      </w:r>
      <w:r w:rsidRPr="00B877BC">
        <w:t>rien que temps</w:t>
      </w:r>
      <w:r w:rsidR="00FA6A88">
        <w:t xml:space="preserve">, </w:t>
      </w:r>
      <w:r w:rsidRPr="00B877BC">
        <w:t>et je fus réduit à payer d</w:t>
      </w:r>
      <w:r w:rsidR="00FA6A88">
        <w:t>’</w:t>
      </w:r>
      <w:r w:rsidRPr="00B877BC">
        <w:t>une partie considérable de mes revenus la dextérité fameuse d</w:t>
      </w:r>
      <w:r w:rsidR="00FA6A88">
        <w:t>’</w:t>
      </w:r>
      <w:r w:rsidRPr="00B877BC">
        <w:t>un oculiste de Chicago qui m</w:t>
      </w:r>
      <w:r w:rsidR="00FA6A88">
        <w:t>’</w:t>
      </w:r>
      <w:r w:rsidRPr="00B877BC">
        <w:t>opéra définitivement de la l</w:t>
      </w:r>
      <w:r w:rsidRPr="00B877BC">
        <w:t>u</w:t>
      </w:r>
      <w:r w:rsidRPr="00B877BC">
        <w:t>mière</w:t>
      </w:r>
      <w:r w:rsidR="00FA6A88">
        <w:t>.</w:t>
      </w:r>
    </w:p>
    <w:p w14:paraId="488B6E6A" w14:textId="77777777" w:rsidR="00FA6A88" w:rsidRDefault="00FA6A88" w:rsidP="00FA6A88">
      <w:pPr>
        <w:pStyle w:val="Etoile"/>
      </w:pPr>
      <w:r>
        <w:t>* * *</w:t>
      </w:r>
    </w:p>
    <w:p w14:paraId="4BB377EE" w14:textId="77777777" w:rsidR="00FA6A88" w:rsidRDefault="00A92B34" w:rsidP="00FA6A88">
      <w:r w:rsidRPr="00B877BC">
        <w:lastRenderedPageBreak/>
        <w:t>Cependant je voulus savoir ce que devenait le mendiant terrible</w:t>
      </w:r>
      <w:r w:rsidR="00FA6A88">
        <w:t xml:space="preserve">, </w:t>
      </w:r>
      <w:r w:rsidRPr="00B877BC">
        <w:t>et voici très exactement sa fin</w:t>
      </w:r>
      <w:r w:rsidR="00FA6A88">
        <w:t>.</w:t>
      </w:r>
    </w:p>
    <w:p w14:paraId="6A583902" w14:textId="77777777" w:rsidR="00FA6A88" w:rsidRDefault="00A92B34" w:rsidP="00FA6A88">
      <w:r w:rsidRPr="00B877BC">
        <w:t>Quelques années encore</w:t>
      </w:r>
      <w:r w:rsidR="00FA6A88">
        <w:t xml:space="preserve">, </w:t>
      </w:r>
      <w:r w:rsidRPr="00B877BC">
        <w:t>il continua sa mendicité de clai</w:t>
      </w:r>
      <w:r w:rsidRPr="00B877BC">
        <w:t>r</w:t>
      </w:r>
      <w:r w:rsidRPr="00B877BC">
        <w:t>voyant à la porte de la cathédrale</w:t>
      </w:r>
      <w:r w:rsidR="00FA6A88">
        <w:t xml:space="preserve">. </w:t>
      </w:r>
      <w:r w:rsidRPr="00B877BC">
        <w:t>Son mal</w:t>
      </w:r>
      <w:r w:rsidR="00FA6A88">
        <w:t xml:space="preserve">, </w:t>
      </w:r>
      <w:r w:rsidRPr="00B877BC">
        <w:t>dit-on</w:t>
      </w:r>
      <w:r w:rsidR="00FA6A88">
        <w:t xml:space="preserve">, </w:t>
      </w:r>
      <w:r w:rsidRPr="00B877BC">
        <w:t>s</w:t>
      </w:r>
      <w:r w:rsidR="00FA6A88">
        <w:t>’</w:t>
      </w:r>
      <w:r w:rsidRPr="00B877BC">
        <w:t>accrut avec l</w:t>
      </w:r>
      <w:r w:rsidR="00FA6A88">
        <w:t>’</w:t>
      </w:r>
      <w:r w:rsidRPr="00B877BC">
        <w:t>âge</w:t>
      </w:r>
      <w:r w:rsidR="00FA6A88">
        <w:t xml:space="preserve">. </w:t>
      </w:r>
      <w:r w:rsidRPr="00B877BC">
        <w:t>Plus il vieillissait</w:t>
      </w:r>
      <w:r w:rsidR="00FA6A88">
        <w:t xml:space="preserve">, </w:t>
      </w:r>
      <w:r w:rsidRPr="00B877BC">
        <w:t>plus il voyait clair</w:t>
      </w:r>
      <w:r w:rsidR="00FA6A88">
        <w:t xml:space="preserve">. </w:t>
      </w:r>
      <w:r w:rsidRPr="00B877BC">
        <w:t>Les aumônes dim</w:t>
      </w:r>
      <w:r w:rsidRPr="00B877BC">
        <w:t>i</w:t>
      </w:r>
      <w:r w:rsidRPr="00B877BC">
        <w:t>nuaient à proportion</w:t>
      </w:r>
      <w:r w:rsidR="00FA6A88">
        <w:t>.</w:t>
      </w:r>
    </w:p>
    <w:p w14:paraId="0F174B1D" w14:textId="77777777" w:rsidR="00FA6A88" w:rsidRDefault="00A92B34" w:rsidP="00FA6A88">
      <w:r w:rsidRPr="00B877BC">
        <w:t>Les vicaires lui donnaient encore quelques liards pour l</w:t>
      </w:r>
      <w:r w:rsidR="00FA6A88">
        <w:t>’</w:t>
      </w:r>
      <w:r w:rsidRPr="00B877BC">
        <w:t>acquit de leur conscience</w:t>
      </w:r>
      <w:r w:rsidR="00FA6A88">
        <w:t xml:space="preserve">. </w:t>
      </w:r>
      <w:r w:rsidRPr="00B877BC">
        <w:t>Des étrangers qui ne se doutaient de rien ou des êtres appartenant au plus bas peuple et qui</w:t>
      </w:r>
      <w:r w:rsidR="00FA6A88">
        <w:t xml:space="preserve">, </w:t>
      </w:r>
      <w:r w:rsidRPr="00B877BC">
        <w:t>très probablement</w:t>
      </w:r>
      <w:r w:rsidR="00FA6A88">
        <w:t xml:space="preserve">, </w:t>
      </w:r>
      <w:r w:rsidRPr="00B877BC">
        <w:t>avaient en eux le principe secret de la clai</w:t>
      </w:r>
      <w:r w:rsidRPr="00B877BC">
        <w:t>r</w:t>
      </w:r>
      <w:r w:rsidRPr="00B877BC">
        <w:t>voyance</w:t>
      </w:r>
      <w:r w:rsidR="00FA6A88">
        <w:t xml:space="preserve">, </w:t>
      </w:r>
      <w:r w:rsidRPr="00B877BC">
        <w:t>le secouraient quelquefois</w:t>
      </w:r>
      <w:r w:rsidR="00FA6A88">
        <w:t>.</w:t>
      </w:r>
    </w:p>
    <w:p w14:paraId="7839A910" w14:textId="77777777" w:rsidR="00FA6A88" w:rsidRDefault="00A92B34" w:rsidP="00FA6A88">
      <w:r w:rsidRPr="00B877BC">
        <w:t>L</w:t>
      </w:r>
      <w:r w:rsidR="00FA6A88">
        <w:t>’</w:t>
      </w:r>
      <w:r w:rsidRPr="00B877BC">
        <w:t>aveugle de l</w:t>
      </w:r>
      <w:r w:rsidR="00FA6A88">
        <w:t>’</w:t>
      </w:r>
      <w:r w:rsidRPr="00B877BC">
        <w:t>autre porte</w:t>
      </w:r>
      <w:r w:rsidR="00FA6A88">
        <w:t xml:space="preserve">, </w:t>
      </w:r>
      <w:r w:rsidRPr="00B877BC">
        <w:t>homme juste et pitoyable qui faisait de belles recettes</w:t>
      </w:r>
      <w:r w:rsidR="00FA6A88">
        <w:t xml:space="preserve">, </w:t>
      </w:r>
      <w:r w:rsidRPr="00B877BC">
        <w:t>le gratifiait d</w:t>
      </w:r>
      <w:r w:rsidR="00FA6A88">
        <w:t>’</w:t>
      </w:r>
      <w:r w:rsidRPr="00B877BC">
        <w:t>une humble offrande aux jours de grand carillon</w:t>
      </w:r>
      <w:r w:rsidR="00FA6A88">
        <w:t>.</w:t>
      </w:r>
    </w:p>
    <w:p w14:paraId="43563258" w14:textId="77777777" w:rsidR="00FA6A88" w:rsidRDefault="00A92B34" w:rsidP="00FA6A88">
      <w:r w:rsidRPr="00B877BC">
        <w:t>Mais tout cela était vraiment bien peu de chose</w:t>
      </w:r>
      <w:r w:rsidR="00FA6A88">
        <w:t xml:space="preserve">, </w:t>
      </w:r>
      <w:r w:rsidRPr="00B877BC">
        <w:t>et la répu</w:t>
      </w:r>
      <w:r w:rsidRPr="00B877BC">
        <w:t>l</w:t>
      </w:r>
      <w:r w:rsidRPr="00B877BC">
        <w:t>sion qu</w:t>
      </w:r>
      <w:r w:rsidR="00FA6A88">
        <w:t>’</w:t>
      </w:r>
      <w:r w:rsidRPr="00B877BC">
        <w:t>il inspirait</w:t>
      </w:r>
      <w:r w:rsidR="00FA6A88">
        <w:t xml:space="preserve">, </w:t>
      </w:r>
      <w:r w:rsidRPr="00B877BC">
        <w:t>devenant chaque jour plus grande</w:t>
      </w:r>
      <w:r w:rsidR="00FA6A88">
        <w:t xml:space="preserve">, </w:t>
      </w:r>
      <w:r w:rsidRPr="00B877BC">
        <w:t>il y avait lieu de conjecturer qu</w:t>
      </w:r>
      <w:r w:rsidR="00FA6A88">
        <w:t>’</w:t>
      </w:r>
      <w:r w:rsidRPr="00B877BC">
        <w:t>il ne tarderait pas à crever de faim</w:t>
      </w:r>
      <w:r w:rsidR="00FA6A88">
        <w:t>.</w:t>
      </w:r>
    </w:p>
    <w:p w14:paraId="22D5E39F" w14:textId="77777777" w:rsidR="00FA6A88" w:rsidRDefault="00A92B34" w:rsidP="00FA6A88">
      <w:r w:rsidRPr="00B877BC">
        <w:t>C</w:t>
      </w:r>
      <w:r w:rsidR="00FA6A88">
        <w:t>’</w:t>
      </w:r>
      <w:r w:rsidRPr="00B877BC">
        <w:t>était à croire qu</w:t>
      </w:r>
      <w:r w:rsidR="00FA6A88">
        <w:t>’</w:t>
      </w:r>
      <w:r w:rsidRPr="00B877BC">
        <w:t>il en avait fait le serment</w:t>
      </w:r>
      <w:r w:rsidR="00FA6A88">
        <w:t xml:space="preserve">. </w:t>
      </w:r>
      <w:r w:rsidRPr="00B877BC">
        <w:t>Avec cynisme</w:t>
      </w:r>
      <w:r w:rsidR="00FA6A88">
        <w:t xml:space="preserve">, </w:t>
      </w:r>
      <w:r w:rsidRPr="00B877BC">
        <w:t>il étalait son infirmité</w:t>
      </w:r>
      <w:r w:rsidR="00FA6A88">
        <w:t xml:space="preserve">, </w:t>
      </w:r>
      <w:r w:rsidRPr="00B877BC">
        <w:t>comme les culs-de-jatte</w:t>
      </w:r>
      <w:r w:rsidR="00FA6A88">
        <w:t xml:space="preserve">, </w:t>
      </w:r>
      <w:r w:rsidRPr="00B877BC">
        <w:t>les goitreux</w:t>
      </w:r>
      <w:r w:rsidR="00FA6A88">
        <w:t xml:space="preserve">, </w:t>
      </w:r>
      <w:r w:rsidRPr="00B877BC">
        <w:t>les ulcéreux</w:t>
      </w:r>
      <w:r w:rsidR="00FA6A88">
        <w:t xml:space="preserve">, </w:t>
      </w:r>
      <w:r w:rsidRPr="00B877BC">
        <w:t>les manicrots ou les rachitiques étalent les leurs</w:t>
      </w:r>
      <w:r w:rsidR="00FA6A88">
        <w:t xml:space="preserve">, </w:t>
      </w:r>
      <w:r w:rsidRPr="00B877BC">
        <w:t>aux fêtes votives</w:t>
      </w:r>
      <w:r w:rsidR="00FA6A88">
        <w:t xml:space="preserve">, </w:t>
      </w:r>
      <w:r w:rsidRPr="00B877BC">
        <w:t>dans les campagnes</w:t>
      </w:r>
      <w:r w:rsidR="00FA6A88">
        <w:t xml:space="preserve">. </w:t>
      </w:r>
      <w:r w:rsidRPr="00B877BC">
        <w:t>Il vous la mettait sous le nez</w:t>
      </w:r>
      <w:r w:rsidR="00FA6A88">
        <w:t xml:space="preserve">, </w:t>
      </w:r>
      <w:r w:rsidRPr="00B877BC">
        <w:t>vous forçant pour ainsi dire</w:t>
      </w:r>
      <w:r w:rsidR="00FA6A88">
        <w:t xml:space="preserve">, </w:t>
      </w:r>
      <w:r w:rsidRPr="00B877BC">
        <w:t>à la respirer</w:t>
      </w:r>
      <w:r w:rsidR="00FA6A88">
        <w:t>.</w:t>
      </w:r>
    </w:p>
    <w:p w14:paraId="03F68FCF" w14:textId="77777777" w:rsidR="00FA6A88" w:rsidRDefault="00A92B34" w:rsidP="00FA6A88">
      <w:r w:rsidRPr="00B877BC">
        <w:t>Le dégoût et l</w:t>
      </w:r>
      <w:r w:rsidR="00FA6A88">
        <w:t>’</w:t>
      </w:r>
      <w:r w:rsidRPr="00B877BC">
        <w:t>indignation publics étaient à leur comble</w:t>
      </w:r>
      <w:r w:rsidR="00FA6A88">
        <w:t xml:space="preserve">, </w:t>
      </w:r>
      <w:r w:rsidRPr="00B877BC">
        <w:t>et la situation du malandrin ne tenait plus qu</w:t>
      </w:r>
      <w:r w:rsidR="00FA6A88">
        <w:t>’</w:t>
      </w:r>
      <w:r w:rsidRPr="00B877BC">
        <w:t>à un seul cheveu</w:t>
      </w:r>
      <w:r w:rsidR="00FA6A88">
        <w:t xml:space="preserve">, </w:t>
      </w:r>
      <w:r w:rsidRPr="00B877BC">
        <w:t>lorsque survint un événement aussi prodigieux qu</w:t>
      </w:r>
      <w:r w:rsidR="00FA6A88">
        <w:t>’</w:t>
      </w:r>
      <w:r w:rsidRPr="00B877BC">
        <w:t>inattendu</w:t>
      </w:r>
      <w:r w:rsidR="00FA6A88">
        <w:t>.</w:t>
      </w:r>
    </w:p>
    <w:p w14:paraId="4C7F14A4" w14:textId="77777777" w:rsidR="00FA6A88" w:rsidRDefault="00A92B34" w:rsidP="00FA6A88">
      <w:r w:rsidRPr="00B877BC">
        <w:lastRenderedPageBreak/>
        <w:t>Le clairvoyant héritait d</w:t>
      </w:r>
      <w:r w:rsidR="00FA6A88">
        <w:t>’</w:t>
      </w:r>
      <w:r w:rsidRPr="00B877BC">
        <w:t>un petit neveu d</w:t>
      </w:r>
      <w:r w:rsidR="00FA6A88">
        <w:t>’</w:t>
      </w:r>
      <w:r w:rsidRPr="00B877BC">
        <w:t>Amérique</w:t>
      </w:r>
      <w:r w:rsidR="00FA6A88">
        <w:t xml:space="preserve">, </w:t>
      </w:r>
      <w:r w:rsidRPr="00B877BC">
        <w:t>devenu insolemment riche dans la falsification des guanos et qui avait été dévoré par des cannibales de l</w:t>
      </w:r>
      <w:r w:rsidR="00FA6A88">
        <w:t>’</w:t>
      </w:r>
      <w:r w:rsidRPr="00B877BC">
        <w:t>Araucanie</w:t>
      </w:r>
      <w:r w:rsidR="00FA6A88">
        <w:t>.</w:t>
      </w:r>
    </w:p>
    <w:p w14:paraId="5615F8EB" w14:textId="77777777" w:rsidR="00FA6A88" w:rsidRDefault="00A92B34" w:rsidP="00FA6A88">
      <w:r w:rsidRPr="00B877BC">
        <w:t>L</w:t>
      </w:r>
      <w:r w:rsidR="00FA6A88">
        <w:t>’</w:t>
      </w:r>
      <w:r w:rsidRPr="00B877BC">
        <w:t>ex-mendiant ne fit pas réclamer ses restes</w:t>
      </w:r>
      <w:r w:rsidR="00FA6A88">
        <w:t xml:space="preserve">, </w:t>
      </w:r>
      <w:r w:rsidRPr="00B877BC">
        <w:t>mais réalisa la succession et se mit à faire la noce</w:t>
      </w:r>
      <w:r w:rsidR="00FA6A88">
        <w:t>.</w:t>
      </w:r>
    </w:p>
    <w:p w14:paraId="783D2DB2" w14:textId="77777777" w:rsidR="00FA6A88" w:rsidRDefault="00A92B34" w:rsidP="00FA6A88">
      <w:r w:rsidRPr="00B877BC">
        <w:t>On aurait pu croire que l</w:t>
      </w:r>
      <w:r w:rsidR="00FA6A88">
        <w:t>’</w:t>
      </w:r>
      <w:r w:rsidRPr="00B877BC">
        <w:t>invraisemblable et quasi mon</w:t>
      </w:r>
      <w:r w:rsidRPr="00B877BC">
        <w:t>s</w:t>
      </w:r>
      <w:r w:rsidRPr="00B877BC">
        <w:t>trueuse lucidité qui l</w:t>
      </w:r>
      <w:r w:rsidR="00FA6A88">
        <w:t>’</w:t>
      </w:r>
      <w:r w:rsidRPr="00B877BC">
        <w:t xml:space="preserve">avait rendu célèbre allait aussitôt devenir </w:t>
      </w:r>
      <w:r w:rsidRPr="00B877BC">
        <w:rPr>
          <w:i/>
          <w:iCs/>
        </w:rPr>
        <w:t>galopante</w:t>
      </w:r>
      <w:r w:rsidRPr="00B877BC">
        <w:t xml:space="preserve"> comme une phtisie que précipite le dévergondage</w:t>
      </w:r>
      <w:r w:rsidR="00FA6A88">
        <w:t xml:space="preserve">. </w:t>
      </w:r>
      <w:r w:rsidRPr="00B877BC">
        <w:t>Ce fut précisément le contraire qui arriva</w:t>
      </w:r>
      <w:r w:rsidR="00FA6A88">
        <w:t>.</w:t>
      </w:r>
    </w:p>
    <w:p w14:paraId="00E82CD5" w14:textId="77777777" w:rsidR="00FA6A88" w:rsidRDefault="00A92B34" w:rsidP="00FA6A88">
      <w:r w:rsidRPr="00B877BC">
        <w:t>Quelques mois plus tard</w:t>
      </w:r>
      <w:r w:rsidR="00FA6A88">
        <w:t xml:space="preserve">, </w:t>
      </w:r>
      <w:r w:rsidRPr="00B877BC">
        <w:t>il était radicalement guéri</w:t>
      </w:r>
      <w:r w:rsidR="00FA6A88">
        <w:t xml:space="preserve">, – </w:t>
      </w:r>
      <w:r w:rsidRPr="00B877BC">
        <w:t>sans opération</w:t>
      </w:r>
      <w:r w:rsidR="00FA6A88">
        <w:t xml:space="preserve">. </w:t>
      </w:r>
      <w:r w:rsidRPr="00B877BC">
        <w:t>Il perdit toute clairvoyance et devint même compl</w:t>
      </w:r>
      <w:r w:rsidRPr="00B877BC">
        <w:t>è</w:t>
      </w:r>
      <w:r w:rsidRPr="00B877BC">
        <w:t>tement sourd</w:t>
      </w:r>
      <w:r w:rsidR="00FA6A88">
        <w:t>.</w:t>
      </w:r>
    </w:p>
    <w:p w14:paraId="0AC90A51" w14:textId="77777777" w:rsidR="00FA6A88" w:rsidRDefault="00A92B34" w:rsidP="00FA6A88">
      <w:r w:rsidRPr="00B877BC">
        <w:t>Ne vivant plus que pour se rincer les tripes</w:t>
      </w:r>
      <w:r w:rsidR="00FA6A88">
        <w:t xml:space="preserve">, </w:t>
      </w:r>
      <w:r w:rsidRPr="00B877BC">
        <w:t>il était enfin délivré du monde extérieur</w:t>
      </w:r>
      <w:r w:rsidR="00FA6A88">
        <w:t xml:space="preserve">, </w:t>
      </w:r>
      <w:r w:rsidRPr="00B877BC">
        <w:t xml:space="preserve">par </w:t>
      </w:r>
      <w:smartTag w:uri="urn:schemas-microsoft-com:office:smarttags" w:element="PersonName">
        <w:smartTagPr>
          <w:attr w:name="ProductID" w:val="la Taie"/>
        </w:smartTagPr>
        <w:r w:rsidRPr="00B877BC">
          <w:rPr>
            <w:i/>
            <w:iCs/>
          </w:rPr>
          <w:t>la</w:t>
        </w:r>
        <w:r w:rsidRPr="00B877BC">
          <w:t xml:space="preserve"> </w:t>
        </w:r>
        <w:r w:rsidRPr="00B877BC">
          <w:rPr>
            <w:i/>
            <w:iCs/>
          </w:rPr>
          <w:t>Taie</w:t>
        </w:r>
      </w:smartTag>
      <w:r w:rsidRPr="00B877BC">
        <w:t xml:space="preserve"> </w:t>
      </w:r>
      <w:r w:rsidRPr="00B877BC">
        <w:rPr>
          <w:i/>
          <w:iCs/>
        </w:rPr>
        <w:t>d</w:t>
      </w:r>
      <w:r w:rsidR="00FA6A88">
        <w:rPr>
          <w:i/>
          <w:iCs/>
        </w:rPr>
        <w:t>’</w:t>
      </w:r>
      <w:r w:rsidRPr="00B877BC">
        <w:rPr>
          <w:i/>
          <w:iCs/>
        </w:rPr>
        <w:t>argent</w:t>
      </w:r>
      <w:r w:rsidR="00FA6A88">
        <w:t>.</w:t>
      </w:r>
    </w:p>
    <w:p w14:paraId="62ABAD12" w14:textId="660C8EA4" w:rsidR="00A92B34" w:rsidRPr="00B877BC" w:rsidRDefault="00A92B34" w:rsidP="00FA6A88">
      <w:pPr>
        <w:pStyle w:val="Titre1"/>
      </w:pPr>
      <w:bookmarkStart w:id="25" w:name="_Toc198811660"/>
      <w:r w:rsidRPr="00B877BC">
        <w:lastRenderedPageBreak/>
        <w:t>XXIII</w:t>
      </w:r>
      <w:r w:rsidRPr="00B877BC">
        <w:br/>
      </w:r>
      <w:r w:rsidRPr="00B877BC">
        <w:br/>
        <w:t>UN HOMME BIEN NOURRI</w:t>
      </w:r>
      <w:bookmarkEnd w:id="25"/>
      <w:r w:rsidRPr="00B877BC">
        <w:br/>
      </w:r>
    </w:p>
    <w:p w14:paraId="5EC5796A" w14:textId="77777777" w:rsidR="00FA6A88" w:rsidRDefault="00A92B34" w:rsidP="00FA6A88">
      <w:pPr>
        <w:jc w:val="right"/>
      </w:pPr>
      <w:r w:rsidRPr="00FA6A88">
        <w:rPr>
          <w:i/>
          <w:iCs/>
        </w:rPr>
        <w:t>À Eugène Grasset</w:t>
      </w:r>
      <w:r w:rsidR="00FA6A88" w:rsidRPr="00FA6A88">
        <w:rPr>
          <w:i/>
          <w:iCs/>
        </w:rPr>
        <w:t>.</w:t>
      </w:r>
    </w:p>
    <w:p w14:paraId="33EA4876" w14:textId="77777777" w:rsidR="00FA6A88" w:rsidRDefault="00FA6A88" w:rsidP="00FA6A88">
      <w:r>
        <w:t>« </w:t>
      </w:r>
      <w:r w:rsidR="00A92B34" w:rsidRPr="00B877BC">
        <w:t>Monsieur</w:t>
      </w:r>
      <w:r>
        <w:t xml:space="preserve">, </w:t>
      </w:r>
      <w:r w:rsidR="00A92B34" w:rsidRPr="00B877BC">
        <w:t>j</w:t>
      </w:r>
      <w:r>
        <w:t>’</w:t>
      </w:r>
      <w:r w:rsidR="00A92B34" w:rsidRPr="00B877BC">
        <w:t xml:space="preserve">ai le regret de vous informer que </w:t>
      </w:r>
      <w:r>
        <w:t>M. </w:t>
      </w:r>
      <w:proofErr w:type="spellStart"/>
      <w:r w:rsidR="00A92B34" w:rsidRPr="00B877BC">
        <w:t>Vénard</w:t>
      </w:r>
      <w:proofErr w:type="spellEnd"/>
      <w:r w:rsidR="00A92B34" w:rsidRPr="00B877BC">
        <w:t xml:space="preserve"> Prosper</w:t>
      </w:r>
      <w:r>
        <w:t xml:space="preserve">, </w:t>
      </w:r>
      <w:r w:rsidR="00A92B34" w:rsidRPr="00B877BC">
        <w:t xml:space="preserve">salle </w:t>
      </w:r>
      <w:proofErr w:type="spellStart"/>
      <w:r w:rsidR="00A92B34" w:rsidRPr="00B877BC">
        <w:t>Bouley</w:t>
      </w:r>
      <w:proofErr w:type="spellEnd"/>
      <w:r>
        <w:t xml:space="preserve">, </w:t>
      </w:r>
      <w:r w:rsidR="00A92B34" w:rsidRPr="00B877BC">
        <w:t>13</w:t>
      </w:r>
      <w:r>
        <w:t xml:space="preserve">, </w:t>
      </w:r>
      <w:r w:rsidR="00A92B34" w:rsidRPr="00B877BC">
        <w:t>est décédé à dix heures du matin</w:t>
      </w:r>
      <w:r>
        <w:t xml:space="preserve">, </w:t>
      </w:r>
      <w:r w:rsidR="00A92B34" w:rsidRPr="00B877BC">
        <w:t>le 1</w:t>
      </w:r>
      <w:r w:rsidRPr="00B877BC">
        <w:t>7</w:t>
      </w:r>
      <w:r>
        <w:t> </w:t>
      </w:r>
      <w:r w:rsidRPr="00B877BC">
        <w:t>octobre</w:t>
      </w:r>
      <w:r w:rsidR="00A92B34" w:rsidRPr="00B877BC">
        <w:t xml:space="preserve"> 1893</w:t>
      </w:r>
      <w:r>
        <w:t xml:space="preserve">. </w:t>
      </w:r>
      <w:r w:rsidR="00A92B34" w:rsidRPr="00B877BC">
        <w:t xml:space="preserve">Je vous prie de faire connaître </w:t>
      </w:r>
      <w:proofErr w:type="gramStart"/>
      <w:r w:rsidR="00A92B34" w:rsidRPr="00B877BC">
        <w:t>de suite</w:t>
      </w:r>
      <w:proofErr w:type="gramEnd"/>
      <w:r w:rsidR="00A92B34" w:rsidRPr="00B877BC">
        <w:t xml:space="preserve"> vos inte</w:t>
      </w:r>
      <w:r w:rsidR="00A92B34" w:rsidRPr="00B877BC">
        <w:t>n</w:t>
      </w:r>
      <w:r w:rsidR="00A92B34" w:rsidRPr="00B877BC">
        <w:t>tions relativement à la sépulture du corps qui doit être enlevé dans les vingt-quatre heures et d</w:t>
      </w:r>
      <w:r>
        <w:t>’</w:t>
      </w:r>
      <w:r w:rsidR="00A92B34" w:rsidRPr="00B877BC">
        <w:t>apporter</w:t>
      </w:r>
      <w:r>
        <w:t xml:space="preserve">, </w:t>
      </w:r>
      <w:r w:rsidR="00A92B34" w:rsidRPr="00B877BC">
        <w:t>en même temps</w:t>
      </w:r>
      <w:r>
        <w:t xml:space="preserve">, </w:t>
      </w:r>
      <w:r w:rsidR="00A92B34" w:rsidRPr="00B877BC">
        <w:t>les pièces nécessaires</w:t>
      </w:r>
      <w:r>
        <w:t xml:space="preserve"> (</w:t>
      </w:r>
      <w:r w:rsidR="00A92B34" w:rsidRPr="00B877BC">
        <w:t>acte de naissance ou de mariage</w:t>
      </w:r>
      <w:r>
        <w:t xml:space="preserve">) </w:t>
      </w:r>
      <w:r w:rsidR="00A92B34" w:rsidRPr="00B877BC">
        <w:t>pour réd</w:t>
      </w:r>
      <w:r w:rsidR="00A92B34" w:rsidRPr="00B877BC">
        <w:t>i</w:t>
      </w:r>
      <w:r w:rsidR="00A92B34" w:rsidRPr="00B877BC">
        <w:t>ger régulièrement l</w:t>
      </w:r>
      <w:r>
        <w:t>’</w:t>
      </w:r>
      <w:r w:rsidR="00A92B34" w:rsidRPr="00B877BC">
        <w:t>acte de décès</w:t>
      </w:r>
      <w:r>
        <w:t> ».</w:t>
      </w:r>
    </w:p>
    <w:p w14:paraId="6D0E9E01" w14:textId="77777777" w:rsidR="00FA6A88" w:rsidRDefault="00A92B34" w:rsidP="00FA6A88">
      <w:r w:rsidRPr="00B877BC">
        <w:t>Ce fut par un tel avis daté de l</w:t>
      </w:r>
      <w:r w:rsidR="00FA6A88">
        <w:t>’</w:t>
      </w:r>
      <w:r w:rsidRPr="00B877BC">
        <w:t>hôpital Necker que j</w:t>
      </w:r>
      <w:r w:rsidR="00FA6A88">
        <w:t>’</w:t>
      </w:r>
      <w:r w:rsidRPr="00B877BC">
        <w:t>appris</w:t>
      </w:r>
      <w:r w:rsidR="00FA6A88">
        <w:t xml:space="preserve">, </w:t>
      </w:r>
      <w:r w:rsidRPr="00B877BC">
        <w:t>le mois dernier</w:t>
      </w:r>
      <w:r w:rsidR="00FA6A88">
        <w:t xml:space="preserve">, </w:t>
      </w:r>
      <w:r w:rsidRPr="00B877BC">
        <w:t>la mort sans gloire d</w:t>
      </w:r>
      <w:r w:rsidR="00FA6A88">
        <w:t>’</w:t>
      </w:r>
      <w:r w:rsidRPr="00B877BC">
        <w:t>un des hommes les mieux nourris qu</w:t>
      </w:r>
      <w:r w:rsidR="00FA6A88">
        <w:t>’</w:t>
      </w:r>
      <w:r w:rsidRPr="00B877BC">
        <w:t>on ait observés au-dessous des montagnes de la lune</w:t>
      </w:r>
      <w:r w:rsidR="00FA6A88">
        <w:t xml:space="preserve">, </w:t>
      </w:r>
      <w:r w:rsidRPr="00B877BC">
        <w:t>depuis les grands goinfres tourangeaux dont Rabelais nous a transmis les épopées</w:t>
      </w:r>
      <w:r w:rsidR="00FA6A88">
        <w:t>.</w:t>
      </w:r>
    </w:p>
    <w:p w14:paraId="2E1DDA53" w14:textId="77777777" w:rsidR="00FA6A88" w:rsidRDefault="00A92B34" w:rsidP="00FA6A88">
      <w:r w:rsidRPr="00B877BC">
        <w:t>Je m</w:t>
      </w:r>
      <w:r w:rsidR="00FA6A88">
        <w:t>’</w:t>
      </w:r>
      <w:r w:rsidRPr="00B877BC">
        <w:t>honore d</w:t>
      </w:r>
      <w:r w:rsidR="00FA6A88">
        <w:t>’</w:t>
      </w:r>
      <w:r w:rsidRPr="00B877BC">
        <w:t>avoir été son ami et me loue d</w:t>
      </w:r>
      <w:r w:rsidR="00FA6A88">
        <w:t>’</w:t>
      </w:r>
      <w:r w:rsidRPr="00B877BC">
        <w:t>avoir partagé quelques-unes de ses bombances</w:t>
      </w:r>
      <w:r w:rsidR="00FA6A88">
        <w:t xml:space="preserve">. </w:t>
      </w:r>
      <w:r w:rsidRPr="00B877BC">
        <w:t>Mais je ne sais comment il se fit que j</w:t>
      </w:r>
      <w:r w:rsidR="00FA6A88">
        <w:t>’</w:t>
      </w:r>
      <w:r w:rsidRPr="00B877BC">
        <w:t>étais demeuré seul d</w:t>
      </w:r>
      <w:r w:rsidR="00FA6A88">
        <w:t>’</w:t>
      </w:r>
      <w:r w:rsidRPr="00B877BC">
        <w:t>une multitude</w:t>
      </w:r>
      <w:r w:rsidR="00FA6A88">
        <w:t xml:space="preserve">, </w:t>
      </w:r>
      <w:r w:rsidRPr="00B877BC">
        <w:t>quand survint le marasme inexplicable qui devait le consumer à trente-cinq ans</w:t>
      </w:r>
      <w:r w:rsidR="00FA6A88">
        <w:t xml:space="preserve">. </w:t>
      </w:r>
      <w:r w:rsidRPr="00B877BC">
        <w:t>Le malheureux n</w:t>
      </w:r>
      <w:r w:rsidR="00FA6A88">
        <w:t>’</w:t>
      </w:r>
      <w:r w:rsidRPr="00B877BC">
        <w:t>eut que moi pour le visiter en ses derniers jours et pourvoir à ses funérailles</w:t>
      </w:r>
      <w:r w:rsidR="00FA6A88">
        <w:t>.</w:t>
      </w:r>
    </w:p>
    <w:p w14:paraId="1924B640" w14:textId="77777777" w:rsidR="00FA6A88" w:rsidRDefault="00A92B34" w:rsidP="00FA6A88">
      <w:r w:rsidRPr="00B877BC">
        <w:t>Je fis de mon mieux</w:t>
      </w:r>
      <w:r w:rsidR="00FA6A88">
        <w:t xml:space="preserve">, </w:t>
      </w:r>
      <w:r w:rsidRPr="00B877BC">
        <w:t>content d</w:t>
      </w:r>
      <w:r w:rsidR="00FA6A88">
        <w:t>’</w:t>
      </w:r>
      <w:r w:rsidRPr="00B877BC">
        <w:t>épargner au cadavre les profanations odieuses de l</w:t>
      </w:r>
      <w:r w:rsidR="00FA6A88">
        <w:t>’</w:t>
      </w:r>
      <w:r w:rsidRPr="00B877BC">
        <w:t>amphithéâtre et la terrifiante avanie dernière de ce crématoire où l</w:t>
      </w:r>
      <w:r w:rsidR="00FA6A88">
        <w:t>’</w:t>
      </w:r>
      <w:r w:rsidRPr="00B877BC">
        <w:t>Assistance publique</w:t>
      </w:r>
      <w:r w:rsidR="00FA6A88">
        <w:t xml:space="preserve">, </w:t>
      </w:r>
      <w:r w:rsidRPr="00B877BC">
        <w:t>toujours maternelle</w:t>
      </w:r>
      <w:r w:rsidR="00FA6A88">
        <w:t xml:space="preserve">, </w:t>
      </w:r>
      <w:r w:rsidRPr="00B877BC">
        <w:t>fait brûler</w:t>
      </w:r>
      <w:r w:rsidR="00FA6A88">
        <w:t xml:space="preserve">, </w:t>
      </w:r>
      <w:r w:rsidRPr="00B877BC">
        <w:t>sans leur permission</w:t>
      </w:r>
      <w:r w:rsidR="00FA6A88">
        <w:t xml:space="preserve">, </w:t>
      </w:r>
      <w:r w:rsidRPr="00B877BC">
        <w:t>les indigents morts dans ses antres</w:t>
      </w:r>
      <w:r w:rsidR="00FA6A88">
        <w:t>.</w:t>
      </w:r>
    </w:p>
    <w:p w14:paraId="65B03F3F" w14:textId="77777777" w:rsidR="00FA6A88" w:rsidRDefault="00A92B34" w:rsidP="00FA6A88">
      <w:r w:rsidRPr="00B877BC">
        <w:lastRenderedPageBreak/>
        <w:t>Car les pauvres ne possèdent même pas leur carcasse</w:t>
      </w:r>
      <w:r w:rsidR="00FA6A88">
        <w:t xml:space="preserve">, </w:t>
      </w:r>
      <w:r w:rsidRPr="00B877BC">
        <w:t>et quand ils gisent dans les hôpitaux</w:t>
      </w:r>
      <w:r w:rsidR="00FA6A88">
        <w:t xml:space="preserve">, </w:t>
      </w:r>
      <w:r w:rsidRPr="00B877BC">
        <w:t>après que leur âme désesp</w:t>
      </w:r>
      <w:r w:rsidRPr="00B877BC">
        <w:t>é</w:t>
      </w:r>
      <w:r w:rsidRPr="00B877BC">
        <w:t>rée s</w:t>
      </w:r>
      <w:r w:rsidR="00FA6A88">
        <w:t>’</w:t>
      </w:r>
      <w:r w:rsidRPr="00B877BC">
        <w:t>est enfuie</w:t>
      </w:r>
      <w:r w:rsidR="00FA6A88">
        <w:t xml:space="preserve">, </w:t>
      </w:r>
      <w:r w:rsidRPr="00B877BC">
        <w:t>leurs pitoyables et précieux corps promis à l</w:t>
      </w:r>
      <w:r w:rsidR="00FA6A88">
        <w:t>’</w:t>
      </w:r>
      <w:r w:rsidRPr="00B877BC">
        <w:t>éternelle résurrection</w:t>
      </w:r>
      <w:r w:rsidR="00FA6A88">
        <w:t xml:space="preserve">, – </w:t>
      </w:r>
      <w:r w:rsidRPr="00B877BC">
        <w:t>ô douloureux Christ</w:t>
      </w:r>
      <w:r w:rsidR="00FA6A88">
        <w:t xml:space="preserve"> ! – </w:t>
      </w:r>
      <w:r w:rsidRPr="00B877BC">
        <w:t>on les e</w:t>
      </w:r>
      <w:r w:rsidRPr="00B877BC">
        <w:t>m</w:t>
      </w:r>
      <w:r w:rsidRPr="00B877BC">
        <w:t>porte sans croix ni oraison</w:t>
      </w:r>
      <w:r w:rsidR="00FA6A88">
        <w:t xml:space="preserve">, </w:t>
      </w:r>
      <w:r w:rsidRPr="00B877BC">
        <w:t>loin de vos églises et de vos autels</w:t>
      </w:r>
      <w:r w:rsidR="00FA6A88">
        <w:t xml:space="preserve">, </w:t>
      </w:r>
      <w:r w:rsidRPr="00B877BC">
        <w:t>loin de ces beaux vitraux consolants où vos amis sont représe</w:t>
      </w:r>
      <w:r w:rsidRPr="00B877BC">
        <w:t>n</w:t>
      </w:r>
      <w:r w:rsidRPr="00B877BC">
        <w:t>tés</w:t>
      </w:r>
      <w:r w:rsidR="00FA6A88">
        <w:t xml:space="preserve">, </w:t>
      </w:r>
      <w:r w:rsidRPr="00B877BC">
        <w:t>pour servir</w:t>
      </w:r>
      <w:r w:rsidR="00FA6A88">
        <w:t xml:space="preserve">, </w:t>
      </w:r>
      <w:r w:rsidRPr="00B877BC">
        <w:t>comme des charognes d</w:t>
      </w:r>
      <w:r w:rsidR="00FA6A88">
        <w:t>’</w:t>
      </w:r>
      <w:r w:rsidRPr="00B877BC">
        <w:t>animaux immondes</w:t>
      </w:r>
      <w:r w:rsidR="00FA6A88">
        <w:t xml:space="preserve">, </w:t>
      </w:r>
      <w:r w:rsidRPr="00B877BC">
        <w:t>aux expérimentations des charcutiers ou des faiseurs de pou</w:t>
      </w:r>
      <w:r w:rsidRPr="00B877BC">
        <w:t>s</w:t>
      </w:r>
      <w:r w:rsidRPr="00B877BC">
        <w:t>sière</w:t>
      </w:r>
      <w:r w:rsidR="00FA6A88">
        <w:t>…</w:t>
      </w:r>
    </w:p>
    <w:p w14:paraId="3A698FFD" w14:textId="77777777" w:rsidR="00FA6A88" w:rsidRDefault="00A92B34" w:rsidP="00FA6A88">
      <w:r w:rsidRPr="00B877BC">
        <w:t>Mais</w:t>
      </w:r>
      <w:r w:rsidR="00FA6A88">
        <w:t xml:space="preserve">, </w:t>
      </w:r>
      <w:r w:rsidRPr="00B877BC">
        <w:t>pardon</w:t>
      </w:r>
      <w:r w:rsidR="00FA6A88">
        <w:t xml:space="preserve">, </w:t>
      </w:r>
      <w:r w:rsidRPr="00B877BC">
        <w:t>j</w:t>
      </w:r>
      <w:r w:rsidR="00FA6A88">
        <w:t>’</w:t>
      </w:r>
      <w:r w:rsidRPr="00B877BC">
        <w:t>allais perdre de vue qu</w:t>
      </w:r>
      <w:r w:rsidR="00FA6A88">
        <w:t>’</w:t>
      </w:r>
      <w:r w:rsidRPr="00B877BC">
        <w:t>il s</w:t>
      </w:r>
      <w:r w:rsidR="00FA6A88">
        <w:t>’</w:t>
      </w:r>
      <w:r w:rsidRPr="00B877BC">
        <w:t>agit d</w:t>
      </w:r>
      <w:r w:rsidR="00FA6A88">
        <w:t>’</w:t>
      </w:r>
      <w:r w:rsidRPr="00B877BC">
        <w:t>une hi</w:t>
      </w:r>
      <w:r w:rsidRPr="00B877BC">
        <w:t>s</w:t>
      </w:r>
      <w:r w:rsidRPr="00B877BC">
        <w:t>toire précisément saturée de consolation et que les optimistes les plus déçus ne liront pas</w:t>
      </w:r>
      <w:r w:rsidR="00FA6A88">
        <w:t xml:space="preserve">, </w:t>
      </w:r>
      <w:r w:rsidRPr="00B877BC">
        <w:t>j</w:t>
      </w:r>
      <w:r w:rsidR="00FA6A88">
        <w:t>’</w:t>
      </w:r>
      <w:r w:rsidRPr="00B877BC">
        <w:t>ose l</w:t>
      </w:r>
      <w:r w:rsidR="00FA6A88">
        <w:t>’</w:t>
      </w:r>
      <w:r w:rsidRPr="00B877BC">
        <w:t>espérer</w:t>
      </w:r>
      <w:r w:rsidR="00FA6A88">
        <w:t xml:space="preserve">, </w:t>
      </w:r>
      <w:r w:rsidRPr="00B877BC">
        <w:t>sans quelque do</w:t>
      </w:r>
      <w:r w:rsidRPr="00B877BC">
        <w:t>u</w:t>
      </w:r>
      <w:r w:rsidRPr="00B877BC">
        <w:t>ceur</w:t>
      </w:r>
      <w:r w:rsidR="00FA6A88">
        <w:t>.</w:t>
      </w:r>
    </w:p>
    <w:p w14:paraId="2817A2FD" w14:textId="77777777" w:rsidR="00FA6A88" w:rsidRDefault="00FA6A88" w:rsidP="00FA6A88">
      <w:pPr>
        <w:pStyle w:val="Etoile"/>
      </w:pPr>
      <w:r>
        <w:t>* * *</w:t>
      </w:r>
    </w:p>
    <w:p w14:paraId="19CBD015" w14:textId="77777777" w:rsidR="00FA6A88" w:rsidRDefault="00A92B34" w:rsidP="00FA6A88">
      <w:r w:rsidRPr="00B877BC">
        <w:t xml:space="preserve">Mon ami </w:t>
      </w:r>
      <w:proofErr w:type="spellStart"/>
      <w:r w:rsidRPr="00B877BC">
        <w:t>Vénard</w:t>
      </w:r>
      <w:proofErr w:type="spellEnd"/>
      <w:r w:rsidRPr="00B877BC">
        <w:t xml:space="preserve"> pratiquait</w:t>
      </w:r>
      <w:r w:rsidR="00FA6A88">
        <w:t xml:space="preserve">, </w:t>
      </w:r>
      <w:r w:rsidRPr="00B877BC">
        <w:t>avec une espèce de génie</w:t>
      </w:r>
      <w:r w:rsidR="00FA6A88">
        <w:t xml:space="preserve">, </w:t>
      </w:r>
      <w:r w:rsidRPr="00B877BC">
        <w:t>le plus oublié des arts</w:t>
      </w:r>
      <w:r w:rsidR="00FA6A88">
        <w:t xml:space="preserve">. </w:t>
      </w:r>
      <w:r w:rsidRPr="00B877BC">
        <w:t>Il n</w:t>
      </w:r>
      <w:r w:rsidR="00FA6A88">
        <w:t>’</w:t>
      </w:r>
      <w:r w:rsidRPr="00B877BC">
        <w:t xml:space="preserve">était pas seulement un </w:t>
      </w:r>
      <w:r w:rsidRPr="00B877BC">
        <w:rPr>
          <w:i/>
          <w:iCs/>
        </w:rPr>
        <w:t>enlumineur</w:t>
      </w:r>
      <w:r w:rsidR="00FA6A88">
        <w:t xml:space="preserve">, </w:t>
      </w:r>
      <w:r w:rsidRPr="00B877BC">
        <w:t>il était le rénovateur de l</w:t>
      </w:r>
      <w:r w:rsidR="00FA6A88">
        <w:t>’</w:t>
      </w:r>
      <w:r w:rsidRPr="00B877BC">
        <w:t>Enluminure et l</w:t>
      </w:r>
      <w:r w:rsidR="00FA6A88">
        <w:t>’</w:t>
      </w:r>
      <w:r w:rsidRPr="00B877BC">
        <w:t>un des plus incontest</w:t>
      </w:r>
      <w:r w:rsidRPr="00B877BC">
        <w:t>a</w:t>
      </w:r>
      <w:r w:rsidRPr="00B877BC">
        <w:t>bles artistes contemporains</w:t>
      </w:r>
      <w:r w:rsidR="00FA6A88">
        <w:t>.</w:t>
      </w:r>
    </w:p>
    <w:p w14:paraId="37031B6D" w14:textId="77777777" w:rsidR="00FA6A88" w:rsidRDefault="00A92B34" w:rsidP="00FA6A88">
      <w:r w:rsidRPr="00B877BC">
        <w:t>Il m</w:t>
      </w:r>
      <w:r w:rsidR="00FA6A88">
        <w:t>’</w:t>
      </w:r>
      <w:r w:rsidRPr="00B877BC">
        <w:t>a raconté qu</w:t>
      </w:r>
      <w:r w:rsidR="00FA6A88">
        <w:t>’</w:t>
      </w:r>
      <w:r w:rsidRPr="00B877BC">
        <w:t>ayant fait dans sa jeunesse d</w:t>
      </w:r>
      <w:r w:rsidR="00FA6A88">
        <w:t>’</w:t>
      </w:r>
      <w:r w:rsidRPr="00B877BC">
        <w:t>assez fortes études de dessin</w:t>
      </w:r>
      <w:r w:rsidR="00FA6A88">
        <w:t xml:space="preserve">, </w:t>
      </w:r>
      <w:r w:rsidRPr="00B877BC">
        <w:t>cette vocation singulière lui fut révélée bea</w:t>
      </w:r>
      <w:r w:rsidRPr="00B877BC">
        <w:t>u</w:t>
      </w:r>
      <w:r w:rsidRPr="00B877BC">
        <w:t>coup plus tard</w:t>
      </w:r>
      <w:r w:rsidR="00FA6A88">
        <w:t xml:space="preserve">, </w:t>
      </w:r>
      <w:r w:rsidRPr="00B877BC">
        <w:t>lorsqu</w:t>
      </w:r>
      <w:r w:rsidR="00FA6A88">
        <w:t>’</w:t>
      </w:r>
      <w:r w:rsidRPr="00B877BC">
        <w:t>au retour d</w:t>
      </w:r>
      <w:r w:rsidR="00FA6A88">
        <w:t>’</w:t>
      </w:r>
      <w:r w:rsidRPr="00B877BC">
        <w:t>une expédition fameuse où il avait failli périr</w:t>
      </w:r>
      <w:r w:rsidR="00FA6A88">
        <w:t xml:space="preserve">, </w:t>
      </w:r>
      <w:r w:rsidRPr="00B877BC">
        <w:t>et son patrimoine ayant disparu</w:t>
      </w:r>
      <w:r w:rsidR="00FA6A88">
        <w:t xml:space="preserve">, </w:t>
      </w:r>
      <w:r w:rsidRPr="00B877BC">
        <w:t>la misère le contraignit à chercher quelque moyen de gagner sa vie</w:t>
      </w:r>
      <w:r w:rsidR="00FA6A88">
        <w:t>.</w:t>
      </w:r>
    </w:p>
    <w:p w14:paraId="6875FE5C" w14:textId="77777777" w:rsidR="00FA6A88" w:rsidRDefault="00A92B34" w:rsidP="00FA6A88">
      <w:r w:rsidRPr="00B877BC">
        <w:t>À toutes les époques</w:t>
      </w:r>
      <w:r w:rsidR="00FA6A88">
        <w:t xml:space="preserve">, </w:t>
      </w:r>
      <w:r w:rsidRPr="00B877BC">
        <w:t>cet homme d</w:t>
      </w:r>
      <w:r w:rsidR="00FA6A88">
        <w:t>’</w:t>
      </w:r>
      <w:r w:rsidRPr="00B877BC">
        <w:t>action</w:t>
      </w:r>
      <w:r w:rsidR="00FA6A88">
        <w:t xml:space="preserve">, </w:t>
      </w:r>
      <w:r w:rsidRPr="00B877BC">
        <w:t>enchaîné sur le gril de ses facultés</w:t>
      </w:r>
      <w:r w:rsidR="00FA6A88">
        <w:t xml:space="preserve">, </w:t>
      </w:r>
      <w:r w:rsidRPr="00B877BC">
        <w:t>avait machinalement essayé de les décevoir par l</w:t>
      </w:r>
      <w:r w:rsidR="00FA6A88">
        <w:t>’</w:t>
      </w:r>
      <w:r w:rsidRPr="00B877BC">
        <w:t>application de sa main à des ornementations hétéroclites dont il surchargeait</w:t>
      </w:r>
      <w:r w:rsidR="00FA6A88">
        <w:t xml:space="preserve">, </w:t>
      </w:r>
      <w:r w:rsidRPr="00B877BC">
        <w:t>en ses heures de pesant loisir</w:t>
      </w:r>
      <w:r w:rsidR="00FA6A88">
        <w:t xml:space="preserve">, </w:t>
      </w:r>
      <w:r w:rsidRPr="00B877BC">
        <w:t>les billets d</w:t>
      </w:r>
      <w:r w:rsidR="00FA6A88">
        <w:t>’</w:t>
      </w:r>
      <w:r w:rsidRPr="00B877BC">
        <w:t>un laconisme surprenant qu</w:t>
      </w:r>
      <w:r w:rsidR="00FA6A88">
        <w:t>’</w:t>
      </w:r>
      <w:r w:rsidRPr="00B877BC">
        <w:t>il écrivait à ses amis ou à ses ma</w:t>
      </w:r>
      <w:r w:rsidRPr="00B877BC">
        <w:t>î</w:t>
      </w:r>
      <w:r w:rsidRPr="00B877BC">
        <w:t>tresses</w:t>
      </w:r>
      <w:r w:rsidR="00FA6A88">
        <w:t>.</w:t>
      </w:r>
    </w:p>
    <w:p w14:paraId="105C04C0" w14:textId="4EFF1CFF" w:rsidR="00FA6A88" w:rsidRDefault="00A92B34" w:rsidP="00FA6A88">
      <w:r w:rsidRPr="00B877BC">
        <w:lastRenderedPageBreak/>
        <w:t xml:space="preserve">On montrait de lui des messages de trois </w:t>
      </w:r>
      <w:r w:rsidR="008B49D1" w:rsidRPr="00B877BC">
        <w:t>mo</w:t>
      </w:r>
      <w:r w:rsidR="008B49D1">
        <w:t>t</w:t>
      </w:r>
      <w:r w:rsidR="008B49D1" w:rsidRPr="00B877BC">
        <w:t xml:space="preserve">s </w:t>
      </w:r>
      <w:r w:rsidRPr="00B877BC">
        <w:t>notifiant des rendez-vous</w:t>
      </w:r>
      <w:r w:rsidR="00FA6A88">
        <w:t xml:space="preserve">, </w:t>
      </w:r>
      <w:r w:rsidRPr="00B877BC">
        <w:t>dans lesquels l</w:t>
      </w:r>
      <w:r w:rsidR="00FA6A88">
        <w:t>’</w:t>
      </w:r>
      <w:r w:rsidRPr="00B877BC">
        <w:t>amplification amoureuse était remplacée par une broussaille d</w:t>
      </w:r>
      <w:r w:rsidR="00FA6A88">
        <w:t>’</w:t>
      </w:r>
      <w:r w:rsidRPr="00B877BC">
        <w:t>arabesques</w:t>
      </w:r>
      <w:r w:rsidR="00FA6A88">
        <w:t xml:space="preserve">, </w:t>
      </w:r>
      <w:r w:rsidRPr="00B877BC">
        <w:t>de feuillages i</w:t>
      </w:r>
      <w:r w:rsidRPr="00B877BC">
        <w:t>m</w:t>
      </w:r>
      <w:r w:rsidRPr="00B877BC">
        <w:t>possibles</w:t>
      </w:r>
      <w:r w:rsidR="00FA6A88">
        <w:t xml:space="preserve">, </w:t>
      </w:r>
      <w:r w:rsidRPr="00B877BC">
        <w:t>d</w:t>
      </w:r>
      <w:r w:rsidR="00FA6A88">
        <w:t>’</w:t>
      </w:r>
      <w:r w:rsidRPr="00B877BC">
        <w:t>enroulements inextricables</w:t>
      </w:r>
      <w:r w:rsidR="00FA6A88">
        <w:t xml:space="preserve">, </w:t>
      </w:r>
      <w:r w:rsidRPr="00B877BC">
        <w:t>de figures monstrue</w:t>
      </w:r>
      <w:r w:rsidRPr="00B877BC">
        <w:t>u</w:t>
      </w:r>
      <w:r w:rsidRPr="00B877BC">
        <w:t>ses insolitement coloriées</w:t>
      </w:r>
      <w:r w:rsidR="00FA6A88">
        <w:t xml:space="preserve">, </w:t>
      </w:r>
      <w:r w:rsidRPr="00B877BC">
        <w:t>où les quelques syllabes exprimant son bon plaisir s</w:t>
      </w:r>
      <w:r w:rsidR="00FA6A88">
        <w:t>’</w:t>
      </w:r>
      <w:r w:rsidRPr="00B877BC">
        <w:t>imposaient rudement à l</w:t>
      </w:r>
      <w:r w:rsidR="00FA6A88">
        <w:t>’</w:t>
      </w:r>
      <w:r w:rsidRPr="00B877BC">
        <w:t>œil en onciales carl</w:t>
      </w:r>
      <w:r w:rsidRPr="00B877BC">
        <w:t>o</w:t>
      </w:r>
      <w:r w:rsidRPr="00B877BC">
        <w:t>vingiennes ou caractères anglo-saxons</w:t>
      </w:r>
      <w:r w:rsidR="00FA6A88">
        <w:t xml:space="preserve">, </w:t>
      </w:r>
      <w:r w:rsidRPr="00B877BC">
        <w:t>les deux écritures les plus énergiques</w:t>
      </w:r>
      <w:r w:rsidR="00FA6A88">
        <w:t xml:space="preserve">, </w:t>
      </w:r>
      <w:r w:rsidRPr="00B877BC">
        <w:t>depuis la rectiligne capitale des éphémérides consulaires</w:t>
      </w:r>
      <w:r w:rsidR="00FA6A88">
        <w:t>.</w:t>
      </w:r>
    </w:p>
    <w:p w14:paraId="63E82065" w14:textId="77777777" w:rsidR="00FA6A88" w:rsidRDefault="00A92B34" w:rsidP="00FA6A88">
      <w:r w:rsidRPr="00B877BC">
        <w:t>Un mépris gothique pour toutes les manigances contemp</w:t>
      </w:r>
      <w:r w:rsidRPr="00B877BC">
        <w:t>o</w:t>
      </w:r>
      <w:r w:rsidRPr="00B877BC">
        <w:t>raines lui avait donné le besoin</w:t>
      </w:r>
      <w:r w:rsidR="00FA6A88">
        <w:t xml:space="preserve">, </w:t>
      </w:r>
      <w:r w:rsidRPr="00B877BC">
        <w:t>le goût passionné de ces formes vénérables</w:t>
      </w:r>
      <w:r w:rsidR="00FA6A88">
        <w:t xml:space="preserve">, </w:t>
      </w:r>
      <w:r w:rsidRPr="00B877BC">
        <w:t>dans lesquelles il faisait entrer sa pensée comme il aurait fait entrer ses membres dans une armure</w:t>
      </w:r>
      <w:r w:rsidR="00FA6A88">
        <w:t>.</w:t>
      </w:r>
    </w:p>
    <w:p w14:paraId="517FE66F" w14:textId="77777777" w:rsidR="00FA6A88" w:rsidRDefault="00A92B34" w:rsidP="00FA6A88">
      <w:r w:rsidRPr="00B877BC">
        <w:t>Peu à peu la lettre ornée lui avait inspiré l</w:t>
      </w:r>
      <w:r w:rsidR="00FA6A88">
        <w:t>’</w:t>
      </w:r>
      <w:r w:rsidRPr="00B877BC">
        <w:t xml:space="preserve">ambition de la lettrine </w:t>
      </w:r>
      <w:r w:rsidRPr="00B877BC">
        <w:rPr>
          <w:i/>
          <w:iCs/>
        </w:rPr>
        <w:t>historiée</w:t>
      </w:r>
      <w:r w:rsidR="00FA6A88">
        <w:t xml:space="preserve">, </w:t>
      </w:r>
      <w:r w:rsidRPr="00B877BC">
        <w:t>puis de la miniature détachée du texte</w:t>
      </w:r>
      <w:r w:rsidR="00FA6A88">
        <w:t xml:space="preserve">, </w:t>
      </w:r>
      <w:r w:rsidRPr="00B877BC">
        <w:t>avec toutes ses conséquences</w:t>
      </w:r>
      <w:r w:rsidR="00FA6A88">
        <w:t xml:space="preserve">, – </w:t>
      </w:r>
      <w:r w:rsidRPr="00B877BC">
        <w:t>conformément à la progression de cet art primordial et générateur des autres arts</w:t>
      </w:r>
      <w:r w:rsidR="00FA6A88">
        <w:t xml:space="preserve">, </w:t>
      </w:r>
      <w:r w:rsidRPr="00B877BC">
        <w:t>commençant à la pauvre transcription des moines mérovingiens pour aboutir</w:t>
      </w:r>
      <w:r w:rsidR="00FA6A88">
        <w:t xml:space="preserve">, </w:t>
      </w:r>
      <w:r w:rsidRPr="00B877BC">
        <w:t>après une demi-douzaine de siècles</w:t>
      </w:r>
      <w:r w:rsidR="00FA6A88">
        <w:t xml:space="preserve">, </w:t>
      </w:r>
      <w:r w:rsidRPr="00B877BC">
        <w:t>à Van Eyck</w:t>
      </w:r>
      <w:r w:rsidR="00FA6A88">
        <w:t xml:space="preserve">, </w:t>
      </w:r>
      <w:proofErr w:type="spellStart"/>
      <w:r w:rsidRPr="00B877BC">
        <w:t>Cimabué</w:t>
      </w:r>
      <w:proofErr w:type="spellEnd"/>
      <w:r w:rsidRPr="00B877BC">
        <w:t xml:space="preserve"> et Orcagna qui continuèrent sur la toile</w:t>
      </w:r>
      <w:r w:rsidR="00FA6A88">
        <w:t xml:space="preserve">, </w:t>
      </w:r>
      <w:r w:rsidRPr="00B877BC">
        <w:t xml:space="preserve">avec des couleurs plus matérielles dont </w:t>
      </w:r>
      <w:smartTag w:uri="urn:schemas-microsoft-com:office:smarttags" w:element="PersonName">
        <w:smartTagPr>
          <w:attr w:name="ProductID" w:val="la Renaissance"/>
        </w:smartTagPr>
        <w:r w:rsidRPr="00B877BC">
          <w:t>la Renaissance</w:t>
        </w:r>
      </w:smartTag>
      <w:r w:rsidRPr="00B877BC">
        <w:t xml:space="preserve"> allait abuser</w:t>
      </w:r>
      <w:r w:rsidR="00FA6A88">
        <w:t xml:space="preserve">, </w:t>
      </w:r>
      <w:r w:rsidRPr="00B877BC">
        <w:t>les traditions e</w:t>
      </w:r>
      <w:r w:rsidRPr="00B877BC">
        <w:t>s</w:t>
      </w:r>
      <w:r w:rsidRPr="00B877BC">
        <w:t>thétiques du spirituel Moyen Âge</w:t>
      </w:r>
      <w:r w:rsidR="00FA6A88">
        <w:t>.</w:t>
      </w:r>
    </w:p>
    <w:p w14:paraId="590EC311" w14:textId="77777777" w:rsidR="00FA6A88" w:rsidRDefault="00A92B34" w:rsidP="00FA6A88">
      <w:r w:rsidRPr="00B877BC">
        <w:t>Son habileté devint prodigieuse aussitôt qu</w:t>
      </w:r>
      <w:r w:rsidR="00FA6A88">
        <w:t>’</w:t>
      </w:r>
      <w:r w:rsidRPr="00B877BC">
        <w:t>il eût décidé d</w:t>
      </w:r>
      <w:r w:rsidR="00FA6A88">
        <w:t>’</w:t>
      </w:r>
      <w:r w:rsidRPr="00B877BC">
        <w:t>en tirer parti et il apparut un artiste merveilleux de l</w:t>
      </w:r>
      <w:r w:rsidR="00FA6A88">
        <w:t>’</w:t>
      </w:r>
      <w:r w:rsidRPr="00B877BC">
        <w:t>originalité la plus imprévue</w:t>
      </w:r>
      <w:r w:rsidR="00FA6A88">
        <w:t>.</w:t>
      </w:r>
    </w:p>
    <w:p w14:paraId="0ACA37EF" w14:textId="77777777" w:rsidR="00FA6A88" w:rsidRDefault="00A92B34" w:rsidP="00FA6A88">
      <w:r w:rsidRPr="00B877BC">
        <w:t>Il avait étudié avec soin et consultait sans cesse les mon</w:t>
      </w:r>
      <w:r w:rsidRPr="00B877BC">
        <w:t>u</w:t>
      </w:r>
      <w:r w:rsidRPr="00B877BC">
        <w:t xml:space="preserve">ments adorables conservés à </w:t>
      </w:r>
      <w:smartTag w:uri="urn:schemas-microsoft-com:office:smarttags" w:element="PersonName">
        <w:smartTagPr>
          <w:attr w:name="ProductID" w:val="la Biblioth￨que Nationale"/>
        </w:smartTagPr>
        <w:r w:rsidRPr="00B877BC">
          <w:t>la Bibliothèque Nationale</w:t>
        </w:r>
      </w:smartTag>
      <w:r w:rsidRPr="00B877BC">
        <w:t xml:space="preserve"> ou aux Archives</w:t>
      </w:r>
      <w:r w:rsidR="00FA6A88">
        <w:t xml:space="preserve">, </w:t>
      </w:r>
      <w:r w:rsidRPr="00B877BC">
        <w:t>tels que les Évangéliaires de Charlemagne de Charles-le-Chauve</w:t>
      </w:r>
      <w:r w:rsidR="00FA6A88">
        <w:t xml:space="preserve">, </w:t>
      </w:r>
      <w:r w:rsidRPr="00B877BC">
        <w:t>de Lothaire</w:t>
      </w:r>
      <w:r w:rsidR="00FA6A88">
        <w:t xml:space="preserve">, </w:t>
      </w:r>
      <w:r w:rsidRPr="00B877BC">
        <w:t>le Psautier de saint Louis</w:t>
      </w:r>
      <w:r w:rsidR="00FA6A88">
        <w:t xml:space="preserve">, </w:t>
      </w:r>
      <w:r w:rsidRPr="00B877BC">
        <w:t>le Sacrame</w:t>
      </w:r>
      <w:r w:rsidRPr="00B877BC">
        <w:t>n</w:t>
      </w:r>
      <w:r w:rsidRPr="00B877BC">
        <w:t>taire de Drogon de Metz</w:t>
      </w:r>
      <w:r w:rsidR="00FA6A88">
        <w:t xml:space="preserve">, </w:t>
      </w:r>
      <w:r w:rsidRPr="00B877BC">
        <w:t xml:space="preserve">les célèbres livres </w:t>
      </w:r>
      <w:r w:rsidRPr="00B877BC">
        <w:lastRenderedPageBreak/>
        <w:t>d</w:t>
      </w:r>
      <w:r w:rsidR="00FA6A88">
        <w:t>’</w:t>
      </w:r>
      <w:r w:rsidRPr="00B877BC">
        <w:t>heures de René d</w:t>
      </w:r>
      <w:r w:rsidR="00FA6A88">
        <w:t>’</w:t>
      </w:r>
      <w:r w:rsidRPr="00B877BC">
        <w:t>Anjou</w:t>
      </w:r>
      <w:r w:rsidR="00FA6A88">
        <w:t xml:space="preserve">, </w:t>
      </w:r>
      <w:r w:rsidRPr="00B877BC">
        <w:t>d</w:t>
      </w:r>
      <w:r w:rsidR="00FA6A88">
        <w:t>’</w:t>
      </w:r>
      <w:r w:rsidRPr="00B877BC">
        <w:t>Anne de Bretagne et les miniatures sublimes de J</w:t>
      </w:r>
      <w:r w:rsidRPr="00B877BC">
        <w:t>e</w:t>
      </w:r>
      <w:r w:rsidRPr="00B877BC">
        <w:t>han Fouquet</w:t>
      </w:r>
      <w:r w:rsidR="00FA6A88">
        <w:t xml:space="preserve">, </w:t>
      </w:r>
      <w:r w:rsidRPr="00B877BC">
        <w:t xml:space="preserve">peintre attitré de </w:t>
      </w:r>
      <w:r w:rsidR="00FA6A88" w:rsidRPr="00B877BC">
        <w:t>Louis</w:t>
      </w:r>
      <w:r w:rsidR="00FA6A88">
        <w:t> </w:t>
      </w:r>
      <w:r w:rsidR="00FA6A88" w:rsidRPr="00B877BC">
        <w:t>XI</w:t>
      </w:r>
      <w:r w:rsidR="00FA6A88">
        <w:t>.</w:t>
      </w:r>
    </w:p>
    <w:p w14:paraId="7EF7D8E1" w14:textId="77777777" w:rsidR="00FA6A88" w:rsidRDefault="00A92B34" w:rsidP="00FA6A88">
      <w:r w:rsidRPr="00B877BC">
        <w:t>Il avait fait presque des bassesses pour obtenir l</w:t>
      </w:r>
      <w:r w:rsidR="00FA6A88">
        <w:t>’</w:t>
      </w:r>
      <w:r w:rsidRPr="00B877BC">
        <w:t xml:space="preserve">autorisation de copier quelques scènes bibliques ou paysages dans les Heures magnifiques du frère de </w:t>
      </w:r>
      <w:r w:rsidR="00FA6A88" w:rsidRPr="00B877BC">
        <w:t>Charles</w:t>
      </w:r>
      <w:r w:rsidR="00FA6A88">
        <w:t> </w:t>
      </w:r>
      <w:r w:rsidR="00FA6A88" w:rsidRPr="00B877BC">
        <w:t>V</w:t>
      </w:r>
      <w:r w:rsidRPr="00B877BC">
        <w:t xml:space="preserve"> possédées par le duc d</w:t>
      </w:r>
      <w:r w:rsidR="00FA6A88">
        <w:t>’</w:t>
      </w:r>
      <w:r w:rsidRPr="00B877BC">
        <w:t>Aumale</w:t>
      </w:r>
      <w:r w:rsidR="00FA6A88">
        <w:t>.</w:t>
      </w:r>
    </w:p>
    <w:p w14:paraId="3B365B63" w14:textId="7C9820D6" w:rsidR="00FA6A88" w:rsidRDefault="00A92B34" w:rsidP="00FA6A88">
      <w:r w:rsidRPr="00B877BC">
        <w:t>Enfin</w:t>
      </w:r>
      <w:r w:rsidR="00FA6A88">
        <w:t xml:space="preserve">, </w:t>
      </w:r>
      <w:r w:rsidRPr="00B877BC">
        <w:t>un jour</w:t>
      </w:r>
      <w:r w:rsidR="00FA6A88">
        <w:t xml:space="preserve">, </w:t>
      </w:r>
      <w:r w:rsidRPr="00B877BC">
        <w:t>il avait accompli le coûteux pèlerinage de Venise</w:t>
      </w:r>
      <w:r w:rsidR="00FA6A88">
        <w:t xml:space="preserve">, </w:t>
      </w:r>
      <w:r w:rsidRPr="00B877BC">
        <w:t xml:space="preserve">uniquement pour y étudier ce miraculeux Bréviaire de </w:t>
      </w:r>
      <w:proofErr w:type="spellStart"/>
      <w:r w:rsidRPr="00B877BC">
        <w:t>Grimani</w:t>
      </w:r>
      <w:proofErr w:type="spellEnd"/>
      <w:r w:rsidRPr="00B877BC">
        <w:t xml:space="preserve"> auquel Memling passe pour avoir collaboré et dont s</w:t>
      </w:r>
      <w:r w:rsidR="00FA6A88">
        <w:t>’</w:t>
      </w:r>
      <w:r w:rsidRPr="00B877BC">
        <w:t xml:space="preserve">inspira </w:t>
      </w:r>
      <w:r w:rsidR="0071334E" w:rsidRPr="00B877BC">
        <w:t>D</w:t>
      </w:r>
      <w:r w:rsidR="0071334E">
        <w:t>ü</w:t>
      </w:r>
      <w:r w:rsidR="0071334E" w:rsidRPr="00B877BC">
        <w:t>rer</w:t>
      </w:r>
      <w:r w:rsidR="00FA6A88">
        <w:t>.</w:t>
      </w:r>
    </w:p>
    <w:p w14:paraId="141F15DD" w14:textId="19F63D59" w:rsidR="00FA6A88" w:rsidRDefault="00A92B34" w:rsidP="00FA6A88">
      <w:r w:rsidRPr="00B877BC">
        <w:t>Toutefois</w:t>
      </w:r>
      <w:r w:rsidR="00FA6A88">
        <w:t xml:space="preserve">, </w:t>
      </w:r>
      <w:r w:rsidRPr="00B877BC">
        <w:t>il ne reproduisait jamais</w:t>
      </w:r>
      <w:r w:rsidR="00FA6A88">
        <w:t xml:space="preserve">, </w:t>
      </w:r>
      <w:r w:rsidRPr="00B877BC">
        <w:t>ne fût-ce que par fra</w:t>
      </w:r>
      <w:r w:rsidRPr="00B877BC">
        <w:t>g</w:t>
      </w:r>
      <w:r w:rsidRPr="00B877BC">
        <w:t>ments juxtaposés</w:t>
      </w:r>
      <w:r w:rsidR="00FA6A88">
        <w:t xml:space="preserve">, </w:t>
      </w:r>
      <w:r w:rsidRPr="00B877BC">
        <w:t>l</w:t>
      </w:r>
      <w:r w:rsidR="00FA6A88">
        <w:t>’</w:t>
      </w:r>
      <w:r w:rsidRPr="00B877BC">
        <w:t>œuvre de ses devanciers du Moyen Âge</w:t>
      </w:r>
      <w:r w:rsidR="00FA6A88">
        <w:t xml:space="preserve">. </w:t>
      </w:r>
      <w:r w:rsidRPr="00B877BC">
        <w:t>Ses compositions</w:t>
      </w:r>
      <w:r w:rsidR="00FA6A88">
        <w:t xml:space="preserve">, </w:t>
      </w:r>
      <w:r w:rsidRPr="00B877BC">
        <w:t>toujours étranges et inattendues</w:t>
      </w:r>
      <w:r w:rsidR="00FA6A88">
        <w:t xml:space="preserve">, </w:t>
      </w:r>
      <w:r w:rsidRPr="00B877BC">
        <w:t>qu</w:t>
      </w:r>
      <w:r w:rsidR="00FA6A88">
        <w:t>’</w:t>
      </w:r>
      <w:r w:rsidRPr="00B877BC">
        <w:t>elles fussent flamandes</w:t>
      </w:r>
      <w:r w:rsidR="00FA6A88">
        <w:t xml:space="preserve">, </w:t>
      </w:r>
      <w:r w:rsidRPr="00B877BC">
        <w:t>irlandaises</w:t>
      </w:r>
      <w:r w:rsidR="00FA6A88">
        <w:t xml:space="preserve">, </w:t>
      </w:r>
      <w:r w:rsidRPr="00B877BC">
        <w:t>byzantines ou même slaves</w:t>
      </w:r>
      <w:r w:rsidR="00FA6A88">
        <w:t xml:space="preserve">, </w:t>
      </w:r>
      <w:r w:rsidRPr="00B877BC">
        <w:t>étaient bien à lui et n</w:t>
      </w:r>
      <w:r w:rsidR="00FA6A88">
        <w:t>’</w:t>
      </w:r>
      <w:r w:rsidRPr="00B877BC">
        <w:t>avaient d</w:t>
      </w:r>
      <w:r w:rsidR="00FA6A88">
        <w:t>’</w:t>
      </w:r>
      <w:r w:rsidRPr="00B877BC">
        <w:t>autre style que le sien</w:t>
      </w:r>
      <w:r w:rsidR="00FA6A88">
        <w:t>, « </w:t>
      </w:r>
      <w:r w:rsidRPr="00B877BC">
        <w:t xml:space="preserve">le style </w:t>
      </w:r>
      <w:proofErr w:type="spellStart"/>
      <w:r w:rsidRPr="00B877BC">
        <w:t>Vénard</w:t>
      </w:r>
      <w:proofErr w:type="spellEnd"/>
      <w:r w:rsidR="00FA6A88">
        <w:t xml:space="preserve"> », </w:t>
      </w:r>
      <w:r w:rsidRPr="00B877BC">
        <w:t>comme l</w:t>
      </w:r>
      <w:r w:rsidR="00FA6A88">
        <w:t>’</w:t>
      </w:r>
      <w:r w:rsidRPr="00B877BC">
        <w:t>avait dit exactement Barbey d</w:t>
      </w:r>
      <w:r w:rsidR="00FA6A88">
        <w:t>’</w:t>
      </w:r>
      <w:proofErr w:type="spellStart"/>
      <w:r w:rsidRPr="00B877BC">
        <w:t>Aurevilly</w:t>
      </w:r>
      <w:proofErr w:type="spellEnd"/>
      <w:r w:rsidR="00FA6A88">
        <w:t xml:space="preserve">, </w:t>
      </w:r>
      <w:r w:rsidRPr="00B877BC">
        <w:t>dans un feui</w:t>
      </w:r>
      <w:r w:rsidRPr="00B877BC">
        <w:t>l</w:t>
      </w:r>
      <w:r w:rsidRPr="00B877BC">
        <w:t>leton plein d</w:t>
      </w:r>
      <w:r w:rsidR="00FA6A88">
        <w:t>’</w:t>
      </w:r>
      <w:r w:rsidRPr="00B877BC">
        <w:t>enthousiasme qui commença la réputation de l</w:t>
      </w:r>
      <w:r w:rsidR="00FA6A88">
        <w:t>’</w:t>
      </w:r>
      <w:r w:rsidRPr="00B877BC">
        <w:t>enlumineur</w:t>
      </w:r>
      <w:r w:rsidR="00FA6A88">
        <w:t>.</w:t>
      </w:r>
    </w:p>
    <w:p w14:paraId="345576A3" w14:textId="77777777" w:rsidR="00FA6A88" w:rsidRDefault="00A92B34" w:rsidP="00FA6A88">
      <w:r w:rsidRPr="00B877BC">
        <w:t>Dédaigneux des chloroses de l</w:t>
      </w:r>
      <w:r w:rsidR="00FA6A88">
        <w:t>’</w:t>
      </w:r>
      <w:r w:rsidRPr="00B877BC">
        <w:t>aquarelle</w:t>
      </w:r>
      <w:r w:rsidR="00FA6A88">
        <w:t xml:space="preserve">, </w:t>
      </w:r>
      <w:r w:rsidRPr="00B877BC">
        <w:t>son unique proc</w:t>
      </w:r>
      <w:r w:rsidRPr="00B877BC">
        <w:t>é</w:t>
      </w:r>
      <w:r w:rsidRPr="00B877BC">
        <w:t>dé consistait à peindre à la gouache</w:t>
      </w:r>
      <w:r w:rsidR="00FA6A88">
        <w:t xml:space="preserve">, </w:t>
      </w:r>
      <w:r w:rsidRPr="00B877BC">
        <w:t>en pleine pâte</w:t>
      </w:r>
      <w:r w:rsidR="00FA6A88">
        <w:t xml:space="preserve">, </w:t>
      </w:r>
      <w:r w:rsidRPr="00B877BC">
        <w:t>en exasp</w:t>
      </w:r>
      <w:r w:rsidRPr="00B877BC">
        <w:t>é</w:t>
      </w:r>
      <w:r w:rsidRPr="00B877BC">
        <w:t>rant la violence de ses reliefs de couleur par l</w:t>
      </w:r>
      <w:r w:rsidR="00FA6A88">
        <w:t>’</w:t>
      </w:r>
      <w:r w:rsidRPr="00B877BC">
        <w:t>application d</w:t>
      </w:r>
      <w:r w:rsidR="00FA6A88">
        <w:t>’</w:t>
      </w:r>
      <w:r w:rsidRPr="00B877BC">
        <w:t>un certain vernis dont il était l</w:t>
      </w:r>
      <w:r w:rsidR="00FA6A88">
        <w:t>’</w:t>
      </w:r>
      <w:r w:rsidRPr="00B877BC">
        <w:t>inventeur et qu</w:t>
      </w:r>
      <w:r w:rsidR="00FA6A88">
        <w:t>’</w:t>
      </w:r>
      <w:r w:rsidRPr="00B877BC">
        <w:t>il ne livrait à l</w:t>
      </w:r>
      <w:r w:rsidR="00FA6A88">
        <w:t>’</w:t>
      </w:r>
      <w:r w:rsidRPr="00B877BC">
        <w:t>analyse de personne</w:t>
      </w:r>
      <w:r w:rsidR="00FA6A88">
        <w:t>.</w:t>
      </w:r>
    </w:p>
    <w:p w14:paraId="3A5B3040" w14:textId="77777777" w:rsidR="00FA6A88" w:rsidRDefault="00A92B34" w:rsidP="00FA6A88">
      <w:r w:rsidRPr="00B877BC">
        <w:t>Ses enluminures</w:t>
      </w:r>
      <w:r w:rsidR="00FA6A88">
        <w:t xml:space="preserve">, </w:t>
      </w:r>
      <w:r w:rsidRPr="00B877BC">
        <w:t>par conséquent</w:t>
      </w:r>
      <w:r w:rsidR="00FA6A88">
        <w:t xml:space="preserve">, </w:t>
      </w:r>
      <w:r w:rsidRPr="00B877BC">
        <w:t>avaient l</w:t>
      </w:r>
      <w:r w:rsidR="00FA6A88">
        <w:t>’</w:t>
      </w:r>
      <w:r w:rsidRPr="00B877BC">
        <w:t>éclat et la consistance lumineuse des émaux</w:t>
      </w:r>
      <w:r w:rsidR="00FA6A88">
        <w:t xml:space="preserve">. </w:t>
      </w:r>
      <w:r w:rsidRPr="00B877BC">
        <w:t>C</w:t>
      </w:r>
      <w:r w:rsidR="00FA6A88">
        <w:t>’</w:t>
      </w:r>
      <w:r w:rsidRPr="00B877BC">
        <w:t>était une fête pour les yeux</w:t>
      </w:r>
      <w:r w:rsidR="00FA6A88">
        <w:t xml:space="preserve">, </w:t>
      </w:r>
      <w:r w:rsidRPr="00B877BC">
        <w:t>en même temps qu</w:t>
      </w:r>
      <w:r w:rsidR="00FA6A88">
        <w:t>’</w:t>
      </w:r>
      <w:r w:rsidRPr="00B877BC">
        <w:t>un ferment puissant de rêverie pour les imaginations capables de faire reculer la croupe de la Ch</w:t>
      </w:r>
      <w:r w:rsidRPr="00B877BC">
        <w:t>i</w:t>
      </w:r>
      <w:r w:rsidRPr="00B877BC">
        <w:t>mère</w:t>
      </w:r>
      <w:r w:rsidR="00FA6A88">
        <w:t xml:space="preserve">, </w:t>
      </w:r>
      <w:r w:rsidRPr="00B877BC">
        <w:t>et de réintégrer les siècles défunts</w:t>
      </w:r>
      <w:r w:rsidR="00FA6A88">
        <w:t>.</w:t>
      </w:r>
    </w:p>
    <w:p w14:paraId="2DD48C84" w14:textId="77777777" w:rsidR="00FA6A88" w:rsidRDefault="00FA6A88" w:rsidP="00FA6A88">
      <w:pPr>
        <w:pStyle w:val="Etoile"/>
      </w:pPr>
      <w:r>
        <w:t>* * *</w:t>
      </w:r>
    </w:p>
    <w:p w14:paraId="3E56CDA4" w14:textId="77777777" w:rsidR="00FA6A88" w:rsidRDefault="00A92B34" w:rsidP="00FA6A88">
      <w:r w:rsidRPr="00B877BC">
        <w:lastRenderedPageBreak/>
        <w:t>Il me reste maintenant à expliquer comment ce personnage extraordinaire fut un homme si bien nourri et comment sa fin lamentable a pu être</w:t>
      </w:r>
      <w:r w:rsidR="00FA6A88">
        <w:t xml:space="preserve">, </w:t>
      </w:r>
      <w:r w:rsidRPr="00B877BC">
        <w:t>pour un grand nombre</w:t>
      </w:r>
      <w:r w:rsidR="00FA6A88">
        <w:t xml:space="preserve">, </w:t>
      </w:r>
      <w:r w:rsidRPr="00B877BC">
        <w:t>l</w:t>
      </w:r>
      <w:r w:rsidR="00FA6A88">
        <w:t>’</w:t>
      </w:r>
      <w:r w:rsidRPr="00B877BC">
        <w:t>occasion de se consoler</w:t>
      </w:r>
      <w:r w:rsidR="00FA6A88">
        <w:t>.</w:t>
      </w:r>
    </w:p>
    <w:p w14:paraId="7DAEA7B5" w14:textId="77777777" w:rsidR="00FA6A88" w:rsidRDefault="00A92B34" w:rsidP="00FA6A88">
      <w:r w:rsidRPr="00B877BC">
        <w:t>On sait que je n</w:t>
      </w:r>
      <w:r w:rsidR="00FA6A88">
        <w:t>’</w:t>
      </w:r>
      <w:r w:rsidRPr="00B877BC">
        <w:t>en laisse échapper aucune de faire valoir mes contemporains et que c</w:t>
      </w:r>
      <w:r w:rsidR="00FA6A88">
        <w:t>’</w:t>
      </w:r>
      <w:r w:rsidRPr="00B877BC">
        <w:t>est pour moi un besoin de répandre sur les cœurs souffrants le dictame de mes adjectifs</w:t>
      </w:r>
      <w:r w:rsidR="00FA6A88">
        <w:t>.</w:t>
      </w:r>
    </w:p>
    <w:p w14:paraId="2515D2D3" w14:textId="77777777" w:rsidR="00FA6A88" w:rsidRDefault="00A92B34" w:rsidP="00FA6A88">
      <w:r w:rsidRPr="00B877BC">
        <w:t>Ici</w:t>
      </w:r>
      <w:r w:rsidR="00FA6A88">
        <w:t xml:space="preserve">, </w:t>
      </w:r>
      <w:r w:rsidRPr="00B877BC">
        <w:t>par bonheur</w:t>
      </w:r>
      <w:r w:rsidR="00FA6A88">
        <w:t xml:space="preserve">, </w:t>
      </w:r>
      <w:r w:rsidRPr="00B877BC">
        <w:t>je n</w:t>
      </w:r>
      <w:r w:rsidR="00FA6A88">
        <w:t>’</w:t>
      </w:r>
      <w:r w:rsidRPr="00B877BC">
        <w:t>ai presque rien à faire</w:t>
      </w:r>
      <w:r w:rsidR="00FA6A88">
        <w:t xml:space="preserve">. </w:t>
      </w:r>
      <w:r w:rsidRPr="00B877BC">
        <w:t>Je me d</w:t>
      </w:r>
      <w:r w:rsidRPr="00B877BC">
        <w:t>e</w:t>
      </w:r>
      <w:r w:rsidRPr="00B877BC">
        <w:t>mande même si jamais la grandeur morale a tant éclaté qu</w:t>
      </w:r>
      <w:r w:rsidR="00FA6A88">
        <w:t>’</w:t>
      </w:r>
      <w:r w:rsidRPr="00B877BC">
        <w:t>en cette occurrence du trépas de l</w:t>
      </w:r>
      <w:r w:rsidR="00FA6A88">
        <w:t>’</w:t>
      </w:r>
      <w:r w:rsidRPr="00B877BC">
        <w:t>enlumineur</w:t>
      </w:r>
      <w:r w:rsidR="00FA6A88">
        <w:t>.</w:t>
      </w:r>
    </w:p>
    <w:p w14:paraId="7ADBDD9C" w14:textId="77777777" w:rsidR="00FA6A88" w:rsidRDefault="00A92B34" w:rsidP="00FA6A88">
      <w:r w:rsidRPr="00B877BC">
        <w:t xml:space="preserve">Prosper </w:t>
      </w:r>
      <w:proofErr w:type="spellStart"/>
      <w:r w:rsidRPr="00B877BC">
        <w:t>Vénard</w:t>
      </w:r>
      <w:proofErr w:type="spellEnd"/>
      <w:r w:rsidRPr="00B877BC">
        <w:t xml:space="preserve"> n</w:t>
      </w:r>
      <w:r w:rsidR="00FA6A88">
        <w:t>’</w:t>
      </w:r>
      <w:r w:rsidRPr="00B877BC">
        <w:t>était pas encore enterré que</w:t>
      </w:r>
      <w:r w:rsidR="00FA6A88">
        <w:t xml:space="preserve">, </w:t>
      </w:r>
      <w:r w:rsidRPr="00B877BC">
        <w:t>déjà</w:t>
      </w:r>
      <w:r w:rsidR="00FA6A88">
        <w:t xml:space="preserve">, </w:t>
      </w:r>
      <w:r w:rsidRPr="00B877BC">
        <w:t>vingt feuilles rédigées par de justes écrivains mentionnaient en g</w:t>
      </w:r>
      <w:r w:rsidRPr="00B877BC">
        <w:t>é</w:t>
      </w:r>
      <w:r w:rsidRPr="00B877BC">
        <w:t>missant les origines peu connues de sa déchéance</w:t>
      </w:r>
      <w:r w:rsidR="00FA6A88">
        <w:t>.</w:t>
      </w:r>
    </w:p>
    <w:p w14:paraId="06134EB8" w14:textId="77777777" w:rsidR="00FA6A88" w:rsidRDefault="00A92B34" w:rsidP="00FA6A88">
      <w:r w:rsidRPr="00B877BC">
        <w:t>L</w:t>
      </w:r>
      <w:r w:rsidR="00FA6A88">
        <w:t>’</w:t>
      </w:r>
      <w:r w:rsidRPr="00B877BC">
        <w:t>enlumineur n</w:t>
      </w:r>
      <w:r w:rsidR="00FA6A88">
        <w:t>’</w:t>
      </w:r>
      <w:r w:rsidRPr="00B877BC">
        <w:t>avait pensé qu</w:t>
      </w:r>
      <w:r w:rsidR="00FA6A88">
        <w:t>’</w:t>
      </w:r>
      <w:r w:rsidRPr="00B877BC">
        <w:t>à manger</w:t>
      </w:r>
      <w:r w:rsidR="00FA6A88">
        <w:t xml:space="preserve">. </w:t>
      </w:r>
      <w:r w:rsidRPr="00B877BC">
        <w:t>Pendant dix ans on ne l</w:t>
      </w:r>
      <w:r w:rsidR="00FA6A88">
        <w:t>’</w:t>
      </w:r>
      <w:r w:rsidRPr="00B877BC">
        <w:t>avait vu occupé</w:t>
      </w:r>
      <w:r w:rsidR="00FA6A88">
        <w:t xml:space="preserve">, </w:t>
      </w:r>
      <w:r w:rsidRPr="00B877BC">
        <w:t>pour ainsi dire</w:t>
      </w:r>
      <w:r w:rsidR="00FA6A88">
        <w:t xml:space="preserve">, </w:t>
      </w:r>
      <w:r w:rsidRPr="00B877BC">
        <w:t>qu</w:t>
      </w:r>
      <w:r w:rsidR="00FA6A88">
        <w:t>’</w:t>
      </w:r>
      <w:r w:rsidRPr="00B877BC">
        <w:t>à chercher de la nourriture</w:t>
      </w:r>
      <w:r w:rsidR="00FA6A88">
        <w:t xml:space="preserve">. </w:t>
      </w:r>
      <w:r w:rsidRPr="00B877BC">
        <w:t>Il aurait fallu vider les caisses publiques pour obt</w:t>
      </w:r>
      <w:r w:rsidRPr="00B877BC">
        <w:t>e</w:t>
      </w:r>
      <w:r w:rsidRPr="00B877BC">
        <w:t xml:space="preserve">nir son rassasiement et tous les troupeaux de </w:t>
      </w:r>
      <w:smartTag w:uri="urn:schemas-microsoft-com:office:smarttags" w:element="PersonName">
        <w:smartTagPr>
          <w:attr w:name="ProductID" w:val="la M￩sopotamie"/>
        </w:smartTagPr>
        <w:r w:rsidRPr="00B877BC">
          <w:t>la Mésopotamie</w:t>
        </w:r>
      </w:smartTag>
      <w:r w:rsidRPr="00B877BC">
        <w:t xml:space="preserve"> n</w:t>
      </w:r>
      <w:r w:rsidR="00FA6A88">
        <w:t>’</w:t>
      </w:r>
      <w:r w:rsidRPr="00B877BC">
        <w:t>aurai</w:t>
      </w:r>
      <w:r w:rsidR="00D559B9">
        <w:t>en</w:t>
      </w:r>
      <w:r w:rsidRPr="00B877BC">
        <w:t>t pu combler la voracité de ce défunt</w:t>
      </w:r>
      <w:r w:rsidR="00FA6A88">
        <w:t>.</w:t>
      </w:r>
    </w:p>
    <w:p w14:paraId="2B7AE059" w14:textId="77777777" w:rsidR="00FA6A88" w:rsidRDefault="00A92B34" w:rsidP="00FA6A88">
      <w:r w:rsidRPr="00B877BC">
        <w:t>Mais enfin</w:t>
      </w:r>
      <w:r w:rsidR="00FA6A88">
        <w:t xml:space="preserve">, </w:t>
      </w:r>
      <w:r w:rsidRPr="00B877BC">
        <w:t>grâce à Dieu</w:t>
      </w:r>
      <w:r w:rsidR="00FA6A88">
        <w:t xml:space="preserve"> ! </w:t>
      </w:r>
      <w:r w:rsidRPr="00B877BC">
        <w:t>c</w:t>
      </w:r>
      <w:r w:rsidR="00FA6A88">
        <w:t>’</w:t>
      </w:r>
      <w:r w:rsidRPr="00B877BC">
        <w:t>était fini</w:t>
      </w:r>
      <w:r w:rsidR="00FA6A88">
        <w:t xml:space="preserve">. </w:t>
      </w:r>
      <w:r w:rsidRPr="00B877BC">
        <w:t>Le cyclone de cette fringale s</w:t>
      </w:r>
      <w:r w:rsidR="00FA6A88">
        <w:t>’</w:t>
      </w:r>
      <w:r w:rsidRPr="00B877BC">
        <w:t>était dissipé</w:t>
      </w:r>
      <w:r w:rsidR="00FA6A88">
        <w:t xml:space="preserve">. </w:t>
      </w:r>
      <w:r w:rsidRPr="00B877BC">
        <w:t>Les autres humains</w:t>
      </w:r>
      <w:r w:rsidR="00FA6A88">
        <w:t xml:space="preserve">, </w:t>
      </w:r>
      <w:r w:rsidRPr="00B877BC">
        <w:t>à leur tour</w:t>
      </w:r>
      <w:r w:rsidR="00FA6A88">
        <w:t xml:space="preserve">, </w:t>
      </w:r>
      <w:r w:rsidRPr="00B877BC">
        <w:t>allaient être admis à fonctionner de la mandibule inférieure</w:t>
      </w:r>
      <w:r w:rsidR="00FA6A88">
        <w:t xml:space="preserve">, </w:t>
      </w:r>
      <w:r w:rsidRPr="00B877BC">
        <w:t>et la société française</w:t>
      </w:r>
      <w:r w:rsidR="00FA6A88">
        <w:t xml:space="preserve">, </w:t>
      </w:r>
      <w:r w:rsidRPr="00B877BC">
        <w:t>délivrée d</w:t>
      </w:r>
      <w:r w:rsidR="00FA6A88">
        <w:t>’</w:t>
      </w:r>
      <w:r w:rsidRPr="00B877BC">
        <w:t>un si grand péril</w:t>
      </w:r>
      <w:r w:rsidR="00FA6A88">
        <w:t xml:space="preserve">, </w:t>
      </w:r>
      <w:r w:rsidRPr="00B877BC">
        <w:t>pourrait tranquillement se remettre à table</w:t>
      </w:r>
      <w:r w:rsidR="00FA6A88">
        <w:t>.</w:t>
      </w:r>
    </w:p>
    <w:p w14:paraId="5206945A" w14:textId="77777777" w:rsidR="00FA6A88" w:rsidRDefault="00A92B34" w:rsidP="00FA6A88">
      <w:r w:rsidRPr="00B877BC">
        <w:t>Les révélations affluèrent</w:t>
      </w:r>
      <w:r w:rsidR="00FA6A88">
        <w:t xml:space="preserve">. – </w:t>
      </w:r>
      <w:r w:rsidRPr="00B877BC">
        <w:t>Je l</w:t>
      </w:r>
      <w:r w:rsidR="00FA6A88">
        <w:t>’</w:t>
      </w:r>
      <w:r w:rsidRPr="00B877BC">
        <w:t>ai nourri pendant deux ans</w:t>
      </w:r>
      <w:r w:rsidR="00FA6A88">
        <w:t xml:space="preserve">, </w:t>
      </w:r>
      <w:r w:rsidRPr="00B877BC">
        <w:t>disait l</w:t>
      </w:r>
      <w:r w:rsidR="00FA6A88">
        <w:t>’</w:t>
      </w:r>
      <w:r w:rsidRPr="00B877BC">
        <w:t>un</w:t>
      </w:r>
      <w:r w:rsidR="00FA6A88">
        <w:t xml:space="preserve">. – </w:t>
      </w:r>
      <w:r w:rsidRPr="00B877BC">
        <w:t>Il venait sans cesse dîner chez moi</w:t>
      </w:r>
      <w:r w:rsidR="00FA6A88">
        <w:t xml:space="preserve">, </w:t>
      </w:r>
      <w:r w:rsidRPr="00B877BC">
        <w:t>criait l</w:t>
      </w:r>
      <w:r w:rsidR="00FA6A88">
        <w:t>’</w:t>
      </w:r>
      <w:r w:rsidRPr="00B877BC">
        <w:t>autre</w:t>
      </w:r>
      <w:r w:rsidR="00FA6A88">
        <w:t xml:space="preserve">. – </w:t>
      </w:r>
      <w:r w:rsidRPr="00B877BC">
        <w:t>Je n</w:t>
      </w:r>
      <w:r w:rsidR="00FA6A88">
        <w:t>’</w:t>
      </w:r>
      <w:r w:rsidRPr="00B877BC">
        <w:t>ai pu le voir une seule fois sans qu</w:t>
      </w:r>
      <w:r w:rsidR="00FA6A88">
        <w:t>’</w:t>
      </w:r>
      <w:r w:rsidRPr="00B877BC">
        <w:t>il se plaignît de crever de faim</w:t>
      </w:r>
      <w:r w:rsidR="00FA6A88">
        <w:t xml:space="preserve">, </w:t>
      </w:r>
      <w:r w:rsidRPr="00B877BC">
        <w:t>vociférait un troisième</w:t>
      </w:r>
      <w:r w:rsidR="00FA6A88">
        <w:t>.</w:t>
      </w:r>
    </w:p>
    <w:p w14:paraId="0E4044C7" w14:textId="77777777" w:rsidR="00FA6A88" w:rsidRDefault="00A92B34" w:rsidP="00FA6A88">
      <w:r w:rsidRPr="00B877BC">
        <w:t xml:space="preserve">On découvrit avec stupeur que ce </w:t>
      </w:r>
      <w:proofErr w:type="spellStart"/>
      <w:r w:rsidRPr="00B877BC">
        <w:t>Vénard</w:t>
      </w:r>
      <w:proofErr w:type="spellEnd"/>
      <w:r w:rsidRPr="00B877BC">
        <w:t xml:space="preserve"> avait été gavé par</w:t>
      </w:r>
      <w:r w:rsidR="00925ED7">
        <w:t xml:space="preserve"> </w:t>
      </w:r>
      <w:r w:rsidRPr="00B877BC">
        <w:t>tout le monde</w:t>
      </w:r>
      <w:r w:rsidR="00FA6A88">
        <w:t xml:space="preserve">, </w:t>
      </w:r>
      <w:r w:rsidRPr="00B877BC">
        <w:t>sans exception</w:t>
      </w:r>
      <w:r w:rsidR="00FA6A88">
        <w:t xml:space="preserve">,. </w:t>
      </w:r>
      <w:r w:rsidRPr="00B877BC">
        <w:t xml:space="preserve">Plus de cinq cents </w:t>
      </w:r>
      <w:r w:rsidRPr="00B877BC">
        <w:lastRenderedPageBreak/>
        <w:t>personnes</w:t>
      </w:r>
      <w:r w:rsidR="00FA6A88">
        <w:t xml:space="preserve">, </w:t>
      </w:r>
      <w:r w:rsidRPr="00B877BC">
        <w:t>peut-être</w:t>
      </w:r>
      <w:r w:rsidR="00FA6A88">
        <w:t xml:space="preserve">, </w:t>
      </w:r>
      <w:r w:rsidRPr="00B877BC">
        <w:t>avaient été occupées exclusivement à l</w:t>
      </w:r>
      <w:r w:rsidR="00FA6A88">
        <w:t>’</w:t>
      </w:r>
      <w:r w:rsidRPr="00B877BC">
        <w:t>emplir du m</w:t>
      </w:r>
      <w:r w:rsidRPr="00B877BC">
        <w:t>a</w:t>
      </w:r>
      <w:r w:rsidRPr="00B877BC">
        <w:t>tin au soir</w:t>
      </w:r>
      <w:r w:rsidR="00FA6A88">
        <w:t xml:space="preserve">, </w:t>
      </w:r>
      <w:r w:rsidRPr="00B877BC">
        <w:t>et s</w:t>
      </w:r>
      <w:r w:rsidR="00FA6A88">
        <w:t>’</w:t>
      </w:r>
      <w:r w:rsidRPr="00B877BC">
        <w:t>il était mort de langueur</w:t>
      </w:r>
      <w:r w:rsidR="00FA6A88">
        <w:t xml:space="preserve">, </w:t>
      </w:r>
      <w:r w:rsidRPr="00B877BC">
        <w:t>comme l</w:t>
      </w:r>
      <w:r w:rsidR="00FA6A88">
        <w:t>’</w:t>
      </w:r>
      <w:r w:rsidRPr="00B877BC">
        <w:t>affirmait si étrangement le chef de service de l</w:t>
      </w:r>
      <w:r w:rsidR="00FA6A88">
        <w:t>’</w:t>
      </w:r>
      <w:r w:rsidRPr="00B877BC">
        <w:t>hôpital</w:t>
      </w:r>
      <w:r w:rsidR="00FA6A88">
        <w:t xml:space="preserve">, </w:t>
      </w:r>
      <w:r w:rsidRPr="00B877BC">
        <w:t>c</w:t>
      </w:r>
      <w:r w:rsidR="00FA6A88">
        <w:t>’</w:t>
      </w:r>
      <w:r w:rsidRPr="00B877BC">
        <w:t>est qu</w:t>
      </w:r>
      <w:r w:rsidR="00FA6A88">
        <w:t>’</w:t>
      </w:r>
      <w:r w:rsidRPr="00B877BC">
        <w:t>alors il n</w:t>
      </w:r>
      <w:r w:rsidR="00FA6A88">
        <w:t>’</w:t>
      </w:r>
      <w:r w:rsidRPr="00B877BC">
        <w:t>y avait jamais eu rien à faire et qu</w:t>
      </w:r>
      <w:r w:rsidR="00FA6A88">
        <w:t>’</w:t>
      </w:r>
      <w:r w:rsidRPr="00B877BC">
        <w:t>il eût été beaucoup plus sage d</w:t>
      </w:r>
      <w:r w:rsidR="00FA6A88">
        <w:t>’</w:t>
      </w:r>
      <w:r w:rsidRPr="00B877BC">
        <w:t>y renoncer</w:t>
      </w:r>
      <w:r w:rsidR="00FA6A88">
        <w:t xml:space="preserve">, </w:t>
      </w:r>
      <w:r w:rsidRPr="00B877BC">
        <w:t>etc</w:t>
      </w:r>
      <w:r w:rsidR="00FA6A88">
        <w:t>.</w:t>
      </w:r>
    </w:p>
    <w:p w14:paraId="274374E8" w14:textId="77777777" w:rsidR="00FA6A88" w:rsidRDefault="00FA6A88" w:rsidP="00FA6A88">
      <w:r>
        <w:t>— </w:t>
      </w:r>
      <w:r w:rsidR="00A92B34" w:rsidRPr="00B877BC">
        <w:t>Tranchons le mot</w:t>
      </w:r>
      <w:r>
        <w:t xml:space="preserve">, </w:t>
      </w:r>
      <w:r w:rsidR="00A92B34" w:rsidRPr="00B877BC">
        <w:t>écrivait un de nos plus adipeux crit</w:t>
      </w:r>
      <w:r w:rsidR="00A92B34" w:rsidRPr="00B877BC">
        <w:t>i</w:t>
      </w:r>
      <w:r w:rsidR="00A92B34" w:rsidRPr="00B877BC">
        <w:t>ques</w:t>
      </w:r>
      <w:r>
        <w:t xml:space="preserve">, </w:t>
      </w:r>
      <w:r w:rsidR="00A92B34" w:rsidRPr="00B877BC">
        <w:t>c</w:t>
      </w:r>
      <w:r>
        <w:t>’</w:t>
      </w:r>
      <w:r w:rsidR="00A92B34" w:rsidRPr="00B877BC">
        <w:t>est décourageant</w:t>
      </w:r>
      <w:r>
        <w:t xml:space="preserve">, </w:t>
      </w:r>
      <w:r w:rsidR="00A92B34" w:rsidRPr="00B877BC">
        <w:t>c</w:t>
      </w:r>
      <w:r>
        <w:t>’</w:t>
      </w:r>
      <w:r w:rsidR="00A92B34" w:rsidRPr="00B877BC">
        <w:t>est profondément inéquitable</w:t>
      </w:r>
      <w:r>
        <w:t xml:space="preserve">. </w:t>
      </w:r>
      <w:r w:rsidR="00A92B34" w:rsidRPr="00B877BC">
        <w:t>On a droit au moins à la graisse des cochons qu</w:t>
      </w:r>
      <w:r>
        <w:t>’</w:t>
      </w:r>
      <w:r w:rsidR="00A92B34" w:rsidRPr="00B877BC">
        <w:t>on alimente à si grands frais</w:t>
      </w:r>
      <w:r>
        <w:t xml:space="preserve">. </w:t>
      </w:r>
      <w:r w:rsidR="00A92B34" w:rsidRPr="00B877BC">
        <w:t>Ce monsieur n</w:t>
      </w:r>
      <w:r>
        <w:t>’</w:t>
      </w:r>
      <w:r w:rsidR="00A92B34" w:rsidRPr="00B877BC">
        <w:t>était pas même capable de la grat</w:t>
      </w:r>
      <w:r w:rsidR="00A92B34" w:rsidRPr="00B877BC">
        <w:t>i</w:t>
      </w:r>
      <w:r w:rsidR="00A92B34" w:rsidRPr="00B877BC">
        <w:t>tude la plus vulgaire</w:t>
      </w:r>
      <w:r>
        <w:t>.</w:t>
      </w:r>
    </w:p>
    <w:p w14:paraId="34BD46DD" w14:textId="77777777" w:rsidR="00FA6A88" w:rsidRDefault="00A92B34" w:rsidP="00FA6A88">
      <w:r w:rsidRPr="00B877BC">
        <w:t>C</w:t>
      </w:r>
      <w:r w:rsidR="00FA6A88">
        <w:t>’</w:t>
      </w:r>
      <w:r w:rsidRPr="00B877BC">
        <w:t>était</w:t>
      </w:r>
      <w:r w:rsidR="00FA6A88">
        <w:t xml:space="preserve">, </w:t>
      </w:r>
      <w:r w:rsidRPr="00B877BC">
        <w:t>ma foi</w:t>
      </w:r>
      <w:r w:rsidR="00FA6A88">
        <w:t xml:space="preserve">, </w:t>
      </w:r>
      <w:r w:rsidRPr="00B877BC">
        <w:t>vrai</w:t>
      </w:r>
      <w:r w:rsidR="00FA6A88">
        <w:t xml:space="preserve">. </w:t>
      </w:r>
      <w:r w:rsidRPr="00B877BC">
        <w:t xml:space="preserve">Mon ami le </w:t>
      </w:r>
      <w:r w:rsidRPr="00B877BC">
        <w:rPr>
          <w:i/>
          <w:iCs/>
        </w:rPr>
        <w:t>maigre</w:t>
      </w:r>
      <w:r w:rsidRPr="00B877BC">
        <w:t xml:space="preserve"> </w:t>
      </w:r>
      <w:proofErr w:type="spellStart"/>
      <w:r w:rsidRPr="00B877BC">
        <w:t>Vénard</w:t>
      </w:r>
      <w:proofErr w:type="spellEnd"/>
      <w:r w:rsidRPr="00B877BC">
        <w:t xml:space="preserve"> mangeait assez bien</w:t>
      </w:r>
      <w:r w:rsidR="00FA6A88">
        <w:t xml:space="preserve">, </w:t>
      </w:r>
      <w:r w:rsidRPr="00B877BC">
        <w:t>je ne dis pas non</w:t>
      </w:r>
      <w:r w:rsidR="00FA6A88">
        <w:t xml:space="preserve">, </w:t>
      </w:r>
      <w:r w:rsidRPr="00B877BC">
        <w:t>quand il en trouvait l</w:t>
      </w:r>
      <w:r w:rsidR="00FA6A88">
        <w:t>’</w:t>
      </w:r>
      <w:r w:rsidRPr="00B877BC">
        <w:t>occasion</w:t>
      </w:r>
      <w:r w:rsidR="00FA6A88">
        <w:t xml:space="preserve">, </w:t>
      </w:r>
      <w:r w:rsidRPr="00B877BC">
        <w:t>ce qui arrivait</w:t>
      </w:r>
      <w:r w:rsidR="00FA6A88">
        <w:t xml:space="preserve">, </w:t>
      </w:r>
      <w:r w:rsidRPr="00B877BC">
        <w:t>je crois</w:t>
      </w:r>
      <w:r w:rsidR="00FA6A88">
        <w:t xml:space="preserve">, </w:t>
      </w:r>
      <w:r w:rsidRPr="00B877BC">
        <w:t>un peu moins souvent que la conjonction de Neptune et de Jupiter</w:t>
      </w:r>
      <w:r w:rsidR="00FA6A88">
        <w:t xml:space="preserve">, </w:t>
      </w:r>
      <w:r w:rsidRPr="00B877BC">
        <w:t>mais il léchait mal</w:t>
      </w:r>
      <w:r w:rsidR="00FA6A88">
        <w:t>.</w:t>
      </w:r>
    </w:p>
    <w:p w14:paraId="2B9F99A7" w14:textId="77777777" w:rsidR="00FA6A88" w:rsidRDefault="00A92B34" w:rsidP="00FA6A88">
      <w:r w:rsidRPr="00B877BC">
        <w:t>On ne put jamais lui faire comprendre qu</w:t>
      </w:r>
      <w:r w:rsidR="00FA6A88">
        <w:t>’</w:t>
      </w:r>
      <w:r w:rsidRPr="00B877BC">
        <w:t>un artiste pauvre a le devoir de sucer l</w:t>
      </w:r>
      <w:r w:rsidR="00FA6A88">
        <w:t>’</w:t>
      </w:r>
      <w:r w:rsidRPr="00B877BC">
        <w:t>empeigne d</w:t>
      </w:r>
      <w:r w:rsidR="00FA6A88">
        <w:t>’</w:t>
      </w:r>
      <w:r w:rsidRPr="00B877BC">
        <w:t>un avorton littéraire qui le r</w:t>
      </w:r>
      <w:r w:rsidRPr="00B877BC">
        <w:t>é</w:t>
      </w:r>
      <w:r w:rsidRPr="00B877BC">
        <w:t>gala d</w:t>
      </w:r>
      <w:r w:rsidR="00FA6A88">
        <w:t>’</w:t>
      </w:r>
      <w:r w:rsidRPr="00B877BC">
        <w:t>épluchures</w:t>
      </w:r>
      <w:r w:rsidR="00FA6A88">
        <w:t xml:space="preserve">, </w:t>
      </w:r>
      <w:r w:rsidRPr="00B877BC">
        <w:t>un certain jour</w:t>
      </w:r>
      <w:r w:rsidR="00FA6A88">
        <w:t xml:space="preserve">, </w:t>
      </w:r>
      <w:r w:rsidRPr="00B877BC">
        <w:t>et que plus il est grand a</w:t>
      </w:r>
      <w:r w:rsidRPr="00B877BC">
        <w:t>r</w:t>
      </w:r>
      <w:r w:rsidRPr="00B877BC">
        <w:t>tiste</w:t>
      </w:r>
      <w:r w:rsidR="00FA6A88">
        <w:t xml:space="preserve">, </w:t>
      </w:r>
      <w:r w:rsidRPr="00B877BC">
        <w:t>plus il a ce devoir</w:t>
      </w:r>
      <w:r w:rsidR="00FA6A88">
        <w:t>.</w:t>
      </w:r>
    </w:p>
    <w:p w14:paraId="51E573B8" w14:textId="77777777" w:rsidR="00FA6A88" w:rsidRDefault="00A92B34" w:rsidP="00FA6A88">
      <w:r w:rsidRPr="00B877BC">
        <w:t>Il comprit moins encore que l</w:t>
      </w:r>
      <w:r w:rsidR="00FA6A88">
        <w:t>’</w:t>
      </w:r>
      <w:r w:rsidRPr="00B877BC">
        <w:t>emprunt d</w:t>
      </w:r>
      <w:r w:rsidR="00FA6A88">
        <w:t>’</w:t>
      </w:r>
      <w:r w:rsidRPr="00B877BC">
        <w:t>une pièce de cent sous dût l</w:t>
      </w:r>
      <w:r w:rsidR="00FA6A88">
        <w:t>’</w:t>
      </w:r>
      <w:r w:rsidRPr="00B877BC">
        <w:t>engager éternellement aux jean-foutreries de la co</w:t>
      </w:r>
      <w:r w:rsidRPr="00B877BC">
        <w:t>m</w:t>
      </w:r>
      <w:r w:rsidRPr="00B877BC">
        <w:t>plaisance et il fut sans respect pour les importants qui le dégo</w:t>
      </w:r>
      <w:r w:rsidRPr="00B877BC">
        <w:t>û</w:t>
      </w:r>
      <w:r w:rsidRPr="00B877BC">
        <w:t>taient</w:t>
      </w:r>
      <w:r w:rsidR="00FA6A88">
        <w:t xml:space="preserve">. </w:t>
      </w:r>
      <w:r w:rsidRPr="00B877BC">
        <w:t>De là sa réputation d</w:t>
      </w:r>
      <w:r w:rsidR="00FA6A88">
        <w:t>’</w:t>
      </w:r>
      <w:r w:rsidRPr="00B877BC">
        <w:t>ingratitude</w:t>
      </w:r>
      <w:r w:rsidR="00FA6A88">
        <w:t>.</w:t>
      </w:r>
    </w:p>
    <w:p w14:paraId="77E6FE03" w14:textId="77777777" w:rsidR="00FA6A88" w:rsidRDefault="00A92B34" w:rsidP="00FA6A88">
      <w:r w:rsidRPr="00B877BC">
        <w:t>J</w:t>
      </w:r>
      <w:r w:rsidR="00FA6A88">
        <w:t>’</w:t>
      </w:r>
      <w:r w:rsidRPr="00B877BC">
        <w:t>ai bien essayé de le défendre</w:t>
      </w:r>
      <w:r w:rsidR="00FA6A88">
        <w:t xml:space="preserve">. </w:t>
      </w:r>
      <w:r w:rsidRPr="00B877BC">
        <w:t>J</w:t>
      </w:r>
      <w:r w:rsidR="00FA6A88">
        <w:t>’</w:t>
      </w:r>
      <w:r w:rsidRPr="00B877BC">
        <w:t>ai même poussé l</w:t>
      </w:r>
      <w:r w:rsidR="00FA6A88">
        <w:t>’</w:t>
      </w:r>
      <w:r w:rsidRPr="00B877BC">
        <w:t>audace jusqu</w:t>
      </w:r>
      <w:r w:rsidR="00FA6A88">
        <w:t>’</w:t>
      </w:r>
      <w:r w:rsidRPr="00B877BC">
        <w:t>à dire qu</w:t>
      </w:r>
      <w:r w:rsidR="00FA6A88">
        <w:t>’</w:t>
      </w:r>
      <w:r w:rsidRPr="00B877BC">
        <w:t>il se pourrait</w:t>
      </w:r>
      <w:r w:rsidR="00FA6A88">
        <w:t xml:space="preserve">, </w:t>
      </w:r>
      <w:r w:rsidRPr="00B877BC">
        <w:t>après tout</w:t>
      </w:r>
      <w:r w:rsidR="00FA6A88">
        <w:t xml:space="preserve">, </w:t>
      </w:r>
      <w:r w:rsidRPr="00B877BC">
        <w:t>que quelques repas d</w:t>
      </w:r>
      <w:r w:rsidRPr="00B877BC">
        <w:t>é</w:t>
      </w:r>
      <w:r w:rsidRPr="00B877BC">
        <w:t>nués de faste se trouvassent un million de fois payés par des travaux d</w:t>
      </w:r>
      <w:r w:rsidR="00FA6A88">
        <w:t>’</w:t>
      </w:r>
      <w:r w:rsidRPr="00B877BC">
        <w:t>enluminure d</w:t>
      </w:r>
      <w:r w:rsidR="00FA6A88">
        <w:t>’</w:t>
      </w:r>
      <w:r w:rsidRPr="00B877BC">
        <w:t>une incomparable magnificence</w:t>
      </w:r>
      <w:r w:rsidR="00FA6A88">
        <w:t xml:space="preserve">, </w:t>
      </w:r>
      <w:r w:rsidRPr="00B877BC">
        <w:t>dont nul ne soufflait mot</w:t>
      </w:r>
      <w:r w:rsidR="00FA6A88">
        <w:t xml:space="preserve">, </w:t>
      </w:r>
      <w:r w:rsidRPr="00B877BC">
        <w:t>et que l</w:t>
      </w:r>
      <w:r w:rsidR="00FA6A88">
        <w:t>’</w:t>
      </w:r>
      <w:r w:rsidRPr="00B877BC">
        <w:t xml:space="preserve">exilé du Moyen Âge avait offert simplement à ses </w:t>
      </w:r>
      <w:r w:rsidRPr="00B877BC">
        <w:rPr>
          <w:i/>
          <w:iCs/>
        </w:rPr>
        <w:t>bienfaiteurs</w:t>
      </w:r>
      <w:r w:rsidR="00FA6A88">
        <w:t>.</w:t>
      </w:r>
    </w:p>
    <w:p w14:paraId="1C9473B8" w14:textId="77777777" w:rsidR="00FA6A88" w:rsidRDefault="00A92B34" w:rsidP="00FA6A88">
      <w:r w:rsidRPr="00B877BC">
        <w:t>Mais on m</w:t>
      </w:r>
      <w:r w:rsidR="00FA6A88">
        <w:t>’</w:t>
      </w:r>
      <w:r w:rsidRPr="00B877BC">
        <w:t xml:space="preserve">a fermé la bouche en me faisant observer que les polychromies invendables de ce mangeur ne pourraient </w:t>
      </w:r>
      <w:r w:rsidRPr="00B877BC">
        <w:lastRenderedPageBreak/>
        <w:t>avoir une sorte d</w:t>
      </w:r>
      <w:r w:rsidR="00FA6A88">
        <w:t>’</w:t>
      </w:r>
      <w:r w:rsidRPr="00B877BC">
        <w:t>intérêt que pour les hommes de la seconde moitié du vingtième siècle</w:t>
      </w:r>
      <w:r w:rsidR="00FA6A88">
        <w:t xml:space="preserve">, </w:t>
      </w:r>
      <w:r w:rsidRPr="00B877BC">
        <w:t>époque assignée par quelques prophètes pour la résurrection de Barberousse ou de Charlemagne</w:t>
      </w:r>
      <w:r w:rsidR="00FA6A88">
        <w:t>.</w:t>
      </w:r>
    </w:p>
    <w:p w14:paraId="4B993D2F" w14:textId="77777777" w:rsidR="00FA6A88" w:rsidRDefault="00A92B34" w:rsidP="00FA6A88">
      <w:r w:rsidRPr="00B877BC">
        <w:t>En attendant</w:t>
      </w:r>
      <w:r w:rsidR="00FA6A88">
        <w:t xml:space="preserve">, </w:t>
      </w:r>
      <w:r w:rsidRPr="00B877BC">
        <w:t>la légende est inextirpable</w:t>
      </w:r>
      <w:r w:rsidR="00FA6A88">
        <w:t xml:space="preserve">, </w:t>
      </w:r>
      <w:r w:rsidRPr="00B877BC">
        <w:t>et les ducs ou margraves</w:t>
      </w:r>
      <w:r w:rsidR="00FA6A88">
        <w:t xml:space="preserve">, </w:t>
      </w:r>
      <w:r w:rsidRPr="00B877BC">
        <w:t>sortis des entrailles de l</w:t>
      </w:r>
      <w:r w:rsidR="00FA6A88">
        <w:t>’</w:t>
      </w:r>
      <w:r w:rsidRPr="00B877BC">
        <w:t>Anarchie</w:t>
      </w:r>
      <w:r w:rsidR="00FA6A88">
        <w:t xml:space="preserve">, </w:t>
      </w:r>
      <w:r w:rsidRPr="00B877BC">
        <w:t>qui gouverneront l</w:t>
      </w:r>
      <w:r w:rsidR="00FA6A88">
        <w:t>’</w:t>
      </w:r>
      <w:r w:rsidRPr="00B877BC">
        <w:t>Europe dans cent ans</w:t>
      </w:r>
      <w:r w:rsidR="00FA6A88">
        <w:t xml:space="preserve">, </w:t>
      </w:r>
      <w:r w:rsidRPr="00B877BC">
        <w:t xml:space="preserve">donneront peut-être des territoires en échange de quelques miniatures de ce </w:t>
      </w:r>
      <w:proofErr w:type="spellStart"/>
      <w:r w:rsidRPr="00B877BC">
        <w:t>Vénard</w:t>
      </w:r>
      <w:proofErr w:type="spellEnd"/>
      <w:r w:rsidR="00FA6A88">
        <w:t xml:space="preserve">, </w:t>
      </w:r>
      <w:r w:rsidRPr="00B877BC">
        <w:t>si fameux autr</w:t>
      </w:r>
      <w:r w:rsidRPr="00B877BC">
        <w:t>e</w:t>
      </w:r>
      <w:r w:rsidRPr="00B877BC">
        <w:t>fois par sa goinfrerie</w:t>
      </w:r>
      <w:r w:rsidR="00FA6A88">
        <w:t xml:space="preserve">, </w:t>
      </w:r>
      <w:r w:rsidRPr="00B877BC">
        <w:t>et que ses infortunés contemporains s</w:t>
      </w:r>
      <w:r w:rsidR="00FA6A88">
        <w:t>’</w:t>
      </w:r>
      <w:r w:rsidRPr="00B877BC">
        <w:t>exténuèrent à bien nourrir</w:t>
      </w:r>
      <w:r w:rsidR="00FA6A88">
        <w:t>.</w:t>
      </w:r>
    </w:p>
    <w:p w14:paraId="28211342" w14:textId="06281ACF" w:rsidR="00A92B34" w:rsidRPr="00B877BC" w:rsidRDefault="00A92B34" w:rsidP="00FA6A88">
      <w:pPr>
        <w:pStyle w:val="Titre1"/>
      </w:pPr>
      <w:bookmarkStart w:id="26" w:name="_Toc198811661"/>
      <w:r w:rsidRPr="00B877BC">
        <w:lastRenderedPageBreak/>
        <w:t>XXIV</w:t>
      </w:r>
      <w:r w:rsidRPr="00B877BC">
        <w:br/>
      </w:r>
      <w:r w:rsidRPr="00B877BC">
        <w:br/>
        <w:t>LA FÈVE</w:t>
      </w:r>
      <w:bookmarkEnd w:id="26"/>
      <w:r w:rsidRPr="00B877BC">
        <w:br/>
      </w:r>
    </w:p>
    <w:p w14:paraId="780C0C06" w14:textId="77777777" w:rsidR="00FA6A88" w:rsidRDefault="00A92B34" w:rsidP="00FA6A88">
      <w:pPr>
        <w:jc w:val="right"/>
      </w:pPr>
      <w:r w:rsidRPr="00FA6A88">
        <w:rPr>
          <w:i/>
          <w:iCs/>
        </w:rPr>
        <w:t xml:space="preserve">À Alphonse </w:t>
      </w:r>
      <w:proofErr w:type="spellStart"/>
      <w:r w:rsidRPr="00FA6A88">
        <w:rPr>
          <w:i/>
          <w:iCs/>
        </w:rPr>
        <w:t>Soirat</w:t>
      </w:r>
      <w:proofErr w:type="spellEnd"/>
      <w:r w:rsidR="00FA6A88" w:rsidRPr="00FA6A88">
        <w:rPr>
          <w:i/>
          <w:iCs/>
        </w:rPr>
        <w:t>.</w:t>
      </w:r>
    </w:p>
    <w:p w14:paraId="1B07AB0E" w14:textId="77777777" w:rsidR="00FA6A88" w:rsidRDefault="00A92B34" w:rsidP="00FA6A88">
      <w:r w:rsidRPr="00E67E99">
        <w:rPr>
          <w:rStyle w:val="Taille-1Caracteres"/>
        </w:rPr>
        <w:t>Un beau jeune homme et une belle jeune fille se sont épousés avec enthousiasme</w:t>
      </w:r>
      <w:r w:rsidR="00FA6A88" w:rsidRPr="00E67E99">
        <w:rPr>
          <w:rStyle w:val="Taille-1Caracteres"/>
        </w:rPr>
        <w:t xml:space="preserve">. </w:t>
      </w:r>
      <w:r w:rsidRPr="00E67E99">
        <w:rPr>
          <w:rStyle w:val="Taille-1Caracteres"/>
        </w:rPr>
        <w:t>Après la cérémonie</w:t>
      </w:r>
      <w:r w:rsidR="00FA6A88" w:rsidRPr="00E67E99">
        <w:rPr>
          <w:rStyle w:val="Taille-1Caracteres"/>
        </w:rPr>
        <w:t xml:space="preserve">, </w:t>
      </w:r>
      <w:r w:rsidRPr="00E67E99">
        <w:rPr>
          <w:rStyle w:val="Taille-1Caracteres"/>
          <w:i/>
          <w:iCs/>
        </w:rPr>
        <w:t>seuls enfin</w:t>
      </w:r>
      <w:r w:rsidR="00FA6A88" w:rsidRPr="00E67E99">
        <w:rPr>
          <w:rStyle w:val="Taille-1Caracteres"/>
        </w:rPr>
        <w:t xml:space="preserve"> ! </w:t>
      </w:r>
      <w:r w:rsidRPr="00E67E99">
        <w:rPr>
          <w:rStyle w:val="Taille-1Caracteres"/>
        </w:rPr>
        <w:t>assis en face l</w:t>
      </w:r>
      <w:r w:rsidR="00FA6A88" w:rsidRPr="00E67E99">
        <w:rPr>
          <w:rStyle w:val="Taille-1Caracteres"/>
        </w:rPr>
        <w:t>’</w:t>
      </w:r>
      <w:r w:rsidRPr="00E67E99">
        <w:rPr>
          <w:rStyle w:val="Taille-1Caracteres"/>
        </w:rPr>
        <w:t>un de l</w:t>
      </w:r>
      <w:r w:rsidR="00FA6A88" w:rsidRPr="00E67E99">
        <w:rPr>
          <w:rStyle w:val="Taille-1Caracteres"/>
        </w:rPr>
        <w:t>’</w:t>
      </w:r>
      <w:r w:rsidRPr="00E67E99">
        <w:rPr>
          <w:rStyle w:val="Taille-1Caracteres"/>
        </w:rPr>
        <w:t>autre sur des chaises confortables</w:t>
      </w:r>
      <w:r w:rsidR="00FA6A88" w:rsidRPr="00E67E99">
        <w:rPr>
          <w:rStyle w:val="Taille-1Caracteres"/>
        </w:rPr>
        <w:t xml:space="preserve">, </w:t>
      </w:r>
      <w:r w:rsidRPr="00E67E99">
        <w:rPr>
          <w:rStyle w:val="Taille-1Caracteres"/>
        </w:rPr>
        <w:t>ils se regardent longtemps sans rien dire et crèvent d</w:t>
      </w:r>
      <w:r w:rsidR="00FA6A88" w:rsidRPr="00E67E99">
        <w:rPr>
          <w:rStyle w:val="Taille-1Caracteres"/>
        </w:rPr>
        <w:t>’</w:t>
      </w:r>
      <w:r w:rsidRPr="00E67E99">
        <w:rPr>
          <w:rStyle w:val="Taille-1Caracteres"/>
        </w:rPr>
        <w:t>horreur</w:t>
      </w:r>
      <w:r w:rsidR="00FA6A88" w:rsidRPr="00E67E99">
        <w:rPr>
          <w:rStyle w:val="Taille-1Caracteres"/>
        </w:rPr>
        <w:t>.</w:t>
      </w:r>
    </w:p>
    <w:p w14:paraId="1CB50675" w14:textId="77777777" w:rsidR="00FA6A88" w:rsidRDefault="00FA6A88" w:rsidP="00FA6A88">
      <w:pPr>
        <w:jc w:val="right"/>
      </w:pPr>
      <w:r w:rsidRPr="00E67E99">
        <w:rPr>
          <w:rStyle w:val="Taille-1Caracteres"/>
          <w:i/>
          <w:iCs/>
        </w:rPr>
        <w:t>(</w:t>
      </w:r>
      <w:r w:rsidR="00A92B34" w:rsidRPr="00E67E99">
        <w:rPr>
          <w:rStyle w:val="Taille-1Caracteres"/>
          <w:i/>
          <w:iCs/>
        </w:rPr>
        <w:t>Précis d</w:t>
      </w:r>
      <w:r w:rsidRPr="00E67E99">
        <w:rPr>
          <w:rStyle w:val="Taille-1Caracteres"/>
          <w:i/>
          <w:iCs/>
        </w:rPr>
        <w:t>’</w:t>
      </w:r>
      <w:r w:rsidR="00A92B34" w:rsidRPr="00E67E99">
        <w:rPr>
          <w:rStyle w:val="Taille-1Caracteres"/>
          <w:i/>
          <w:iCs/>
        </w:rPr>
        <w:t>histoire</w:t>
      </w:r>
      <w:r w:rsidR="00A92B34" w:rsidRPr="00E67E99">
        <w:rPr>
          <w:rStyle w:val="Taille-1Caracteres"/>
        </w:rPr>
        <w:t xml:space="preserve"> </w:t>
      </w:r>
      <w:r w:rsidR="00A92B34" w:rsidRPr="00E67E99">
        <w:rPr>
          <w:rStyle w:val="Taille-1Caracteres"/>
          <w:i/>
          <w:iCs/>
        </w:rPr>
        <w:t>contemporaine</w:t>
      </w:r>
      <w:r w:rsidRPr="00E67E99">
        <w:rPr>
          <w:rStyle w:val="Taille-1Caracteres"/>
        </w:rPr>
        <w:t>.)</w:t>
      </w:r>
    </w:p>
    <w:p w14:paraId="1E21A588" w14:textId="77777777" w:rsidR="00FA6A88" w:rsidRDefault="00A92B34" w:rsidP="00FA6A88">
      <w:r w:rsidRPr="00B877BC">
        <w:t>Monsieur Tertullien venait d</w:t>
      </w:r>
      <w:r w:rsidR="00FA6A88">
        <w:t>’</w:t>
      </w:r>
      <w:r w:rsidRPr="00B877BC">
        <w:t>attraper la cinquantaine</w:t>
      </w:r>
      <w:r w:rsidR="00FA6A88">
        <w:t xml:space="preserve">, </w:t>
      </w:r>
      <w:r w:rsidRPr="00B877BC">
        <w:t>ses cheveux étaient encore d</w:t>
      </w:r>
      <w:r w:rsidR="00FA6A88">
        <w:t>’</w:t>
      </w:r>
      <w:r w:rsidRPr="00B877BC">
        <w:t>un beau noir</w:t>
      </w:r>
      <w:r w:rsidR="00FA6A88">
        <w:t xml:space="preserve">, </w:t>
      </w:r>
      <w:r w:rsidRPr="00B877BC">
        <w:t>ses affaires marchaient admirablement et sa considération grandissait de jour en jour</w:t>
      </w:r>
      <w:r w:rsidR="00FA6A88">
        <w:t xml:space="preserve">, </w:t>
      </w:r>
      <w:r w:rsidRPr="00B877BC">
        <w:t>lorsqu</w:t>
      </w:r>
      <w:r w:rsidR="00FA6A88">
        <w:t>’</w:t>
      </w:r>
      <w:r w:rsidRPr="00B877BC">
        <w:t>il eut le malheur de perdre sa femme</w:t>
      </w:r>
      <w:r w:rsidR="00FA6A88">
        <w:t>.</w:t>
      </w:r>
    </w:p>
    <w:p w14:paraId="7B1E4CFC" w14:textId="77777777" w:rsidR="00FA6A88" w:rsidRDefault="00A92B34" w:rsidP="00FA6A88">
      <w:r w:rsidRPr="00B877BC">
        <w:t>Le coup fut terrible</w:t>
      </w:r>
      <w:r w:rsidR="00FA6A88">
        <w:t xml:space="preserve">. </w:t>
      </w:r>
      <w:r w:rsidRPr="00B877BC">
        <w:t>Il aurait fallu de la perversité pour imaginer une compagne plus satisfaisante</w:t>
      </w:r>
      <w:r w:rsidR="00FA6A88">
        <w:t>.</w:t>
      </w:r>
    </w:p>
    <w:p w14:paraId="3FDFD830" w14:textId="77777777" w:rsidR="00FA6A88" w:rsidRDefault="00A92B34" w:rsidP="00FA6A88">
      <w:r w:rsidRPr="00B877BC">
        <w:t>Elle avait vingt ans de moins que son mari</w:t>
      </w:r>
      <w:r w:rsidR="00FA6A88">
        <w:t xml:space="preserve">, </w:t>
      </w:r>
      <w:r w:rsidRPr="00B877BC">
        <w:t>le visage le plus ragoûtant qui se pût voir et un caractère si délicieux qu</w:t>
      </w:r>
      <w:r w:rsidR="00FA6A88">
        <w:t>’</w:t>
      </w:r>
      <w:r w:rsidRPr="00B877BC">
        <w:t>elle ne laissait jamais échapper une occasion de ravir</w:t>
      </w:r>
      <w:r w:rsidR="00FA6A88">
        <w:t>.</w:t>
      </w:r>
    </w:p>
    <w:p w14:paraId="7BF22FB2" w14:textId="77777777" w:rsidR="00FA6A88" w:rsidRDefault="00A92B34" w:rsidP="00FA6A88">
      <w:r w:rsidRPr="00B877BC">
        <w:t>Le magnanime Tertullien l</w:t>
      </w:r>
      <w:r w:rsidR="00FA6A88">
        <w:t>’</w:t>
      </w:r>
      <w:r w:rsidRPr="00B877BC">
        <w:t>avait épousée sans le sou</w:t>
      </w:r>
      <w:r w:rsidR="00FA6A88">
        <w:t xml:space="preserve">, </w:t>
      </w:r>
      <w:r w:rsidRPr="00B877BC">
        <w:t>co</w:t>
      </w:r>
      <w:r w:rsidRPr="00B877BC">
        <w:t>m</w:t>
      </w:r>
      <w:r w:rsidRPr="00B877BC">
        <w:t>me font la plupart des négociants que le célibat incommode et qui n</w:t>
      </w:r>
      <w:r w:rsidR="00FA6A88">
        <w:t>’</w:t>
      </w:r>
      <w:r w:rsidRPr="00B877BC">
        <w:t>ont pas le temps de vaquer à la séduction des vierges diff</w:t>
      </w:r>
      <w:r w:rsidRPr="00B877BC">
        <w:t>i</w:t>
      </w:r>
      <w:r w:rsidRPr="00B877BC">
        <w:t>ciles</w:t>
      </w:r>
      <w:r w:rsidR="00FA6A88">
        <w:t>.</w:t>
      </w:r>
    </w:p>
    <w:p w14:paraId="09196EEC" w14:textId="77777777" w:rsidR="00FA6A88" w:rsidRDefault="00A92B34" w:rsidP="00FA6A88">
      <w:r w:rsidRPr="00B877BC">
        <w:t>Il l</w:t>
      </w:r>
      <w:r w:rsidR="00FA6A88">
        <w:t>’</w:t>
      </w:r>
      <w:r w:rsidRPr="00B877BC">
        <w:t xml:space="preserve">avait épousée </w:t>
      </w:r>
      <w:r w:rsidR="00FA6A88">
        <w:t>« </w:t>
      </w:r>
      <w:r w:rsidRPr="00B877BC">
        <w:t>entre deux fromages</w:t>
      </w:r>
      <w:r w:rsidR="00FA6A88">
        <w:t xml:space="preserve"> », </w:t>
      </w:r>
      <w:r w:rsidRPr="00B877BC">
        <w:t>disait-il avec e</w:t>
      </w:r>
      <w:r w:rsidRPr="00B877BC">
        <w:t>n</w:t>
      </w:r>
      <w:r w:rsidRPr="00B877BC">
        <w:t>jouement</w:t>
      </w:r>
      <w:r w:rsidR="00FA6A88">
        <w:t xml:space="preserve">. </w:t>
      </w:r>
      <w:r w:rsidRPr="00B877BC">
        <w:t>Car il était marchand de fromages en gros et il avait accompli cet acte sérieux dans l</w:t>
      </w:r>
      <w:r w:rsidR="00FA6A88">
        <w:t>’</w:t>
      </w:r>
      <w:r w:rsidRPr="00B877BC">
        <w:t>intervalle d</w:t>
      </w:r>
      <w:r w:rsidR="00FA6A88">
        <w:t>’</w:t>
      </w:r>
      <w:r w:rsidRPr="00B877BC">
        <w:t xml:space="preserve">une </w:t>
      </w:r>
      <w:r w:rsidRPr="00B877BC">
        <w:lastRenderedPageBreak/>
        <w:t>livraison m</w:t>
      </w:r>
      <w:r w:rsidRPr="00B877BC">
        <w:t>é</w:t>
      </w:r>
      <w:r w:rsidRPr="00B877BC">
        <w:t>morable de Chester et d</w:t>
      </w:r>
      <w:r w:rsidR="00FA6A88">
        <w:t>’</w:t>
      </w:r>
      <w:r w:rsidRPr="00B877BC">
        <w:t>un arrivage exceptionnel de Parmesan</w:t>
      </w:r>
      <w:r w:rsidR="00FA6A88">
        <w:t>.</w:t>
      </w:r>
    </w:p>
    <w:p w14:paraId="1AD41914" w14:textId="77777777" w:rsidR="00FA6A88" w:rsidRDefault="00A92B34" w:rsidP="00FA6A88">
      <w:r w:rsidRPr="00B877BC">
        <w:t>Cette union</w:t>
      </w:r>
      <w:r w:rsidR="00FA6A88">
        <w:t xml:space="preserve">, </w:t>
      </w:r>
      <w:r w:rsidRPr="00B877BC">
        <w:t>j</w:t>
      </w:r>
      <w:r w:rsidR="00FA6A88">
        <w:t>’</w:t>
      </w:r>
      <w:r w:rsidRPr="00B877BC">
        <w:t>ai le regret de le dire</w:t>
      </w:r>
      <w:r w:rsidR="00FA6A88">
        <w:t xml:space="preserve">, </w:t>
      </w:r>
      <w:r w:rsidRPr="00B877BC">
        <w:t>n</w:t>
      </w:r>
      <w:r w:rsidR="00FA6A88">
        <w:t>’</w:t>
      </w:r>
      <w:r w:rsidRPr="00B877BC">
        <w:t>avait pas été féconde</w:t>
      </w:r>
      <w:r w:rsidR="00FA6A88">
        <w:t xml:space="preserve">, </w:t>
      </w:r>
      <w:r w:rsidRPr="00B877BC">
        <w:t>et c</w:t>
      </w:r>
      <w:r w:rsidR="00FA6A88">
        <w:t>’</w:t>
      </w:r>
      <w:r w:rsidRPr="00B877BC">
        <w:t>était une ombre au gracieux tableau</w:t>
      </w:r>
      <w:r w:rsidR="00FA6A88">
        <w:t>.</w:t>
      </w:r>
    </w:p>
    <w:p w14:paraId="120EF828" w14:textId="77777777" w:rsidR="00FA6A88" w:rsidRDefault="00A92B34" w:rsidP="00FA6A88">
      <w:r w:rsidRPr="00B877BC">
        <w:t>À qui la faute</w:t>
      </w:r>
      <w:r w:rsidR="00FA6A88">
        <w:t xml:space="preserve"> ? </w:t>
      </w:r>
      <w:r w:rsidRPr="00B877BC">
        <w:t>Question grave qui pendait toujours chez les fruitiers et les épiciers du Gros-Caillou</w:t>
      </w:r>
      <w:r w:rsidR="00FA6A88">
        <w:t xml:space="preserve">. </w:t>
      </w:r>
      <w:r w:rsidRPr="00B877BC">
        <w:t>Une bouchère hi</w:t>
      </w:r>
      <w:r w:rsidRPr="00B877BC">
        <w:t>s</w:t>
      </w:r>
      <w:r w:rsidRPr="00B877BC">
        <w:t>pide que le beau Tertullien avait dédaignée l</w:t>
      </w:r>
      <w:r w:rsidR="00FA6A88">
        <w:t>’</w:t>
      </w:r>
      <w:r w:rsidRPr="00B877BC">
        <w:t>accusait ouvert</w:t>
      </w:r>
      <w:r w:rsidRPr="00B877BC">
        <w:t>e</w:t>
      </w:r>
      <w:r w:rsidRPr="00B877BC">
        <w:t>ment d</w:t>
      </w:r>
      <w:r w:rsidR="00FA6A88">
        <w:t>’</w:t>
      </w:r>
      <w:r w:rsidRPr="00B877BC">
        <w:t>impuissance</w:t>
      </w:r>
      <w:r w:rsidR="00FA6A88">
        <w:t xml:space="preserve">, </w:t>
      </w:r>
      <w:r w:rsidRPr="00B877BC">
        <w:t>au mépris des objections d</w:t>
      </w:r>
      <w:r w:rsidR="00FA6A88">
        <w:t>’</w:t>
      </w:r>
      <w:r w:rsidRPr="00B877BC">
        <w:t>une granuleuse mat</w:t>
      </w:r>
      <w:r w:rsidRPr="00B877BC">
        <w:t>e</w:t>
      </w:r>
      <w:r w:rsidRPr="00B877BC">
        <w:t>lassière qui se prétendait documentée</w:t>
      </w:r>
      <w:r w:rsidR="00FA6A88">
        <w:t>.</w:t>
      </w:r>
    </w:p>
    <w:p w14:paraId="7A479E75" w14:textId="77777777" w:rsidR="00FA6A88" w:rsidRDefault="00A92B34" w:rsidP="00FA6A88">
      <w:r w:rsidRPr="00B877BC">
        <w:t>Le pharmacien</w:t>
      </w:r>
      <w:r w:rsidR="00FA6A88">
        <w:t xml:space="preserve">, </w:t>
      </w:r>
      <w:r w:rsidRPr="00B877BC">
        <w:t>toutefois</w:t>
      </w:r>
      <w:r w:rsidR="00FA6A88">
        <w:t xml:space="preserve">, </w:t>
      </w:r>
      <w:r w:rsidRPr="00B877BC">
        <w:t>déclarait qu</w:t>
      </w:r>
      <w:r w:rsidR="00FA6A88">
        <w:t>’</w:t>
      </w:r>
      <w:r w:rsidRPr="00B877BC">
        <w:t>il fallait attendre pour se former une opinion</w:t>
      </w:r>
      <w:r w:rsidR="00FA6A88">
        <w:t xml:space="preserve">, </w:t>
      </w:r>
      <w:r w:rsidRPr="00B877BC">
        <w:t>et la bienveillante masse des concierges désintéressés du litige approuvait la circonspection de ce penseur</w:t>
      </w:r>
      <w:r w:rsidR="00FA6A88">
        <w:t>.</w:t>
      </w:r>
    </w:p>
    <w:p w14:paraId="3DBB70AE" w14:textId="77777777" w:rsidR="00FA6A88" w:rsidRDefault="00A92B34" w:rsidP="00FA6A88">
      <w:r w:rsidRPr="00B877BC">
        <w:t>Ceux-là disaient avec une grande autorité que Paris n</w:t>
      </w:r>
      <w:r w:rsidR="00FA6A88">
        <w:t>’</w:t>
      </w:r>
      <w:r w:rsidRPr="00B877BC">
        <w:t>a pas été bâti en</w:t>
      </w:r>
      <w:r w:rsidR="00FA6A88">
        <w:t xml:space="preserve"> – </w:t>
      </w:r>
      <w:r w:rsidRPr="00B877BC">
        <w:t>un jour</w:t>
      </w:r>
      <w:r w:rsidR="00FA6A88">
        <w:t xml:space="preserve">, </w:t>
      </w:r>
      <w:r w:rsidRPr="00B877BC">
        <w:t>que tout est bien qui finit bien</w:t>
      </w:r>
      <w:r w:rsidR="00FA6A88">
        <w:t xml:space="preserve">, </w:t>
      </w:r>
      <w:r w:rsidRPr="00B877BC">
        <w:t>que qui veut voyager loin ménage sa monture</w:t>
      </w:r>
      <w:r w:rsidR="00FA6A88">
        <w:t xml:space="preserve">, </w:t>
      </w:r>
      <w:r w:rsidRPr="00B877BC">
        <w:t>etc</w:t>
      </w:r>
      <w:r w:rsidR="00FA6A88">
        <w:t xml:space="preserve">., </w:t>
      </w:r>
      <w:r w:rsidRPr="00B877BC">
        <w:t>et que</w:t>
      </w:r>
      <w:r w:rsidR="00FA6A88">
        <w:t xml:space="preserve">, </w:t>
      </w:r>
      <w:r w:rsidRPr="00B877BC">
        <w:t>par cons</w:t>
      </w:r>
      <w:r w:rsidRPr="00B877BC">
        <w:t>é</w:t>
      </w:r>
      <w:r w:rsidRPr="00B877BC">
        <w:t>quent</w:t>
      </w:r>
      <w:r w:rsidR="00FA6A88">
        <w:t xml:space="preserve">, </w:t>
      </w:r>
      <w:r w:rsidRPr="00B877BC">
        <w:t>il y avait lieu de présupposer l</w:t>
      </w:r>
      <w:r w:rsidR="00FA6A88">
        <w:t>’</w:t>
      </w:r>
      <w:r w:rsidRPr="00B877BC">
        <w:t>événement favorable qui mettrait</w:t>
      </w:r>
      <w:r w:rsidR="00FA6A88">
        <w:t xml:space="preserve">, </w:t>
      </w:r>
      <w:r w:rsidRPr="00B877BC">
        <w:t>un jour ou l</w:t>
      </w:r>
      <w:r w:rsidR="00FA6A88">
        <w:t>’</w:t>
      </w:r>
      <w:r w:rsidRPr="00B877BC">
        <w:t>autre</w:t>
      </w:r>
      <w:r w:rsidR="00FA6A88">
        <w:t xml:space="preserve">, </w:t>
      </w:r>
      <w:r w:rsidRPr="00B877BC">
        <w:t>la dernière touche à l</w:t>
      </w:r>
      <w:r w:rsidR="00FA6A88">
        <w:t>’</w:t>
      </w:r>
      <w:r w:rsidRPr="00B877BC">
        <w:t>éblouissante prospérité du fromager</w:t>
      </w:r>
      <w:r w:rsidR="00FA6A88">
        <w:t>.</w:t>
      </w:r>
    </w:p>
    <w:p w14:paraId="2AB45C74" w14:textId="77777777" w:rsidR="00FA6A88" w:rsidRDefault="00A92B34" w:rsidP="00FA6A88">
      <w:r w:rsidRPr="00B877BC">
        <w:t>On aurait pu croire qu</w:t>
      </w:r>
      <w:r w:rsidR="00FA6A88">
        <w:t>’</w:t>
      </w:r>
      <w:r w:rsidRPr="00B877BC">
        <w:t>il s</w:t>
      </w:r>
      <w:r w:rsidR="00FA6A88">
        <w:t>’</w:t>
      </w:r>
      <w:r w:rsidRPr="00B877BC">
        <w:t>agissait d</w:t>
      </w:r>
      <w:r w:rsidR="00FA6A88">
        <w:t>’</w:t>
      </w:r>
      <w:r w:rsidRPr="00B877BC">
        <w:t>un Dauphin de France</w:t>
      </w:r>
      <w:r w:rsidR="00FA6A88">
        <w:t>.</w:t>
      </w:r>
    </w:p>
    <w:p w14:paraId="4E1F7E2B" w14:textId="77777777" w:rsidR="00FA6A88" w:rsidRDefault="00FA6A88" w:rsidP="00FA6A88">
      <w:pPr>
        <w:pStyle w:val="Etoile"/>
      </w:pPr>
      <w:r>
        <w:t>* * *</w:t>
      </w:r>
    </w:p>
    <w:p w14:paraId="10F322C9" w14:textId="77777777" w:rsidR="00FA6A88" w:rsidRDefault="00A92B34" w:rsidP="00FA6A88">
      <w:r w:rsidRPr="00B877BC">
        <w:t>L</w:t>
      </w:r>
      <w:r w:rsidR="00FA6A88">
        <w:t>’</w:t>
      </w:r>
      <w:r w:rsidRPr="00B877BC">
        <w:t>émotion fut grande quand on apprit la mort soudaine qui fauchait de si légitimes espoirs</w:t>
      </w:r>
      <w:r w:rsidR="00FA6A88">
        <w:t>.</w:t>
      </w:r>
    </w:p>
    <w:p w14:paraId="052F8F67" w14:textId="77777777" w:rsidR="00FA6A88" w:rsidRDefault="00A92B34" w:rsidP="00FA6A88">
      <w:r w:rsidRPr="00B877BC">
        <w:t>À moins que Tertullien ne se remariât promptement</w:t>
      </w:r>
      <w:r w:rsidR="00FA6A88">
        <w:t xml:space="preserve">, </w:t>
      </w:r>
      <w:r w:rsidRPr="00B877BC">
        <w:t>hyp</w:t>
      </w:r>
      <w:r w:rsidRPr="00B877BC">
        <w:t>o</w:t>
      </w:r>
      <w:r w:rsidRPr="00B877BC">
        <w:t>thèse que sa douleur ne permettait pas d</w:t>
      </w:r>
      <w:r w:rsidR="00FA6A88">
        <w:t>’</w:t>
      </w:r>
      <w:r w:rsidRPr="00B877BC">
        <w:t>accepter une seule m</w:t>
      </w:r>
      <w:r w:rsidRPr="00B877BC">
        <w:t>i</w:t>
      </w:r>
      <w:r w:rsidRPr="00B877BC">
        <w:t>nute</w:t>
      </w:r>
      <w:r w:rsidR="00FA6A88">
        <w:t xml:space="preserve">, </w:t>
      </w:r>
      <w:r w:rsidRPr="00B877BC">
        <w:t>l</w:t>
      </w:r>
      <w:r w:rsidR="00FA6A88">
        <w:t>’</w:t>
      </w:r>
      <w:r w:rsidRPr="00B877BC">
        <w:t>avenir de son établissement était fricassé</w:t>
      </w:r>
      <w:r w:rsidR="00FA6A88">
        <w:t xml:space="preserve">, </w:t>
      </w:r>
      <w:r w:rsidRPr="00B877BC">
        <w:t xml:space="preserve">et ce fils </w:t>
      </w:r>
      <w:r w:rsidRPr="00B877BC">
        <w:lastRenderedPageBreak/>
        <w:t>de ses propres œuvres</w:t>
      </w:r>
      <w:r w:rsidR="00FA6A88">
        <w:t xml:space="preserve">, </w:t>
      </w:r>
      <w:r w:rsidRPr="00B877BC">
        <w:t>déjà si riche quoique parti du néant</w:t>
      </w:r>
      <w:r w:rsidR="00FA6A88">
        <w:t xml:space="preserve">, </w:t>
      </w:r>
      <w:r w:rsidRPr="00B877BC">
        <w:t>verrait à la fin sa clientèle passer à un successeur étranger</w:t>
      </w:r>
      <w:r w:rsidR="00FA6A88">
        <w:t> !</w:t>
      </w:r>
    </w:p>
    <w:p w14:paraId="01D95E4E" w14:textId="77777777" w:rsidR="00FA6A88" w:rsidRDefault="00A92B34" w:rsidP="00FA6A88">
      <w:r w:rsidRPr="00B877BC">
        <w:t>Perspective noire qui devait amertumer singulièrement les regrets de l</w:t>
      </w:r>
      <w:r w:rsidR="00FA6A88">
        <w:t>’</w:t>
      </w:r>
      <w:r w:rsidRPr="00B877BC">
        <w:t>époux en deuil</w:t>
      </w:r>
      <w:r w:rsidR="00FA6A88">
        <w:t>.</w:t>
      </w:r>
    </w:p>
    <w:p w14:paraId="23EA09CC" w14:textId="77777777" w:rsidR="00FA6A88" w:rsidRDefault="00A92B34" w:rsidP="00FA6A88">
      <w:r w:rsidRPr="00B877BC">
        <w:t>Celui-ci parut</w:t>
      </w:r>
      <w:r w:rsidR="00FA6A88">
        <w:t xml:space="preserve">, </w:t>
      </w:r>
      <w:r w:rsidRPr="00B877BC">
        <w:t>en effet</w:t>
      </w:r>
      <w:r w:rsidR="00FA6A88">
        <w:t xml:space="preserve">, </w:t>
      </w:r>
      <w:r w:rsidRPr="00B877BC">
        <w:t>sur le point de culbuter dans un gouffre de désespoir</w:t>
      </w:r>
      <w:r w:rsidR="00FA6A88">
        <w:t>.</w:t>
      </w:r>
    </w:p>
    <w:p w14:paraId="1A22BF50" w14:textId="77777777" w:rsidR="00FA6A88" w:rsidRDefault="00A92B34" w:rsidP="00FA6A88">
      <w:r w:rsidRPr="00B877BC">
        <w:t>J</w:t>
      </w:r>
      <w:r w:rsidR="00FA6A88">
        <w:t>’</w:t>
      </w:r>
      <w:r w:rsidRPr="00B877BC">
        <w:t>ignore jusqu</w:t>
      </w:r>
      <w:r w:rsidR="00FA6A88">
        <w:t>’</w:t>
      </w:r>
      <w:r w:rsidRPr="00B877BC">
        <w:t>à quel point le rêve d</w:t>
      </w:r>
      <w:r w:rsidR="00FA6A88">
        <w:t>’</w:t>
      </w:r>
      <w:r w:rsidRPr="00B877BC">
        <w:t>une descendance fr</w:t>
      </w:r>
      <w:r w:rsidRPr="00B877BC">
        <w:t>o</w:t>
      </w:r>
      <w:r w:rsidRPr="00B877BC">
        <w:t>magère le travaillait</w:t>
      </w:r>
      <w:r w:rsidR="00FA6A88">
        <w:t xml:space="preserve">, </w:t>
      </w:r>
      <w:r w:rsidRPr="00B877BC">
        <w:t>mais je fus l</w:t>
      </w:r>
      <w:r w:rsidR="00FA6A88">
        <w:t>’</w:t>
      </w:r>
      <w:r w:rsidRPr="00B877BC">
        <w:t>auriculaire témoin de ses be</w:t>
      </w:r>
      <w:r w:rsidRPr="00B877BC">
        <w:t>u</w:t>
      </w:r>
      <w:r w:rsidRPr="00B877BC">
        <w:t>glements douloureux et des sommations extra-judiciaires qu</w:t>
      </w:r>
      <w:r w:rsidR="00FA6A88">
        <w:t>’</w:t>
      </w:r>
      <w:r w:rsidRPr="00B877BC">
        <w:t>il se fit à lui-même d</w:t>
      </w:r>
      <w:r w:rsidR="00FA6A88">
        <w:t>’</w:t>
      </w:r>
      <w:r w:rsidRPr="00B877BC">
        <w:t>avoir à suivre sa Clémentine au tombeau dans des délais fort prochains que</w:t>
      </w:r>
      <w:r w:rsidR="00FA6A88">
        <w:t xml:space="preserve">, </w:t>
      </w:r>
      <w:r w:rsidRPr="00B877BC">
        <w:t>d</w:t>
      </w:r>
      <w:r w:rsidR="00FA6A88">
        <w:t>’</w:t>
      </w:r>
      <w:r w:rsidRPr="00B877BC">
        <w:t>ailleurs</w:t>
      </w:r>
      <w:r w:rsidR="00FA6A88">
        <w:t xml:space="preserve">, </w:t>
      </w:r>
      <w:r w:rsidRPr="00B877BC">
        <w:t>il ne fixa pas</w:t>
      </w:r>
      <w:r w:rsidR="00FA6A88">
        <w:t>.</w:t>
      </w:r>
    </w:p>
    <w:p w14:paraId="499B9148" w14:textId="77777777" w:rsidR="00FA6A88" w:rsidRDefault="00A92B34" w:rsidP="00FA6A88">
      <w:r w:rsidRPr="00B877BC">
        <w:t>Ayant eu le loisir d</w:t>
      </w:r>
      <w:r w:rsidR="00FA6A88">
        <w:t>’</w:t>
      </w:r>
      <w:r w:rsidRPr="00B877BC">
        <w:t>étudier à fond cet homme sympathique avec qui j</w:t>
      </w:r>
      <w:r w:rsidR="00FA6A88">
        <w:t>’</w:t>
      </w:r>
      <w:r w:rsidRPr="00B877BC">
        <w:t>entretins</w:t>
      </w:r>
      <w:r w:rsidR="00FA6A88">
        <w:t xml:space="preserve">, </w:t>
      </w:r>
      <w:r w:rsidRPr="00B877BC">
        <w:t>dix ans</w:t>
      </w:r>
      <w:r w:rsidR="00FA6A88">
        <w:t xml:space="preserve">, </w:t>
      </w:r>
      <w:r w:rsidRPr="00B877BC">
        <w:t>les plus étroites relations comme</w:t>
      </w:r>
      <w:r w:rsidRPr="00B877BC">
        <w:t>r</w:t>
      </w:r>
      <w:r w:rsidRPr="00B877BC">
        <w:t>ciales</w:t>
      </w:r>
      <w:r w:rsidR="00FA6A88">
        <w:t xml:space="preserve">, </w:t>
      </w:r>
      <w:r w:rsidRPr="00B877BC">
        <w:t>il me fut donné d</w:t>
      </w:r>
      <w:r w:rsidR="00FA6A88">
        <w:t>’</w:t>
      </w:r>
      <w:r w:rsidRPr="00B877BC">
        <w:t>observer un trait admirable</w:t>
      </w:r>
      <w:r w:rsidR="00FA6A88">
        <w:t xml:space="preserve">, </w:t>
      </w:r>
      <w:r w:rsidRPr="00B877BC">
        <w:t>quoique peu connu</w:t>
      </w:r>
      <w:r w:rsidR="00FA6A88">
        <w:t xml:space="preserve">, </w:t>
      </w:r>
      <w:r w:rsidRPr="00B877BC">
        <w:t>de son caractère</w:t>
      </w:r>
      <w:r w:rsidR="00FA6A88">
        <w:t>.</w:t>
      </w:r>
    </w:p>
    <w:p w14:paraId="47640CDF" w14:textId="77777777" w:rsidR="00FA6A88" w:rsidRDefault="00A92B34" w:rsidP="00FA6A88">
      <w:r w:rsidRPr="00B877BC">
        <w:t>Il avait une peur atroce d</w:t>
      </w:r>
      <w:r w:rsidR="00FA6A88">
        <w:t>’</w:t>
      </w:r>
      <w:r w:rsidRPr="00B877BC">
        <w:t>être cocu</w:t>
      </w:r>
      <w:r w:rsidR="00FA6A88">
        <w:t xml:space="preserve">. </w:t>
      </w:r>
      <w:r w:rsidRPr="00B877BC">
        <w:t>Tous ses ancêtres l</w:t>
      </w:r>
      <w:r w:rsidR="00FA6A88">
        <w:t>’</w:t>
      </w:r>
      <w:r w:rsidRPr="00B877BC">
        <w:t>avaient été</w:t>
      </w:r>
      <w:r w:rsidR="00FA6A88">
        <w:t xml:space="preserve">, </w:t>
      </w:r>
      <w:r w:rsidRPr="00B877BC">
        <w:t>depuis deux ou trois cents ans</w:t>
      </w:r>
      <w:r w:rsidR="00FA6A88">
        <w:t xml:space="preserve">, </w:t>
      </w:r>
      <w:r w:rsidRPr="00B877BC">
        <w:t>et sa tendresse pour sa femme tenait surtout à la certitude inébranlable d</w:t>
      </w:r>
      <w:r w:rsidR="00FA6A88">
        <w:t>’</w:t>
      </w:r>
      <w:r w:rsidRPr="00B877BC">
        <w:t>être exceptionnellement assuré par elle de l</w:t>
      </w:r>
      <w:r w:rsidR="00FA6A88">
        <w:t>’</w:t>
      </w:r>
      <w:r w:rsidRPr="00B877BC">
        <w:t>intégrité de son front</w:t>
      </w:r>
      <w:r w:rsidR="00FA6A88">
        <w:t>.</w:t>
      </w:r>
    </w:p>
    <w:p w14:paraId="37E51836" w14:textId="77777777" w:rsidR="00FA6A88" w:rsidRDefault="00A92B34" w:rsidP="00FA6A88">
      <w:r w:rsidRPr="00B877BC">
        <w:t xml:space="preserve">Sa </w:t>
      </w:r>
      <w:r w:rsidRPr="00B877BC">
        <w:rPr>
          <w:i/>
          <w:iCs/>
        </w:rPr>
        <w:t>reconnaissance</w:t>
      </w:r>
      <w:r w:rsidRPr="00B877BC">
        <w:t xml:space="preserve"> avait même quelque chose de profo</w:t>
      </w:r>
      <w:r w:rsidRPr="00B877BC">
        <w:t>n</w:t>
      </w:r>
      <w:r w:rsidRPr="00B877BC">
        <w:t>dément cocasse et touchant</w:t>
      </w:r>
      <w:r w:rsidR="00FA6A88">
        <w:t xml:space="preserve">. </w:t>
      </w:r>
      <w:r w:rsidRPr="00B877BC">
        <w:t>À la réflexion</w:t>
      </w:r>
      <w:r w:rsidR="00FA6A88">
        <w:t xml:space="preserve">, </w:t>
      </w:r>
      <w:r w:rsidRPr="00B877BC">
        <w:t>cela finissait par d</w:t>
      </w:r>
      <w:r w:rsidRPr="00B877BC">
        <w:t>e</w:t>
      </w:r>
      <w:r w:rsidRPr="00B877BC">
        <w:t>venir à peu près tragique</w:t>
      </w:r>
      <w:r w:rsidR="00FA6A88">
        <w:t xml:space="preserve">, </w:t>
      </w:r>
      <w:r w:rsidRPr="00B877BC">
        <w:t>et je me suis demandé parfois</w:t>
      </w:r>
      <w:r w:rsidR="00FA6A88">
        <w:t xml:space="preserve">, </w:t>
      </w:r>
      <w:r w:rsidRPr="00B877BC">
        <w:t>avec stupeur</w:t>
      </w:r>
      <w:r w:rsidR="00FA6A88">
        <w:t xml:space="preserve">, </w:t>
      </w:r>
      <w:r w:rsidRPr="00B877BC">
        <w:t xml:space="preserve">si la stérilité scandaleuse de Clémentine était explicable autrement que par certains doutes bien étranges que pouvait avoir Tertullien sur sa </w:t>
      </w:r>
      <w:r w:rsidRPr="00B877BC">
        <w:rPr>
          <w:i/>
          <w:iCs/>
        </w:rPr>
        <w:t>propre</w:t>
      </w:r>
      <w:r w:rsidRPr="00B877BC">
        <w:t xml:space="preserve"> </w:t>
      </w:r>
      <w:r w:rsidRPr="00B877BC">
        <w:rPr>
          <w:i/>
          <w:iCs/>
        </w:rPr>
        <w:t>identité</w:t>
      </w:r>
      <w:r w:rsidR="00FA6A88">
        <w:t xml:space="preserve">, </w:t>
      </w:r>
      <w:r w:rsidRPr="00B877BC">
        <w:t>et par une crainte s</w:t>
      </w:r>
      <w:r w:rsidRPr="00B877BC">
        <w:t>u</w:t>
      </w:r>
      <w:r w:rsidRPr="00B877BC">
        <w:t>blime de se cocufier lui-même</w:t>
      </w:r>
      <w:r w:rsidR="00FA6A88">
        <w:t xml:space="preserve">, – </w:t>
      </w:r>
      <w:r w:rsidRPr="00B877BC">
        <w:t>en la fécondant</w:t>
      </w:r>
      <w:r w:rsidR="00FA6A88">
        <w:t>.</w:t>
      </w:r>
    </w:p>
    <w:p w14:paraId="293805C6" w14:textId="77777777" w:rsidR="00FA6A88" w:rsidRDefault="00FA6A88" w:rsidP="00FA6A88">
      <w:pPr>
        <w:pStyle w:val="Etoile"/>
      </w:pPr>
      <w:r>
        <w:t>* * *</w:t>
      </w:r>
    </w:p>
    <w:p w14:paraId="54D45F88" w14:textId="77777777" w:rsidR="00FA6A88" w:rsidRDefault="00A92B34" w:rsidP="00FA6A88">
      <w:r w:rsidRPr="00B877BC">
        <w:lastRenderedPageBreak/>
        <w:t>Mais tout cela était trop beau</w:t>
      </w:r>
      <w:r w:rsidR="00FA6A88">
        <w:t xml:space="preserve">, </w:t>
      </w:r>
      <w:r w:rsidRPr="00B877BC">
        <w:t>trop au-dessus des Marolles</w:t>
      </w:r>
      <w:r w:rsidR="00FA6A88">
        <w:t xml:space="preserve">, </w:t>
      </w:r>
      <w:r w:rsidRPr="00B877BC">
        <w:t>des Bondons ou des Livarots</w:t>
      </w:r>
      <w:r w:rsidR="00FA6A88">
        <w:t xml:space="preserve">, </w:t>
      </w:r>
      <w:r w:rsidRPr="00B877BC">
        <w:t>et la chose banale arriva qui devait infailliblement arriver</w:t>
      </w:r>
      <w:r w:rsidR="00FA6A88">
        <w:t>.</w:t>
      </w:r>
    </w:p>
    <w:p w14:paraId="2B81606A" w14:textId="77777777" w:rsidR="00FA6A88" w:rsidRDefault="00A92B34" w:rsidP="00FA6A88">
      <w:r w:rsidRPr="00B877BC">
        <w:t>Clémentine ayant restitué son âme au Seigneur</w:t>
      </w:r>
      <w:r w:rsidR="00FA6A88">
        <w:t xml:space="preserve">, </w:t>
      </w:r>
      <w:r w:rsidRPr="00B877BC">
        <w:t>l</w:t>
      </w:r>
      <w:r w:rsidR="00FA6A88">
        <w:t>’</w:t>
      </w:r>
      <w:r w:rsidRPr="00B877BC">
        <w:t>infortuné veuf exhala d</w:t>
      </w:r>
      <w:r w:rsidR="00FA6A88">
        <w:t>’</w:t>
      </w:r>
      <w:r w:rsidRPr="00B877BC">
        <w:t>abord</w:t>
      </w:r>
      <w:r w:rsidR="00FA6A88">
        <w:t xml:space="preserve">, </w:t>
      </w:r>
      <w:r w:rsidRPr="00B877BC">
        <w:t>avec impétuosité</w:t>
      </w:r>
      <w:r w:rsidR="00FA6A88">
        <w:t xml:space="preserve">, </w:t>
      </w:r>
      <w:r w:rsidRPr="00B877BC">
        <w:t>les gémissements et les sanglots que recommande la nature</w:t>
      </w:r>
      <w:r w:rsidR="00FA6A88">
        <w:t>.</w:t>
      </w:r>
    </w:p>
    <w:p w14:paraId="006EC77B" w14:textId="77777777" w:rsidR="00FA6A88" w:rsidRDefault="00A92B34" w:rsidP="00FA6A88">
      <w:r w:rsidRPr="00B877BC">
        <w:t>Quand il eut payé ce premier tribut</w:t>
      </w:r>
      <w:r w:rsidR="00FA6A88">
        <w:t xml:space="preserve"> – </w:t>
      </w:r>
      <w:r w:rsidRPr="00B877BC">
        <w:t>pour me servir d</w:t>
      </w:r>
      <w:r w:rsidR="00FA6A88">
        <w:t>’</w:t>
      </w:r>
      <w:r w:rsidRPr="00B877BC">
        <w:t>une expression qu</w:t>
      </w:r>
      <w:r w:rsidR="00FA6A88">
        <w:t>’</w:t>
      </w:r>
      <w:r w:rsidRPr="00B877BC">
        <w:t>il affectionnait</w:t>
      </w:r>
      <w:r w:rsidR="00FA6A88">
        <w:t xml:space="preserve"> – </w:t>
      </w:r>
      <w:r w:rsidRPr="00B877BC">
        <w:t>il voulut</w:t>
      </w:r>
      <w:r w:rsidR="00FA6A88">
        <w:t xml:space="preserve">, </w:t>
      </w:r>
      <w:r w:rsidRPr="00B877BC">
        <w:t>préalablement à la c</w:t>
      </w:r>
      <w:r w:rsidRPr="00B877BC">
        <w:t>é</w:t>
      </w:r>
      <w:r w:rsidRPr="00B877BC">
        <w:t>rémonie des obsèques dont la bousculade certaine le crispait d</w:t>
      </w:r>
      <w:r w:rsidR="00FA6A88">
        <w:t>’</w:t>
      </w:r>
      <w:r w:rsidRPr="00B877BC">
        <w:t>avance</w:t>
      </w:r>
      <w:r w:rsidR="00FA6A88">
        <w:t xml:space="preserve">, </w:t>
      </w:r>
      <w:r w:rsidRPr="00B877BC">
        <w:t>mettre en ordre lui-même les reliques de l</w:t>
      </w:r>
      <w:r w:rsidR="00FA6A88">
        <w:t>’</w:t>
      </w:r>
      <w:r w:rsidRPr="00B877BC">
        <w:t>adorée</w:t>
      </w:r>
      <w:r w:rsidR="00FA6A88">
        <w:t>.</w:t>
      </w:r>
    </w:p>
    <w:p w14:paraId="2BD820A4" w14:textId="77777777" w:rsidR="00FA6A88" w:rsidRDefault="00A92B34" w:rsidP="00FA6A88">
      <w:r w:rsidRPr="00B877BC">
        <w:t>C</w:t>
      </w:r>
      <w:r w:rsidR="00FA6A88">
        <w:t>’</w:t>
      </w:r>
      <w:r w:rsidRPr="00B877BC">
        <w:t>était là que sa destinée marâtre l</w:t>
      </w:r>
      <w:r w:rsidR="00FA6A88">
        <w:t>’</w:t>
      </w:r>
      <w:r w:rsidRPr="00B877BC">
        <w:t>attendait</w:t>
      </w:r>
      <w:r w:rsidR="00FA6A88">
        <w:t xml:space="preserve">. </w:t>
      </w:r>
      <w:r w:rsidRPr="00B877BC">
        <w:t xml:space="preserve">Le labarum dérisoire des </w:t>
      </w:r>
      <w:proofErr w:type="spellStart"/>
      <w:r w:rsidRPr="00B877BC">
        <w:t>Tertulliens</w:t>
      </w:r>
      <w:proofErr w:type="spellEnd"/>
      <w:r w:rsidRPr="00B877BC">
        <w:t xml:space="preserve"> lui apparut</w:t>
      </w:r>
      <w:r w:rsidR="00FA6A88">
        <w:t>.</w:t>
      </w:r>
    </w:p>
    <w:p w14:paraId="5F2546C8" w14:textId="77777777" w:rsidR="00FA6A88" w:rsidRDefault="00A92B34" w:rsidP="00FA6A88">
      <w:r w:rsidRPr="00B877BC">
        <w:t>Dans un tiroir mystérieux d</w:t>
      </w:r>
      <w:r w:rsidR="00FA6A88">
        <w:t>’</w:t>
      </w:r>
      <w:r w:rsidRPr="00B877BC">
        <w:t>un meuble intime que le plus ombrageux mari ne se fût jamais avisé de soupçonner</w:t>
      </w:r>
      <w:r w:rsidR="00FA6A88">
        <w:t xml:space="preserve">, </w:t>
      </w:r>
      <w:r w:rsidRPr="00B877BC">
        <w:t>il déco</w:t>
      </w:r>
      <w:r w:rsidRPr="00B877BC">
        <w:t>u</w:t>
      </w:r>
      <w:r w:rsidRPr="00B877BC">
        <w:t>vrit une correspondance volumineuse autant que variée qui ne lui permit pas de se cramponner une seconde</w:t>
      </w:r>
      <w:r w:rsidR="00FA6A88">
        <w:t>.</w:t>
      </w:r>
    </w:p>
    <w:p w14:paraId="4C2BB779" w14:textId="77777777" w:rsidR="00FA6A88" w:rsidRDefault="00A92B34" w:rsidP="00FA6A88">
      <w:r w:rsidRPr="00B877BC">
        <w:t>Tous ses amis et connaissances y avaient passé</w:t>
      </w:r>
      <w:r w:rsidR="00FA6A88">
        <w:t xml:space="preserve">. </w:t>
      </w:r>
      <w:r w:rsidRPr="00B877BC">
        <w:t>À l</w:t>
      </w:r>
      <w:r w:rsidR="00FA6A88">
        <w:t>’</w:t>
      </w:r>
      <w:r w:rsidRPr="00B877BC">
        <w:t>exception de moi seul</w:t>
      </w:r>
      <w:r w:rsidR="00FA6A88">
        <w:t xml:space="preserve">, </w:t>
      </w:r>
      <w:r w:rsidRPr="00B877BC">
        <w:t>tous avaient été chéris de sa femme</w:t>
      </w:r>
      <w:r w:rsidR="00FA6A88">
        <w:t>.</w:t>
      </w:r>
    </w:p>
    <w:p w14:paraId="2D7AF201" w14:textId="77777777" w:rsidR="00FA6A88" w:rsidRDefault="00A92B34" w:rsidP="00FA6A88">
      <w:r w:rsidRPr="00B877BC">
        <w:t>Ses employés même</w:t>
      </w:r>
      <w:r w:rsidR="00FA6A88">
        <w:t xml:space="preserve"> – </w:t>
      </w:r>
      <w:r w:rsidRPr="00B877BC">
        <w:t>il trouva des lettres d</w:t>
      </w:r>
      <w:r w:rsidR="00FA6A88">
        <w:t>’</w:t>
      </w:r>
      <w:r w:rsidRPr="00B877BC">
        <w:t>employés sur papier rose</w:t>
      </w:r>
      <w:r w:rsidR="00FA6A88">
        <w:t xml:space="preserve"> – </w:t>
      </w:r>
      <w:r w:rsidRPr="00B877BC">
        <w:t>avaient été simultanément gratifiés</w:t>
      </w:r>
      <w:r w:rsidR="00FA6A88">
        <w:t>.</w:t>
      </w:r>
    </w:p>
    <w:p w14:paraId="64532652" w14:textId="77777777" w:rsidR="00FA6A88" w:rsidRDefault="00A92B34" w:rsidP="00FA6A88">
      <w:r w:rsidRPr="00B877BC">
        <w:t>Il acquit la certitude que la défunte l</w:t>
      </w:r>
      <w:r w:rsidR="00FA6A88">
        <w:t>’</w:t>
      </w:r>
      <w:r w:rsidRPr="00B877BC">
        <w:t>avait trompé nuit et jour</w:t>
      </w:r>
      <w:r w:rsidR="00FA6A88">
        <w:t xml:space="preserve">, </w:t>
      </w:r>
      <w:r w:rsidRPr="00B877BC">
        <w:t>quelque temps qu</w:t>
      </w:r>
      <w:r w:rsidR="00FA6A88">
        <w:t>’</w:t>
      </w:r>
      <w:r w:rsidRPr="00B877BC">
        <w:t>il fit</w:t>
      </w:r>
      <w:r w:rsidR="00FA6A88">
        <w:t xml:space="preserve">, </w:t>
      </w:r>
      <w:r w:rsidRPr="00B877BC">
        <w:t>à peu près partout</w:t>
      </w:r>
      <w:r w:rsidR="00FA6A88">
        <w:t xml:space="preserve">. </w:t>
      </w:r>
      <w:r w:rsidRPr="00B877BC">
        <w:t>Dans son lit</w:t>
      </w:r>
      <w:r w:rsidR="00FA6A88">
        <w:t xml:space="preserve">, </w:t>
      </w:r>
      <w:r w:rsidRPr="00B877BC">
        <w:t>dans sa cave</w:t>
      </w:r>
      <w:r w:rsidR="00FA6A88">
        <w:t xml:space="preserve">, </w:t>
      </w:r>
      <w:r w:rsidRPr="00B877BC">
        <w:t>dans son grenier</w:t>
      </w:r>
      <w:r w:rsidR="00FA6A88">
        <w:t xml:space="preserve">, </w:t>
      </w:r>
      <w:r w:rsidRPr="00B877BC">
        <w:t>dans sa boutique</w:t>
      </w:r>
      <w:r w:rsidR="00FA6A88">
        <w:t xml:space="preserve">, </w:t>
      </w:r>
      <w:r w:rsidRPr="00B877BC">
        <w:t>jusque sous l</w:t>
      </w:r>
      <w:r w:rsidR="00FA6A88">
        <w:t>’</w:t>
      </w:r>
      <w:r w:rsidRPr="00B877BC">
        <w:t>œil du gruyère et dans les effluves du roquefort ou du came</w:t>
      </w:r>
      <w:r w:rsidRPr="00B877BC">
        <w:t>m</w:t>
      </w:r>
      <w:r w:rsidRPr="00B877BC">
        <w:t>bert</w:t>
      </w:r>
      <w:r w:rsidR="00FA6A88">
        <w:t>.</w:t>
      </w:r>
    </w:p>
    <w:p w14:paraId="334DA273" w14:textId="77777777" w:rsidR="00FA6A88" w:rsidRDefault="00A92B34" w:rsidP="00FA6A88">
      <w:r w:rsidRPr="00B877BC">
        <w:t>Inutile d</w:t>
      </w:r>
      <w:r w:rsidR="00FA6A88">
        <w:t>’</w:t>
      </w:r>
      <w:r w:rsidRPr="00B877BC">
        <w:t>ajouter que cette correspondance malpropre le ménageait peu</w:t>
      </w:r>
      <w:r w:rsidR="00FA6A88">
        <w:t xml:space="preserve">. </w:t>
      </w:r>
      <w:r w:rsidRPr="00B877BC">
        <w:t>On se fichait de lui sans relâche de la première ligne à la dernière</w:t>
      </w:r>
      <w:r w:rsidR="00FA6A88">
        <w:t>.</w:t>
      </w:r>
    </w:p>
    <w:p w14:paraId="638D48C2" w14:textId="77777777" w:rsidR="00FA6A88" w:rsidRDefault="00A92B34" w:rsidP="00FA6A88">
      <w:r w:rsidRPr="00B877BC">
        <w:lastRenderedPageBreak/>
        <w:t>Un employé du télégraphe</w:t>
      </w:r>
      <w:r w:rsidR="00FA6A88">
        <w:t xml:space="preserve">, </w:t>
      </w:r>
      <w:r w:rsidRPr="00B877BC">
        <w:t>renommé pour la finesse de son esprit</w:t>
      </w:r>
      <w:r w:rsidR="00FA6A88">
        <w:t xml:space="preserve">, </w:t>
      </w:r>
      <w:r w:rsidRPr="00B877BC">
        <w:t>le blaguait d</w:t>
      </w:r>
      <w:r w:rsidR="00FA6A88">
        <w:t>’</w:t>
      </w:r>
      <w:r w:rsidRPr="00B877BC">
        <w:t>une manière aussi désobligeante que poss</w:t>
      </w:r>
      <w:r w:rsidRPr="00B877BC">
        <w:t>i</w:t>
      </w:r>
      <w:r w:rsidRPr="00B877BC">
        <w:t>ble sur son commerce</w:t>
      </w:r>
      <w:r w:rsidR="00FA6A88">
        <w:t xml:space="preserve">, </w:t>
      </w:r>
      <w:r w:rsidRPr="00B877BC">
        <w:t xml:space="preserve">au point de se permettre des allusions ou des </w:t>
      </w:r>
      <w:r w:rsidRPr="00B877BC">
        <w:rPr>
          <w:i/>
          <w:iCs/>
        </w:rPr>
        <w:t>conseils</w:t>
      </w:r>
      <w:r w:rsidRPr="00B877BC">
        <w:t xml:space="preserve"> qu</w:t>
      </w:r>
      <w:r w:rsidR="00FA6A88">
        <w:t>’</w:t>
      </w:r>
      <w:r w:rsidRPr="00B877BC">
        <w:t>il est impossible de publier</w:t>
      </w:r>
      <w:r w:rsidR="00FA6A88">
        <w:t>.</w:t>
      </w:r>
    </w:p>
    <w:p w14:paraId="63E6E849" w14:textId="77777777" w:rsidR="00FA6A88" w:rsidRDefault="00A92B34" w:rsidP="00FA6A88">
      <w:r w:rsidRPr="00B877BC">
        <w:t>Mais il y avait une chose inouïe</w:t>
      </w:r>
      <w:r w:rsidR="00FA6A88">
        <w:t xml:space="preserve">, </w:t>
      </w:r>
      <w:r w:rsidRPr="00B877BC">
        <w:t>exorbitante</w:t>
      </w:r>
      <w:r w:rsidR="00FA6A88">
        <w:t xml:space="preserve">, </w:t>
      </w:r>
      <w:r w:rsidRPr="00B877BC">
        <w:t>fabuleuse</w:t>
      </w:r>
      <w:r w:rsidR="00FA6A88">
        <w:t xml:space="preserve">, </w:t>
      </w:r>
      <w:r w:rsidRPr="00B877BC">
        <w:t>à détraquer la constellation du Capricorne</w:t>
      </w:r>
      <w:r w:rsidR="00FA6A88">
        <w:t>.</w:t>
      </w:r>
    </w:p>
    <w:p w14:paraId="7C71A38A" w14:textId="77777777" w:rsidR="00FA6A88" w:rsidRDefault="00A92B34" w:rsidP="00FA6A88">
      <w:r w:rsidRPr="00B877BC">
        <w:t>À ce dossier mortifiant s</w:t>
      </w:r>
      <w:r w:rsidR="00FA6A88">
        <w:t>’</w:t>
      </w:r>
      <w:r w:rsidRPr="00B877BC">
        <w:t>annexait une interminable série de petits bâtons qui l</w:t>
      </w:r>
      <w:r w:rsidR="00FA6A88">
        <w:t>’</w:t>
      </w:r>
      <w:r w:rsidRPr="00B877BC">
        <w:t>étonnèrent et dont la présence lui parut d</w:t>
      </w:r>
      <w:r w:rsidR="00FA6A88">
        <w:t>’</w:t>
      </w:r>
      <w:r w:rsidRPr="00B877BC">
        <w:t>abord inexplicable</w:t>
      </w:r>
      <w:r w:rsidR="00FA6A88">
        <w:t xml:space="preserve">. </w:t>
      </w:r>
      <w:r w:rsidRPr="00B877BC">
        <w:t>Mais appelant à lui la sagacité d</w:t>
      </w:r>
      <w:r w:rsidR="00FA6A88">
        <w:t>’</w:t>
      </w:r>
      <w:r w:rsidRPr="00B877BC">
        <w:t>un Ap</w:t>
      </w:r>
      <w:r w:rsidRPr="00B877BC">
        <w:t>a</w:t>
      </w:r>
      <w:r w:rsidRPr="00B877BC">
        <w:t>che subtil penché sur une piste de guerre</w:t>
      </w:r>
      <w:r w:rsidR="00FA6A88">
        <w:t xml:space="preserve">, </w:t>
      </w:r>
      <w:r w:rsidRPr="00B877BC">
        <w:t>une clarté vive l</w:t>
      </w:r>
      <w:r w:rsidR="00FA6A88">
        <w:t>’</w:t>
      </w:r>
      <w:r w:rsidRPr="00B877BC">
        <w:t>inonda quand il s</w:t>
      </w:r>
      <w:r w:rsidR="00FA6A88">
        <w:t>’</w:t>
      </w:r>
      <w:r w:rsidRPr="00B877BC">
        <w:t>aperçut que le nombre de ces objets était précisément le nombre des adorateurs encouragés de son inf</w:t>
      </w:r>
      <w:r w:rsidRPr="00B877BC">
        <w:t>i</w:t>
      </w:r>
      <w:r w:rsidRPr="00B877BC">
        <w:t>dèle</w:t>
      </w:r>
      <w:r w:rsidR="00FA6A88">
        <w:t xml:space="preserve">, </w:t>
      </w:r>
      <w:r w:rsidRPr="00B877BC">
        <w:t>et que chacun d</w:t>
      </w:r>
      <w:r w:rsidR="00FA6A88">
        <w:t>’</w:t>
      </w:r>
      <w:r w:rsidRPr="00B877BC">
        <w:t>eux était entaillé au canif d</w:t>
      </w:r>
      <w:r w:rsidR="00FA6A88">
        <w:t>’</w:t>
      </w:r>
      <w:r w:rsidRPr="00B877BC">
        <w:t xml:space="preserve">une multitude de </w:t>
      </w:r>
      <w:r w:rsidRPr="00B877BC">
        <w:rPr>
          <w:i/>
          <w:iCs/>
        </w:rPr>
        <w:t>coches</w:t>
      </w:r>
      <w:r w:rsidRPr="00B877BC">
        <w:t xml:space="preserve"> semblables à celles qui se pratiquent sur les souches des boulangers</w:t>
      </w:r>
      <w:r w:rsidR="00FA6A88">
        <w:t>.</w:t>
      </w:r>
    </w:p>
    <w:p w14:paraId="2BFF39E8" w14:textId="77777777" w:rsidR="00FA6A88" w:rsidRDefault="00A92B34" w:rsidP="00FA6A88">
      <w:r w:rsidRPr="00B877BC">
        <w:t>Évidemment</w:t>
      </w:r>
      <w:r w:rsidR="00FA6A88">
        <w:t xml:space="preserve">, </w:t>
      </w:r>
      <w:r w:rsidRPr="00B877BC">
        <w:t>cette Clémentine avait été une femme d</w:t>
      </w:r>
      <w:r w:rsidR="00FA6A88">
        <w:t>’</w:t>
      </w:r>
      <w:r w:rsidRPr="00B877BC">
        <w:t>un grand ordre et qui tenait à se rendre compte</w:t>
      </w:r>
      <w:r w:rsidR="00FA6A88">
        <w:t>.</w:t>
      </w:r>
    </w:p>
    <w:p w14:paraId="0AA410F3" w14:textId="77777777" w:rsidR="00FA6A88" w:rsidRDefault="00A92B34" w:rsidP="00FA6A88">
      <w:r w:rsidRPr="00B877BC">
        <w:t>Le mari</w:t>
      </w:r>
      <w:r w:rsidR="00FA6A88">
        <w:t xml:space="preserve">, </w:t>
      </w:r>
      <w:r w:rsidRPr="00B877BC">
        <w:t>écrasé d</w:t>
      </w:r>
      <w:r w:rsidR="00FA6A88">
        <w:t>’</w:t>
      </w:r>
      <w:r w:rsidRPr="00B877BC">
        <w:t>humiliation</w:t>
      </w:r>
      <w:r w:rsidR="00FA6A88">
        <w:t xml:space="preserve">, </w:t>
      </w:r>
      <w:r w:rsidRPr="00B877BC">
        <w:t>exprima le désir bien naturel qu</w:t>
      </w:r>
      <w:r w:rsidR="00FA6A88">
        <w:t>’</w:t>
      </w:r>
      <w:r w:rsidRPr="00B877BC">
        <w:t>on le laissât seul avec la morte et s</w:t>
      </w:r>
      <w:r w:rsidR="00FA6A88">
        <w:t>’</w:t>
      </w:r>
      <w:r w:rsidRPr="00B877BC">
        <w:t>enferma deux ou trois heures</w:t>
      </w:r>
      <w:r w:rsidR="00FA6A88">
        <w:t xml:space="preserve">, </w:t>
      </w:r>
      <w:r w:rsidRPr="00B877BC">
        <w:t>comme un homme qui veut se livrer sans contrainte à son affliction</w:t>
      </w:r>
      <w:r w:rsidR="00FA6A88">
        <w:t>.</w:t>
      </w:r>
    </w:p>
    <w:p w14:paraId="654241B6" w14:textId="77777777" w:rsidR="00FA6A88" w:rsidRDefault="00FA6A88" w:rsidP="00FA6A88">
      <w:pPr>
        <w:pStyle w:val="Etoile"/>
      </w:pPr>
      <w:r>
        <w:t>* * *</w:t>
      </w:r>
    </w:p>
    <w:p w14:paraId="107291AA" w14:textId="77777777" w:rsidR="00FA6A88" w:rsidRDefault="00A92B34" w:rsidP="00FA6A88">
      <w:r w:rsidRPr="00B877BC">
        <w:t>Quelques semaines plus tard</w:t>
      </w:r>
      <w:r w:rsidR="00FA6A88">
        <w:t xml:space="preserve">, </w:t>
      </w:r>
      <w:r w:rsidRPr="00B877BC">
        <w:t>Tertullien offrait un dîner somptueux pour le jour des Rois</w:t>
      </w:r>
      <w:r w:rsidR="00FA6A88">
        <w:t>.</w:t>
      </w:r>
    </w:p>
    <w:p w14:paraId="50248729" w14:textId="77777777" w:rsidR="00FA6A88" w:rsidRDefault="00A92B34" w:rsidP="00FA6A88">
      <w:r w:rsidRPr="00B877BC">
        <w:t>Vingt convives mâles</w:t>
      </w:r>
      <w:r w:rsidR="00FA6A88">
        <w:t xml:space="preserve">, </w:t>
      </w:r>
      <w:r w:rsidRPr="00B877BC">
        <w:t>triés avec soin</w:t>
      </w:r>
      <w:r w:rsidR="00FA6A88">
        <w:t xml:space="preserve">, </w:t>
      </w:r>
      <w:r w:rsidRPr="00B877BC">
        <w:t>se pressaient autour de sa table</w:t>
      </w:r>
      <w:r w:rsidR="00FA6A88">
        <w:t xml:space="preserve">. </w:t>
      </w:r>
      <w:r w:rsidRPr="00B877BC">
        <w:t>Une magnificence non pareille était déployée</w:t>
      </w:r>
      <w:r w:rsidR="00FA6A88">
        <w:t xml:space="preserve">. </w:t>
      </w:r>
      <w:r w:rsidRPr="00B877BC">
        <w:t>Chère exquise</w:t>
      </w:r>
      <w:r w:rsidR="00FA6A88">
        <w:t xml:space="preserve">, </w:t>
      </w:r>
      <w:r w:rsidRPr="00B877BC">
        <w:t>abondante et inattendue</w:t>
      </w:r>
      <w:r w:rsidR="00FA6A88">
        <w:t xml:space="preserve">. </w:t>
      </w:r>
      <w:r w:rsidRPr="00B877BC">
        <w:t>Cela ressemblait au festin d</w:t>
      </w:r>
      <w:r w:rsidR="00FA6A88">
        <w:t>’</w:t>
      </w:r>
      <w:r w:rsidRPr="00B877BC">
        <w:t>adieu d</w:t>
      </w:r>
      <w:r w:rsidR="00FA6A88">
        <w:t>’</w:t>
      </w:r>
      <w:r w:rsidRPr="00B877BC">
        <w:t>un opulent prince qui est sur le point d</w:t>
      </w:r>
      <w:r w:rsidR="00FA6A88">
        <w:t>’</w:t>
      </w:r>
      <w:r w:rsidRPr="00B877BC">
        <w:t>abdiquer</w:t>
      </w:r>
      <w:r w:rsidR="00FA6A88">
        <w:t>.</w:t>
      </w:r>
    </w:p>
    <w:p w14:paraId="5E7895D9" w14:textId="77777777" w:rsidR="00FA6A88" w:rsidRDefault="00A92B34" w:rsidP="00FA6A88">
      <w:r w:rsidRPr="00B877BC">
        <w:lastRenderedPageBreak/>
        <w:t>Plusieurs cependant éprouvèrent un moment de gêne à l</w:t>
      </w:r>
      <w:r w:rsidR="00FA6A88">
        <w:t>’</w:t>
      </w:r>
      <w:r w:rsidRPr="00B877BC">
        <w:t>aspect du décor funèbre que l</w:t>
      </w:r>
      <w:r w:rsidR="00FA6A88">
        <w:t>’</w:t>
      </w:r>
      <w:r w:rsidRPr="00B877BC">
        <w:t>imagination</w:t>
      </w:r>
      <w:r w:rsidR="00FA6A88">
        <w:t xml:space="preserve">, </w:t>
      </w:r>
      <w:r w:rsidRPr="00B877BC">
        <w:t>désormais lugubre</w:t>
      </w:r>
      <w:r w:rsidR="00FA6A88">
        <w:t xml:space="preserve">, </w:t>
      </w:r>
      <w:r w:rsidRPr="00B877BC">
        <w:t>du fromager avait emprunté sans doute à quelque souvenir de mélodrame</w:t>
      </w:r>
      <w:r w:rsidR="00FA6A88">
        <w:t>.</w:t>
      </w:r>
    </w:p>
    <w:p w14:paraId="18208EAC" w14:textId="77777777" w:rsidR="00FA6A88" w:rsidRDefault="00A92B34" w:rsidP="00FA6A88">
      <w:r w:rsidRPr="00B877BC">
        <w:t>Les murs</w:t>
      </w:r>
      <w:r w:rsidR="00FA6A88">
        <w:t xml:space="preserve">, </w:t>
      </w:r>
      <w:r w:rsidRPr="00B877BC">
        <w:t>le plafond même étaient tendus de noir</w:t>
      </w:r>
      <w:r w:rsidR="00FA6A88">
        <w:t xml:space="preserve">, </w:t>
      </w:r>
      <w:r w:rsidRPr="00B877BC">
        <w:t>la nappe était noire</w:t>
      </w:r>
      <w:r w:rsidR="00FA6A88">
        <w:t xml:space="preserve">, </w:t>
      </w:r>
      <w:r w:rsidRPr="00B877BC">
        <w:t>on était éclairé par des candélabres noirs où br</w:t>
      </w:r>
      <w:r w:rsidRPr="00B877BC">
        <w:t>û</w:t>
      </w:r>
      <w:r w:rsidRPr="00B877BC">
        <w:t>laient des bougies noires</w:t>
      </w:r>
      <w:r w:rsidR="00FA6A88">
        <w:t xml:space="preserve">. </w:t>
      </w:r>
      <w:r w:rsidRPr="00B877BC">
        <w:t>Tout était noir</w:t>
      </w:r>
      <w:r w:rsidR="00FA6A88">
        <w:t>.</w:t>
      </w:r>
    </w:p>
    <w:p w14:paraId="1ABADFB7" w14:textId="77777777" w:rsidR="00FA6A88" w:rsidRDefault="00A92B34" w:rsidP="00FA6A88">
      <w:r w:rsidRPr="00B877BC">
        <w:t>L</w:t>
      </w:r>
      <w:r w:rsidR="00FA6A88">
        <w:t>’</w:t>
      </w:r>
      <w:r w:rsidRPr="00B877BC">
        <w:t>employé du télégraphe</w:t>
      </w:r>
      <w:r w:rsidR="00FA6A88">
        <w:t xml:space="preserve">, </w:t>
      </w:r>
      <w:r w:rsidRPr="00B877BC">
        <w:t>complètement démonté</w:t>
      </w:r>
      <w:r w:rsidR="00FA6A88">
        <w:t xml:space="preserve">, </w:t>
      </w:r>
      <w:r w:rsidRPr="00B877BC">
        <w:t>voulait s</w:t>
      </w:r>
      <w:r w:rsidR="00FA6A88">
        <w:t>’</w:t>
      </w:r>
      <w:r w:rsidRPr="00B877BC">
        <w:t>en aller</w:t>
      </w:r>
      <w:r w:rsidR="00FA6A88">
        <w:t xml:space="preserve">. </w:t>
      </w:r>
      <w:r w:rsidRPr="00B877BC">
        <w:t>Un jovial éleveur de porcs le retint</w:t>
      </w:r>
      <w:r w:rsidR="00FA6A88">
        <w:t xml:space="preserve">, </w:t>
      </w:r>
      <w:r w:rsidRPr="00B877BC">
        <w:t>déclarant qu</w:t>
      </w:r>
      <w:r w:rsidR="00FA6A88">
        <w:t>’</w:t>
      </w:r>
      <w:r w:rsidRPr="00B877BC">
        <w:t xml:space="preserve">il fallait </w:t>
      </w:r>
      <w:r w:rsidR="00FA6A88">
        <w:t>« </w:t>
      </w:r>
      <w:r w:rsidRPr="00B877BC">
        <w:t>se mettre à la hauteur</w:t>
      </w:r>
      <w:r w:rsidR="00FA6A88">
        <w:t> »</w:t>
      </w:r>
      <w:r w:rsidRPr="00B877BC">
        <w:t xml:space="preserve"> et qu</w:t>
      </w:r>
      <w:r w:rsidR="00FA6A88">
        <w:t>’</w:t>
      </w:r>
      <w:r w:rsidRPr="00B877BC">
        <w:t xml:space="preserve">il trouvait ça </w:t>
      </w:r>
      <w:r w:rsidR="00FA6A88">
        <w:t>« </w:t>
      </w:r>
      <w:r w:rsidRPr="00B877BC">
        <w:t>très rig</w:t>
      </w:r>
      <w:r w:rsidRPr="00B877BC">
        <w:t>o</w:t>
      </w:r>
      <w:r w:rsidRPr="00B877BC">
        <w:t>lo</w:t>
      </w:r>
      <w:r w:rsidR="00FA6A88">
        <w:t> ».</w:t>
      </w:r>
    </w:p>
    <w:p w14:paraId="420B5F0E" w14:textId="77777777" w:rsidR="00FA6A88" w:rsidRDefault="00A92B34" w:rsidP="00FA6A88">
      <w:r w:rsidRPr="00B877BC">
        <w:t>Les autres</w:t>
      </w:r>
      <w:r w:rsidR="00FA6A88">
        <w:t xml:space="preserve">, </w:t>
      </w:r>
      <w:r w:rsidRPr="00B877BC">
        <w:t>un moment indécis</w:t>
      </w:r>
      <w:r w:rsidR="00FA6A88">
        <w:t xml:space="preserve">, </w:t>
      </w:r>
      <w:r w:rsidRPr="00B877BC">
        <w:t>se déterminèrent à narguer la mort</w:t>
      </w:r>
      <w:r w:rsidR="00FA6A88">
        <w:t xml:space="preserve">. </w:t>
      </w:r>
      <w:r w:rsidRPr="00B877BC">
        <w:t>Bientôt</w:t>
      </w:r>
      <w:r w:rsidR="00FA6A88">
        <w:t xml:space="preserve">, </w:t>
      </w:r>
      <w:r w:rsidRPr="00B877BC">
        <w:t>les bouteilles ne s</w:t>
      </w:r>
      <w:r w:rsidR="00FA6A88">
        <w:t>’</w:t>
      </w:r>
      <w:r w:rsidRPr="00B877BC">
        <w:t>arrêtant pas de circuler</w:t>
      </w:r>
      <w:r w:rsidR="00FA6A88">
        <w:t xml:space="preserve">, </w:t>
      </w:r>
      <w:r w:rsidRPr="00B877BC">
        <w:t>le repas devint tout à fait hilare</w:t>
      </w:r>
      <w:r w:rsidR="00FA6A88">
        <w:t xml:space="preserve">. </w:t>
      </w:r>
      <w:r w:rsidRPr="00B877BC">
        <w:t>Au champagne</w:t>
      </w:r>
      <w:r w:rsidR="00FA6A88">
        <w:t xml:space="preserve">, </w:t>
      </w:r>
      <w:r w:rsidRPr="00B877BC">
        <w:t>le triomphe du calembour était assuré et les cochonneries commentaient à poindre</w:t>
      </w:r>
      <w:r w:rsidR="00FA6A88">
        <w:t xml:space="preserve">, </w:t>
      </w:r>
      <w:r w:rsidRPr="00B877BC">
        <w:t>lorsqu</w:t>
      </w:r>
      <w:r w:rsidR="00FA6A88">
        <w:t>’</w:t>
      </w:r>
      <w:r w:rsidRPr="00B877BC">
        <w:t>un gâteau gigantesque fut apporté</w:t>
      </w:r>
      <w:r w:rsidR="00FA6A88">
        <w:t>.</w:t>
      </w:r>
    </w:p>
    <w:p w14:paraId="487E1810" w14:textId="77777777" w:rsidR="00FA6A88" w:rsidRDefault="00FA6A88" w:rsidP="00FA6A88">
      <w:r>
        <w:t>— </w:t>
      </w:r>
      <w:r w:rsidR="00A92B34" w:rsidRPr="00B877BC">
        <w:t>Messieurs</w:t>
      </w:r>
      <w:r>
        <w:t xml:space="preserve">, </w:t>
      </w:r>
      <w:r w:rsidR="00A92B34" w:rsidRPr="00B877BC">
        <w:t>dit Tertullien</w:t>
      </w:r>
      <w:r>
        <w:t xml:space="preserve">, </w:t>
      </w:r>
      <w:r w:rsidR="00A92B34" w:rsidRPr="00B877BC">
        <w:t>qui se leva</w:t>
      </w:r>
      <w:r>
        <w:t xml:space="preserve">, </w:t>
      </w:r>
      <w:r w:rsidR="00A92B34" w:rsidRPr="00B877BC">
        <w:t>nous allons vider nos verres</w:t>
      </w:r>
      <w:r>
        <w:t xml:space="preserve">, </w:t>
      </w:r>
      <w:r w:rsidR="00A92B34" w:rsidRPr="00B877BC">
        <w:t>si vous voulez</w:t>
      </w:r>
      <w:r>
        <w:t xml:space="preserve">, </w:t>
      </w:r>
      <w:r w:rsidR="00A92B34" w:rsidRPr="00B877BC">
        <w:t>à la mémoire de notre chère morte</w:t>
      </w:r>
      <w:r>
        <w:t xml:space="preserve">. </w:t>
      </w:r>
      <w:r w:rsidR="00A92B34" w:rsidRPr="00B877BC">
        <w:t>Chacun de vous a pu connaître</w:t>
      </w:r>
      <w:r>
        <w:t xml:space="preserve">, </w:t>
      </w:r>
      <w:r w:rsidR="00A92B34" w:rsidRPr="00B877BC">
        <w:t>apprécier son cœur</w:t>
      </w:r>
      <w:r>
        <w:t xml:space="preserve">. </w:t>
      </w:r>
      <w:r w:rsidR="00A92B34" w:rsidRPr="00B877BC">
        <w:t>Vous ne pouvez avoir oublié</w:t>
      </w:r>
      <w:r>
        <w:t xml:space="preserve">, </w:t>
      </w:r>
      <w:r w:rsidR="00A92B34" w:rsidRPr="00B877BC">
        <w:t>n</w:t>
      </w:r>
      <w:r>
        <w:t>’</w:t>
      </w:r>
      <w:r w:rsidR="00A92B34" w:rsidRPr="00B877BC">
        <w:t>est-ce pas</w:t>
      </w:r>
      <w:r>
        <w:t xml:space="preserve"> ? </w:t>
      </w:r>
      <w:r w:rsidR="00A92B34" w:rsidRPr="00B877BC">
        <w:t>son aimable et tendre cœur</w:t>
      </w:r>
      <w:r>
        <w:t xml:space="preserve">. </w:t>
      </w:r>
      <w:r w:rsidR="00A92B34" w:rsidRPr="00B877BC">
        <w:t>Je vous prie donc de vous pénétrer</w:t>
      </w:r>
      <w:r>
        <w:t xml:space="preserve"> – </w:t>
      </w:r>
      <w:r w:rsidR="00A92B34" w:rsidRPr="00B877BC">
        <w:t>d</w:t>
      </w:r>
      <w:r>
        <w:t>’</w:t>
      </w:r>
      <w:r w:rsidR="00A92B34" w:rsidRPr="00B877BC">
        <w:t xml:space="preserve">une façon </w:t>
      </w:r>
      <w:r w:rsidR="00A92B34" w:rsidRPr="00B877BC">
        <w:rPr>
          <w:i/>
          <w:iCs/>
        </w:rPr>
        <w:t>très</w:t>
      </w:r>
      <w:r w:rsidR="00A92B34" w:rsidRPr="00B877BC">
        <w:t xml:space="preserve"> </w:t>
      </w:r>
      <w:r w:rsidR="00A92B34" w:rsidRPr="00B877BC">
        <w:rPr>
          <w:i/>
          <w:iCs/>
        </w:rPr>
        <w:t>partic</w:t>
      </w:r>
      <w:r w:rsidR="00A92B34" w:rsidRPr="00B877BC">
        <w:rPr>
          <w:i/>
          <w:iCs/>
        </w:rPr>
        <w:t>u</w:t>
      </w:r>
      <w:r w:rsidR="00A92B34" w:rsidRPr="00B877BC">
        <w:rPr>
          <w:i/>
          <w:iCs/>
        </w:rPr>
        <w:t>lière</w:t>
      </w:r>
      <w:r>
        <w:t xml:space="preserve">, – </w:t>
      </w:r>
      <w:r w:rsidR="00A92B34" w:rsidRPr="00B877BC">
        <w:t>de son souvenir</w:t>
      </w:r>
      <w:r>
        <w:t xml:space="preserve">, </w:t>
      </w:r>
      <w:r w:rsidR="00A92B34" w:rsidRPr="00B877BC">
        <w:t>avant que soit découpé ce gâteau des Rois qu</w:t>
      </w:r>
      <w:r>
        <w:t>’</w:t>
      </w:r>
      <w:r w:rsidR="00A92B34" w:rsidRPr="00B877BC">
        <w:t>elle eût tant aimé à partager avec vous</w:t>
      </w:r>
      <w:r>
        <w:t>.</w:t>
      </w:r>
    </w:p>
    <w:p w14:paraId="1E1E8F34" w14:textId="77777777" w:rsidR="00FA6A88" w:rsidRDefault="00A92B34" w:rsidP="00FA6A88">
      <w:r w:rsidRPr="00B877BC">
        <w:t>N</w:t>
      </w:r>
      <w:r w:rsidR="00FA6A88">
        <w:t>’</w:t>
      </w:r>
      <w:r w:rsidRPr="00B877BC">
        <w:t>ayant jamais été l</w:t>
      </w:r>
      <w:r w:rsidR="00FA6A88">
        <w:t>’</w:t>
      </w:r>
      <w:r w:rsidRPr="00B877BC">
        <w:t>amant de la fromagère</w:t>
      </w:r>
      <w:r w:rsidR="00FA6A88">
        <w:t xml:space="preserve">, </w:t>
      </w:r>
      <w:r w:rsidRPr="00B877BC">
        <w:t>probablement parce que je ne l</w:t>
      </w:r>
      <w:r w:rsidR="00FA6A88">
        <w:t>’</w:t>
      </w:r>
      <w:r w:rsidRPr="00B877BC">
        <w:t>avais jamais rencontrée</w:t>
      </w:r>
      <w:r w:rsidR="00FA6A88">
        <w:t xml:space="preserve">, </w:t>
      </w:r>
      <w:r w:rsidRPr="00B877BC">
        <w:t>je n</w:t>
      </w:r>
      <w:r w:rsidR="00FA6A88">
        <w:t>’</w:t>
      </w:r>
      <w:r w:rsidRPr="00B877BC">
        <w:t>avais pas été inv</w:t>
      </w:r>
      <w:r w:rsidRPr="00B877BC">
        <w:t>i</w:t>
      </w:r>
      <w:r w:rsidRPr="00B877BC">
        <w:t xml:space="preserve">té à ce dîner et ne </w:t>
      </w:r>
      <w:proofErr w:type="spellStart"/>
      <w:r w:rsidRPr="00B877BC">
        <w:t>pus</w:t>
      </w:r>
      <w:proofErr w:type="spellEnd"/>
      <w:r w:rsidRPr="00B877BC">
        <w:t xml:space="preserve"> savoir à qui échut la fève royale</w:t>
      </w:r>
      <w:r w:rsidR="00FA6A88">
        <w:t>.</w:t>
      </w:r>
    </w:p>
    <w:p w14:paraId="65FC9059" w14:textId="77777777" w:rsidR="00FA6A88" w:rsidRDefault="00A92B34" w:rsidP="00FA6A88">
      <w:r w:rsidRPr="00B877BC">
        <w:t>Mais je sais que le diabolique Tertullien fut inquiété par la justice pour avoir inséré</w:t>
      </w:r>
      <w:r w:rsidR="00FA6A88">
        <w:t xml:space="preserve">, </w:t>
      </w:r>
      <w:r w:rsidRPr="00B877BC">
        <w:t xml:space="preserve">dans les flancs énormes de cette </w:t>
      </w:r>
      <w:r w:rsidRPr="00B877BC">
        <w:lastRenderedPageBreak/>
        <w:t>g</w:t>
      </w:r>
      <w:r w:rsidRPr="00B877BC">
        <w:t>a</w:t>
      </w:r>
      <w:r w:rsidRPr="00B877BC">
        <w:t xml:space="preserve">lette </w:t>
      </w:r>
      <w:proofErr w:type="spellStart"/>
      <w:r w:rsidRPr="00B877BC">
        <w:t>frangipanée</w:t>
      </w:r>
      <w:proofErr w:type="spellEnd"/>
      <w:r w:rsidR="00FA6A88">
        <w:t xml:space="preserve">, </w:t>
      </w:r>
      <w:r w:rsidRPr="00B877BC">
        <w:t xml:space="preserve">le </w:t>
      </w:r>
      <w:r w:rsidRPr="00B877BC">
        <w:rPr>
          <w:i/>
          <w:iCs/>
        </w:rPr>
        <w:t>cœur</w:t>
      </w:r>
      <w:r w:rsidRPr="00B877BC">
        <w:t xml:space="preserve"> de sa femme</w:t>
      </w:r>
      <w:r w:rsidR="00FA6A88">
        <w:t xml:space="preserve">, </w:t>
      </w:r>
      <w:r w:rsidRPr="00B877BC">
        <w:t>le petit cœur en putr</w:t>
      </w:r>
      <w:r w:rsidRPr="00B877BC">
        <w:t>é</w:t>
      </w:r>
      <w:r w:rsidRPr="00B877BC">
        <w:t>faction de la délicieuse Clémentine</w:t>
      </w:r>
      <w:r w:rsidR="00FA6A88">
        <w:t>.</w:t>
      </w:r>
    </w:p>
    <w:p w14:paraId="1214D13E" w14:textId="15688680" w:rsidR="00A92B34" w:rsidRPr="00B877BC" w:rsidRDefault="00A92B34" w:rsidP="00216238">
      <w:pPr>
        <w:pStyle w:val="Titre1"/>
      </w:pPr>
      <w:bookmarkStart w:id="27" w:name="_Toc198811662"/>
      <w:r w:rsidRPr="00B877BC">
        <w:lastRenderedPageBreak/>
        <w:t>XXV</w:t>
      </w:r>
      <w:r w:rsidRPr="00B877BC">
        <w:br/>
      </w:r>
      <w:r w:rsidRPr="00B877BC">
        <w:br/>
        <w:t>PROPOS DIGESTIFS</w:t>
      </w:r>
      <w:bookmarkEnd w:id="27"/>
      <w:r w:rsidRPr="00B877BC">
        <w:br/>
      </w:r>
    </w:p>
    <w:p w14:paraId="54533B9E" w14:textId="77777777" w:rsidR="00FA6A88" w:rsidRDefault="00A92B34" w:rsidP="00FA6A88">
      <w:pPr>
        <w:jc w:val="right"/>
      </w:pPr>
      <w:r w:rsidRPr="00FA6A88">
        <w:rPr>
          <w:i/>
          <w:iCs/>
        </w:rPr>
        <w:t xml:space="preserve">À André </w:t>
      </w:r>
      <w:proofErr w:type="spellStart"/>
      <w:r w:rsidRPr="00FA6A88">
        <w:rPr>
          <w:i/>
          <w:iCs/>
        </w:rPr>
        <w:t>N</w:t>
      </w:r>
      <w:r w:rsidR="00FA6A88" w:rsidRPr="00FA6A88">
        <w:rPr>
          <w:i/>
          <w:iCs/>
        </w:rPr>
        <w:t>œ</w:t>
      </w:r>
      <w:r w:rsidRPr="00FA6A88">
        <w:rPr>
          <w:i/>
          <w:iCs/>
        </w:rPr>
        <w:t>ll</w:t>
      </w:r>
      <w:proofErr w:type="spellEnd"/>
      <w:r w:rsidR="00FA6A88" w:rsidRPr="00FA6A88">
        <w:rPr>
          <w:i/>
          <w:iCs/>
        </w:rPr>
        <w:t>.</w:t>
      </w:r>
    </w:p>
    <w:p w14:paraId="0ED7A4A6" w14:textId="77777777" w:rsidR="00FA6A88" w:rsidRDefault="00A92B34" w:rsidP="00FA6A88">
      <w:r w:rsidRPr="00B877BC">
        <w:t>Tous les ventres étant pleins</w:t>
      </w:r>
      <w:r w:rsidR="00FA6A88">
        <w:t xml:space="preserve">, </w:t>
      </w:r>
      <w:r w:rsidRPr="00B877BC">
        <w:t>on décida d</w:t>
      </w:r>
      <w:r w:rsidR="00FA6A88">
        <w:t>’</w:t>
      </w:r>
      <w:r w:rsidRPr="00B877BC">
        <w:t>en finir avec les pauvres</w:t>
      </w:r>
      <w:r w:rsidR="00FA6A88">
        <w:t>.</w:t>
      </w:r>
    </w:p>
    <w:p w14:paraId="42C1F86F" w14:textId="77777777" w:rsidR="00FA6A88" w:rsidRDefault="00A92B34" w:rsidP="00FA6A88">
      <w:r w:rsidRPr="00B877BC">
        <w:t>À dix heures du soir</w:t>
      </w:r>
      <w:r w:rsidR="00FA6A88">
        <w:t xml:space="preserve">, </w:t>
      </w:r>
      <w:r w:rsidRPr="00B877BC">
        <w:t>une trentaine environ de plantigrades sublimes étaient tombés d</w:t>
      </w:r>
      <w:r w:rsidR="00FA6A88">
        <w:t>’</w:t>
      </w:r>
      <w:r w:rsidRPr="00B877BC">
        <w:t xml:space="preserve">accord sur ce point que les </w:t>
      </w:r>
      <w:r w:rsidR="00FA6A88">
        <w:t>« </w:t>
      </w:r>
      <w:r w:rsidRPr="00B877BC">
        <w:t>bala</w:t>
      </w:r>
      <w:r w:rsidRPr="00B877BC">
        <w:t>n</w:t>
      </w:r>
      <w:r w:rsidRPr="00B877BC">
        <w:t>çoires</w:t>
      </w:r>
      <w:r w:rsidR="00FA6A88">
        <w:t> »</w:t>
      </w:r>
      <w:r w:rsidRPr="00B877BC">
        <w:t xml:space="preserve"> fraternelles avaient duré trop de siècles et qu</w:t>
      </w:r>
      <w:r w:rsidR="00FA6A88">
        <w:t>’</w:t>
      </w:r>
      <w:r w:rsidRPr="00B877BC">
        <w:t>il était expédient de verser une ample réprobation sur cette classe gu</w:t>
      </w:r>
      <w:r w:rsidRPr="00B877BC">
        <w:t>e</w:t>
      </w:r>
      <w:r w:rsidRPr="00B877BC">
        <w:t>nilleuse qui se complaît malicieusement à fendre le cœur des gens bien vêtus</w:t>
      </w:r>
      <w:r w:rsidR="00FA6A88">
        <w:t>.</w:t>
      </w:r>
    </w:p>
    <w:p w14:paraId="7916D4A4" w14:textId="77777777" w:rsidR="00FA6A88" w:rsidRDefault="00A92B34" w:rsidP="00FA6A88">
      <w:r w:rsidRPr="00B877BC">
        <w:t>Diverses motions furent expectorées</w:t>
      </w:r>
      <w:r w:rsidR="00FA6A88">
        <w:t>.</w:t>
      </w:r>
    </w:p>
    <w:p w14:paraId="22C65FFE" w14:textId="77777777" w:rsidR="00FA6A88" w:rsidRDefault="00A92B34" w:rsidP="00FA6A88">
      <w:r w:rsidRPr="00B877BC">
        <w:t>Le Psychologue roucoula qu</w:t>
      </w:r>
      <w:r w:rsidR="00FA6A88">
        <w:t>’</w:t>
      </w:r>
      <w:r w:rsidRPr="00B877BC">
        <w:t>il n</w:t>
      </w:r>
      <w:r w:rsidR="00FA6A88">
        <w:t>’</w:t>
      </w:r>
      <w:r w:rsidRPr="00B877BC">
        <w:t>y a de beau que la pitié</w:t>
      </w:r>
      <w:r w:rsidR="00FA6A88">
        <w:t xml:space="preserve">, </w:t>
      </w:r>
      <w:r w:rsidRPr="00B877BC">
        <w:t>la vraie pitié judicieuse qui s</w:t>
      </w:r>
      <w:r w:rsidR="00FA6A88">
        <w:t>’</w:t>
      </w:r>
      <w:r w:rsidRPr="00B877BC">
        <w:t>émeut aux gémissements du riche</w:t>
      </w:r>
      <w:r w:rsidR="00FA6A88">
        <w:t xml:space="preserve">, </w:t>
      </w:r>
      <w:r w:rsidRPr="00B877BC">
        <w:t xml:space="preserve">et que </w:t>
      </w:r>
      <w:proofErr w:type="gramStart"/>
      <w:r w:rsidRPr="00B877BC">
        <w:t>c</w:t>
      </w:r>
      <w:r w:rsidR="00FA6A88">
        <w:t>’</w:t>
      </w:r>
      <w:r w:rsidRPr="00B877BC">
        <w:t>est</w:t>
      </w:r>
      <w:proofErr w:type="gramEnd"/>
      <w:r w:rsidRPr="00B877BC">
        <w:t xml:space="preserve"> un crime social d</w:t>
      </w:r>
      <w:r w:rsidR="00FA6A88">
        <w:t>’</w:t>
      </w:r>
      <w:r w:rsidRPr="00B877BC">
        <w:t>encourager la paresse des mendic</w:t>
      </w:r>
      <w:r w:rsidRPr="00B877BC">
        <w:t>i</w:t>
      </w:r>
      <w:r w:rsidRPr="00B877BC">
        <w:t>taires</w:t>
      </w:r>
      <w:r w:rsidR="00FA6A88">
        <w:t>.</w:t>
      </w:r>
    </w:p>
    <w:p w14:paraId="2A97EC98" w14:textId="77777777" w:rsidR="00FA6A88" w:rsidRDefault="00A92B34" w:rsidP="00FA6A88">
      <w:r w:rsidRPr="00B877BC">
        <w:t>Il ajouta qu</w:t>
      </w:r>
      <w:r w:rsidR="00FA6A88">
        <w:t>’</w:t>
      </w:r>
      <w:r w:rsidRPr="00B877BC">
        <w:t>une administration lumineuse aurait le souci de protéger avant tout</w:t>
      </w:r>
      <w:r w:rsidR="00FA6A88">
        <w:t xml:space="preserve">, </w:t>
      </w:r>
      <w:r w:rsidRPr="00B877BC">
        <w:t>contre ces derniers</w:t>
      </w:r>
      <w:r w:rsidR="00FA6A88">
        <w:t xml:space="preserve">, </w:t>
      </w:r>
      <w:r w:rsidRPr="00B877BC">
        <w:t>les intelligences di</w:t>
      </w:r>
      <w:r w:rsidRPr="00B877BC">
        <w:t>s</w:t>
      </w:r>
      <w:r w:rsidRPr="00B877BC">
        <w:t xml:space="preserve">tinguées et les </w:t>
      </w:r>
      <w:r w:rsidR="00FA6A88">
        <w:t>« </w:t>
      </w:r>
      <w:r w:rsidRPr="00B877BC">
        <w:t>âmes fines</w:t>
      </w:r>
      <w:r w:rsidR="00FA6A88">
        <w:t> »</w:t>
      </w:r>
      <w:r w:rsidRPr="00B877BC">
        <w:t xml:space="preserve"> qui conservent encore parmi nous les traditions de l</w:t>
      </w:r>
      <w:r w:rsidR="00FA6A88">
        <w:t>’</w:t>
      </w:r>
      <w:r w:rsidRPr="00B877BC">
        <w:t>élégance aristocratique et de la sensibilité</w:t>
      </w:r>
      <w:r w:rsidR="00FA6A88">
        <w:t>.</w:t>
      </w:r>
    </w:p>
    <w:p w14:paraId="6BC1C447" w14:textId="77777777" w:rsidR="00FA6A88" w:rsidRDefault="00A92B34" w:rsidP="00FA6A88">
      <w:r w:rsidRPr="00B877BC">
        <w:t xml:space="preserve">La conclusion fut rotée par Francisque </w:t>
      </w:r>
      <w:proofErr w:type="spellStart"/>
      <w:r w:rsidRPr="00B877BC">
        <w:t>Lepion</w:t>
      </w:r>
      <w:proofErr w:type="spellEnd"/>
      <w:r w:rsidR="00FA6A88">
        <w:t xml:space="preserve">, </w:t>
      </w:r>
      <w:r w:rsidRPr="00B877BC">
        <w:t>philosophe gras et plein d</w:t>
      </w:r>
      <w:r w:rsidR="00FA6A88">
        <w:t>’</w:t>
      </w:r>
      <w:r w:rsidRPr="00B877BC">
        <w:t>énergie qui réclama nettement les plus insalubres colonies pénitentiaires pour tout citoyen français incapable de justifier de trente mille francs de revenu</w:t>
      </w:r>
      <w:r w:rsidR="00FA6A88">
        <w:t>.</w:t>
      </w:r>
    </w:p>
    <w:p w14:paraId="59DDA2DD" w14:textId="77777777" w:rsidR="00FA6A88" w:rsidRDefault="00A92B34" w:rsidP="00FA6A88">
      <w:r w:rsidRPr="00B877BC">
        <w:lastRenderedPageBreak/>
        <w:t>Un homme libre qui avait eu des malheurs à Constantin</w:t>
      </w:r>
      <w:r w:rsidRPr="00B877BC">
        <w:t>o</w:t>
      </w:r>
      <w:r w:rsidRPr="00B877BC">
        <w:t>ple et qui s</w:t>
      </w:r>
      <w:r w:rsidR="00FA6A88">
        <w:t>’</w:t>
      </w:r>
      <w:r w:rsidRPr="00B877BC">
        <w:t>était rendu célèbre en exécutant des rossignolades à la chapelle Sixtine du suffrage universel</w:t>
      </w:r>
      <w:r w:rsidR="00FA6A88">
        <w:t xml:space="preserve">, </w:t>
      </w:r>
      <w:r w:rsidRPr="00B877BC">
        <w:t>appuya ce juste vœu d</w:t>
      </w:r>
      <w:r w:rsidR="00FA6A88">
        <w:t>’</w:t>
      </w:r>
      <w:r w:rsidRPr="00B877BC">
        <w:t xml:space="preserve">un gazouillement </w:t>
      </w:r>
      <w:proofErr w:type="spellStart"/>
      <w:r w:rsidRPr="00B877BC">
        <w:t>tibicin</w:t>
      </w:r>
      <w:proofErr w:type="spellEnd"/>
      <w:r w:rsidR="00FA6A88">
        <w:t>.</w:t>
      </w:r>
    </w:p>
    <w:p w14:paraId="5F745648" w14:textId="77777777" w:rsidR="00FA6A88" w:rsidRDefault="00A92B34" w:rsidP="00FA6A88">
      <w:r w:rsidRPr="00B877BC">
        <w:t>Plusieurs poètes mucilagineux et inextricables énumér</w:t>
      </w:r>
      <w:r w:rsidRPr="00B877BC">
        <w:t>è</w:t>
      </w:r>
      <w:r w:rsidRPr="00B877BC">
        <w:t>rent les châtiments afflictifs qu</w:t>
      </w:r>
      <w:r w:rsidR="00FA6A88">
        <w:t>’</w:t>
      </w:r>
      <w:r w:rsidRPr="00B877BC">
        <w:t>une vigoureuse répression d</w:t>
      </w:r>
      <w:r w:rsidRPr="00B877BC">
        <w:t>e</w:t>
      </w:r>
      <w:r w:rsidRPr="00B877BC">
        <w:t>vrait exercer contre les impénitents ou les relaps de la misère</w:t>
      </w:r>
      <w:r w:rsidR="00FA6A88">
        <w:t>.</w:t>
      </w:r>
    </w:p>
    <w:p w14:paraId="76661312" w14:textId="77777777" w:rsidR="00FA6A88" w:rsidRDefault="00A92B34" w:rsidP="00FA6A88">
      <w:r w:rsidRPr="00B877BC">
        <w:t>Les fusillades</w:t>
      </w:r>
      <w:r w:rsidR="00FA6A88">
        <w:t xml:space="preserve">, </w:t>
      </w:r>
      <w:r w:rsidRPr="00B877BC">
        <w:t>les mitraillades</w:t>
      </w:r>
      <w:r w:rsidR="00FA6A88">
        <w:t xml:space="preserve">, </w:t>
      </w:r>
      <w:r w:rsidRPr="00B877BC">
        <w:t>les noyades</w:t>
      </w:r>
      <w:r w:rsidR="00FA6A88">
        <w:t xml:space="preserve">, </w:t>
      </w:r>
      <w:r w:rsidRPr="00B877BC">
        <w:t>les autodafés</w:t>
      </w:r>
      <w:r w:rsidR="00FA6A88">
        <w:t xml:space="preserve">, </w:t>
      </w:r>
      <w:r w:rsidRPr="00B877BC">
        <w:t>les bannissements ou déportations en masse</w:t>
      </w:r>
      <w:r w:rsidR="00FA6A88">
        <w:t xml:space="preserve">, </w:t>
      </w:r>
      <w:r w:rsidRPr="00B877BC">
        <w:t>arrachèrent su</w:t>
      </w:r>
      <w:r w:rsidRPr="00B877BC">
        <w:t>c</w:t>
      </w:r>
      <w:r w:rsidRPr="00B877BC">
        <w:t>cessivement des cris d</w:t>
      </w:r>
      <w:r w:rsidR="00FA6A88">
        <w:t>’</w:t>
      </w:r>
      <w:r w:rsidRPr="00B877BC">
        <w:t>enthousiasme</w:t>
      </w:r>
      <w:r w:rsidR="00FA6A88">
        <w:t>.</w:t>
      </w:r>
    </w:p>
    <w:p w14:paraId="428C0A52" w14:textId="77777777" w:rsidR="00FA6A88" w:rsidRDefault="00A92B34" w:rsidP="00FA6A88">
      <w:r w:rsidRPr="00B877BC">
        <w:t>Il arriva même qu</w:t>
      </w:r>
      <w:r w:rsidR="00FA6A88">
        <w:t>’</w:t>
      </w:r>
      <w:r w:rsidRPr="00B877BC">
        <w:t>un bibliophile ayant sur lui</w:t>
      </w:r>
      <w:r w:rsidR="00FA6A88">
        <w:t xml:space="preserve">, </w:t>
      </w:r>
      <w:r w:rsidRPr="00B877BC">
        <w:t>par bo</w:t>
      </w:r>
      <w:r w:rsidRPr="00B877BC">
        <w:t>n</w:t>
      </w:r>
      <w:r w:rsidRPr="00B877BC">
        <w:t>heur</w:t>
      </w:r>
      <w:r w:rsidR="00FA6A88">
        <w:t xml:space="preserve">, </w:t>
      </w:r>
      <w:r w:rsidRPr="00B877BC">
        <w:t>l</w:t>
      </w:r>
      <w:r w:rsidR="00FA6A88">
        <w:t>’</w:t>
      </w:r>
      <w:r w:rsidRPr="00B877BC">
        <w:t xml:space="preserve">édition princeps et rarissime de ce fameux </w:t>
      </w:r>
      <w:r w:rsidRPr="00B877BC">
        <w:rPr>
          <w:i/>
          <w:iCs/>
        </w:rPr>
        <w:t>Bottin</w:t>
      </w:r>
      <w:r w:rsidRPr="00B877BC">
        <w:t xml:space="preserve"> </w:t>
      </w:r>
      <w:r w:rsidRPr="00B877BC">
        <w:rPr>
          <w:i/>
          <w:iCs/>
        </w:rPr>
        <w:t>des</w:t>
      </w:r>
      <w:r w:rsidRPr="00B877BC">
        <w:t xml:space="preserve"> </w:t>
      </w:r>
      <w:r w:rsidRPr="00B877BC">
        <w:rPr>
          <w:i/>
          <w:iCs/>
        </w:rPr>
        <w:t>Supplices</w:t>
      </w:r>
      <w:r w:rsidR="00FA6A88">
        <w:t xml:space="preserve">, </w:t>
      </w:r>
      <w:r w:rsidRPr="00B877BC">
        <w:t>en quatorze langues</w:t>
      </w:r>
      <w:r w:rsidR="00FA6A88">
        <w:t xml:space="preserve">, </w:t>
      </w:r>
      <w:r w:rsidRPr="00B877BC">
        <w:t>imprimé pour la première fois</w:t>
      </w:r>
      <w:r w:rsidR="00FA6A88">
        <w:t xml:space="preserve">, </w:t>
      </w:r>
      <w:r w:rsidRPr="00B877BC">
        <w:t>au commencement du neuvième siècle</w:t>
      </w:r>
      <w:r w:rsidR="00FA6A88">
        <w:t xml:space="preserve">, </w:t>
      </w:r>
      <w:r w:rsidRPr="00B877BC">
        <w:t>à King-</w:t>
      </w:r>
      <w:proofErr w:type="spellStart"/>
      <w:r w:rsidRPr="00B877BC">
        <w:t>Tchéou</w:t>
      </w:r>
      <w:proofErr w:type="spellEnd"/>
      <w:r w:rsidRPr="00B877BC">
        <w:t xml:space="preserve">-Fou sur les bords du </w:t>
      </w:r>
      <w:proofErr w:type="spellStart"/>
      <w:r w:rsidRPr="00B877BC">
        <w:t>Kiang</w:t>
      </w:r>
      <w:proofErr w:type="spellEnd"/>
      <w:r w:rsidR="00FA6A88">
        <w:t xml:space="preserve">, </w:t>
      </w:r>
      <w:r w:rsidRPr="00B877BC">
        <w:t>par le Plantin du Céleste-Empire</w:t>
      </w:r>
      <w:r w:rsidR="00FA6A88">
        <w:t xml:space="preserve">, </w:t>
      </w:r>
      <w:r w:rsidRPr="00B877BC">
        <w:t>en lut quelques pages et fit pleurer d</w:t>
      </w:r>
      <w:r w:rsidR="00FA6A88">
        <w:t>’</w:t>
      </w:r>
      <w:r w:rsidRPr="00B877BC">
        <w:t>attendrissement tous les aud</w:t>
      </w:r>
      <w:r w:rsidRPr="00B877BC">
        <w:t>i</w:t>
      </w:r>
      <w:r w:rsidRPr="00B877BC">
        <w:t>teurs</w:t>
      </w:r>
      <w:r w:rsidR="00FA6A88">
        <w:t>.</w:t>
      </w:r>
    </w:p>
    <w:p w14:paraId="481C1FAB" w14:textId="77777777" w:rsidR="00FA6A88" w:rsidRDefault="00A92B34" w:rsidP="00FA6A88">
      <w:r w:rsidRPr="00B877BC">
        <w:t>Je ne finirais pas si j</w:t>
      </w:r>
      <w:r w:rsidR="00FA6A88">
        <w:t>’</w:t>
      </w:r>
      <w:r w:rsidRPr="00B877BC">
        <w:t>entreprenais de rapporter les apop</w:t>
      </w:r>
      <w:r w:rsidRPr="00B877BC">
        <w:t>h</w:t>
      </w:r>
      <w:r w:rsidRPr="00B877BC">
        <w:t>tegmes transcendants que débitèrent</w:t>
      </w:r>
      <w:r w:rsidR="00FA6A88">
        <w:t xml:space="preserve">, </w:t>
      </w:r>
      <w:r w:rsidRPr="00B877BC">
        <w:t>en cette occasion</w:t>
      </w:r>
      <w:r w:rsidR="00FA6A88">
        <w:t xml:space="preserve">, </w:t>
      </w:r>
      <w:r w:rsidRPr="00B877BC">
        <w:t>les femmes parées qui se trouvaient là</w:t>
      </w:r>
      <w:r w:rsidR="00FA6A88">
        <w:t xml:space="preserve">, </w:t>
      </w:r>
      <w:r w:rsidRPr="00B877BC">
        <w:t>et dont la raison est si sup</w:t>
      </w:r>
      <w:r w:rsidRPr="00B877BC">
        <w:t>é</w:t>
      </w:r>
      <w:r w:rsidRPr="00B877BC">
        <w:t>rieure à celle de l</w:t>
      </w:r>
      <w:r w:rsidR="00FA6A88">
        <w:t>’</w:t>
      </w:r>
      <w:r w:rsidRPr="00B877BC">
        <w:t>homme</w:t>
      </w:r>
      <w:r w:rsidR="00FA6A88">
        <w:t xml:space="preserve">, </w:t>
      </w:r>
      <w:r w:rsidRPr="00B877BC">
        <w:t>comme chacun sait</w:t>
      </w:r>
      <w:r w:rsidR="00FA6A88">
        <w:t>.</w:t>
      </w:r>
    </w:p>
    <w:p w14:paraId="309A5538" w14:textId="77777777" w:rsidR="00FA6A88" w:rsidRDefault="00A92B34" w:rsidP="00FA6A88">
      <w:r w:rsidRPr="00B877BC">
        <w:t>D</w:t>
      </w:r>
      <w:r w:rsidR="00FA6A88">
        <w:t>’</w:t>
      </w:r>
      <w:r w:rsidRPr="00B877BC">
        <w:t>ailleurs</w:t>
      </w:r>
      <w:r w:rsidR="00FA6A88">
        <w:t xml:space="preserve">, </w:t>
      </w:r>
      <w:r w:rsidRPr="00B877BC">
        <w:t>tout ne sera-t-il pas dit quand on saura que cela se passait chez l</w:t>
      </w:r>
      <w:r w:rsidR="00FA6A88">
        <w:t>’</w:t>
      </w:r>
      <w:r w:rsidRPr="00B877BC">
        <w:t xml:space="preserve">éblouissante </w:t>
      </w:r>
      <w:proofErr w:type="spellStart"/>
      <w:r w:rsidRPr="00B877BC">
        <w:t>vidamesse</w:t>
      </w:r>
      <w:proofErr w:type="spellEnd"/>
      <w:r w:rsidRPr="00B877BC">
        <w:t xml:space="preserve"> du Fondement</w:t>
      </w:r>
      <w:r w:rsidR="00FA6A88">
        <w:t xml:space="preserve">, </w:t>
      </w:r>
      <w:r w:rsidRPr="00B877BC">
        <w:t>de qui l</w:t>
      </w:r>
      <w:r w:rsidR="00FA6A88">
        <w:t>’</w:t>
      </w:r>
      <w:r w:rsidRPr="00B877BC">
        <w:t>époux trop heureux s</w:t>
      </w:r>
      <w:r w:rsidR="00FA6A88">
        <w:t>’</w:t>
      </w:r>
      <w:r w:rsidRPr="00B877BC">
        <w:t>est couvert de gloire en négociant le tra</w:t>
      </w:r>
      <w:r w:rsidRPr="00B877BC">
        <w:t>i</w:t>
      </w:r>
      <w:r w:rsidRPr="00B877BC">
        <w:t>té bilatéral</w:t>
      </w:r>
      <w:r w:rsidR="00FA6A88">
        <w:t xml:space="preserve">, – </w:t>
      </w:r>
      <w:r w:rsidRPr="00B877BC">
        <w:t>si longtemps considéré dans les cabinets eur</w:t>
      </w:r>
      <w:r w:rsidRPr="00B877BC">
        <w:t>o</w:t>
      </w:r>
      <w:r w:rsidRPr="00B877BC">
        <w:t>péens comme un rêve irréalisable</w:t>
      </w:r>
      <w:r w:rsidR="00FA6A88">
        <w:t xml:space="preserve">, – </w:t>
      </w:r>
      <w:r w:rsidRPr="00B877BC">
        <w:t>qui unit désormais</w:t>
      </w:r>
      <w:r w:rsidR="00FA6A88">
        <w:t xml:space="preserve">, </w:t>
      </w:r>
      <w:r w:rsidRPr="00B877BC">
        <w:t>enfin</w:t>
      </w:r>
      <w:r w:rsidR="00FA6A88">
        <w:t xml:space="preserve"> ! </w:t>
      </w:r>
      <w:r w:rsidRPr="00B877BC">
        <w:t>la principauté de Sodome à la République Française</w:t>
      </w:r>
      <w:r w:rsidR="00FA6A88">
        <w:t> ?</w:t>
      </w:r>
    </w:p>
    <w:p w14:paraId="39DFD994" w14:textId="77777777" w:rsidR="00FA6A88" w:rsidRDefault="00FA6A88" w:rsidP="00FA6A88">
      <w:pPr>
        <w:pStyle w:val="Etoile"/>
      </w:pPr>
      <w:r>
        <w:t>* * *</w:t>
      </w:r>
    </w:p>
    <w:p w14:paraId="58F49FBD" w14:textId="77777777" w:rsidR="00FA6A88" w:rsidRDefault="00A92B34" w:rsidP="00FA6A88">
      <w:r w:rsidRPr="00B877BC">
        <w:lastRenderedPageBreak/>
        <w:t>Ma conscience d</w:t>
      </w:r>
      <w:r w:rsidR="00FA6A88">
        <w:t>’</w:t>
      </w:r>
      <w:r w:rsidRPr="00B877BC">
        <w:t>historien ne me permet pas d</w:t>
      </w:r>
      <w:r w:rsidR="00FA6A88">
        <w:t>’</w:t>
      </w:r>
      <w:r w:rsidRPr="00B877BC">
        <w:t>omettre un individu bizarre et passablement indéchiffré</w:t>
      </w:r>
      <w:r w:rsidR="00FA6A88">
        <w:t xml:space="preserve">, </w:t>
      </w:r>
      <w:r w:rsidRPr="00B877BC">
        <w:t>dont la mise pr</w:t>
      </w:r>
      <w:r w:rsidRPr="00B877BC">
        <w:t>é</w:t>
      </w:r>
      <w:r w:rsidRPr="00B877BC">
        <w:t>caire étonnait dans un tel milieu</w:t>
      </w:r>
      <w:r w:rsidR="00FA6A88">
        <w:t>.</w:t>
      </w:r>
    </w:p>
    <w:p w14:paraId="29BA4009" w14:textId="44C435BD" w:rsidR="00FA6A88" w:rsidRDefault="00A92B34" w:rsidP="00FA6A88">
      <w:r w:rsidRPr="00B877BC">
        <w:t xml:space="preserve">On le surnommait familièrement </w:t>
      </w:r>
      <w:proofErr w:type="spellStart"/>
      <w:r w:rsidRPr="00B877BC">
        <w:t>Apémantus</w:t>
      </w:r>
      <w:proofErr w:type="spellEnd"/>
      <w:r w:rsidRPr="00B877BC">
        <w:t xml:space="preserve"> et il était le Cynique</w:t>
      </w:r>
      <w:r w:rsidR="00FA6A88">
        <w:t xml:space="preserve">. </w:t>
      </w:r>
      <w:r w:rsidRPr="00B877BC">
        <w:t xml:space="preserve">Cette qualité précieuse lui conférait une espèce de </w:t>
      </w:r>
      <w:proofErr w:type="spellStart"/>
      <w:r w:rsidRPr="00B877BC">
        <w:t>bien-venue</w:t>
      </w:r>
      <w:proofErr w:type="spellEnd"/>
      <w:r w:rsidRPr="00B877BC">
        <w:t xml:space="preserve"> dans certains groupes ultra-superfins qui préte</w:t>
      </w:r>
      <w:r w:rsidRPr="00B877BC">
        <w:t>n</w:t>
      </w:r>
      <w:r w:rsidRPr="00B877BC">
        <w:t xml:space="preserve">daient à </w:t>
      </w:r>
      <w:r w:rsidR="0098445A">
        <w:t>l</w:t>
      </w:r>
      <w:r w:rsidR="00FA6A88">
        <w:t>’</w:t>
      </w:r>
      <w:proofErr w:type="spellStart"/>
      <w:r w:rsidR="0098445A" w:rsidRPr="00B877BC">
        <w:t>athénianisme</w:t>
      </w:r>
      <w:proofErr w:type="spellEnd"/>
      <w:r w:rsidR="0098445A" w:rsidRPr="00B877BC">
        <w:t xml:space="preserve"> </w:t>
      </w:r>
      <w:r w:rsidRPr="00B877BC">
        <w:t>suprême</w:t>
      </w:r>
      <w:r w:rsidR="00FA6A88">
        <w:t>.</w:t>
      </w:r>
    </w:p>
    <w:p w14:paraId="0A0C471D" w14:textId="77777777" w:rsidR="00FA6A88" w:rsidRDefault="00FA6A88" w:rsidP="00FA6A88">
      <w:r>
        <w:t>— </w:t>
      </w:r>
      <w:r w:rsidR="00A92B34" w:rsidRPr="00B877BC">
        <w:t>De quoi vivez-vous</w:t>
      </w:r>
      <w:r>
        <w:t xml:space="preserve"> ? </w:t>
      </w:r>
      <w:r w:rsidR="00A92B34" w:rsidRPr="00B877BC">
        <w:t>lui demanda méchamment un jour</w:t>
      </w:r>
      <w:r>
        <w:t xml:space="preserve">, </w:t>
      </w:r>
      <w:r w:rsidR="00A92B34" w:rsidRPr="00B877BC">
        <w:t>en présence de cinquante personnes</w:t>
      </w:r>
      <w:r>
        <w:t xml:space="preserve">, </w:t>
      </w:r>
      <w:r w:rsidR="00A92B34" w:rsidRPr="00B877BC">
        <w:t>la plus acariâtre des po</w:t>
      </w:r>
      <w:r w:rsidR="00A92B34" w:rsidRPr="00B877BC">
        <w:t>é</w:t>
      </w:r>
      <w:r w:rsidR="00A92B34" w:rsidRPr="00B877BC">
        <w:t>tesses</w:t>
      </w:r>
      <w:r>
        <w:t>.</w:t>
      </w:r>
    </w:p>
    <w:p w14:paraId="655A5CA8" w14:textId="77777777" w:rsidR="00FA6A88" w:rsidRDefault="00FA6A88" w:rsidP="00FA6A88">
      <w:r>
        <w:t>— </w:t>
      </w:r>
      <w:r w:rsidR="00A92B34" w:rsidRPr="00B877BC">
        <w:t>D</w:t>
      </w:r>
      <w:r>
        <w:t>’</w:t>
      </w:r>
      <w:r w:rsidR="00A92B34" w:rsidRPr="00B877BC">
        <w:t>aumônes</w:t>
      </w:r>
      <w:r>
        <w:t xml:space="preserve">, </w:t>
      </w:r>
      <w:r w:rsidR="00A92B34" w:rsidRPr="00B877BC">
        <w:t>madame</w:t>
      </w:r>
      <w:r>
        <w:t xml:space="preserve">, </w:t>
      </w:r>
      <w:r w:rsidR="00A92B34" w:rsidRPr="00B877BC">
        <w:t>répondit-il simplement</w:t>
      </w:r>
      <w:r>
        <w:t xml:space="preserve">, </w:t>
      </w:r>
      <w:r w:rsidR="00A92B34" w:rsidRPr="00B877BC">
        <w:t>avec un sang-froid de poisson mort</w:t>
      </w:r>
      <w:r>
        <w:t>.</w:t>
      </w:r>
    </w:p>
    <w:p w14:paraId="0D1C4B87" w14:textId="77777777" w:rsidR="00FA6A88" w:rsidRDefault="00A92B34" w:rsidP="00FA6A88">
      <w:r w:rsidRPr="00B877BC">
        <w:t>Réponse</w:t>
      </w:r>
      <w:r w:rsidR="00FA6A88">
        <w:t xml:space="preserve">, </w:t>
      </w:r>
      <w:r w:rsidRPr="00B877BC">
        <w:t>d</w:t>
      </w:r>
      <w:r w:rsidR="00FA6A88">
        <w:t>’</w:t>
      </w:r>
      <w:r w:rsidRPr="00B877BC">
        <w:t>ailleurs inexacte</w:t>
      </w:r>
      <w:r w:rsidR="00FA6A88">
        <w:t xml:space="preserve">, </w:t>
      </w:r>
      <w:r w:rsidRPr="00B877BC">
        <w:t>qui le caractérisait très bien</w:t>
      </w:r>
      <w:r w:rsidR="00FA6A88">
        <w:t>.</w:t>
      </w:r>
    </w:p>
    <w:p w14:paraId="7F797C88" w14:textId="77777777" w:rsidR="00FA6A88" w:rsidRDefault="00A92B34" w:rsidP="00FA6A88">
      <w:r w:rsidRPr="00B877BC">
        <w:t>On ne l</w:t>
      </w:r>
      <w:r w:rsidR="00FA6A88">
        <w:t>’</w:t>
      </w:r>
      <w:r w:rsidRPr="00B877BC">
        <w:t>embêtait pas trop</w:t>
      </w:r>
      <w:r w:rsidR="00FA6A88">
        <w:t xml:space="preserve">, </w:t>
      </w:r>
      <w:r w:rsidRPr="00B877BC">
        <w:t>lui sachant la dent cruelle</w:t>
      </w:r>
      <w:r w:rsidR="00FA6A88">
        <w:t xml:space="preserve">, </w:t>
      </w:r>
      <w:r w:rsidRPr="00B877BC">
        <w:t>et parfois il dégainait une sorte d</w:t>
      </w:r>
      <w:r w:rsidR="00FA6A88">
        <w:t>’</w:t>
      </w:r>
      <w:r w:rsidRPr="00B877BC">
        <w:t>éloquence barbare qui l</w:t>
      </w:r>
      <w:r w:rsidR="00FA6A88">
        <w:t>’</w:t>
      </w:r>
      <w:r w:rsidRPr="00B877BC">
        <w:t>imposait à l</w:t>
      </w:r>
      <w:r w:rsidR="00FA6A88">
        <w:t>’</w:t>
      </w:r>
      <w:r w:rsidRPr="00B877BC">
        <w:t>attention des inattentifs les plus rétractiles ou des délicats les plus crispés</w:t>
      </w:r>
      <w:r w:rsidR="00FA6A88">
        <w:t>.</w:t>
      </w:r>
    </w:p>
    <w:p w14:paraId="37A3F3E2" w14:textId="77777777" w:rsidR="00FA6A88" w:rsidRDefault="00A92B34" w:rsidP="00FA6A88">
      <w:r w:rsidRPr="00B877BC">
        <w:t>En somme</w:t>
      </w:r>
      <w:r w:rsidR="00FA6A88">
        <w:t xml:space="preserve">, </w:t>
      </w:r>
      <w:r w:rsidRPr="00B877BC">
        <w:t>il disait tout ce qu</w:t>
      </w:r>
      <w:r w:rsidR="00FA6A88">
        <w:t>’</w:t>
      </w:r>
      <w:r w:rsidRPr="00B877BC">
        <w:t>il voulait</w:t>
      </w:r>
      <w:r w:rsidR="00FA6A88">
        <w:t xml:space="preserve">, </w:t>
      </w:r>
      <w:r w:rsidRPr="00B877BC">
        <w:t>privilège rare que ne lui contestait personne</w:t>
      </w:r>
      <w:r w:rsidR="00FA6A88">
        <w:t>.</w:t>
      </w:r>
    </w:p>
    <w:p w14:paraId="6F468E4F" w14:textId="77777777" w:rsidR="00FA6A88" w:rsidRDefault="00A92B34" w:rsidP="00FA6A88">
      <w:r w:rsidRPr="00B877BC">
        <w:t>La maîtresse du lieu le pria donc</w:t>
      </w:r>
      <w:r w:rsidR="00FA6A88">
        <w:t xml:space="preserve">, </w:t>
      </w:r>
      <w:r w:rsidRPr="00B877BC">
        <w:t>ce soir-là</w:t>
      </w:r>
      <w:r w:rsidR="00FA6A88">
        <w:t xml:space="preserve">, </w:t>
      </w:r>
      <w:r w:rsidRPr="00B877BC">
        <w:t>de manifester son sentiment</w:t>
      </w:r>
      <w:r w:rsidR="00FA6A88">
        <w:t>.</w:t>
      </w:r>
    </w:p>
    <w:p w14:paraId="0937B70D" w14:textId="77777777" w:rsidR="00FA6A88" w:rsidRDefault="00FA6A88" w:rsidP="00FA6A88">
      <w:r>
        <w:t>— </w:t>
      </w:r>
      <w:r w:rsidR="00A92B34" w:rsidRPr="00B877BC">
        <w:t>Alors</w:t>
      </w:r>
      <w:r>
        <w:t xml:space="preserve">, </w:t>
      </w:r>
      <w:r w:rsidR="00A92B34" w:rsidRPr="00B877BC">
        <w:t>tant pis</w:t>
      </w:r>
      <w:r>
        <w:t xml:space="preserve">, </w:t>
      </w:r>
      <w:r w:rsidR="00A92B34" w:rsidRPr="00B877BC">
        <w:t>ce sera une histoire</w:t>
      </w:r>
      <w:r>
        <w:t xml:space="preserve">, </w:t>
      </w:r>
      <w:r w:rsidR="00A92B34" w:rsidRPr="00B877BC">
        <w:t xml:space="preserve">dit </w:t>
      </w:r>
      <w:proofErr w:type="spellStart"/>
      <w:r w:rsidR="00A92B34" w:rsidRPr="00B877BC">
        <w:t>Apémantus</w:t>
      </w:r>
      <w:proofErr w:type="spellEnd"/>
      <w:r>
        <w:t xml:space="preserve">, </w:t>
      </w:r>
      <w:r w:rsidR="00A92B34" w:rsidRPr="00B877BC">
        <w:t>une histoire aussi désobligeante que possible</w:t>
      </w:r>
      <w:r>
        <w:t xml:space="preserve">, </w:t>
      </w:r>
      <w:r w:rsidR="00A92B34" w:rsidRPr="00B877BC">
        <w:t>cela va de soi</w:t>
      </w:r>
      <w:r>
        <w:t xml:space="preserve"> ; </w:t>
      </w:r>
      <w:r w:rsidR="00A92B34" w:rsidRPr="00B877BC">
        <w:t>mais auparavant</w:t>
      </w:r>
      <w:r>
        <w:t xml:space="preserve">, </w:t>
      </w:r>
      <w:r w:rsidR="00A92B34" w:rsidRPr="00B877BC">
        <w:t>vous subirez</w:t>
      </w:r>
      <w:r>
        <w:t xml:space="preserve">, – </w:t>
      </w:r>
      <w:r w:rsidR="00A92B34" w:rsidRPr="00B877BC">
        <w:t>sans y rien comprendre</w:t>
      </w:r>
      <w:r>
        <w:t xml:space="preserve">, </w:t>
      </w:r>
      <w:r w:rsidR="00A92B34" w:rsidRPr="00B877BC">
        <w:t>j</w:t>
      </w:r>
      <w:r>
        <w:t>’</w:t>
      </w:r>
      <w:r w:rsidR="00A92B34" w:rsidRPr="00B877BC">
        <w:t>aime à le croire</w:t>
      </w:r>
      <w:r>
        <w:t xml:space="preserve">. – </w:t>
      </w:r>
      <w:r w:rsidR="00A92B34" w:rsidRPr="00B877BC">
        <w:t>quelques réflexions ou préliminaires conjectures dont j</w:t>
      </w:r>
      <w:r>
        <w:t>’</w:t>
      </w:r>
      <w:r w:rsidR="00A92B34" w:rsidRPr="00B877BC">
        <w:t>ai besoin pour stimuler en moi le narrateur</w:t>
      </w:r>
      <w:r>
        <w:t>.</w:t>
      </w:r>
    </w:p>
    <w:p w14:paraId="01B9B7AA" w14:textId="77777777" w:rsidR="00FA6A88" w:rsidRDefault="00A92B34" w:rsidP="00FA6A88">
      <w:r w:rsidRPr="00B877BC">
        <w:t>Il est malheureusement indiscutable que la pauvreté contamine la brillante face du monde</w:t>
      </w:r>
      <w:r w:rsidR="00FA6A88">
        <w:t xml:space="preserve">, </w:t>
      </w:r>
      <w:r w:rsidRPr="00B877BC">
        <w:t xml:space="preserve">et il est tout à fait fâcheux </w:t>
      </w:r>
      <w:r w:rsidRPr="00B877BC">
        <w:lastRenderedPageBreak/>
        <w:t>que les dames pleines de parfums soient si souvent exposées à rencontrer de petits enfants qui crèvent de faim</w:t>
      </w:r>
      <w:r w:rsidR="00FA6A88">
        <w:t>.</w:t>
      </w:r>
    </w:p>
    <w:p w14:paraId="2326309E" w14:textId="77777777" w:rsidR="00FA6A88" w:rsidRDefault="00A92B34" w:rsidP="00FA6A88">
      <w:pPr>
        <w:numPr>
          <w:ins w:id="28" w:author="Michel" w:date="2009-10-19T17:59:00Z"/>
        </w:numPr>
      </w:pPr>
      <w:r w:rsidRPr="00B877BC">
        <w:t>Je sais bien qu</w:t>
      </w:r>
      <w:r w:rsidR="00FA6A88">
        <w:t>’</w:t>
      </w:r>
      <w:r w:rsidRPr="00B877BC">
        <w:t>il y a la ressource de ne pas les voir</w:t>
      </w:r>
      <w:r w:rsidR="00FA6A88">
        <w:t xml:space="preserve">. </w:t>
      </w:r>
      <w:r w:rsidRPr="00B877BC">
        <w:t>Mais on sent tout de même qu</w:t>
      </w:r>
      <w:r w:rsidR="00FA6A88">
        <w:t>’</w:t>
      </w:r>
      <w:r w:rsidRPr="00B877BC">
        <w:t>ils existent</w:t>
      </w:r>
      <w:r w:rsidR="00FA6A88">
        <w:t xml:space="preserve"> ; </w:t>
      </w:r>
      <w:r w:rsidRPr="00B877BC">
        <w:t>on entend leurs supplications inharm</w:t>
      </w:r>
      <w:r w:rsidRPr="00B877BC">
        <w:t>o</w:t>
      </w:r>
      <w:r w:rsidRPr="00B877BC">
        <w:t>nieuses</w:t>
      </w:r>
      <w:r w:rsidR="00FA6A88">
        <w:t xml:space="preserve">, </w:t>
      </w:r>
      <w:r w:rsidRPr="00B877BC">
        <w:t>on risque même d</w:t>
      </w:r>
      <w:r w:rsidR="00FA6A88">
        <w:t>’</w:t>
      </w:r>
      <w:r w:rsidRPr="00B877BC">
        <w:t>attraper un peu de vermine</w:t>
      </w:r>
      <w:r w:rsidR="00FA6A88">
        <w:t xml:space="preserve">, – </w:t>
      </w:r>
      <w:r w:rsidRPr="00B877BC">
        <w:t>vous savez bien</w:t>
      </w:r>
      <w:r w:rsidR="00FA6A88">
        <w:t xml:space="preserve">, </w:t>
      </w:r>
      <w:r w:rsidRPr="00B877BC">
        <w:t>mesdames</w:t>
      </w:r>
      <w:r w:rsidR="00FA6A88">
        <w:t xml:space="preserve">, </w:t>
      </w:r>
      <w:r w:rsidRPr="00B877BC">
        <w:t xml:space="preserve">cette ignoble vermine pédiculaire qui </w:t>
      </w:r>
      <w:r w:rsidR="00FA6A88">
        <w:t>« </w:t>
      </w:r>
      <w:r w:rsidRPr="00B877BC">
        <w:t>ne se laisse pas caresser aussi volontiers que l</w:t>
      </w:r>
      <w:r w:rsidR="00FA6A88">
        <w:t>’</w:t>
      </w:r>
      <w:r w:rsidRPr="00B877BC">
        <w:t>éléphant</w:t>
      </w:r>
      <w:r w:rsidR="00FA6A88">
        <w:t xml:space="preserve"> », </w:t>
      </w:r>
      <w:r w:rsidRPr="00B877BC">
        <w:t xml:space="preserve">comme disait notre grand poète </w:t>
      </w:r>
      <w:proofErr w:type="spellStart"/>
      <w:r w:rsidRPr="00B877BC">
        <w:t>Maldoror</w:t>
      </w:r>
      <w:proofErr w:type="spellEnd"/>
      <w:r w:rsidR="00FA6A88">
        <w:t xml:space="preserve">, </w:t>
      </w:r>
      <w:r w:rsidRPr="00B877BC">
        <w:t>et qui abandonne elle-même de bon cœur le nécessiteux pour se fourrer dans les manchons ou les pelisses d</w:t>
      </w:r>
      <w:r w:rsidR="00FA6A88">
        <w:t>’</w:t>
      </w:r>
      <w:r w:rsidRPr="00B877BC">
        <w:t>un inestimable prix</w:t>
      </w:r>
      <w:r w:rsidR="00FA6A88">
        <w:t>.</w:t>
      </w:r>
    </w:p>
    <w:p w14:paraId="7D3577D0" w14:textId="77777777" w:rsidR="00FA6A88" w:rsidRDefault="00A92B34" w:rsidP="00FA6A88">
      <w:r w:rsidRPr="00B877BC">
        <w:t>Tout cela me plonge dans une affliction très amère</w:t>
      </w:r>
      <w:r w:rsidR="00FA6A88">
        <w:t xml:space="preserve">, </w:t>
      </w:r>
      <w:r w:rsidRPr="00B877BC">
        <w:t>et j</w:t>
      </w:r>
      <w:r w:rsidR="00FA6A88">
        <w:t>’</w:t>
      </w:r>
      <w:r w:rsidRPr="00B877BC">
        <w:t>applaudis avec du délire à la haute idée d</w:t>
      </w:r>
      <w:r w:rsidR="00FA6A88">
        <w:t>’</w:t>
      </w:r>
      <w:r w:rsidRPr="00B877BC">
        <w:t>une immolation g</w:t>
      </w:r>
      <w:r w:rsidRPr="00B877BC">
        <w:t>é</w:t>
      </w:r>
      <w:r w:rsidRPr="00B877BC">
        <w:t>nérale des indigents</w:t>
      </w:r>
      <w:r w:rsidR="00FA6A88">
        <w:t>.</w:t>
      </w:r>
    </w:p>
    <w:p w14:paraId="1836CCEB" w14:textId="77777777" w:rsidR="00FA6A88" w:rsidRDefault="00A92B34" w:rsidP="00FA6A88">
      <w:r w:rsidRPr="00B877BC">
        <w:t>Toutefois</w:t>
      </w:r>
      <w:r w:rsidR="00FA6A88">
        <w:t xml:space="preserve">, </w:t>
      </w:r>
      <w:r w:rsidRPr="00B877BC">
        <w:t>en attendant la bonne nouvelle des massacres</w:t>
      </w:r>
      <w:r w:rsidR="00FA6A88">
        <w:t xml:space="preserve">, </w:t>
      </w:r>
      <w:r w:rsidRPr="00B877BC">
        <w:t>me sera-t-il permis de demander à ceux d</w:t>
      </w:r>
      <w:r w:rsidR="00FA6A88">
        <w:t>’</w:t>
      </w:r>
      <w:r w:rsidRPr="00B877BC">
        <w:t>entre vous qui ne se sont jamais grattés</w:t>
      </w:r>
      <w:r w:rsidR="00FA6A88">
        <w:t xml:space="preserve">, </w:t>
      </w:r>
      <w:r w:rsidRPr="00B877BC">
        <w:t>s</w:t>
      </w:r>
      <w:r w:rsidR="00FA6A88">
        <w:t>’</w:t>
      </w:r>
      <w:r w:rsidRPr="00B877BC">
        <w:t>il leur fut donné d</w:t>
      </w:r>
      <w:r w:rsidR="00FA6A88">
        <w:t>’</w:t>
      </w:r>
      <w:r w:rsidRPr="00B877BC">
        <w:t>observer</w:t>
      </w:r>
      <w:r w:rsidR="00FA6A88">
        <w:t xml:space="preserve">, </w:t>
      </w:r>
      <w:r w:rsidRPr="00B877BC">
        <w:t>sans téle</w:t>
      </w:r>
      <w:r w:rsidRPr="00B877BC">
        <w:t>s</w:t>
      </w:r>
      <w:r w:rsidRPr="00B877BC">
        <w:t>cope</w:t>
      </w:r>
      <w:r w:rsidR="00FA6A88">
        <w:t xml:space="preserve">, </w:t>
      </w:r>
      <w:r w:rsidRPr="00B877BC">
        <w:t>l</w:t>
      </w:r>
      <w:r w:rsidR="00FA6A88">
        <w:t>’</w:t>
      </w:r>
      <w:r w:rsidRPr="00B877BC">
        <w:t>inégale répartition de la certitude philosophique en ce qui touche quelques axiomes prétendus</w:t>
      </w:r>
      <w:r w:rsidR="00FA6A88">
        <w:t> ?</w:t>
      </w:r>
    </w:p>
    <w:p w14:paraId="4862F16C" w14:textId="77777777" w:rsidR="00FA6A88" w:rsidRDefault="00A92B34" w:rsidP="00FA6A88">
      <w:r w:rsidRPr="00B877BC">
        <w:t>Pour parler d</w:t>
      </w:r>
      <w:r w:rsidR="00FA6A88">
        <w:t>’</w:t>
      </w:r>
      <w:r w:rsidRPr="00B877BC">
        <w:t>une autre manière</w:t>
      </w:r>
      <w:r w:rsidR="00FA6A88">
        <w:t xml:space="preserve">, </w:t>
      </w:r>
      <w:r w:rsidRPr="00B877BC">
        <w:t>où trouver un homme</w:t>
      </w:r>
      <w:r w:rsidR="00FA6A88">
        <w:t xml:space="preserve">, </w:t>
      </w:r>
      <w:r w:rsidRPr="00B877BC">
        <w:t>non encore vérifié et catalogué comme idiot de naissance ou comme gâteux</w:t>
      </w:r>
      <w:r w:rsidR="00FA6A88">
        <w:t xml:space="preserve">, </w:t>
      </w:r>
      <w:r w:rsidRPr="00B877BC">
        <w:t>qui osera dire qu</w:t>
      </w:r>
      <w:r w:rsidR="00FA6A88">
        <w:t>’</w:t>
      </w:r>
      <w:r w:rsidRPr="00B877BC">
        <w:t>il n</w:t>
      </w:r>
      <w:r w:rsidR="00FA6A88">
        <w:t>’</w:t>
      </w:r>
      <w:r w:rsidRPr="00B877BC">
        <w:t>a pas l</w:t>
      </w:r>
      <w:r w:rsidR="00FA6A88">
        <w:t>’</w:t>
      </w:r>
      <w:r w:rsidRPr="00B877BC">
        <w:t>ombre d</w:t>
      </w:r>
      <w:r w:rsidR="00FA6A88">
        <w:t>’</w:t>
      </w:r>
      <w:r w:rsidRPr="00B877BC">
        <w:t xml:space="preserve">un doute sur sa propre </w:t>
      </w:r>
      <w:r w:rsidRPr="00B877BC">
        <w:rPr>
          <w:i/>
          <w:iCs/>
        </w:rPr>
        <w:t>identité</w:t>
      </w:r>
      <w:r w:rsidR="00FA6A88">
        <w:t xml:space="preserve"> ? </w:t>
      </w:r>
      <w:r w:rsidRPr="00B877BC">
        <w:t>Car tel est le point</w:t>
      </w:r>
      <w:r w:rsidR="00FA6A88">
        <w:t>.</w:t>
      </w:r>
    </w:p>
    <w:p w14:paraId="7201A5EE" w14:textId="77777777" w:rsidR="00FA6A88" w:rsidRDefault="00A92B34" w:rsidP="00FA6A88">
      <w:r w:rsidRPr="00B877BC">
        <w:t>Très ingénument</w:t>
      </w:r>
      <w:r w:rsidR="00FA6A88">
        <w:t xml:space="preserve">, </w:t>
      </w:r>
      <w:r w:rsidRPr="00B877BC">
        <w:t>je déclare que</w:t>
      </w:r>
      <w:r w:rsidR="00FA6A88">
        <w:t xml:space="preserve">, </w:t>
      </w:r>
      <w:r w:rsidRPr="00B877BC">
        <w:t>songeant parfois au récit de l</w:t>
      </w:r>
      <w:r w:rsidR="00FA6A88">
        <w:t>’</w:t>
      </w:r>
      <w:r w:rsidRPr="00B877BC">
        <w:t>Évangile et à l</w:t>
      </w:r>
      <w:r w:rsidR="00FA6A88">
        <w:t>’</w:t>
      </w:r>
      <w:r w:rsidRPr="00B877BC">
        <w:t>étonnante multitude de pourceaux qui fut nécessaire pour loger convenablement les impurs démons sortis d</w:t>
      </w:r>
      <w:r w:rsidR="00FA6A88">
        <w:t>’</w:t>
      </w:r>
      <w:r w:rsidRPr="00B877BC">
        <w:t>un seul homme</w:t>
      </w:r>
      <w:r w:rsidR="00FA6A88">
        <w:t xml:space="preserve">, </w:t>
      </w:r>
      <w:r w:rsidRPr="00B877BC">
        <w:t>il m</w:t>
      </w:r>
      <w:r w:rsidR="00FA6A88">
        <w:t>’</w:t>
      </w:r>
      <w:r w:rsidRPr="00B877BC">
        <w:t>arrive de regarder autour de moi avec épouvante</w:t>
      </w:r>
      <w:r w:rsidR="00FA6A88">
        <w:t>…</w:t>
      </w:r>
    </w:p>
    <w:p w14:paraId="0690E419" w14:textId="77777777" w:rsidR="00FA6A88" w:rsidRDefault="00FA6A88" w:rsidP="00FA6A88">
      <w:r>
        <w:t>— </w:t>
      </w:r>
      <w:r w:rsidR="00A92B34" w:rsidRPr="00B877BC">
        <w:t>Pardon</w:t>
      </w:r>
      <w:r>
        <w:t xml:space="preserve">, </w:t>
      </w:r>
      <w:r w:rsidR="00A92B34" w:rsidRPr="00B877BC">
        <w:t>monsieur</w:t>
      </w:r>
      <w:r>
        <w:t xml:space="preserve">, </w:t>
      </w:r>
      <w:r w:rsidR="00A92B34" w:rsidRPr="00B877BC">
        <w:t>dit un paléographe</w:t>
      </w:r>
      <w:r>
        <w:t xml:space="preserve">, </w:t>
      </w:r>
      <w:r w:rsidR="00A92B34" w:rsidRPr="00B877BC">
        <w:t>il me semble que vous allez un peu loin</w:t>
      </w:r>
      <w:r>
        <w:t>.</w:t>
      </w:r>
    </w:p>
    <w:p w14:paraId="1C2A589E" w14:textId="77777777" w:rsidR="00FA6A88" w:rsidRDefault="00FA6A88" w:rsidP="00FA6A88">
      <w:r>
        <w:lastRenderedPageBreak/>
        <w:t>— </w:t>
      </w:r>
      <w:r w:rsidR="00A92B34" w:rsidRPr="00B877BC">
        <w:t>Je suis donc dans mon chemin</w:t>
      </w:r>
      <w:r>
        <w:t xml:space="preserve">, </w:t>
      </w:r>
      <w:r w:rsidR="00A92B34" w:rsidRPr="00B877BC">
        <w:t>répliqua l</w:t>
      </w:r>
      <w:r>
        <w:t>’</w:t>
      </w:r>
      <w:r w:rsidR="00A92B34" w:rsidRPr="00B877BC">
        <w:t>imperturbable en s</w:t>
      </w:r>
      <w:r>
        <w:t>’</w:t>
      </w:r>
      <w:r w:rsidR="00A92B34" w:rsidRPr="00B877BC">
        <w:t>inclinant</w:t>
      </w:r>
      <w:r>
        <w:t xml:space="preserve">, </w:t>
      </w:r>
      <w:r w:rsidR="00A92B34" w:rsidRPr="00B877BC">
        <w:t>car c</w:t>
      </w:r>
      <w:r>
        <w:t>’</w:t>
      </w:r>
      <w:r w:rsidR="00A92B34" w:rsidRPr="00B877BC">
        <w:t>est justement très loin que je veux aller</w:t>
      </w:r>
      <w:r>
        <w:t>.</w:t>
      </w:r>
    </w:p>
    <w:p w14:paraId="5BAAE346" w14:textId="77777777" w:rsidR="00FA6A88" w:rsidRDefault="00FA6A88" w:rsidP="00FA6A88">
      <w:pPr>
        <w:pStyle w:val="Etoile"/>
      </w:pPr>
      <w:r>
        <w:t>* * *</w:t>
      </w:r>
    </w:p>
    <w:p w14:paraId="76A7648B" w14:textId="77777777" w:rsidR="00FA6A88" w:rsidRDefault="00FA6A88" w:rsidP="00FA6A88">
      <w:r>
        <w:t>— </w:t>
      </w:r>
      <w:r w:rsidR="00A92B34" w:rsidRPr="00B877BC">
        <w:t>Voyons</w:t>
      </w:r>
      <w:r>
        <w:t xml:space="preserve">, </w:t>
      </w:r>
      <w:r w:rsidR="00A92B34" w:rsidRPr="00B877BC">
        <w:t>reprit-il avec bonhomie</w:t>
      </w:r>
      <w:r>
        <w:t xml:space="preserve">, </w:t>
      </w:r>
      <w:r w:rsidR="00A92B34" w:rsidRPr="00B877BC">
        <w:t>je veux bien condesce</w:t>
      </w:r>
      <w:r w:rsidR="00A92B34" w:rsidRPr="00B877BC">
        <w:t>n</w:t>
      </w:r>
      <w:r w:rsidR="00A92B34" w:rsidRPr="00B877BC">
        <w:t>dre à être tout à fait clair</w:t>
      </w:r>
      <w:r>
        <w:t xml:space="preserve">. </w:t>
      </w:r>
      <w:r w:rsidR="00A92B34" w:rsidRPr="00B877BC">
        <w:t>Quel est</w:t>
      </w:r>
      <w:r>
        <w:t xml:space="preserve">, </w:t>
      </w:r>
      <w:r w:rsidR="00A92B34" w:rsidRPr="00B877BC">
        <w:t>dans notre littérature la plus accréditée</w:t>
      </w:r>
      <w:r>
        <w:t xml:space="preserve">, </w:t>
      </w:r>
      <w:r w:rsidR="00A92B34" w:rsidRPr="00B877BC">
        <w:t>je veux dire le roman-feuilleton ou le théâtre</w:t>
      </w:r>
      <w:r>
        <w:t xml:space="preserve">, </w:t>
      </w:r>
      <w:r w:rsidR="00A92B34" w:rsidRPr="00B877BC">
        <w:t>quel est</w:t>
      </w:r>
      <w:r>
        <w:t xml:space="preserve">, </w:t>
      </w:r>
      <w:r w:rsidR="00A92B34" w:rsidRPr="00B877BC">
        <w:t>dis-je</w:t>
      </w:r>
      <w:r>
        <w:t xml:space="preserve">, </w:t>
      </w:r>
      <w:r w:rsidR="00A92B34" w:rsidRPr="00B877BC">
        <w:t>le truc suprême</w:t>
      </w:r>
      <w:r>
        <w:t xml:space="preserve">, </w:t>
      </w:r>
      <w:r w:rsidR="00A92B34" w:rsidRPr="00B877BC">
        <w:t>irrésistible</w:t>
      </w:r>
      <w:r>
        <w:t xml:space="preserve">, </w:t>
      </w:r>
      <w:r w:rsidR="00A92B34" w:rsidRPr="00B877BC">
        <w:t>indéfectible</w:t>
      </w:r>
      <w:r>
        <w:t xml:space="preserve">, </w:t>
      </w:r>
      <w:r w:rsidR="00A92B34" w:rsidRPr="00B877BC">
        <w:t>primordial et fondamental</w:t>
      </w:r>
      <w:r>
        <w:t> ?</w:t>
      </w:r>
    </w:p>
    <w:p w14:paraId="55D4F0A7" w14:textId="77777777" w:rsidR="00FA6A88" w:rsidRDefault="00A92B34" w:rsidP="00FA6A88">
      <w:r w:rsidRPr="00B877BC">
        <w:t>Quel est</w:t>
      </w:r>
      <w:r w:rsidR="00FA6A88">
        <w:t xml:space="preserve">, </w:t>
      </w:r>
      <w:r w:rsidRPr="00B877BC">
        <w:t>si j</w:t>
      </w:r>
      <w:r w:rsidR="00FA6A88">
        <w:t>’</w:t>
      </w:r>
      <w:r w:rsidRPr="00B877BC">
        <w:t>ose m</w:t>
      </w:r>
      <w:r w:rsidR="00FA6A88">
        <w:t>’</w:t>
      </w:r>
      <w:r w:rsidRPr="00B877BC">
        <w:t>exprimer ainsi</w:t>
      </w:r>
      <w:r w:rsidR="00FA6A88">
        <w:t xml:space="preserve">, </w:t>
      </w:r>
      <w:r w:rsidRPr="00B877BC">
        <w:t>la ficelle qui casse tout</w:t>
      </w:r>
      <w:r w:rsidR="00FA6A88">
        <w:t xml:space="preserve">, </w:t>
      </w:r>
      <w:r w:rsidRPr="00B877BC">
        <w:t>l</w:t>
      </w:r>
      <w:r w:rsidR="00FA6A88">
        <w:t>’</w:t>
      </w:r>
      <w:r w:rsidRPr="00B877BC">
        <w:t>arcane certain</w:t>
      </w:r>
      <w:r w:rsidR="00FA6A88">
        <w:t xml:space="preserve">, </w:t>
      </w:r>
      <w:r w:rsidRPr="00B877BC">
        <w:t xml:space="preserve">le </w:t>
      </w:r>
      <w:r w:rsidRPr="00B877BC">
        <w:rPr>
          <w:i/>
          <w:iCs/>
        </w:rPr>
        <w:t>Sésame</w:t>
      </w:r>
      <w:r w:rsidRPr="00B877BC">
        <w:t xml:space="preserve"> de Polichinelle qui ouvre les cave</w:t>
      </w:r>
      <w:r w:rsidRPr="00B877BC">
        <w:t>r</w:t>
      </w:r>
      <w:r w:rsidRPr="00B877BC">
        <w:t>nes de l</w:t>
      </w:r>
      <w:r w:rsidR="00FA6A88">
        <w:t>’</w:t>
      </w:r>
      <w:r w:rsidRPr="00B877BC">
        <w:t>émotion pathétique et qui fait infailliblement et divin</w:t>
      </w:r>
      <w:r w:rsidRPr="00B877BC">
        <w:t>e</w:t>
      </w:r>
      <w:r w:rsidRPr="00B877BC">
        <w:t>ment palpiter les foules</w:t>
      </w:r>
      <w:r w:rsidR="00FA6A88">
        <w:t> ?</w:t>
      </w:r>
    </w:p>
    <w:p w14:paraId="42C4E2E7" w14:textId="5E3C7548" w:rsidR="00FA6A88" w:rsidRDefault="00A92B34" w:rsidP="00FA6A88">
      <w:r w:rsidRPr="00B877BC">
        <w:t>Mon Dieu</w:t>
      </w:r>
      <w:r w:rsidR="00FA6A88">
        <w:t xml:space="preserve"> ! </w:t>
      </w:r>
      <w:r w:rsidRPr="00B877BC">
        <w:t>c</w:t>
      </w:r>
      <w:r w:rsidR="00FA6A88">
        <w:t>’</w:t>
      </w:r>
      <w:r w:rsidRPr="00B877BC">
        <w:t xml:space="preserve">est très </w:t>
      </w:r>
      <w:r w:rsidR="005668A9" w:rsidRPr="00B877BC">
        <w:t>b</w:t>
      </w:r>
      <w:r w:rsidR="005668A9">
        <w:t>ê</w:t>
      </w:r>
      <w:r w:rsidR="005668A9" w:rsidRPr="00B877BC">
        <w:t>te</w:t>
      </w:r>
      <w:r w:rsidR="00FA6A88">
        <w:t xml:space="preserve">, </w:t>
      </w:r>
      <w:r w:rsidRPr="00B877BC">
        <w:t>ce que je vais vous dire</w:t>
      </w:r>
      <w:r w:rsidR="00FA6A88">
        <w:t xml:space="preserve">. </w:t>
      </w:r>
      <w:r w:rsidRPr="00B877BC">
        <w:t>Ce f</w:t>
      </w:r>
      <w:r w:rsidRPr="00B877BC">
        <w:t>a</w:t>
      </w:r>
      <w:r w:rsidRPr="00B877BC">
        <w:t>meux secret</w:t>
      </w:r>
      <w:r w:rsidR="00FA6A88">
        <w:t xml:space="preserve">, </w:t>
      </w:r>
      <w:r w:rsidRPr="00B877BC">
        <w:t>c</w:t>
      </w:r>
      <w:r w:rsidR="00FA6A88">
        <w:t>’</w:t>
      </w:r>
      <w:r w:rsidRPr="00B877BC">
        <w:t>est</w:t>
      </w:r>
      <w:r w:rsidR="00FA6A88">
        <w:t xml:space="preserve">, </w:t>
      </w:r>
      <w:r w:rsidRPr="00B877BC">
        <w:t>tout bonnement</w:t>
      </w:r>
      <w:r w:rsidR="00FA6A88">
        <w:t xml:space="preserve">, </w:t>
      </w:r>
      <w:r w:rsidRPr="00B877BC">
        <w:t>l</w:t>
      </w:r>
      <w:r w:rsidR="00FA6A88">
        <w:t>’</w:t>
      </w:r>
      <w:r w:rsidRPr="00B877BC">
        <w:rPr>
          <w:i/>
          <w:iCs/>
        </w:rPr>
        <w:t>incertitude</w:t>
      </w:r>
      <w:r w:rsidRPr="00B877BC">
        <w:t xml:space="preserve"> </w:t>
      </w:r>
      <w:r w:rsidRPr="00B877BC">
        <w:rPr>
          <w:i/>
          <w:iCs/>
        </w:rPr>
        <w:t>sur</w:t>
      </w:r>
      <w:r w:rsidRPr="00B877BC">
        <w:t xml:space="preserve"> </w:t>
      </w:r>
      <w:r w:rsidRPr="00B877BC">
        <w:rPr>
          <w:i/>
          <w:iCs/>
        </w:rPr>
        <w:t>l</w:t>
      </w:r>
      <w:r w:rsidR="00FA6A88">
        <w:rPr>
          <w:i/>
          <w:iCs/>
        </w:rPr>
        <w:t>’</w:t>
      </w:r>
      <w:r w:rsidRPr="00B877BC">
        <w:rPr>
          <w:i/>
          <w:iCs/>
        </w:rPr>
        <w:t>identité</w:t>
      </w:r>
      <w:r w:rsidRPr="00B877BC">
        <w:t xml:space="preserve"> </w:t>
      </w:r>
      <w:r w:rsidRPr="00B877BC">
        <w:rPr>
          <w:i/>
          <w:iCs/>
        </w:rPr>
        <w:t>des</w:t>
      </w:r>
      <w:r w:rsidRPr="00B877BC">
        <w:t xml:space="preserve"> </w:t>
      </w:r>
      <w:r w:rsidRPr="00B877BC">
        <w:rPr>
          <w:i/>
          <w:iCs/>
        </w:rPr>
        <w:t>personnes</w:t>
      </w:r>
      <w:r w:rsidR="00FA6A88">
        <w:t>.</w:t>
      </w:r>
    </w:p>
    <w:p w14:paraId="6EC916E5" w14:textId="77777777" w:rsidR="00FA6A88" w:rsidRDefault="00A92B34" w:rsidP="00FA6A88">
      <w:r w:rsidRPr="00B877BC">
        <w:t>Il y a toujours quelqu</w:t>
      </w:r>
      <w:r w:rsidR="00FA6A88">
        <w:t>’</w:t>
      </w:r>
      <w:r w:rsidRPr="00B877BC">
        <w:t>un qui n</w:t>
      </w:r>
      <w:r w:rsidR="00FA6A88">
        <w:t>’</w:t>
      </w:r>
      <w:r w:rsidRPr="00B877BC">
        <w:t>est pas ou qui pourrait ne pas être l</w:t>
      </w:r>
      <w:r w:rsidR="00FA6A88">
        <w:t>’</w:t>
      </w:r>
      <w:r w:rsidRPr="00B877BC">
        <w:t>individu qu</w:t>
      </w:r>
      <w:r w:rsidR="00FA6A88">
        <w:t>’</w:t>
      </w:r>
      <w:r w:rsidRPr="00B877BC">
        <w:t>on suppose</w:t>
      </w:r>
      <w:r w:rsidR="00FA6A88">
        <w:t xml:space="preserve">. </w:t>
      </w:r>
      <w:r w:rsidRPr="00B877BC">
        <w:t>Il est nécessaire qu</w:t>
      </w:r>
      <w:r w:rsidR="00FA6A88">
        <w:t>’</w:t>
      </w:r>
      <w:r w:rsidRPr="00B877BC">
        <w:t>il y ait toujours un fils dont on ne se doutait pas</w:t>
      </w:r>
      <w:r w:rsidR="00FA6A88">
        <w:t xml:space="preserve">, </w:t>
      </w:r>
      <w:r w:rsidRPr="00B877BC">
        <w:t>une mère que pe</w:t>
      </w:r>
      <w:r w:rsidRPr="00B877BC">
        <w:t>r</w:t>
      </w:r>
      <w:r w:rsidRPr="00B877BC">
        <w:t>sonne n</w:t>
      </w:r>
      <w:r w:rsidR="00FA6A88">
        <w:t>’</w:t>
      </w:r>
      <w:r w:rsidRPr="00B877BC">
        <w:t>aurait prévue ou un oncle plus ou moins sublime qui a besoin d</w:t>
      </w:r>
      <w:r w:rsidR="00FA6A88">
        <w:t>’</w:t>
      </w:r>
      <w:r w:rsidRPr="00B877BC">
        <w:t>être débrouillé du chaos</w:t>
      </w:r>
      <w:r w:rsidR="00FA6A88">
        <w:t>.</w:t>
      </w:r>
    </w:p>
    <w:p w14:paraId="57BE3D8D" w14:textId="77777777" w:rsidR="00FA6A88" w:rsidRDefault="00A92B34" w:rsidP="00FA6A88">
      <w:r w:rsidRPr="00B877BC">
        <w:t>Tout le monde finit par se reconnaître et voilà la source des pleurs</w:t>
      </w:r>
      <w:r w:rsidR="00FA6A88">
        <w:t xml:space="preserve">. </w:t>
      </w:r>
      <w:r w:rsidRPr="00B877BC">
        <w:t>Depuis Sophocle</w:t>
      </w:r>
      <w:r w:rsidR="00FA6A88">
        <w:t xml:space="preserve">, </w:t>
      </w:r>
      <w:r w:rsidRPr="00B877BC">
        <w:t>ça n</w:t>
      </w:r>
      <w:r w:rsidR="00FA6A88">
        <w:t>’</w:t>
      </w:r>
      <w:r w:rsidRPr="00B877BC">
        <w:t>a pas changé</w:t>
      </w:r>
      <w:r w:rsidR="00FA6A88">
        <w:t>.</w:t>
      </w:r>
    </w:p>
    <w:p w14:paraId="5C0D6B9D" w14:textId="77777777" w:rsidR="00FA6A88" w:rsidRDefault="00A92B34" w:rsidP="00FA6A88">
      <w:r w:rsidRPr="00B877BC">
        <w:t>Ne pensez-vous pas</w:t>
      </w:r>
      <w:r w:rsidR="00FA6A88">
        <w:t xml:space="preserve">, </w:t>
      </w:r>
      <w:r w:rsidRPr="00B877BC">
        <w:t>comme moi</w:t>
      </w:r>
      <w:r w:rsidR="00FA6A88">
        <w:t xml:space="preserve">, </w:t>
      </w:r>
      <w:r w:rsidRPr="00B877BC">
        <w:t>que cette imperdable puissance d</w:t>
      </w:r>
      <w:r w:rsidR="00FA6A88">
        <w:t>’</w:t>
      </w:r>
      <w:r w:rsidRPr="00B877BC">
        <w:t>une idée banale tient à quelque symbole</w:t>
      </w:r>
      <w:r w:rsidR="00FA6A88">
        <w:t xml:space="preserve">, </w:t>
      </w:r>
      <w:r w:rsidRPr="00B877BC">
        <w:t xml:space="preserve">quelque </w:t>
      </w:r>
      <w:r w:rsidRPr="00B877BC">
        <w:rPr>
          <w:i/>
          <w:iCs/>
        </w:rPr>
        <w:t>pressentiment</w:t>
      </w:r>
      <w:r w:rsidRPr="00B877BC">
        <w:t xml:space="preserve"> très profond</w:t>
      </w:r>
      <w:r w:rsidR="00FA6A88">
        <w:t xml:space="preserve">, </w:t>
      </w:r>
      <w:r w:rsidRPr="00B877BC">
        <w:t>cherché</w:t>
      </w:r>
      <w:r w:rsidR="00FA6A88">
        <w:t xml:space="preserve">, </w:t>
      </w:r>
      <w:r w:rsidRPr="00B877BC">
        <w:t>depuis trois mille ans</w:t>
      </w:r>
      <w:r w:rsidR="00FA6A88">
        <w:t xml:space="preserve">, </w:t>
      </w:r>
      <w:r w:rsidRPr="00B877BC">
        <w:t>par les tâtonnants inventeurs de fables</w:t>
      </w:r>
      <w:r w:rsidR="00FA6A88">
        <w:t xml:space="preserve">, </w:t>
      </w:r>
      <w:r w:rsidRPr="00B877BC">
        <w:t>comme Œdipe aveugle et désespéré cherche la main de son Antigone</w:t>
      </w:r>
      <w:r w:rsidR="00FA6A88">
        <w:t> ?…</w:t>
      </w:r>
    </w:p>
    <w:p w14:paraId="61BA1FB5" w14:textId="77777777" w:rsidR="00FA6A88" w:rsidRDefault="00A92B34" w:rsidP="00FA6A88">
      <w:r w:rsidRPr="00B877BC">
        <w:lastRenderedPageBreak/>
        <w:t>Nous parlions des pauvres</w:t>
      </w:r>
      <w:r w:rsidR="00FA6A88">
        <w:t xml:space="preserve">, </w:t>
      </w:r>
      <w:r w:rsidRPr="00B877BC">
        <w:t>n</w:t>
      </w:r>
      <w:r w:rsidR="00FA6A88">
        <w:t>’</w:t>
      </w:r>
      <w:r w:rsidRPr="00B877BC">
        <w:t>est-ce pas</w:t>
      </w:r>
      <w:r w:rsidR="00FA6A88">
        <w:t xml:space="preserve"> ? </w:t>
      </w:r>
      <w:r w:rsidRPr="00B877BC">
        <w:t>Nous y voilà donc</w:t>
      </w:r>
      <w:r w:rsidR="00FA6A88">
        <w:t xml:space="preserve">. </w:t>
      </w:r>
      <w:r w:rsidRPr="00B877BC">
        <w:t>Cette mécanique émotionnelle est inconcevable sans le Pauvre</w:t>
      </w:r>
      <w:r w:rsidR="00FA6A88">
        <w:t xml:space="preserve">, </w:t>
      </w:r>
      <w:r w:rsidRPr="00B877BC">
        <w:t>sans l</w:t>
      </w:r>
      <w:r w:rsidR="00FA6A88">
        <w:t>’</w:t>
      </w:r>
      <w:r w:rsidRPr="00B877BC">
        <w:t>intervention et la perpétuelle présence du pauvre dont je sollicite</w:t>
      </w:r>
      <w:r w:rsidR="00FA6A88">
        <w:t xml:space="preserve">, </w:t>
      </w:r>
      <w:r w:rsidRPr="00B877BC">
        <w:t>par conséquent</w:t>
      </w:r>
      <w:r w:rsidR="00FA6A88">
        <w:t xml:space="preserve">, </w:t>
      </w:r>
      <w:r w:rsidRPr="00B877BC">
        <w:t>le maintien au théâtre et dans les romans</w:t>
      </w:r>
      <w:r w:rsidR="00FA6A88">
        <w:t>.</w:t>
      </w:r>
    </w:p>
    <w:p w14:paraId="30CED4E9" w14:textId="77777777" w:rsidR="00FA6A88" w:rsidRDefault="00A92B34" w:rsidP="00FA6A88">
      <w:r w:rsidRPr="00B877BC">
        <w:t>Le riche</w:t>
      </w:r>
      <w:r w:rsidR="00FA6A88">
        <w:t xml:space="preserve">, </w:t>
      </w:r>
      <w:r w:rsidRPr="00B877BC">
        <w:t>au contraire</w:t>
      </w:r>
      <w:r w:rsidR="00FA6A88">
        <w:t xml:space="preserve">, </w:t>
      </w:r>
      <w:r w:rsidRPr="00B877BC">
        <w:t xml:space="preserve">ne peut prétendre à aucune sorte de </w:t>
      </w:r>
      <w:r w:rsidR="00FA6A88">
        <w:t>« </w:t>
      </w:r>
      <w:r w:rsidRPr="00B877BC">
        <w:t>boisseau</w:t>
      </w:r>
      <w:r w:rsidR="00FA6A88">
        <w:t xml:space="preserve"> ». </w:t>
      </w:r>
      <w:r w:rsidRPr="00B877BC">
        <w:t>Il est impossible à cacher</w:t>
      </w:r>
      <w:r w:rsidR="00FA6A88">
        <w:t xml:space="preserve">, </w:t>
      </w:r>
      <w:r w:rsidRPr="00B877BC">
        <w:t>puisqu</w:t>
      </w:r>
      <w:r w:rsidR="00FA6A88">
        <w:t>’</w:t>
      </w:r>
      <w:r w:rsidRPr="00B877BC">
        <w:t>il est partout chez lui</w:t>
      </w:r>
      <w:r w:rsidR="00FA6A88">
        <w:t xml:space="preserve">. </w:t>
      </w:r>
      <w:r w:rsidRPr="00B877BC">
        <w:t>Il crève l</w:t>
      </w:r>
      <w:r w:rsidR="00FA6A88">
        <w:t>’</w:t>
      </w:r>
      <w:r w:rsidRPr="00B877BC">
        <w:t>œil</w:t>
      </w:r>
      <w:r w:rsidR="00FA6A88">
        <w:t xml:space="preserve">, </w:t>
      </w:r>
      <w:r w:rsidRPr="00B877BC">
        <w:t>il sue son identité par tous ses pores</w:t>
      </w:r>
      <w:r w:rsidR="00FA6A88">
        <w:t xml:space="preserve">, </w:t>
      </w:r>
      <w:r w:rsidRPr="00B877BC">
        <w:t>du moins en littérature</w:t>
      </w:r>
      <w:r w:rsidR="00FA6A88">
        <w:t xml:space="preserve">. </w:t>
      </w:r>
      <w:r w:rsidRPr="00B877BC">
        <w:t>L</w:t>
      </w:r>
      <w:r w:rsidR="00FA6A88">
        <w:t>’</w:t>
      </w:r>
      <w:r w:rsidRPr="00B877BC">
        <w:t>univers le dévisage et Dieu même est te</w:t>
      </w:r>
      <w:r w:rsidRPr="00B877BC">
        <w:t>l</w:t>
      </w:r>
      <w:r w:rsidRPr="00B877BC">
        <w:t xml:space="preserve">lement embarrassé pour lui fabriquer un rôle dans ses </w:t>
      </w:r>
      <w:r w:rsidRPr="00B877BC">
        <w:rPr>
          <w:i/>
          <w:iCs/>
        </w:rPr>
        <w:t>Mystères</w:t>
      </w:r>
      <w:r w:rsidRPr="00B877BC">
        <w:t xml:space="preserve"> qu</w:t>
      </w:r>
      <w:r w:rsidR="00FA6A88">
        <w:t>’</w:t>
      </w:r>
      <w:r w:rsidRPr="00B877BC">
        <w:t>il a dû lui abandonner les pratiques vieillottes et négligeables de la bienfaisance</w:t>
      </w:r>
      <w:r w:rsidR="00FA6A88">
        <w:t>.</w:t>
      </w:r>
    </w:p>
    <w:p w14:paraId="444065CC" w14:textId="77777777" w:rsidR="00FA6A88" w:rsidRDefault="00A92B34" w:rsidP="00FA6A88">
      <w:r w:rsidRPr="00B877BC">
        <w:t>Si donc il est nécessaire et même tout à fait urgent de ma</w:t>
      </w:r>
      <w:r w:rsidRPr="00B877BC">
        <w:t>s</w:t>
      </w:r>
      <w:r w:rsidRPr="00B877BC">
        <w:t>sacrer</w:t>
      </w:r>
      <w:r w:rsidR="00FA6A88">
        <w:t xml:space="preserve">, </w:t>
      </w:r>
      <w:r w:rsidRPr="00B877BC">
        <w:t>j</w:t>
      </w:r>
      <w:r w:rsidR="00FA6A88">
        <w:t>’</w:t>
      </w:r>
      <w:r w:rsidRPr="00B877BC">
        <w:t>ose ouvrir le propos d</w:t>
      </w:r>
      <w:r w:rsidR="00FA6A88">
        <w:t>’</w:t>
      </w:r>
      <w:r w:rsidRPr="00B877BC">
        <w:t xml:space="preserve">une sélection </w:t>
      </w:r>
      <w:proofErr w:type="spellStart"/>
      <w:r w:rsidRPr="00B877BC">
        <w:t>préambulatoire</w:t>
      </w:r>
      <w:proofErr w:type="spellEnd"/>
      <w:r w:rsidR="00FA6A88">
        <w:t xml:space="preserve">, </w:t>
      </w:r>
      <w:r w:rsidRPr="00B877BC">
        <w:t>d</w:t>
      </w:r>
      <w:r w:rsidR="00FA6A88">
        <w:t>’</w:t>
      </w:r>
      <w:r w:rsidRPr="00B877BC">
        <w:t>une concluante et irréfragable vérification des individus</w:t>
      </w:r>
      <w:r w:rsidR="00FA6A88">
        <w:t>.</w:t>
      </w:r>
    </w:p>
    <w:p w14:paraId="6589A403" w14:textId="77777777" w:rsidR="00FA6A88" w:rsidRDefault="00FA6A88" w:rsidP="00FA6A88">
      <w:r>
        <w:t>— </w:t>
      </w:r>
      <w:r w:rsidR="00A92B34" w:rsidRPr="00B877BC">
        <w:t>L</w:t>
      </w:r>
      <w:r>
        <w:t>’</w:t>
      </w:r>
      <w:r w:rsidR="00A92B34" w:rsidRPr="00B877BC">
        <w:t>anthropométrie des âmes</w:t>
      </w:r>
      <w:r>
        <w:t xml:space="preserve">, </w:t>
      </w:r>
      <w:r w:rsidR="00A92B34" w:rsidRPr="00B877BC">
        <w:t>alors</w:t>
      </w:r>
      <w:r>
        <w:t xml:space="preserve">, </w:t>
      </w:r>
      <w:r w:rsidR="00A92B34" w:rsidRPr="00B877BC">
        <w:t>précisa le psychologue qui s</w:t>
      </w:r>
      <w:r>
        <w:t>’</w:t>
      </w:r>
      <w:r w:rsidR="00A92B34" w:rsidRPr="00B877BC">
        <w:t>embêtait ferme</w:t>
      </w:r>
      <w:r>
        <w:t>.</w:t>
      </w:r>
    </w:p>
    <w:p w14:paraId="1D2D8838" w14:textId="77777777" w:rsidR="00FA6A88" w:rsidRDefault="00FA6A88" w:rsidP="00FA6A88">
      <w:r>
        <w:t>— </w:t>
      </w:r>
      <w:r w:rsidR="00A92B34" w:rsidRPr="00B877BC">
        <w:t>Ce chien de mot ou tout autre qui vous conviendra</w:t>
      </w:r>
      <w:r>
        <w:t xml:space="preserve">, </w:t>
      </w:r>
      <w:r w:rsidR="00A92B34" w:rsidRPr="00B877BC">
        <w:t>j</w:t>
      </w:r>
      <w:r>
        <w:t>’</w:t>
      </w:r>
      <w:r w:rsidR="00A92B34" w:rsidRPr="00B877BC">
        <w:t>y consens</w:t>
      </w:r>
      <w:r>
        <w:t xml:space="preserve">. </w:t>
      </w:r>
      <w:r w:rsidR="00A92B34" w:rsidRPr="00B877BC">
        <w:t>Mais</w:t>
      </w:r>
      <w:r>
        <w:t xml:space="preserve">, </w:t>
      </w:r>
      <w:r w:rsidR="00A92B34" w:rsidRPr="00B877BC">
        <w:t>de toutes manières</w:t>
      </w:r>
      <w:r>
        <w:t xml:space="preserve">, </w:t>
      </w:r>
      <w:r w:rsidR="00A92B34" w:rsidRPr="00B877BC">
        <w:t>il faudrait le crible de Dieu</w:t>
      </w:r>
      <w:r>
        <w:t xml:space="preserve">, </w:t>
      </w:r>
      <w:r w:rsidR="00A92B34" w:rsidRPr="00B877BC">
        <w:t>car je veux bien que le Diable m</w:t>
      </w:r>
      <w:r>
        <w:t>’</w:t>
      </w:r>
      <w:r w:rsidR="00A92B34" w:rsidRPr="00B877BC">
        <w:t>emporte si quelqu</w:t>
      </w:r>
      <w:r>
        <w:t>’</w:t>
      </w:r>
      <w:r w:rsidR="00A92B34" w:rsidRPr="00B877BC">
        <w:t>un</w:t>
      </w:r>
      <w:r>
        <w:t xml:space="preserve">, </w:t>
      </w:r>
      <w:r w:rsidR="00A92B34" w:rsidRPr="00B877BC">
        <w:t>ici ou ailleurs</w:t>
      </w:r>
      <w:r>
        <w:t xml:space="preserve">, </w:t>
      </w:r>
      <w:r w:rsidR="00A92B34" w:rsidRPr="00B877BC">
        <w:t>a le pouvoir de se délivrer à lui-même un passeport quelque peu valable</w:t>
      </w:r>
      <w:r>
        <w:t>.</w:t>
      </w:r>
    </w:p>
    <w:p w14:paraId="13F6CF7A" w14:textId="59F8D7C8" w:rsidR="00FA6A88" w:rsidRDefault="00A92B34" w:rsidP="00FA6A88">
      <w:r w:rsidRPr="00B877BC">
        <w:t xml:space="preserve">Nul ne sait son propre </w:t>
      </w:r>
      <w:r w:rsidRPr="00B877BC">
        <w:rPr>
          <w:i/>
          <w:iCs/>
        </w:rPr>
        <w:t>nom</w:t>
      </w:r>
      <w:r w:rsidR="00FA6A88">
        <w:t xml:space="preserve">, </w:t>
      </w:r>
      <w:r w:rsidRPr="00B877BC">
        <w:t>nul ne connaît sa propre face</w:t>
      </w:r>
      <w:r w:rsidR="00FA6A88">
        <w:t xml:space="preserve">, </w:t>
      </w:r>
      <w:r w:rsidRPr="00B877BC">
        <w:t>parce que nul ne sait de quel personnage mystérieux</w:t>
      </w:r>
      <w:r w:rsidR="00FA6A88">
        <w:t xml:space="preserve"> – </w:t>
      </w:r>
      <w:r w:rsidRPr="00B877BC">
        <w:t xml:space="preserve">et </w:t>
      </w:r>
      <w:r w:rsidR="00C17362" w:rsidRPr="00B877BC">
        <w:t>peut</w:t>
      </w:r>
      <w:r w:rsidR="00C17362">
        <w:t>-</w:t>
      </w:r>
      <w:r w:rsidRPr="00B877BC">
        <w:t>être mangé des vers</w:t>
      </w:r>
      <w:r w:rsidR="00FA6A88">
        <w:t xml:space="preserve">, – </w:t>
      </w:r>
      <w:r w:rsidRPr="00B877BC">
        <w:t xml:space="preserve">il tient </w:t>
      </w:r>
      <w:r w:rsidRPr="00B877BC">
        <w:rPr>
          <w:i/>
          <w:iCs/>
        </w:rPr>
        <w:t>essentiellement</w:t>
      </w:r>
      <w:r w:rsidRPr="00B877BC">
        <w:t xml:space="preserve"> la place</w:t>
      </w:r>
      <w:r w:rsidR="00FA6A88">
        <w:t>.</w:t>
      </w:r>
    </w:p>
    <w:p w14:paraId="45DDCC78" w14:textId="77777777" w:rsidR="00FA6A88" w:rsidRDefault="00FA6A88" w:rsidP="00FA6A88">
      <w:pPr>
        <w:pStyle w:val="Etoile"/>
      </w:pPr>
      <w:r>
        <w:t>* * *</w:t>
      </w:r>
    </w:p>
    <w:p w14:paraId="71C1793B" w14:textId="77777777" w:rsidR="00FA6A88" w:rsidRDefault="00FA6A88" w:rsidP="00FA6A88">
      <w:r>
        <w:t>— </w:t>
      </w:r>
      <w:r w:rsidR="00A92B34" w:rsidRPr="00B877BC">
        <w:t>Vous vous fichez de nous</w:t>
      </w:r>
      <w:r>
        <w:t xml:space="preserve">, </w:t>
      </w:r>
      <w:proofErr w:type="spellStart"/>
      <w:r w:rsidR="00A92B34" w:rsidRPr="00B877BC">
        <w:t>Apémantus</w:t>
      </w:r>
      <w:proofErr w:type="spellEnd"/>
      <w:r>
        <w:t xml:space="preserve">, </w:t>
      </w:r>
      <w:r w:rsidR="00A92B34" w:rsidRPr="00B877BC">
        <w:t>intervint alors madame du Fondement</w:t>
      </w:r>
      <w:r>
        <w:t xml:space="preserve">. </w:t>
      </w:r>
      <w:r w:rsidR="00A92B34" w:rsidRPr="00B877BC">
        <w:t>Vous nous aviez promis une histoire</w:t>
      </w:r>
      <w:r>
        <w:t>.</w:t>
      </w:r>
    </w:p>
    <w:p w14:paraId="1DC86023" w14:textId="77777777" w:rsidR="00FA6A88" w:rsidRDefault="00FA6A88" w:rsidP="00FA6A88">
      <w:r>
        <w:lastRenderedPageBreak/>
        <w:t>— </w:t>
      </w:r>
      <w:r w:rsidR="00A92B34" w:rsidRPr="00B877BC">
        <w:t>Vous y tenez donc</w:t>
      </w:r>
      <w:r>
        <w:t xml:space="preserve">. </w:t>
      </w:r>
      <w:r w:rsidR="00A92B34" w:rsidRPr="00B877BC">
        <w:t>Soit</w:t>
      </w:r>
      <w:r>
        <w:t>.</w:t>
      </w:r>
    </w:p>
    <w:p w14:paraId="0E677491" w14:textId="77777777" w:rsidR="00FA6A88" w:rsidRDefault="00FA6A88" w:rsidP="00FA6A88">
      <w:r>
        <w:t>« </w:t>
      </w:r>
      <w:r w:rsidR="00A92B34" w:rsidRPr="00B877BC">
        <w:t>Un homme riche avait deux fils</w:t>
      </w:r>
      <w:r>
        <w:t xml:space="preserve">. </w:t>
      </w:r>
      <w:r w:rsidR="00A92B34" w:rsidRPr="00B877BC">
        <w:t>Le plus jeune dit à son père</w:t>
      </w:r>
      <w:r>
        <w:t> :</w:t>
      </w:r>
    </w:p>
    <w:p w14:paraId="50957F05" w14:textId="77777777" w:rsidR="00FA6A88" w:rsidRDefault="00FA6A88" w:rsidP="00FA6A88">
      <w:r>
        <w:t>» — </w:t>
      </w:r>
      <w:r w:rsidR="00A92B34" w:rsidRPr="00B877BC">
        <w:t>Mon père</w:t>
      </w:r>
      <w:r>
        <w:t xml:space="preserve">, </w:t>
      </w:r>
      <w:r w:rsidR="00A92B34" w:rsidRPr="00B877BC">
        <w:t>donne-moi la part de bien qui doit me rev</w:t>
      </w:r>
      <w:r w:rsidR="00A92B34" w:rsidRPr="00B877BC">
        <w:t>e</w:t>
      </w:r>
      <w:r w:rsidR="00A92B34" w:rsidRPr="00B877BC">
        <w:t>nir</w:t>
      </w:r>
      <w:r>
        <w:t>.</w:t>
      </w:r>
    </w:p>
    <w:p w14:paraId="572CFF02" w14:textId="77777777" w:rsidR="00FA6A88" w:rsidRDefault="00FA6A88" w:rsidP="00FA6A88">
      <w:r>
        <w:t>» </w:t>
      </w:r>
      <w:r w:rsidR="00A92B34" w:rsidRPr="00B877BC">
        <w:t>Et le père leur partagea son bien</w:t>
      </w:r>
      <w:r>
        <w:t>.</w:t>
      </w:r>
    </w:p>
    <w:p w14:paraId="4D4CFB0C" w14:textId="77777777" w:rsidR="00FA6A88" w:rsidRDefault="00FA6A88" w:rsidP="00FA6A88">
      <w:r>
        <w:t>» </w:t>
      </w:r>
      <w:r w:rsidR="00A92B34" w:rsidRPr="00B877BC">
        <w:t>Peu de jours après</w:t>
      </w:r>
      <w:r>
        <w:t xml:space="preserve">, </w:t>
      </w:r>
      <w:r w:rsidR="00A92B34" w:rsidRPr="00B877BC">
        <w:t>le plus jeune fils ayant rassemblé tout ce qu</w:t>
      </w:r>
      <w:r>
        <w:t>’</w:t>
      </w:r>
      <w:r w:rsidR="00A92B34" w:rsidRPr="00B877BC">
        <w:t>il avait</w:t>
      </w:r>
      <w:r>
        <w:t xml:space="preserve">, </w:t>
      </w:r>
      <w:r w:rsidR="00A92B34" w:rsidRPr="00B877BC">
        <w:t>partit pour une région lointaine</w:t>
      </w:r>
      <w:r>
        <w:t xml:space="preserve">, </w:t>
      </w:r>
      <w:r w:rsidR="00A92B34" w:rsidRPr="00B877BC">
        <w:t>et là</w:t>
      </w:r>
      <w:r>
        <w:t xml:space="preserve">, </w:t>
      </w:r>
      <w:r w:rsidR="00A92B34" w:rsidRPr="00B877BC">
        <w:t>dissipa tout son bien en vivant luxurieusement</w:t>
      </w:r>
      <w:r>
        <w:t>… »</w:t>
      </w:r>
    </w:p>
    <w:p w14:paraId="680FD418" w14:textId="77777777" w:rsidR="00FA6A88" w:rsidRDefault="00FA6A88" w:rsidP="00FA6A88">
      <w:r>
        <w:t>— </w:t>
      </w:r>
      <w:r w:rsidR="00A92B34" w:rsidRPr="00B877BC">
        <w:t>Ah</w:t>
      </w:r>
      <w:r>
        <w:t xml:space="preserve"> ! </w:t>
      </w:r>
      <w:r w:rsidR="00A92B34" w:rsidRPr="00B877BC">
        <w:t>ça</w:t>
      </w:r>
      <w:r>
        <w:t xml:space="preserve">, </w:t>
      </w:r>
      <w:r w:rsidR="00A92B34" w:rsidRPr="00B877BC">
        <w:t>s</w:t>
      </w:r>
      <w:r>
        <w:t>’</w:t>
      </w:r>
      <w:r w:rsidR="00A92B34" w:rsidRPr="00B877BC">
        <w:t>écria impétueusement la petite baronne du Carcan d</w:t>
      </w:r>
      <w:r>
        <w:t>’</w:t>
      </w:r>
      <w:r w:rsidR="00A92B34" w:rsidRPr="00B877BC">
        <w:t>Amour</w:t>
      </w:r>
      <w:r>
        <w:t xml:space="preserve">, </w:t>
      </w:r>
      <w:r w:rsidR="00A92B34" w:rsidRPr="00B877BC">
        <w:t>par qui la mode fut inventée de se décolleter un peu au-dessous du nombril</w:t>
      </w:r>
      <w:r>
        <w:t xml:space="preserve">, </w:t>
      </w:r>
      <w:r w:rsidR="00A92B34" w:rsidRPr="00B877BC">
        <w:t>mais c</w:t>
      </w:r>
      <w:r>
        <w:t>’</w:t>
      </w:r>
      <w:r w:rsidR="00A92B34" w:rsidRPr="00B877BC">
        <w:t>est la parabole de l</w:t>
      </w:r>
      <w:r>
        <w:t>’</w:t>
      </w:r>
      <w:r w:rsidR="00A92B34" w:rsidRPr="00B877BC">
        <w:t>Enfant prodigue qu</w:t>
      </w:r>
      <w:r>
        <w:t>’</w:t>
      </w:r>
      <w:r w:rsidR="00A92B34" w:rsidRPr="00B877BC">
        <w:t>il nous débite</w:t>
      </w:r>
      <w:r>
        <w:t xml:space="preserve">, </w:t>
      </w:r>
      <w:r w:rsidR="00A92B34" w:rsidRPr="00B877BC">
        <w:t>ce monsieur</w:t>
      </w:r>
      <w:r>
        <w:t xml:space="preserve">. </w:t>
      </w:r>
      <w:r w:rsidR="00A92B34" w:rsidRPr="00B877BC">
        <w:t>Il va nous a</w:t>
      </w:r>
      <w:r w:rsidR="00A92B34" w:rsidRPr="00B877BC">
        <w:t>p</w:t>
      </w:r>
      <w:r w:rsidR="00A92B34" w:rsidRPr="00B877BC">
        <w:t>prendre que son héros fut réduit à garder les porcs</w:t>
      </w:r>
      <w:r>
        <w:t xml:space="preserve">, </w:t>
      </w:r>
      <w:r w:rsidR="00A92B34" w:rsidRPr="00B877BC">
        <w:t>en mourant de faim et qu</w:t>
      </w:r>
      <w:r>
        <w:t>’</w:t>
      </w:r>
      <w:r w:rsidR="00A92B34" w:rsidRPr="00B877BC">
        <w:t>un beau jour</w:t>
      </w:r>
      <w:r>
        <w:t xml:space="preserve">, </w:t>
      </w:r>
      <w:r w:rsidR="00A92B34" w:rsidRPr="00B877BC">
        <w:t>las du métier</w:t>
      </w:r>
      <w:r>
        <w:t xml:space="preserve">, </w:t>
      </w:r>
      <w:r w:rsidR="00A92B34" w:rsidRPr="00B877BC">
        <w:t>il revint à la maison de son père</w:t>
      </w:r>
      <w:r>
        <w:t xml:space="preserve">, </w:t>
      </w:r>
      <w:r w:rsidR="00A92B34" w:rsidRPr="00B877BC">
        <w:t>qui se sentit tout ému</w:t>
      </w:r>
      <w:r>
        <w:t xml:space="preserve">, </w:t>
      </w:r>
      <w:r w:rsidR="00A92B34" w:rsidRPr="00B877BC">
        <w:t>le voyant arriver de loin</w:t>
      </w:r>
      <w:r>
        <w:t>.</w:t>
      </w:r>
    </w:p>
    <w:p w14:paraId="7354C276" w14:textId="77777777" w:rsidR="00FA6A88" w:rsidRDefault="00FA6A88" w:rsidP="00FA6A88">
      <w:r>
        <w:t>— </w:t>
      </w:r>
      <w:r w:rsidR="00A92B34" w:rsidRPr="00B877BC">
        <w:t>Hélas</w:t>
      </w:r>
      <w:r>
        <w:t xml:space="preserve"> ! </w:t>
      </w:r>
      <w:r w:rsidR="00A92B34" w:rsidRPr="00B877BC">
        <w:t>non</w:t>
      </w:r>
      <w:r>
        <w:t xml:space="preserve">, </w:t>
      </w:r>
      <w:r w:rsidR="00A92B34" w:rsidRPr="00B877BC">
        <w:t>madame</w:t>
      </w:r>
      <w:r>
        <w:t xml:space="preserve">, </w:t>
      </w:r>
      <w:r w:rsidR="00A92B34" w:rsidRPr="00B877BC">
        <w:t xml:space="preserve">répondit </w:t>
      </w:r>
      <w:proofErr w:type="spellStart"/>
      <w:r w:rsidR="00A92B34" w:rsidRPr="00B877BC">
        <w:t>Apémantus</w:t>
      </w:r>
      <w:proofErr w:type="spellEnd"/>
      <w:r w:rsidR="00A92B34" w:rsidRPr="00B877BC">
        <w:t xml:space="preserve"> d</w:t>
      </w:r>
      <w:r>
        <w:t>’</w:t>
      </w:r>
      <w:r w:rsidR="00A92B34" w:rsidRPr="00B877BC">
        <w:t>une voix très grave</w:t>
      </w:r>
      <w:r>
        <w:t xml:space="preserve">, </w:t>
      </w:r>
      <w:r w:rsidR="00A92B34" w:rsidRPr="00B877BC">
        <w:rPr>
          <w:i/>
          <w:iCs/>
        </w:rPr>
        <w:t>ce</w:t>
      </w:r>
      <w:r w:rsidR="00A92B34" w:rsidRPr="00B877BC">
        <w:t xml:space="preserve"> </w:t>
      </w:r>
      <w:r w:rsidR="00A92B34" w:rsidRPr="00B877BC">
        <w:rPr>
          <w:i/>
          <w:iCs/>
        </w:rPr>
        <w:t>furent</w:t>
      </w:r>
      <w:r w:rsidR="00A92B34" w:rsidRPr="00B877BC">
        <w:t xml:space="preserve"> </w:t>
      </w:r>
      <w:r w:rsidR="00A92B34" w:rsidRPr="00B877BC">
        <w:rPr>
          <w:i/>
          <w:iCs/>
        </w:rPr>
        <w:t>les</w:t>
      </w:r>
      <w:r w:rsidR="00A92B34" w:rsidRPr="00B877BC">
        <w:t xml:space="preserve"> </w:t>
      </w:r>
      <w:r w:rsidR="00A92B34" w:rsidRPr="00B877BC">
        <w:rPr>
          <w:i/>
          <w:iCs/>
        </w:rPr>
        <w:t>cochons</w:t>
      </w:r>
      <w:r w:rsidR="00A92B34" w:rsidRPr="00B877BC">
        <w:t xml:space="preserve"> </w:t>
      </w:r>
      <w:r w:rsidR="00A92B34" w:rsidRPr="00B877BC">
        <w:rPr>
          <w:i/>
          <w:iCs/>
        </w:rPr>
        <w:t>qui</w:t>
      </w:r>
      <w:r w:rsidR="00A92B34" w:rsidRPr="00B877BC">
        <w:t xml:space="preserve"> </w:t>
      </w:r>
      <w:r w:rsidR="00A92B34" w:rsidRPr="00B877BC">
        <w:rPr>
          <w:i/>
          <w:iCs/>
        </w:rPr>
        <w:t>arrivèrent</w:t>
      </w:r>
      <w:r>
        <w:t>…</w:t>
      </w:r>
    </w:p>
    <w:p w14:paraId="5EAE0F0C" w14:textId="77777777" w:rsidR="00FA6A88" w:rsidRDefault="00A92B34" w:rsidP="00FA6A88">
      <w:r w:rsidRPr="00B877BC">
        <w:t>La conversation en était là</w:t>
      </w:r>
      <w:r w:rsidR="00FA6A88">
        <w:t xml:space="preserve">, </w:t>
      </w:r>
      <w:r w:rsidRPr="00B877BC">
        <w:t>lorsque Quelqu</w:t>
      </w:r>
      <w:r w:rsidR="00FA6A88">
        <w:t>’</w:t>
      </w:r>
      <w:r w:rsidRPr="00B877BC">
        <w:t>un qui ne se</w:t>
      </w:r>
      <w:r w:rsidRPr="00B877BC">
        <w:t>n</w:t>
      </w:r>
      <w:r w:rsidRPr="00B877BC">
        <w:t>tait pas bon fit son entrée dans l</w:t>
      </w:r>
      <w:r w:rsidR="00FA6A88">
        <w:t>’</w:t>
      </w:r>
      <w:r w:rsidRPr="00B877BC">
        <w:t>appartement</w:t>
      </w:r>
      <w:r w:rsidR="00FA6A88">
        <w:t>.</w:t>
      </w:r>
    </w:p>
    <w:p w14:paraId="6092148C" w14:textId="15B51331" w:rsidR="00FA6A88" w:rsidRDefault="00A92B34" w:rsidP="00FA6A88">
      <w:pPr>
        <w:pStyle w:val="Titre1"/>
      </w:pPr>
      <w:bookmarkStart w:id="29" w:name="_Toc198811663"/>
      <w:r w:rsidRPr="00B877BC">
        <w:lastRenderedPageBreak/>
        <w:t>XXVI</w:t>
      </w:r>
      <w:r w:rsidRPr="00B877BC">
        <w:br/>
      </w:r>
      <w:r w:rsidRPr="00B877BC">
        <w:br/>
        <w:t>L</w:t>
      </w:r>
      <w:r w:rsidR="00FA6A88">
        <w:t>’</w:t>
      </w:r>
      <w:r w:rsidRPr="00B877BC">
        <w:t>APPEL DU GOUFFRE</w:t>
      </w:r>
      <w:bookmarkEnd w:id="29"/>
      <w:r w:rsidRPr="00B877BC">
        <w:br/>
      </w:r>
    </w:p>
    <w:p w14:paraId="19982ACD" w14:textId="77777777" w:rsidR="00FA6A88" w:rsidRDefault="00FA6A88" w:rsidP="00FA6A88">
      <w:r w:rsidRPr="00E67E99">
        <w:rPr>
          <w:rStyle w:val="Taille-1Caracteres"/>
        </w:rPr>
        <w:t>(</w:t>
      </w:r>
      <w:r w:rsidR="00A92B34" w:rsidRPr="00E67E99">
        <w:rPr>
          <w:rStyle w:val="Taille-1Caracteres"/>
          <w:i/>
          <w:iCs/>
        </w:rPr>
        <w:t>Extrait</w:t>
      </w:r>
      <w:r w:rsidR="00A92B34" w:rsidRPr="00E67E99">
        <w:rPr>
          <w:rStyle w:val="Taille-1Caracteres"/>
        </w:rPr>
        <w:t xml:space="preserve"> </w:t>
      </w:r>
      <w:r w:rsidR="00A92B34" w:rsidRPr="00E67E99">
        <w:rPr>
          <w:rStyle w:val="Taille-1Caracteres"/>
          <w:i/>
          <w:iCs/>
        </w:rPr>
        <w:t>de</w:t>
      </w:r>
      <w:r w:rsidR="00A92B34" w:rsidRPr="00E67E99">
        <w:rPr>
          <w:rStyle w:val="Taille-1Caracteres"/>
        </w:rPr>
        <w:t xml:space="preserve"> </w:t>
      </w:r>
      <w:r w:rsidRPr="00E67E99">
        <w:rPr>
          <w:rStyle w:val="Taille-1Caracteres"/>
        </w:rPr>
        <w:t>« </w:t>
      </w:r>
      <w:r w:rsidR="00A92B34" w:rsidRPr="00E67E99">
        <w:rPr>
          <w:rStyle w:val="Taille-1Caracteres"/>
        </w:rPr>
        <w:t>la Femme Pauvre</w:t>
      </w:r>
      <w:r w:rsidRPr="00E67E99">
        <w:rPr>
          <w:rStyle w:val="Taille-1Caracteres"/>
        </w:rPr>
        <w:t> »)</w:t>
      </w:r>
    </w:p>
    <w:p w14:paraId="311D7768" w14:textId="77777777" w:rsidR="00FA6A88" w:rsidRDefault="00A92B34" w:rsidP="00FA6A88">
      <w:pPr>
        <w:jc w:val="right"/>
      </w:pPr>
      <w:r w:rsidRPr="00FA6A88">
        <w:rPr>
          <w:i/>
          <w:iCs/>
        </w:rPr>
        <w:t xml:space="preserve">À André </w:t>
      </w:r>
      <w:proofErr w:type="spellStart"/>
      <w:r w:rsidRPr="00FA6A88">
        <w:rPr>
          <w:i/>
          <w:iCs/>
        </w:rPr>
        <w:t>Roullet</w:t>
      </w:r>
      <w:proofErr w:type="spellEnd"/>
      <w:r w:rsidR="00FA6A88" w:rsidRPr="00FA6A88">
        <w:rPr>
          <w:i/>
          <w:iCs/>
        </w:rPr>
        <w:t>.</w:t>
      </w:r>
    </w:p>
    <w:p w14:paraId="471E655D" w14:textId="77777777" w:rsidR="00FA6A88" w:rsidRDefault="00A92B34" w:rsidP="00FA6A88">
      <w:r w:rsidRPr="00E67E99">
        <w:rPr>
          <w:rStyle w:val="Taille-1Caracteres"/>
        </w:rPr>
        <w:t xml:space="preserve">Ne prostituas </w:t>
      </w:r>
      <w:proofErr w:type="spellStart"/>
      <w:r w:rsidRPr="00E67E99">
        <w:rPr>
          <w:rStyle w:val="Taille-1Caracteres"/>
        </w:rPr>
        <w:t>filiam</w:t>
      </w:r>
      <w:proofErr w:type="spellEnd"/>
      <w:r w:rsidRPr="00E67E99">
        <w:rPr>
          <w:rStyle w:val="Taille-1Caracteres"/>
        </w:rPr>
        <w:t xml:space="preserve"> </w:t>
      </w:r>
      <w:proofErr w:type="spellStart"/>
      <w:r w:rsidRPr="00E67E99">
        <w:rPr>
          <w:rStyle w:val="Taille-1Caracteres"/>
        </w:rPr>
        <w:t>tuam</w:t>
      </w:r>
      <w:proofErr w:type="spellEnd"/>
      <w:r w:rsidR="00FA6A88" w:rsidRPr="00E67E99">
        <w:rPr>
          <w:rStyle w:val="Taille-1Caracteres"/>
        </w:rPr>
        <w:t xml:space="preserve">, </w:t>
      </w:r>
      <w:r w:rsidRPr="00E67E99">
        <w:rPr>
          <w:rStyle w:val="Taille-1Caracteres"/>
        </w:rPr>
        <w:t xml:space="preserve">ne </w:t>
      </w:r>
      <w:proofErr w:type="spellStart"/>
      <w:r w:rsidRPr="00E67E99">
        <w:rPr>
          <w:rStyle w:val="Taille-1Caracteres"/>
        </w:rPr>
        <w:t>contaminetur</w:t>
      </w:r>
      <w:proofErr w:type="spellEnd"/>
      <w:r w:rsidRPr="00E67E99">
        <w:rPr>
          <w:rStyle w:val="Taille-1Caracteres"/>
        </w:rPr>
        <w:t xml:space="preserve"> terra</w:t>
      </w:r>
      <w:r w:rsidR="00FA6A88" w:rsidRPr="00E67E99">
        <w:rPr>
          <w:rStyle w:val="Taille-1Caracteres"/>
        </w:rPr>
        <w:t xml:space="preserve">, </w:t>
      </w:r>
      <w:r w:rsidRPr="00E67E99">
        <w:rPr>
          <w:rStyle w:val="Taille-1Caracteres"/>
        </w:rPr>
        <w:t xml:space="preserve">et </w:t>
      </w:r>
      <w:proofErr w:type="spellStart"/>
      <w:r w:rsidRPr="00E67E99">
        <w:rPr>
          <w:rStyle w:val="Taille-1Caracteres"/>
        </w:rPr>
        <w:t>impleatur</w:t>
      </w:r>
      <w:proofErr w:type="spellEnd"/>
      <w:r w:rsidRPr="00E67E99">
        <w:rPr>
          <w:rStyle w:val="Taille-1Caracteres"/>
        </w:rPr>
        <w:t xml:space="preserve"> </w:t>
      </w:r>
      <w:proofErr w:type="spellStart"/>
      <w:r w:rsidRPr="00E67E99">
        <w:rPr>
          <w:rStyle w:val="Taille-1Caracteres"/>
        </w:rPr>
        <w:t>piaculo</w:t>
      </w:r>
      <w:proofErr w:type="spellEnd"/>
      <w:r w:rsidR="007C2CB5">
        <w:rPr>
          <w:rStyle w:val="Appelnotedebasdep"/>
          <w:szCs w:val="28"/>
        </w:rPr>
        <w:footnoteReference w:id="3"/>
      </w:r>
      <w:r w:rsidR="00FA6A88" w:rsidRPr="00E67E99">
        <w:rPr>
          <w:rStyle w:val="Taille-1Caracteres"/>
        </w:rPr>
        <w:t>.</w:t>
      </w:r>
    </w:p>
    <w:p w14:paraId="11B0CBF4" w14:textId="77777777" w:rsidR="00FA6A88" w:rsidRDefault="00A92B34" w:rsidP="00FA6A88">
      <w:pPr>
        <w:jc w:val="right"/>
      </w:pPr>
      <w:proofErr w:type="spellStart"/>
      <w:r w:rsidRPr="00E67E99">
        <w:rPr>
          <w:rStyle w:val="Taille-1Caracteres"/>
          <w:i/>
          <w:iCs/>
        </w:rPr>
        <w:t>Levitic</w:t>
      </w:r>
      <w:proofErr w:type="spellEnd"/>
      <w:r w:rsidR="00FA6A88" w:rsidRPr="00E67E99">
        <w:rPr>
          <w:rStyle w:val="Taille-1Caracteres"/>
        </w:rPr>
        <w:t xml:space="preserve">. </w:t>
      </w:r>
      <w:r w:rsidRPr="00E67E99">
        <w:rPr>
          <w:rStyle w:val="Taille-1Caracteres"/>
        </w:rPr>
        <w:t>XIX</w:t>
      </w:r>
      <w:r w:rsidR="00FA6A88" w:rsidRPr="00E67E99">
        <w:rPr>
          <w:rStyle w:val="Taille-1Caracteres"/>
        </w:rPr>
        <w:t xml:space="preserve">, </w:t>
      </w:r>
      <w:r w:rsidRPr="00E67E99">
        <w:rPr>
          <w:rStyle w:val="Taille-1Caracteres"/>
        </w:rPr>
        <w:t>29</w:t>
      </w:r>
      <w:r w:rsidR="00FA6A88" w:rsidRPr="00E67E99">
        <w:rPr>
          <w:rStyle w:val="Taille-1Caracteres"/>
        </w:rPr>
        <w:t>.</w:t>
      </w:r>
    </w:p>
    <w:p w14:paraId="2BAEDCB5" w14:textId="77777777" w:rsidR="00FA6A88" w:rsidRDefault="00A92B34" w:rsidP="00FA6A88">
      <w:r w:rsidRPr="00B877BC">
        <w:t>L</w:t>
      </w:r>
      <w:r w:rsidR="00FA6A88">
        <w:t>’</w:t>
      </w:r>
      <w:r w:rsidRPr="00B877BC">
        <w:t>habitacle était sinistre</w:t>
      </w:r>
      <w:r w:rsidR="00FA6A88">
        <w:t>.</w:t>
      </w:r>
    </w:p>
    <w:p w14:paraId="70220C37" w14:textId="77777777" w:rsidR="00FA6A88" w:rsidRDefault="00A92B34" w:rsidP="00FA6A88">
      <w:r w:rsidRPr="00B877BC">
        <w:t>C</w:t>
      </w:r>
      <w:r w:rsidR="00FA6A88">
        <w:t>’</w:t>
      </w:r>
      <w:r w:rsidRPr="00B877BC">
        <w:t>était la noire misère parisienne attifée de son mensonge</w:t>
      </w:r>
      <w:r w:rsidR="00FA6A88">
        <w:t xml:space="preserve">, </w:t>
      </w:r>
      <w:r w:rsidRPr="00B877BC">
        <w:t>l</w:t>
      </w:r>
      <w:r w:rsidR="00FA6A88">
        <w:t>’</w:t>
      </w:r>
      <w:r w:rsidRPr="00B877BC">
        <w:t>odieux bric-à-brac d</w:t>
      </w:r>
      <w:r w:rsidR="00FA6A88">
        <w:t>’</w:t>
      </w:r>
      <w:r w:rsidRPr="00B877BC">
        <w:t>une ancienne aisance d</w:t>
      </w:r>
      <w:r w:rsidR="00FA6A88">
        <w:t>’</w:t>
      </w:r>
      <w:r w:rsidRPr="00B877BC">
        <w:t>ouvriers bourgeois lentement démeublés par la noce et les fringales</w:t>
      </w:r>
      <w:r w:rsidR="00FA6A88">
        <w:t>.</w:t>
      </w:r>
    </w:p>
    <w:p w14:paraId="3A23D3FF" w14:textId="77777777" w:rsidR="00FA6A88" w:rsidRDefault="00A92B34" w:rsidP="00FA6A88">
      <w:r w:rsidRPr="00B877BC">
        <w:t>D</w:t>
      </w:r>
      <w:r w:rsidR="00FA6A88">
        <w:t>’</w:t>
      </w:r>
      <w:r w:rsidRPr="00B877BC">
        <w:t>abord</w:t>
      </w:r>
      <w:r w:rsidR="00FA6A88">
        <w:t xml:space="preserve">, </w:t>
      </w:r>
      <w:r w:rsidRPr="00B877BC">
        <w:t>un grand lit napoléonien qui avait pu être beau en 1810</w:t>
      </w:r>
      <w:r w:rsidR="00FA6A88">
        <w:t xml:space="preserve">, </w:t>
      </w:r>
      <w:r w:rsidRPr="00B877BC">
        <w:t>mais dont les cuivres dédorés depuis les Cent-Jours</w:t>
      </w:r>
      <w:r w:rsidR="00FA6A88">
        <w:t xml:space="preserve">, </w:t>
      </w:r>
      <w:r w:rsidRPr="00B877BC">
        <w:t>le vernis absent</w:t>
      </w:r>
      <w:r w:rsidR="00FA6A88">
        <w:t xml:space="preserve">, </w:t>
      </w:r>
      <w:r w:rsidRPr="00B877BC">
        <w:t>les roulettes percluses</w:t>
      </w:r>
      <w:r w:rsidR="00FA6A88">
        <w:t xml:space="preserve">, </w:t>
      </w:r>
      <w:r w:rsidRPr="00B877BC">
        <w:t>les pieds eux-mêmes l</w:t>
      </w:r>
      <w:r w:rsidRPr="00B877BC">
        <w:t>a</w:t>
      </w:r>
      <w:r w:rsidRPr="00B877BC">
        <w:t>mentablement rapiécés et les éraflures sans nombre attestaient la décrépitude</w:t>
      </w:r>
      <w:r w:rsidR="00FA6A88">
        <w:t>.</w:t>
      </w:r>
    </w:p>
    <w:p w14:paraId="13E2D84D" w14:textId="77777777" w:rsidR="00FA6A88" w:rsidRDefault="00A92B34" w:rsidP="00FA6A88">
      <w:r w:rsidRPr="00B877BC">
        <w:t>Cette couche sans délices</w:t>
      </w:r>
      <w:r w:rsidR="00FA6A88">
        <w:t xml:space="preserve">, </w:t>
      </w:r>
      <w:r w:rsidRPr="00B877BC">
        <w:t>à peine garnie d</w:t>
      </w:r>
      <w:r w:rsidR="00FA6A88">
        <w:t>’</w:t>
      </w:r>
      <w:r w:rsidRPr="00B877BC">
        <w:t>un matelas équivoque et d</w:t>
      </w:r>
      <w:r w:rsidR="00FA6A88">
        <w:t>’</w:t>
      </w:r>
      <w:r w:rsidRPr="00B877BC">
        <w:t>une paire de draps</w:t>
      </w:r>
      <w:r w:rsidR="00FA6A88">
        <w:t xml:space="preserve">] </w:t>
      </w:r>
      <w:r w:rsidRPr="00B877BC">
        <w:t xml:space="preserve">sales inhabilement </w:t>
      </w:r>
      <w:r w:rsidRPr="00B877BC">
        <w:lastRenderedPageBreak/>
        <w:t>dissim</w:t>
      </w:r>
      <w:r w:rsidRPr="00B877BC">
        <w:t>u</w:t>
      </w:r>
      <w:r w:rsidRPr="00B877BC">
        <w:t>lés sous une courte-pointe gélatineuse</w:t>
      </w:r>
      <w:r w:rsidR="00FA6A88">
        <w:t xml:space="preserve">, </w:t>
      </w:r>
      <w:r w:rsidRPr="00B877BC">
        <w:t>avait dû crever sous elle trois générations de déménageurs</w:t>
      </w:r>
      <w:r w:rsidR="00FA6A88">
        <w:t>.</w:t>
      </w:r>
    </w:p>
    <w:p w14:paraId="4C5C99A1" w14:textId="77777777" w:rsidR="00FA6A88" w:rsidRDefault="00A92B34" w:rsidP="00FA6A88">
      <w:r w:rsidRPr="00B877BC">
        <w:t>Dans l</w:t>
      </w:r>
      <w:r w:rsidR="00FA6A88">
        <w:t>’</w:t>
      </w:r>
      <w:r w:rsidRPr="00B877BC">
        <w:t>ombre de ce monument</w:t>
      </w:r>
      <w:r w:rsidR="00FA6A88">
        <w:t xml:space="preserve">, </w:t>
      </w:r>
      <w:r w:rsidRPr="00B877BC">
        <w:t>qui remplissait le tiers de la mansarde</w:t>
      </w:r>
      <w:r w:rsidR="00FA6A88">
        <w:t xml:space="preserve">, </w:t>
      </w:r>
      <w:r w:rsidRPr="00B877BC">
        <w:t>s</w:t>
      </w:r>
      <w:r w:rsidR="00FA6A88">
        <w:t>’</w:t>
      </w:r>
      <w:r w:rsidRPr="00B877BC">
        <w:t>apercevait un autre matelas moucheté par les p</w:t>
      </w:r>
      <w:r w:rsidRPr="00B877BC">
        <w:t>u</w:t>
      </w:r>
      <w:r w:rsidRPr="00B877BC">
        <w:t>naises et noir de crasse</w:t>
      </w:r>
      <w:r w:rsidR="00FA6A88">
        <w:t xml:space="preserve">, </w:t>
      </w:r>
      <w:r w:rsidRPr="00B877BC">
        <w:t>étalé simplement sur le carreau</w:t>
      </w:r>
      <w:r w:rsidR="00FA6A88">
        <w:t>.</w:t>
      </w:r>
    </w:p>
    <w:p w14:paraId="6B8A1AF4" w14:textId="77777777" w:rsidR="00FA6A88" w:rsidRDefault="00A92B34" w:rsidP="00FA6A88">
      <w:r w:rsidRPr="00B877BC">
        <w:t>De l</w:t>
      </w:r>
      <w:r w:rsidR="00FA6A88">
        <w:t>’</w:t>
      </w:r>
      <w:r w:rsidRPr="00B877BC">
        <w:t>autre côté</w:t>
      </w:r>
      <w:r w:rsidR="00FA6A88">
        <w:t xml:space="preserve">, </w:t>
      </w:r>
      <w:r w:rsidRPr="00B877BC">
        <w:t>un vieux voltaire</w:t>
      </w:r>
      <w:r w:rsidR="00FA6A88">
        <w:t xml:space="preserve">, </w:t>
      </w:r>
      <w:r w:rsidRPr="00B877BC">
        <w:t>qu</w:t>
      </w:r>
      <w:r w:rsidR="00FA6A88">
        <w:t>’</w:t>
      </w:r>
      <w:r w:rsidRPr="00B877BC">
        <w:t>on pouvait croire échappé au sac d</w:t>
      </w:r>
      <w:r w:rsidR="00FA6A88">
        <w:t>’</w:t>
      </w:r>
      <w:r w:rsidRPr="00B877BC">
        <w:t>une ville</w:t>
      </w:r>
      <w:r w:rsidR="00FA6A88">
        <w:t xml:space="preserve">, </w:t>
      </w:r>
      <w:r w:rsidRPr="00B877BC">
        <w:t>laissait émigrer ses entrailles de v</w:t>
      </w:r>
      <w:r w:rsidRPr="00B877BC">
        <w:t>a</w:t>
      </w:r>
      <w:r w:rsidRPr="00B877BC">
        <w:t>rech et de fil de fer</w:t>
      </w:r>
      <w:r w:rsidR="00FA6A88">
        <w:t xml:space="preserve">, </w:t>
      </w:r>
      <w:r w:rsidRPr="00B877BC">
        <w:t>malgré l</w:t>
      </w:r>
      <w:r w:rsidR="00FA6A88">
        <w:t>’</w:t>
      </w:r>
      <w:r w:rsidRPr="00B877BC">
        <w:t>hypocrisie presque aimable d</w:t>
      </w:r>
      <w:r w:rsidR="00FA6A88">
        <w:t>’</w:t>
      </w:r>
      <w:r w:rsidRPr="00B877BC">
        <w:t>une loque de tapisserie d</w:t>
      </w:r>
      <w:r w:rsidR="00FA6A88">
        <w:t>’</w:t>
      </w:r>
      <w:r w:rsidRPr="00B877BC">
        <w:t>enfant</w:t>
      </w:r>
      <w:r w:rsidR="00FA6A88">
        <w:t>.</w:t>
      </w:r>
    </w:p>
    <w:p w14:paraId="2023C1C1" w14:textId="401DD431" w:rsidR="00FA6A88" w:rsidRDefault="00A92B34" w:rsidP="00FA6A88">
      <w:r w:rsidRPr="00B877BC">
        <w:t>Auprès de ce meuble</w:t>
      </w:r>
      <w:r w:rsidR="00FA6A88">
        <w:t xml:space="preserve">, </w:t>
      </w:r>
      <w:r w:rsidRPr="00B877BC">
        <w:t>que tous les fripiers avaient refusé d</w:t>
      </w:r>
      <w:r w:rsidR="00FA6A88">
        <w:t>’</w:t>
      </w:r>
      <w:r w:rsidRPr="00B877BC">
        <w:t>acquérir</w:t>
      </w:r>
      <w:r w:rsidR="00FA6A88">
        <w:t xml:space="preserve">, </w:t>
      </w:r>
      <w:r w:rsidRPr="00B877BC">
        <w:t>apparaissait</w:t>
      </w:r>
      <w:r w:rsidR="00FA6A88">
        <w:t xml:space="preserve">, </w:t>
      </w:r>
      <w:r w:rsidRPr="00B877BC">
        <w:t>surmontée de son pot à eau et de sa cuvette</w:t>
      </w:r>
      <w:r w:rsidR="00FA6A88">
        <w:t xml:space="preserve">, </w:t>
      </w:r>
      <w:r w:rsidRPr="00B877BC">
        <w:t xml:space="preserve">une de </w:t>
      </w:r>
      <w:r w:rsidR="00D81B31">
        <w:t>c</w:t>
      </w:r>
      <w:r w:rsidR="00D81B31" w:rsidRPr="00B877BC">
        <w:t xml:space="preserve">es </w:t>
      </w:r>
      <w:r w:rsidRPr="00B877BC">
        <w:t xml:space="preserve">tables minuscules de crapuleux </w:t>
      </w:r>
      <w:proofErr w:type="spellStart"/>
      <w:r w:rsidRPr="00B877BC">
        <w:t>garnos</w:t>
      </w:r>
      <w:proofErr w:type="spellEnd"/>
      <w:r w:rsidRPr="00B877BC">
        <w:t xml:space="preserve"> qui font penser au Jugement dernier</w:t>
      </w:r>
      <w:r w:rsidR="00FA6A88">
        <w:t>.</w:t>
      </w:r>
    </w:p>
    <w:p w14:paraId="4B906ECE" w14:textId="77777777" w:rsidR="00FA6A88" w:rsidRDefault="00A92B34" w:rsidP="00FA6A88">
      <w:r w:rsidRPr="00B877BC">
        <w:t>Enfin</w:t>
      </w:r>
      <w:r w:rsidR="00FA6A88">
        <w:t xml:space="preserve">, </w:t>
      </w:r>
      <w:r w:rsidRPr="00B877BC">
        <w:t>au-devant de l</w:t>
      </w:r>
      <w:r w:rsidR="00FA6A88">
        <w:t>’</w:t>
      </w:r>
      <w:r w:rsidRPr="00B877BC">
        <w:t>unique fenêtre</w:t>
      </w:r>
      <w:r w:rsidR="00FA6A88">
        <w:t xml:space="preserve">, </w:t>
      </w:r>
      <w:r w:rsidRPr="00B877BC">
        <w:t>une autre table ronde en noyer</w:t>
      </w:r>
      <w:r w:rsidR="00FA6A88">
        <w:t xml:space="preserve">, </w:t>
      </w:r>
      <w:r w:rsidRPr="00B877BC">
        <w:t>sans luxe ni équilibre</w:t>
      </w:r>
      <w:r w:rsidR="00FA6A88">
        <w:t xml:space="preserve">, </w:t>
      </w:r>
      <w:r w:rsidRPr="00B877BC">
        <w:t>que le frottement le plus assidu n</w:t>
      </w:r>
      <w:r w:rsidR="00FA6A88">
        <w:t>’</w:t>
      </w:r>
      <w:r w:rsidRPr="00B877BC">
        <w:t>aurait pas fait resplendir</w:t>
      </w:r>
      <w:r w:rsidR="00FA6A88">
        <w:t xml:space="preserve">, </w:t>
      </w:r>
      <w:r w:rsidRPr="00B877BC">
        <w:t>et trois chaises de paille</w:t>
      </w:r>
      <w:r w:rsidR="00FA6A88">
        <w:t xml:space="preserve">, </w:t>
      </w:r>
      <w:r w:rsidRPr="00B877BC">
        <w:t>dont deux presque entièrement défoncées</w:t>
      </w:r>
      <w:r w:rsidR="00FA6A88">
        <w:t>.</w:t>
      </w:r>
    </w:p>
    <w:p w14:paraId="00F77D60" w14:textId="77777777" w:rsidR="00FA6A88" w:rsidRDefault="00A92B34" w:rsidP="00FA6A88">
      <w:r w:rsidRPr="00B877BC">
        <w:t>Le linge</w:t>
      </w:r>
      <w:r w:rsidR="00FA6A88">
        <w:t xml:space="preserve">, </w:t>
      </w:r>
      <w:r w:rsidRPr="00B877BC">
        <w:t>s</w:t>
      </w:r>
      <w:r w:rsidR="00FA6A88">
        <w:t>’</w:t>
      </w:r>
      <w:r w:rsidRPr="00B877BC">
        <w:t>il en restait</w:t>
      </w:r>
      <w:r w:rsidR="00FA6A88">
        <w:t xml:space="preserve">, </w:t>
      </w:r>
      <w:r w:rsidRPr="00B877BC">
        <w:t>devait se fourrer dans une vieille malle poilue et cadenassée sur laquelle s</w:t>
      </w:r>
      <w:r w:rsidR="00FA6A88">
        <w:t>’</w:t>
      </w:r>
      <w:r w:rsidRPr="00B877BC">
        <w:t>asseyaient parfois les visiteurs</w:t>
      </w:r>
      <w:r w:rsidR="00FA6A88">
        <w:t>.</w:t>
      </w:r>
    </w:p>
    <w:p w14:paraId="3470C126" w14:textId="77777777" w:rsidR="00FA6A88" w:rsidRDefault="00A92B34" w:rsidP="00FA6A88">
      <w:r w:rsidRPr="00B877BC">
        <w:t>Tel était le mobilier</w:t>
      </w:r>
      <w:r w:rsidR="00FA6A88">
        <w:t xml:space="preserve">, </w:t>
      </w:r>
      <w:r w:rsidRPr="00B877BC">
        <w:t>assez semblable à beaucoup d</w:t>
      </w:r>
      <w:r w:rsidR="00FA6A88">
        <w:t>’</w:t>
      </w:r>
      <w:r w:rsidRPr="00B877BC">
        <w:t>autres</w:t>
      </w:r>
      <w:r w:rsidR="00FA6A88">
        <w:t xml:space="preserve">, </w:t>
      </w:r>
      <w:r w:rsidRPr="00B877BC">
        <w:t>dans cette joyeuse capitale de la bamboche et du désarroi</w:t>
      </w:r>
      <w:r w:rsidR="00FA6A88">
        <w:t>.</w:t>
      </w:r>
    </w:p>
    <w:p w14:paraId="180C0BC6" w14:textId="77777777" w:rsidR="00FA6A88" w:rsidRDefault="00A92B34" w:rsidP="00FA6A88">
      <w:r w:rsidRPr="00B877BC">
        <w:t>Mais ce qu</w:t>
      </w:r>
      <w:r w:rsidR="00FA6A88">
        <w:t>’</w:t>
      </w:r>
      <w:r w:rsidRPr="00B877BC">
        <w:t>il y avait de particulier et d</w:t>
      </w:r>
      <w:r w:rsidR="00FA6A88">
        <w:t>’</w:t>
      </w:r>
      <w:r w:rsidRPr="00B877BC">
        <w:t>atroce</w:t>
      </w:r>
      <w:r w:rsidR="00FA6A88">
        <w:t xml:space="preserve">, </w:t>
      </w:r>
      <w:r w:rsidRPr="00B877BC">
        <w:t>c</w:t>
      </w:r>
      <w:r w:rsidR="00FA6A88">
        <w:t>’</w:t>
      </w:r>
      <w:r w:rsidRPr="00B877BC">
        <w:t>était la pr</w:t>
      </w:r>
      <w:r w:rsidRPr="00B877BC">
        <w:t>é</w:t>
      </w:r>
      <w:r w:rsidRPr="00B877BC">
        <w:t xml:space="preserve">tention de dignité fière et de </w:t>
      </w:r>
      <w:r w:rsidRPr="00B877BC">
        <w:rPr>
          <w:i/>
          <w:iCs/>
        </w:rPr>
        <w:t>distinction</w:t>
      </w:r>
      <w:r w:rsidRPr="00B877BC">
        <w:t xml:space="preserve"> que l</w:t>
      </w:r>
      <w:r w:rsidR="00FA6A88">
        <w:t>’</w:t>
      </w:r>
      <w:r w:rsidRPr="00B877BC">
        <w:t>habitante du lieu</w:t>
      </w:r>
      <w:r w:rsidR="00FA6A88">
        <w:t xml:space="preserve">, </w:t>
      </w:r>
      <w:r w:rsidRPr="00B877BC">
        <w:t xml:space="preserve">madame </w:t>
      </w:r>
      <w:proofErr w:type="spellStart"/>
      <w:r w:rsidRPr="00B877BC">
        <w:t>Demandon</w:t>
      </w:r>
      <w:proofErr w:type="spellEnd"/>
      <w:r w:rsidR="00FA6A88">
        <w:t xml:space="preserve">, </w:t>
      </w:r>
      <w:r w:rsidRPr="00B877BC">
        <w:t>avait répandue</w:t>
      </w:r>
      <w:r w:rsidR="00FA6A88">
        <w:t xml:space="preserve">, </w:t>
      </w:r>
      <w:r w:rsidRPr="00B877BC">
        <w:t>comme une pommade</w:t>
      </w:r>
      <w:r w:rsidR="00FA6A88">
        <w:t xml:space="preserve">, </w:t>
      </w:r>
      <w:r w:rsidRPr="00B877BC">
        <w:t>sur la moisissure de cet effroyable taudis</w:t>
      </w:r>
      <w:r w:rsidR="00FA6A88">
        <w:t>.</w:t>
      </w:r>
    </w:p>
    <w:p w14:paraId="3D45B7EE" w14:textId="77777777" w:rsidR="00FA6A88" w:rsidRDefault="00A92B34" w:rsidP="00FA6A88">
      <w:r w:rsidRPr="00B877BC">
        <w:lastRenderedPageBreak/>
        <w:t>La cheminée sans feu ni cendres eût pu être mélancolique</w:t>
      </w:r>
      <w:r w:rsidR="00FA6A88">
        <w:t xml:space="preserve">, </w:t>
      </w:r>
      <w:r w:rsidRPr="00B877BC">
        <w:t>malgré sa hideur</w:t>
      </w:r>
      <w:r w:rsidR="00FA6A88">
        <w:t xml:space="preserve">, </w:t>
      </w:r>
      <w:r w:rsidRPr="00B877BC">
        <w:t xml:space="preserve">sans le grotesque encombrement de </w:t>
      </w:r>
      <w:r w:rsidRPr="00B877BC">
        <w:rPr>
          <w:i/>
          <w:iCs/>
        </w:rPr>
        <w:t>souvenirs</w:t>
      </w:r>
      <w:r w:rsidRPr="00B877BC">
        <w:t xml:space="preserve"> et de bibelots infâmes qui la surchargeaient</w:t>
      </w:r>
      <w:r w:rsidR="00FA6A88">
        <w:t>.</w:t>
      </w:r>
    </w:p>
    <w:p w14:paraId="4A5EF335" w14:textId="77777777" w:rsidR="00FA6A88" w:rsidRDefault="00A92B34" w:rsidP="00FA6A88">
      <w:r w:rsidRPr="00B877BC">
        <w:t>On y remarquait de petits globes cylindriques protégeant de petits bouquets de fleurs desséchées</w:t>
      </w:r>
      <w:r w:rsidR="00FA6A88">
        <w:t xml:space="preserve"> ; </w:t>
      </w:r>
      <w:r w:rsidRPr="00B877BC">
        <w:t>un autre petit globe sphérique monté sur une rocaille en béton conchylifère</w:t>
      </w:r>
      <w:r w:rsidR="00FA6A88">
        <w:t xml:space="preserve">, </w:t>
      </w:r>
      <w:r w:rsidRPr="00B877BC">
        <w:t xml:space="preserve">où le spectateur voyait flotter un paysage de </w:t>
      </w:r>
      <w:smartTag w:uri="urn:schemas-microsoft-com:office:smarttags" w:element="PersonName">
        <w:smartTagPr>
          <w:attr w:name="ProductID" w:val="la Suisse"/>
        </w:smartTagPr>
        <w:r w:rsidRPr="00B877BC">
          <w:t>la Suisse</w:t>
        </w:r>
      </w:smartTag>
      <w:r w:rsidRPr="00B877BC">
        <w:t xml:space="preserve"> allemande</w:t>
      </w:r>
      <w:r w:rsidR="00FA6A88">
        <w:t xml:space="preserve"> ; </w:t>
      </w:r>
      <w:r w:rsidRPr="00B877BC">
        <w:t>un assortiment de ces coquillages univalves dans lesquels une orei</w:t>
      </w:r>
      <w:r w:rsidRPr="00B877BC">
        <w:t>l</w:t>
      </w:r>
      <w:r w:rsidRPr="00B877BC">
        <w:t>le poétique peut aisément percevoir le murmure lointain des flots</w:t>
      </w:r>
      <w:r w:rsidR="00FA6A88">
        <w:t xml:space="preserve"> ; </w:t>
      </w:r>
      <w:r w:rsidRPr="00B877BC">
        <w:t>et deux de ces tendres bergers de Florian</w:t>
      </w:r>
      <w:r w:rsidR="00FA6A88">
        <w:t xml:space="preserve">, </w:t>
      </w:r>
      <w:r w:rsidRPr="00B877BC">
        <w:t>mâle et f</w:t>
      </w:r>
      <w:r w:rsidRPr="00B877BC">
        <w:t>e</w:t>
      </w:r>
      <w:r w:rsidRPr="00B877BC">
        <w:t>melle</w:t>
      </w:r>
      <w:r w:rsidR="00FA6A88">
        <w:t xml:space="preserve">, </w:t>
      </w:r>
      <w:r w:rsidRPr="00B877BC">
        <w:t>en porcelaine coloriée</w:t>
      </w:r>
      <w:r w:rsidR="00FA6A88">
        <w:t xml:space="preserve">, </w:t>
      </w:r>
      <w:r w:rsidRPr="00B877BC">
        <w:t>cuits pour la multitude</w:t>
      </w:r>
      <w:r w:rsidR="00FA6A88">
        <w:t xml:space="preserve">, </w:t>
      </w:r>
      <w:r w:rsidRPr="00B877BC">
        <w:t>on ne sait dans quelles manufactures d</w:t>
      </w:r>
      <w:r w:rsidR="00FA6A88">
        <w:t>’</w:t>
      </w:r>
      <w:r w:rsidRPr="00B877BC">
        <w:t>ignominie</w:t>
      </w:r>
      <w:r w:rsidR="00FA6A88">
        <w:t>.</w:t>
      </w:r>
    </w:p>
    <w:p w14:paraId="53188FDD" w14:textId="2DB34C8F" w:rsidR="00FA6A88" w:rsidRDefault="00A92B34" w:rsidP="00FA6A88">
      <w:r w:rsidRPr="00B877BC">
        <w:t>À côté de ces œuvres d</w:t>
      </w:r>
      <w:r w:rsidR="00FA6A88">
        <w:t>’</w:t>
      </w:r>
      <w:r w:rsidRPr="00B877BC">
        <w:t>art se nichaient des images de dév</w:t>
      </w:r>
      <w:r w:rsidRPr="00B877BC">
        <w:t>o</w:t>
      </w:r>
      <w:r w:rsidRPr="00B877BC">
        <w:t>tion</w:t>
      </w:r>
      <w:r w:rsidR="00FA6A88">
        <w:t xml:space="preserve">, </w:t>
      </w:r>
      <w:r w:rsidRPr="00B877BC">
        <w:t>des colombes qui buvaient dans des calices d</w:t>
      </w:r>
      <w:r w:rsidR="00FA6A88">
        <w:t>’</w:t>
      </w:r>
      <w:r w:rsidRPr="00B877BC">
        <w:t>or</w:t>
      </w:r>
      <w:r w:rsidR="00FA6A88">
        <w:t xml:space="preserve">, </w:t>
      </w:r>
      <w:r w:rsidRPr="00B877BC">
        <w:t xml:space="preserve">des anges portant à brassées le </w:t>
      </w:r>
      <w:r w:rsidR="00FA6A88">
        <w:t>« </w:t>
      </w:r>
      <w:r w:rsidRPr="00B877BC">
        <w:t>froment des élus</w:t>
      </w:r>
      <w:r w:rsidR="00FA6A88">
        <w:t xml:space="preserve"> », </w:t>
      </w:r>
      <w:r w:rsidRPr="00B877BC">
        <w:t>des premiers co</w:t>
      </w:r>
      <w:r w:rsidRPr="00B877BC">
        <w:t>m</w:t>
      </w:r>
      <w:r w:rsidRPr="00B877BC">
        <w:t>muniants très frisés tenant des cierges dans du papier à de</w:t>
      </w:r>
      <w:r w:rsidRPr="00B877BC">
        <w:t>n</w:t>
      </w:r>
      <w:r w:rsidRPr="00B877BC">
        <w:t>telle</w:t>
      </w:r>
      <w:r w:rsidR="00FA6A88">
        <w:t xml:space="preserve">, </w:t>
      </w:r>
      <w:r w:rsidRPr="00B877BC">
        <w:t>puis deux ou trois questions du jour</w:t>
      </w:r>
      <w:r w:rsidR="00FA6A88">
        <w:t> : « </w:t>
      </w:r>
      <w:r w:rsidRPr="00B877BC">
        <w:t>où est le chat</w:t>
      </w:r>
      <w:r w:rsidR="00FA6A88">
        <w:t> ? »</w:t>
      </w:r>
      <w:r w:rsidRPr="00B877BC">
        <w:t xml:space="preserve"> </w:t>
      </w:r>
      <w:r w:rsidR="00FA6A88">
        <w:t>« </w:t>
      </w:r>
      <w:r w:rsidR="00D81B31" w:rsidRPr="00B877BC">
        <w:t>o</w:t>
      </w:r>
      <w:r w:rsidR="00D81B31">
        <w:t xml:space="preserve">ù </w:t>
      </w:r>
      <w:r w:rsidR="00D81B31" w:rsidRPr="00B877BC">
        <w:t xml:space="preserve">est </w:t>
      </w:r>
      <w:r w:rsidRPr="00B877BC">
        <w:t>le garde-champêtre</w:t>
      </w:r>
      <w:r w:rsidR="00FA6A88">
        <w:t> ? »</w:t>
      </w:r>
      <w:r w:rsidRPr="00B877BC">
        <w:t xml:space="preserve"> inexplicablement encadrées</w:t>
      </w:r>
      <w:r w:rsidR="00FA6A88">
        <w:t>.</w:t>
      </w:r>
    </w:p>
    <w:p w14:paraId="5FC04D2A" w14:textId="77777777" w:rsidR="00FA6A88" w:rsidRDefault="00A92B34" w:rsidP="00FA6A88">
      <w:r w:rsidRPr="00B877BC">
        <w:t>Enfin des photographies d</w:t>
      </w:r>
      <w:r w:rsidR="00FA6A88">
        <w:t>’</w:t>
      </w:r>
      <w:r w:rsidRPr="00B877BC">
        <w:t>ouvriers</w:t>
      </w:r>
      <w:r w:rsidR="00FA6A88">
        <w:t xml:space="preserve">, </w:t>
      </w:r>
      <w:r w:rsidRPr="00B877BC">
        <w:t>de militaires ou de n</w:t>
      </w:r>
      <w:r w:rsidRPr="00B877BC">
        <w:t>é</w:t>
      </w:r>
      <w:r w:rsidRPr="00B877BC">
        <w:t>gociants</w:t>
      </w:r>
      <w:r w:rsidR="00FA6A88">
        <w:t xml:space="preserve">. </w:t>
      </w:r>
      <w:r w:rsidRPr="00B877BC">
        <w:t>Le nombre était incroyable de ces effigies qui mo</w:t>
      </w:r>
      <w:r w:rsidRPr="00B877BC">
        <w:t>n</w:t>
      </w:r>
      <w:r w:rsidRPr="00B877BC">
        <w:t>taient en pyramide jusqu</w:t>
      </w:r>
      <w:r w:rsidR="00FA6A88">
        <w:t>’</w:t>
      </w:r>
      <w:r w:rsidRPr="00B877BC">
        <w:t>au plafond</w:t>
      </w:r>
      <w:r w:rsidR="00FA6A88">
        <w:t>.</w:t>
      </w:r>
    </w:p>
    <w:p w14:paraId="64C55AD1" w14:textId="77777777" w:rsidR="00FA6A88" w:rsidRDefault="00A92B34" w:rsidP="00FA6A88">
      <w:r w:rsidRPr="00B877BC">
        <w:t>Çà et là</w:t>
      </w:r>
      <w:r w:rsidR="00FA6A88">
        <w:t xml:space="preserve">, </w:t>
      </w:r>
      <w:r w:rsidRPr="00B877BC">
        <w:t>le long des murs</w:t>
      </w:r>
      <w:r w:rsidR="00FA6A88">
        <w:t xml:space="preserve">, </w:t>
      </w:r>
      <w:r w:rsidRPr="00B877BC">
        <w:t>dans les intervalles des guenilles</w:t>
      </w:r>
      <w:r w:rsidR="00FA6A88">
        <w:t xml:space="preserve">, </w:t>
      </w:r>
      <w:r w:rsidRPr="00B877BC">
        <w:t>quelques effrayantes chromolithographies</w:t>
      </w:r>
      <w:r w:rsidR="00FA6A88">
        <w:t xml:space="preserve">, </w:t>
      </w:r>
      <w:r w:rsidRPr="00B877BC">
        <w:t>achetées aux foires ou délivrées par les magasins de confection</w:t>
      </w:r>
      <w:r w:rsidR="00FA6A88">
        <w:t xml:space="preserve">, </w:t>
      </w:r>
      <w:r w:rsidRPr="00B877BC">
        <w:t>étaient appendues</w:t>
      </w:r>
      <w:r w:rsidR="00FA6A88">
        <w:t xml:space="preserve">. </w:t>
      </w:r>
      <w:r w:rsidRPr="00B877BC">
        <w:t xml:space="preserve">La sentimentale </w:t>
      </w:r>
      <w:proofErr w:type="spellStart"/>
      <w:r w:rsidRPr="00B877BC">
        <w:t>Demandon</w:t>
      </w:r>
      <w:proofErr w:type="spellEnd"/>
      <w:r w:rsidRPr="00B877BC">
        <w:t xml:space="preserve"> raffolait de ces horreurs</w:t>
      </w:r>
      <w:r w:rsidR="00FA6A88">
        <w:t>.</w:t>
      </w:r>
    </w:p>
    <w:p w14:paraId="0586C5A2" w14:textId="77777777" w:rsidR="00FA6A88" w:rsidRDefault="00A92B34" w:rsidP="00FA6A88">
      <w:r w:rsidRPr="00B877BC">
        <w:t>Cette gueuse minaudière était une des plus décourageantes incarnations de l</w:t>
      </w:r>
      <w:r w:rsidR="00FA6A88">
        <w:t>’</w:t>
      </w:r>
      <w:r w:rsidRPr="00B877BC">
        <w:t>idiote vanité des femmes</w:t>
      </w:r>
      <w:r w:rsidR="00FA6A88">
        <w:t xml:space="preserve">, </w:t>
      </w:r>
      <w:r w:rsidRPr="00B877BC">
        <w:t xml:space="preserve">et la carie </w:t>
      </w:r>
      <w:r w:rsidRPr="00B877BC">
        <w:lastRenderedPageBreak/>
        <w:t xml:space="preserve">de cet </w:t>
      </w:r>
      <w:r w:rsidR="00FA6A88">
        <w:t>« </w:t>
      </w:r>
      <w:r w:rsidRPr="00B877BC">
        <w:t>os surnuméraire</w:t>
      </w:r>
      <w:r w:rsidR="00FA6A88">
        <w:t xml:space="preserve"> », </w:t>
      </w:r>
      <w:r w:rsidRPr="00B877BC">
        <w:t>suivant l</w:t>
      </w:r>
      <w:r w:rsidR="00FA6A88">
        <w:t>’</w:t>
      </w:r>
      <w:r w:rsidRPr="00B877BC">
        <w:t>expression de Bossuet</w:t>
      </w:r>
      <w:r w:rsidR="00FA6A88">
        <w:t xml:space="preserve">, </w:t>
      </w:r>
      <w:r w:rsidRPr="00B877BC">
        <w:t>aurait fait r</w:t>
      </w:r>
      <w:r w:rsidRPr="00B877BC">
        <w:t>e</w:t>
      </w:r>
      <w:r w:rsidRPr="00B877BC">
        <w:t>culer la peste</w:t>
      </w:r>
      <w:r w:rsidR="00FA6A88">
        <w:t>.</w:t>
      </w:r>
    </w:p>
    <w:p w14:paraId="68FA01D7" w14:textId="77777777" w:rsidR="00FA6A88" w:rsidRDefault="00FA6A88" w:rsidP="00FA6A88">
      <w:pPr>
        <w:pStyle w:val="Etoile"/>
      </w:pPr>
      <w:r>
        <w:t>* * *</w:t>
      </w:r>
    </w:p>
    <w:p w14:paraId="5D0C54E0" w14:textId="77777777" w:rsidR="00FA6A88" w:rsidRDefault="00A92B34" w:rsidP="00FA6A88">
      <w:r w:rsidRPr="00B877BC">
        <w:t>Le matelas gisant par terre était la couche de sa fille</w:t>
      </w:r>
      <w:r w:rsidR="00FA6A88">
        <w:t xml:space="preserve">, </w:t>
      </w:r>
      <w:r w:rsidRPr="00B877BC">
        <w:t>aff</w:t>
      </w:r>
      <w:r w:rsidRPr="00B877BC">
        <w:t>u</w:t>
      </w:r>
      <w:r w:rsidRPr="00B877BC">
        <w:t xml:space="preserve">blée par elle du nom ridicule de </w:t>
      </w:r>
      <w:proofErr w:type="spellStart"/>
      <w:r w:rsidRPr="00B877BC">
        <w:t>Cymodocée</w:t>
      </w:r>
      <w:proofErr w:type="spellEnd"/>
      <w:r w:rsidR="00FA6A88">
        <w:t>.</w:t>
      </w:r>
    </w:p>
    <w:p w14:paraId="3876A9C0" w14:textId="77777777" w:rsidR="00FA6A88" w:rsidRDefault="00A92B34" w:rsidP="00FA6A88">
      <w:r w:rsidRPr="00B877BC">
        <w:t>La pauvre enfant dormait là depuis deux ans que sévissait la noire misère</w:t>
      </w:r>
      <w:r w:rsidR="00FA6A88">
        <w:t xml:space="preserve">. </w:t>
      </w:r>
      <w:r w:rsidRPr="00B877BC">
        <w:t>Elle y dormait en punition de sa résistance à la volonté de la vieille</w:t>
      </w:r>
      <w:r w:rsidR="00FA6A88">
        <w:t xml:space="preserve">, </w:t>
      </w:r>
      <w:r w:rsidRPr="00B877BC">
        <w:t>qui lui avait manigancé vainement des a</w:t>
      </w:r>
      <w:r w:rsidRPr="00B877BC">
        <w:t>f</w:t>
      </w:r>
      <w:r w:rsidRPr="00B877BC">
        <w:t>faires d</w:t>
      </w:r>
      <w:r w:rsidR="00FA6A88">
        <w:t>’</w:t>
      </w:r>
      <w:r w:rsidRPr="00B877BC">
        <w:t>or avec des messieurs très bien</w:t>
      </w:r>
      <w:r w:rsidR="00FA6A88">
        <w:t>.</w:t>
      </w:r>
    </w:p>
    <w:p w14:paraId="2C33B8E5" w14:textId="77777777" w:rsidR="00FA6A88" w:rsidRDefault="00A92B34" w:rsidP="00FA6A88">
      <w:proofErr w:type="spellStart"/>
      <w:r w:rsidRPr="00B877BC">
        <w:t>Cymodocée</w:t>
      </w:r>
      <w:proofErr w:type="spellEnd"/>
      <w:r w:rsidRPr="00B877BC">
        <w:t xml:space="preserve"> </w:t>
      </w:r>
      <w:proofErr w:type="spellStart"/>
      <w:r w:rsidRPr="00B877BC">
        <w:t>Demandon</w:t>
      </w:r>
      <w:proofErr w:type="spellEnd"/>
      <w:r w:rsidRPr="00B877BC">
        <w:t xml:space="preserve"> appartenait à la catégorie de ces êtres touchants et tristes dont la vue ranime la constance des suppliciés</w:t>
      </w:r>
      <w:r w:rsidR="00FA6A88">
        <w:t>.</w:t>
      </w:r>
    </w:p>
    <w:p w14:paraId="22AACDC2" w14:textId="77777777" w:rsidR="00FA6A88" w:rsidRDefault="00A92B34" w:rsidP="00FA6A88">
      <w:r w:rsidRPr="00B877BC">
        <w:t>Elle était plutôt jolie que belle</w:t>
      </w:r>
      <w:r w:rsidR="00FA6A88">
        <w:t xml:space="preserve">, </w:t>
      </w:r>
      <w:r w:rsidRPr="00B877BC">
        <w:t>mais sa haute taille</w:t>
      </w:r>
      <w:r w:rsidR="00FA6A88">
        <w:t xml:space="preserve">, </w:t>
      </w:r>
      <w:r w:rsidRPr="00B877BC">
        <w:t>légèr</w:t>
      </w:r>
      <w:r w:rsidRPr="00B877BC">
        <w:t>e</w:t>
      </w:r>
      <w:r w:rsidRPr="00B877BC">
        <w:t>ment voûtée aux épaules par le poids des mauvais jours</w:t>
      </w:r>
      <w:r w:rsidR="00FA6A88">
        <w:t xml:space="preserve">, </w:t>
      </w:r>
      <w:r w:rsidRPr="00B877BC">
        <w:t>lui donnait un assez grand air</w:t>
      </w:r>
      <w:r w:rsidR="00FA6A88">
        <w:t xml:space="preserve">. </w:t>
      </w:r>
      <w:r w:rsidRPr="00B877BC">
        <w:t>C</w:t>
      </w:r>
      <w:r w:rsidR="00FA6A88">
        <w:t>’</w:t>
      </w:r>
      <w:r w:rsidRPr="00B877BC">
        <w:t>était la seule chose qu</w:t>
      </w:r>
      <w:r w:rsidR="00FA6A88">
        <w:t>’</w:t>
      </w:r>
      <w:r w:rsidRPr="00B877BC">
        <w:t>elle tint de sa mère</w:t>
      </w:r>
      <w:r w:rsidR="00FA6A88">
        <w:t xml:space="preserve">, </w:t>
      </w:r>
      <w:r w:rsidRPr="00B877BC">
        <w:t>dont elle était le repoussoir angélique et qui contrastait avec elle en disparates infinies</w:t>
      </w:r>
      <w:r w:rsidR="00FA6A88">
        <w:t>.</w:t>
      </w:r>
    </w:p>
    <w:p w14:paraId="74E6FC15" w14:textId="77777777" w:rsidR="00FA6A88" w:rsidRDefault="00A92B34" w:rsidP="00FA6A88">
      <w:r w:rsidRPr="00B877BC">
        <w:t>Ses magnifiques cheveux</w:t>
      </w:r>
      <w:r w:rsidR="00FA6A88">
        <w:t xml:space="preserve">, </w:t>
      </w:r>
      <w:r w:rsidRPr="00B877BC">
        <w:t>du noir le plus éclatant</w:t>
      </w:r>
      <w:r w:rsidR="00FA6A88">
        <w:t xml:space="preserve"> ; </w:t>
      </w:r>
      <w:r w:rsidRPr="00B877BC">
        <w:t>ses va</w:t>
      </w:r>
      <w:r w:rsidRPr="00B877BC">
        <w:t>s</w:t>
      </w:r>
      <w:r w:rsidRPr="00B877BC">
        <w:t>tes yeux de gitane captive</w:t>
      </w:r>
      <w:r w:rsidR="00FA6A88">
        <w:t>, « </w:t>
      </w:r>
      <w:r w:rsidRPr="00B877BC">
        <w:t>d</w:t>
      </w:r>
      <w:r w:rsidR="00FA6A88">
        <w:t>’</w:t>
      </w:r>
      <w:r w:rsidRPr="00B877BC">
        <w:t>où semblaient couler des tén</w:t>
      </w:r>
      <w:r w:rsidRPr="00B877BC">
        <w:t>è</w:t>
      </w:r>
      <w:r w:rsidRPr="00B877BC">
        <w:t>bres</w:t>
      </w:r>
      <w:r w:rsidR="00FA6A88">
        <w:t xml:space="preserve"> », </w:t>
      </w:r>
      <w:r w:rsidRPr="00B877BC">
        <w:t>mais où flottait l</w:t>
      </w:r>
      <w:r w:rsidR="00FA6A88">
        <w:t>’</w:t>
      </w:r>
      <w:r w:rsidRPr="00B877BC">
        <w:t>escadre vaincue des Résignations</w:t>
      </w:r>
      <w:r w:rsidR="00FA6A88">
        <w:t xml:space="preserve"> ; </w:t>
      </w:r>
      <w:r w:rsidRPr="00B877BC">
        <w:t>la pâleur douloureuse de son visage enfantin dont les lignes</w:t>
      </w:r>
      <w:r w:rsidR="00FA6A88">
        <w:t xml:space="preserve">, </w:t>
      </w:r>
      <w:r w:rsidRPr="00B877BC">
        <w:t>mod</w:t>
      </w:r>
      <w:r w:rsidRPr="00B877BC">
        <w:t>i</w:t>
      </w:r>
      <w:r w:rsidRPr="00B877BC">
        <w:t>fiées par de très savantes angoisses étaient devenues presque sévères</w:t>
      </w:r>
      <w:r w:rsidR="00FA6A88">
        <w:t xml:space="preserve"> ; </w:t>
      </w:r>
      <w:r w:rsidRPr="00B877BC">
        <w:t xml:space="preserve">enfin la souplesse voluptueuse de ses attitudes et de sa démarche lui avaient valu la réputation de posséder ce que les bourgeois de Paris appellent entre eux une </w:t>
      </w:r>
      <w:r w:rsidRPr="00B877BC">
        <w:rPr>
          <w:i/>
          <w:iCs/>
        </w:rPr>
        <w:t>tournure</w:t>
      </w:r>
      <w:r w:rsidRPr="00B877BC">
        <w:t xml:space="preserve"> </w:t>
      </w:r>
      <w:r w:rsidRPr="00B877BC">
        <w:rPr>
          <w:i/>
          <w:iCs/>
        </w:rPr>
        <w:t>espagnole</w:t>
      </w:r>
      <w:r w:rsidR="00FA6A88">
        <w:t>.</w:t>
      </w:r>
    </w:p>
    <w:p w14:paraId="26A03BCA" w14:textId="77777777" w:rsidR="00FA6A88" w:rsidRDefault="00A92B34" w:rsidP="00FA6A88">
      <w:r w:rsidRPr="00B877BC">
        <w:t>Pauvre Espagnole</w:t>
      </w:r>
      <w:r w:rsidR="00FA6A88">
        <w:t xml:space="preserve">, </w:t>
      </w:r>
      <w:r w:rsidRPr="00B877BC">
        <w:t>singulièrement timide</w:t>
      </w:r>
      <w:r w:rsidR="00FA6A88">
        <w:t xml:space="preserve"> ! </w:t>
      </w:r>
      <w:r w:rsidRPr="00B877BC">
        <w:t>À cause de son sourire</w:t>
      </w:r>
      <w:r w:rsidR="00FA6A88">
        <w:t xml:space="preserve">, </w:t>
      </w:r>
      <w:r w:rsidRPr="00B877BC">
        <w:t>on ne pouvait la regarder sans avoir envie de pleurer</w:t>
      </w:r>
      <w:r w:rsidR="00FA6A88">
        <w:t xml:space="preserve">. </w:t>
      </w:r>
      <w:r w:rsidRPr="00B877BC">
        <w:t>Toutes les nostalgies de la tendresse</w:t>
      </w:r>
      <w:r w:rsidR="00FA6A88">
        <w:t xml:space="preserve"> – </w:t>
      </w:r>
      <w:r w:rsidRPr="00B877BC">
        <w:t xml:space="preserve">comme des </w:t>
      </w:r>
      <w:r w:rsidRPr="00B877BC">
        <w:lastRenderedPageBreak/>
        <w:t>oiselles dés</w:t>
      </w:r>
      <w:r w:rsidRPr="00B877BC">
        <w:t>o</w:t>
      </w:r>
      <w:r w:rsidRPr="00B877BC">
        <w:t>lées que le bûcheron décourage</w:t>
      </w:r>
      <w:r w:rsidR="00FA6A88">
        <w:t xml:space="preserve"> – </w:t>
      </w:r>
      <w:r w:rsidRPr="00B877BC">
        <w:t>voltigeaient autour de ses l</w:t>
      </w:r>
      <w:r w:rsidRPr="00B877BC">
        <w:t>è</w:t>
      </w:r>
      <w:r w:rsidRPr="00B877BC">
        <w:t>vres sans malice qu</w:t>
      </w:r>
      <w:r w:rsidR="00FA6A88">
        <w:t>’</w:t>
      </w:r>
      <w:r w:rsidRPr="00B877BC">
        <w:t>on aurait pu croire vermillonnées au pi</w:t>
      </w:r>
      <w:r w:rsidRPr="00B877BC">
        <w:t>n</w:t>
      </w:r>
      <w:r w:rsidRPr="00B877BC">
        <w:t>ceau</w:t>
      </w:r>
      <w:r w:rsidR="00FA6A88">
        <w:t xml:space="preserve">, </w:t>
      </w:r>
      <w:r w:rsidRPr="00B877BC">
        <w:t>tellement le sang de son cœur s</w:t>
      </w:r>
      <w:r w:rsidR="00FA6A88">
        <w:t>’</w:t>
      </w:r>
      <w:r w:rsidRPr="00B877BC">
        <w:t>y précipitait pour le baiser</w:t>
      </w:r>
      <w:r w:rsidR="00FA6A88">
        <w:t>.</w:t>
      </w:r>
    </w:p>
    <w:p w14:paraId="016138CB" w14:textId="77777777" w:rsidR="00FA6A88" w:rsidRDefault="00A92B34" w:rsidP="00FA6A88">
      <w:r w:rsidRPr="00B877BC">
        <w:t>Ce navrant et divin sourire qui demandait grâce et qui bonnement voulait plaire</w:t>
      </w:r>
      <w:r w:rsidR="00FA6A88">
        <w:t xml:space="preserve">, </w:t>
      </w:r>
      <w:r w:rsidRPr="00B877BC">
        <w:t>ne pouvait être oublié</w:t>
      </w:r>
      <w:r w:rsidR="00FA6A88">
        <w:t xml:space="preserve">, </w:t>
      </w:r>
      <w:r w:rsidRPr="00B877BC">
        <w:t>quand on l</w:t>
      </w:r>
      <w:r w:rsidR="00FA6A88">
        <w:t>’</w:t>
      </w:r>
      <w:r w:rsidRPr="00B877BC">
        <w:t>avait obtenu par la plus banale prévenance</w:t>
      </w:r>
      <w:r w:rsidR="00FA6A88">
        <w:t>.</w:t>
      </w:r>
    </w:p>
    <w:p w14:paraId="036B5E5E" w14:textId="12EAEAA9" w:rsidR="00FA6A88" w:rsidRDefault="00A92B34" w:rsidP="00FA6A88">
      <w:r w:rsidRPr="00B877BC">
        <w:t>Elle avait à peine vingt ans</w:t>
      </w:r>
      <w:r w:rsidR="00FA6A88">
        <w:t xml:space="preserve">. </w:t>
      </w:r>
      <w:r w:rsidRPr="00B877BC">
        <w:t>Vingt ans déjà de misère</w:t>
      </w:r>
      <w:r w:rsidR="00FA6A88">
        <w:t xml:space="preserve">, </w:t>
      </w:r>
      <w:r w:rsidRPr="00B877BC">
        <w:t>de piétinement</w:t>
      </w:r>
      <w:r w:rsidR="00FA6A88">
        <w:t xml:space="preserve">, </w:t>
      </w:r>
      <w:r w:rsidRPr="00B877BC">
        <w:t>de désespoir</w:t>
      </w:r>
      <w:r w:rsidR="00FA6A88">
        <w:t xml:space="preserve"> ! </w:t>
      </w:r>
      <w:r w:rsidRPr="00B877BC">
        <w:t>Les roses meurtries de son adole</w:t>
      </w:r>
      <w:r w:rsidRPr="00B877BC">
        <w:t>s</w:t>
      </w:r>
      <w:r w:rsidRPr="00B877BC">
        <w:t>cence de galère avaient été cruellement effeuillées par les our</w:t>
      </w:r>
      <w:r w:rsidRPr="00B877BC">
        <w:t>a</w:t>
      </w:r>
      <w:r w:rsidRPr="00B877BC">
        <w:t>gans</w:t>
      </w:r>
      <w:r w:rsidR="00FA6A88">
        <w:t xml:space="preserve">, </w:t>
      </w:r>
      <w:r w:rsidRPr="00B877BC">
        <w:t>dans la vasque noire du mélancolique jardin de ses rêves</w:t>
      </w:r>
      <w:r w:rsidR="00FA6A88">
        <w:t xml:space="preserve">. </w:t>
      </w:r>
      <w:r w:rsidRPr="00B877BC">
        <w:t>Mais</w:t>
      </w:r>
      <w:r w:rsidR="00FA6A88">
        <w:t xml:space="preserve">, </w:t>
      </w:r>
      <w:r w:rsidRPr="00B877BC">
        <w:t>quand même</w:t>
      </w:r>
      <w:r w:rsidR="00FA6A88">
        <w:t xml:space="preserve">, </w:t>
      </w:r>
      <w:r w:rsidRPr="00B877BC">
        <w:t>tout un orient de jeunesse était encore d</w:t>
      </w:r>
      <w:r w:rsidRPr="00B877BC">
        <w:t>é</w:t>
      </w:r>
      <w:r w:rsidRPr="00B877BC">
        <w:t xml:space="preserve">ployé sur </w:t>
      </w:r>
      <w:r w:rsidR="00AE0192">
        <w:t>e</w:t>
      </w:r>
      <w:r w:rsidR="00AE0192" w:rsidRPr="00B877BC">
        <w:t>l</w:t>
      </w:r>
      <w:r w:rsidR="00AE0192">
        <w:t>le</w:t>
      </w:r>
      <w:r w:rsidR="00FA6A88">
        <w:t xml:space="preserve">, </w:t>
      </w:r>
      <w:r w:rsidRPr="00B877BC">
        <w:t>comme la transsudation lumineuse de son âme</w:t>
      </w:r>
      <w:r w:rsidR="00FA6A88">
        <w:t xml:space="preserve">, </w:t>
      </w:r>
      <w:r w:rsidRPr="00B877BC">
        <w:t>que rien n</w:t>
      </w:r>
      <w:r w:rsidR="00FA6A88">
        <w:t>’</w:t>
      </w:r>
      <w:r w:rsidRPr="00B877BC">
        <w:t>avait pu vieillir</w:t>
      </w:r>
      <w:r w:rsidR="00FA6A88">
        <w:t>.</w:t>
      </w:r>
    </w:p>
    <w:p w14:paraId="03EB68EB" w14:textId="77777777" w:rsidR="00FA6A88" w:rsidRDefault="00A92B34" w:rsidP="00FA6A88">
      <w:r w:rsidRPr="00B877BC">
        <w:t>On sentait si bien qu</w:t>
      </w:r>
      <w:r w:rsidR="00FA6A88">
        <w:t>’</w:t>
      </w:r>
      <w:r w:rsidRPr="00B877BC">
        <w:t>un peu de bonheur l</w:t>
      </w:r>
      <w:r w:rsidR="00FA6A88">
        <w:t>’</w:t>
      </w:r>
      <w:r w:rsidRPr="00B877BC">
        <w:t>aurait rendue r</w:t>
      </w:r>
      <w:r w:rsidRPr="00B877BC">
        <w:t>a</w:t>
      </w:r>
      <w:r w:rsidRPr="00B877BC">
        <w:t>vissante et qu</w:t>
      </w:r>
      <w:r w:rsidR="00FA6A88">
        <w:t>’</w:t>
      </w:r>
      <w:r w:rsidRPr="00B877BC">
        <w:t>à défaut de joie terrestre</w:t>
      </w:r>
      <w:r w:rsidR="00FA6A88">
        <w:t xml:space="preserve">, </w:t>
      </w:r>
      <w:r w:rsidRPr="00B877BC">
        <w:t>l</w:t>
      </w:r>
      <w:r w:rsidR="00FA6A88">
        <w:t>’</w:t>
      </w:r>
      <w:r w:rsidRPr="00B877BC">
        <w:t>humble créature aurait pu s</w:t>
      </w:r>
      <w:r w:rsidR="00FA6A88">
        <w:t>’</w:t>
      </w:r>
      <w:r w:rsidRPr="00B877BC">
        <w:t>embraser peut-être</w:t>
      </w:r>
      <w:r w:rsidR="00FA6A88">
        <w:t xml:space="preserve">, </w:t>
      </w:r>
      <w:r w:rsidRPr="00B877BC">
        <w:t>ainsi que la torche amoureuse de l</w:t>
      </w:r>
      <w:r w:rsidR="00FA6A88">
        <w:t>’</w:t>
      </w:r>
      <w:r w:rsidRPr="00B877BC">
        <w:t>Évangile</w:t>
      </w:r>
      <w:r w:rsidR="00FA6A88">
        <w:t xml:space="preserve">, </w:t>
      </w:r>
      <w:r w:rsidRPr="00B877BC">
        <w:t>en voyant passer le Christ aux pieds nus</w:t>
      </w:r>
      <w:r w:rsidR="00FA6A88">
        <w:t> !</w:t>
      </w:r>
    </w:p>
    <w:p w14:paraId="0DA0BB05" w14:textId="77777777" w:rsidR="00FA6A88" w:rsidRDefault="00A92B34" w:rsidP="00FA6A88">
      <w:r w:rsidRPr="00B877BC">
        <w:t>Mais le Sauveur</w:t>
      </w:r>
      <w:r w:rsidR="00FA6A88">
        <w:t xml:space="preserve">, </w:t>
      </w:r>
      <w:r w:rsidRPr="00B877BC">
        <w:t>cloué depuis tant de siècles</w:t>
      </w:r>
      <w:r w:rsidR="00FA6A88">
        <w:t xml:space="preserve">, </w:t>
      </w:r>
      <w:r w:rsidRPr="00B877BC">
        <w:t>ne descend guère de sa croix tout exprès pour les pauvres filles</w:t>
      </w:r>
      <w:r w:rsidR="00FA6A88">
        <w:t xml:space="preserve">, </w:t>
      </w:r>
      <w:r w:rsidRPr="00B877BC">
        <w:t>et l</w:t>
      </w:r>
      <w:r w:rsidR="00FA6A88">
        <w:t>’</w:t>
      </w:r>
      <w:r w:rsidRPr="00B877BC">
        <w:t xml:space="preserve">expérience personnelle de la triste </w:t>
      </w:r>
      <w:proofErr w:type="spellStart"/>
      <w:r w:rsidRPr="00B877BC">
        <w:t>Cymodocée</w:t>
      </w:r>
      <w:proofErr w:type="spellEnd"/>
      <w:r w:rsidRPr="00B877BC">
        <w:t xml:space="preserve"> était peu cap</w:t>
      </w:r>
      <w:r w:rsidRPr="00B877BC">
        <w:t>a</w:t>
      </w:r>
      <w:r w:rsidRPr="00B877BC">
        <w:t>ble de la fortifier dans l</w:t>
      </w:r>
      <w:r w:rsidR="00FA6A88">
        <w:t>’</w:t>
      </w:r>
      <w:r w:rsidRPr="00B877BC">
        <w:t>espoir des consolations</w:t>
      </w:r>
      <w:r w:rsidR="00FA6A88">
        <w:t>.</w:t>
      </w:r>
    </w:p>
    <w:p w14:paraId="5A2584AC" w14:textId="77777777" w:rsidR="00FA6A88" w:rsidRDefault="00FA6A88" w:rsidP="00FA6A88">
      <w:pPr>
        <w:pStyle w:val="Etoile"/>
      </w:pPr>
      <w:r>
        <w:t>* * *</w:t>
      </w:r>
    </w:p>
    <w:p w14:paraId="2993A049" w14:textId="77777777" w:rsidR="00FA6A88" w:rsidRDefault="00A92B34" w:rsidP="00FA6A88">
      <w:r w:rsidRPr="00B877BC">
        <w:t>Elle ne dormit guère</w:t>
      </w:r>
      <w:r w:rsidR="00FA6A88">
        <w:t xml:space="preserve">, </w:t>
      </w:r>
      <w:r w:rsidRPr="00B877BC">
        <w:t>cette nuit-là</w:t>
      </w:r>
      <w:r w:rsidR="00FA6A88">
        <w:t xml:space="preserve">. </w:t>
      </w:r>
      <w:r w:rsidRPr="00B877BC">
        <w:t>Ses pensées la faisaient trop souffrir</w:t>
      </w:r>
      <w:r w:rsidR="00FA6A88">
        <w:t xml:space="preserve">. </w:t>
      </w:r>
      <w:r w:rsidRPr="00B877BC">
        <w:t>Elle avait froid</w:t>
      </w:r>
      <w:r w:rsidR="00FA6A88">
        <w:t xml:space="preserve">, </w:t>
      </w:r>
      <w:r w:rsidRPr="00B877BC">
        <w:t>aussi</w:t>
      </w:r>
      <w:r w:rsidR="00FA6A88">
        <w:t xml:space="preserve">, </w:t>
      </w:r>
      <w:r w:rsidRPr="00B877BC">
        <w:t>et grelottait sous la ficelle de ses haillons</w:t>
      </w:r>
      <w:r w:rsidR="00FA6A88">
        <w:t xml:space="preserve">, </w:t>
      </w:r>
      <w:r w:rsidRPr="00B877BC">
        <w:t>car l</w:t>
      </w:r>
      <w:r w:rsidR="00FA6A88">
        <w:t>’</w:t>
      </w:r>
      <w:r w:rsidRPr="00B877BC">
        <w:t>hiver commençait déjà</w:t>
      </w:r>
      <w:r w:rsidR="00FA6A88">
        <w:t>.</w:t>
      </w:r>
    </w:p>
    <w:p w14:paraId="777C99E0" w14:textId="77777777" w:rsidR="00FA6A88" w:rsidRDefault="00A92B34" w:rsidP="00FA6A88">
      <w:r w:rsidRPr="00B877BC">
        <w:t>Elle songeait</w:t>
      </w:r>
      <w:r w:rsidR="00FA6A88">
        <w:t xml:space="preserve">, </w:t>
      </w:r>
      <w:r w:rsidRPr="00B877BC">
        <w:t>en regardant les ténèbres</w:t>
      </w:r>
      <w:r w:rsidR="00FA6A88">
        <w:t xml:space="preserve">, </w:t>
      </w:r>
      <w:r w:rsidRPr="00B877BC">
        <w:t>que c</w:t>
      </w:r>
      <w:r w:rsidR="00FA6A88">
        <w:t>’</w:t>
      </w:r>
      <w:r w:rsidRPr="00B877BC">
        <w:t>était pou</w:t>
      </w:r>
      <w:r w:rsidRPr="00B877BC">
        <w:t>r</w:t>
      </w:r>
      <w:r w:rsidRPr="00B877BC">
        <w:t>tant bien cruel de n</w:t>
      </w:r>
      <w:r w:rsidR="00FA6A88">
        <w:t>’</w:t>
      </w:r>
      <w:r w:rsidRPr="00B877BC">
        <w:t>avoir même pas le droit de pleurer dans un misérable coin</w:t>
      </w:r>
      <w:r w:rsidR="00FA6A88">
        <w:t xml:space="preserve">. </w:t>
      </w:r>
      <w:r w:rsidRPr="00B877BC">
        <w:t>En supposant que l</w:t>
      </w:r>
      <w:r w:rsidR="00FA6A88">
        <w:t>’</w:t>
      </w:r>
      <w:r w:rsidRPr="00B877BC">
        <w:t xml:space="preserve">horreur de salir ses </w:t>
      </w:r>
      <w:r w:rsidRPr="00B877BC">
        <w:lastRenderedPageBreak/>
        <w:t>larmes ne l</w:t>
      </w:r>
      <w:r w:rsidR="00FA6A88">
        <w:t>’</w:t>
      </w:r>
      <w:r w:rsidRPr="00B877BC">
        <w:t>eût pas empêchée de les répandre quelquefois sur le fumier de cette étable à cochons</w:t>
      </w:r>
      <w:r w:rsidR="00FA6A88">
        <w:t xml:space="preserve">, </w:t>
      </w:r>
      <w:r w:rsidRPr="00B877BC">
        <w:t>une effusion si mélancolique eut été blâmée à l</w:t>
      </w:r>
      <w:r w:rsidR="00FA6A88">
        <w:t>’</w:t>
      </w:r>
      <w:r w:rsidRPr="00B877BC">
        <w:t xml:space="preserve">instant par madame </w:t>
      </w:r>
      <w:proofErr w:type="spellStart"/>
      <w:r w:rsidRPr="00B877BC">
        <w:t>Demandon</w:t>
      </w:r>
      <w:proofErr w:type="spellEnd"/>
      <w:r w:rsidR="00FA6A88">
        <w:t xml:space="preserve">, </w:t>
      </w:r>
      <w:r w:rsidRPr="00B877BC">
        <w:t>comme une preuve d</w:t>
      </w:r>
      <w:r w:rsidR="00FA6A88">
        <w:t>’</w:t>
      </w:r>
      <w:r w:rsidRPr="00B877BC">
        <w:t>égoïsme et de lâcheté criminelle</w:t>
      </w:r>
      <w:r w:rsidR="00FA6A88">
        <w:t>.</w:t>
      </w:r>
    </w:p>
    <w:p w14:paraId="565A702C" w14:textId="77777777" w:rsidR="00FA6A88" w:rsidRDefault="00A92B34" w:rsidP="00FA6A88">
      <w:r w:rsidRPr="00B877BC">
        <w:t>Cette vieille chenille du Purgatoire avait toujours interdit rigoureusement les plaintes</w:t>
      </w:r>
      <w:r w:rsidR="00FA6A88">
        <w:t xml:space="preserve">, </w:t>
      </w:r>
      <w:r w:rsidRPr="00B877BC">
        <w:t>disant qu</w:t>
      </w:r>
      <w:r w:rsidR="00FA6A88">
        <w:t>’</w:t>
      </w:r>
      <w:r w:rsidRPr="00B877BC">
        <w:t xml:space="preserve">une enfant doit être la récompense et la </w:t>
      </w:r>
      <w:r w:rsidR="00FA6A88">
        <w:t>« </w:t>
      </w:r>
      <w:r w:rsidRPr="00B877BC">
        <w:t>couronne</w:t>
      </w:r>
      <w:r w:rsidR="00FA6A88">
        <w:t> »</w:t>
      </w:r>
      <w:r w:rsidRPr="00B877BC">
        <w:t xml:space="preserve"> d</w:t>
      </w:r>
      <w:r w:rsidR="00FA6A88">
        <w:t>’</w:t>
      </w:r>
      <w:r w:rsidRPr="00B877BC">
        <w:t>une mère</w:t>
      </w:r>
      <w:r w:rsidR="00FA6A88">
        <w:t xml:space="preserve">. </w:t>
      </w:r>
      <w:r w:rsidRPr="00B877BC">
        <w:t>Elle avait même là-dessus d</w:t>
      </w:r>
      <w:r w:rsidR="00FA6A88">
        <w:t>’</w:t>
      </w:r>
      <w:r w:rsidRPr="00B877BC">
        <w:t>humides phrases empruntées à la rhétorique jacul</w:t>
      </w:r>
      <w:r w:rsidRPr="00B877BC">
        <w:t>a</w:t>
      </w:r>
      <w:r w:rsidRPr="00B877BC">
        <w:t>toire des images de dévotion</w:t>
      </w:r>
      <w:r w:rsidR="00FA6A88">
        <w:t xml:space="preserve">, </w:t>
      </w:r>
      <w:r w:rsidRPr="00B877BC">
        <w:t>qu</w:t>
      </w:r>
      <w:r w:rsidR="00FA6A88">
        <w:t>’</w:t>
      </w:r>
      <w:r w:rsidRPr="00B877BC">
        <w:t>elle idolâtrait</w:t>
      </w:r>
      <w:r w:rsidR="00FA6A88">
        <w:t>.</w:t>
      </w:r>
    </w:p>
    <w:p w14:paraId="7578270A" w14:textId="77777777" w:rsidR="00FA6A88" w:rsidRDefault="00A92B34" w:rsidP="00FA6A88">
      <w:r w:rsidRPr="00B877BC">
        <w:t>Le cœur de la malheureuse fillette</w:t>
      </w:r>
      <w:r w:rsidR="00FA6A88">
        <w:t xml:space="preserve">, </w:t>
      </w:r>
      <w:r w:rsidRPr="00B877BC">
        <w:t>comprimé dans un étau implacable</w:t>
      </w:r>
      <w:r w:rsidR="00FA6A88">
        <w:t xml:space="preserve">, </w:t>
      </w:r>
      <w:r w:rsidRPr="00B877BC">
        <w:t>avait donc résorbé silencieusement ses peines</w:t>
      </w:r>
      <w:r w:rsidR="00FA6A88">
        <w:t xml:space="preserve">, </w:t>
      </w:r>
      <w:r w:rsidRPr="00B877BC">
        <w:t>sans jamais avoir pu se barricader ni s</w:t>
      </w:r>
      <w:r w:rsidR="00FA6A88">
        <w:t>’</w:t>
      </w:r>
      <w:r w:rsidRPr="00B877BC">
        <w:t>endurcir</w:t>
      </w:r>
      <w:r w:rsidR="00FA6A88">
        <w:t>.</w:t>
      </w:r>
    </w:p>
    <w:p w14:paraId="1F7824F9" w14:textId="77777777" w:rsidR="00FA6A88" w:rsidRDefault="00A92B34" w:rsidP="00FA6A88">
      <w:r w:rsidRPr="00B877BC">
        <w:t>Quoi qu</w:t>
      </w:r>
      <w:r w:rsidR="00FA6A88">
        <w:t>’</w:t>
      </w:r>
      <w:r w:rsidRPr="00B877BC">
        <w:t>on p</w:t>
      </w:r>
      <w:r>
        <w:t>û</w:t>
      </w:r>
      <w:r w:rsidRPr="00B877BC">
        <w:t>t lui faire</w:t>
      </w:r>
      <w:r w:rsidR="00FA6A88">
        <w:t xml:space="preserve">, </w:t>
      </w:r>
      <w:r w:rsidRPr="00B877BC">
        <w:t>elle agonisait de la soif d</w:t>
      </w:r>
      <w:r w:rsidR="00FA6A88">
        <w:t>’</w:t>
      </w:r>
      <w:r w:rsidRPr="00B877BC">
        <w:t>amour</w:t>
      </w:r>
      <w:r w:rsidR="00FA6A88">
        <w:t xml:space="preserve">, </w:t>
      </w:r>
      <w:r w:rsidRPr="00B877BC">
        <w:t>et</w:t>
      </w:r>
      <w:r w:rsidR="00FA6A88">
        <w:t xml:space="preserve">, </w:t>
      </w:r>
      <w:r w:rsidRPr="00B877BC">
        <w:t>n</w:t>
      </w:r>
      <w:r w:rsidR="00FA6A88">
        <w:t>’</w:t>
      </w:r>
      <w:r w:rsidRPr="00B877BC">
        <w:t>ayant personne à chérir</w:t>
      </w:r>
      <w:r w:rsidR="00FA6A88">
        <w:t xml:space="preserve">, </w:t>
      </w:r>
      <w:r w:rsidRPr="00B877BC">
        <w:t>elle entrait</w:t>
      </w:r>
      <w:r w:rsidR="00FA6A88">
        <w:t xml:space="preserve">, </w:t>
      </w:r>
      <w:r w:rsidRPr="00B877BC">
        <w:t>parfois</w:t>
      </w:r>
      <w:r w:rsidR="00FA6A88">
        <w:t xml:space="preserve">, </w:t>
      </w:r>
      <w:r w:rsidRPr="00B877BC">
        <w:t>au milieu du jour</w:t>
      </w:r>
      <w:r w:rsidR="00FA6A88">
        <w:t xml:space="preserve">, </w:t>
      </w:r>
      <w:r w:rsidRPr="00B877BC">
        <w:t>dans les églises</w:t>
      </w:r>
      <w:r w:rsidR="00FA6A88">
        <w:t xml:space="preserve">, </w:t>
      </w:r>
      <w:r w:rsidRPr="00B877BC">
        <w:t>pour y sangloter à son aise au fond de quelque chapelle tout à fait obscure</w:t>
      </w:r>
      <w:r w:rsidR="00FA6A88">
        <w:t>.</w:t>
      </w:r>
    </w:p>
    <w:p w14:paraId="30F76C7C" w14:textId="77777777" w:rsidR="00FA6A88" w:rsidRDefault="00A92B34" w:rsidP="00FA6A88">
      <w:r w:rsidRPr="00B877BC">
        <w:t>Ces heures d</w:t>
      </w:r>
      <w:r w:rsidR="00FA6A88">
        <w:t>’</w:t>
      </w:r>
      <w:r w:rsidRPr="00B877BC">
        <w:t>attendrissement avaient été les meilleures de sa vie</w:t>
      </w:r>
      <w:r w:rsidR="00FA6A88">
        <w:t xml:space="preserve">, </w:t>
      </w:r>
      <w:r w:rsidRPr="00B877BC">
        <w:t>et le simulacre de passion qui lui était venu plus tard ne les avait certes pas values</w:t>
      </w:r>
      <w:r w:rsidR="00FA6A88">
        <w:t>.</w:t>
      </w:r>
    </w:p>
    <w:p w14:paraId="4CC3281E" w14:textId="77777777" w:rsidR="00FA6A88" w:rsidRDefault="00A92B34" w:rsidP="00FA6A88">
      <w:r w:rsidRPr="00B877BC">
        <w:t>Au moins</w:t>
      </w:r>
      <w:r w:rsidR="00FA6A88">
        <w:t xml:space="preserve">, </w:t>
      </w:r>
      <w:r w:rsidRPr="00B877BC">
        <w:t>elles ne lui avaient pas laissé d</w:t>
      </w:r>
      <w:r w:rsidR="00FA6A88">
        <w:t>’</w:t>
      </w:r>
      <w:r w:rsidRPr="00B877BC">
        <w:t>amertume</w:t>
      </w:r>
      <w:r w:rsidR="00FA6A88">
        <w:t xml:space="preserve">, </w:t>
      </w:r>
      <w:r w:rsidRPr="00B877BC">
        <w:t>ces heures bénies où les sources de son cœur invoquaient silencie</w:t>
      </w:r>
      <w:r w:rsidRPr="00B877BC">
        <w:t>u</w:t>
      </w:r>
      <w:r w:rsidRPr="00B877BC">
        <w:t>sement les sources du ciel</w:t>
      </w:r>
      <w:r w:rsidR="00FA6A88">
        <w:t>.</w:t>
      </w:r>
    </w:p>
    <w:p w14:paraId="345FAECF" w14:textId="77777777" w:rsidR="00FA6A88" w:rsidRDefault="00A92B34" w:rsidP="00FA6A88">
      <w:r w:rsidRPr="00B877BC">
        <w:t>Elle se souvenait d</w:t>
      </w:r>
      <w:r w:rsidR="00FA6A88">
        <w:t>’</w:t>
      </w:r>
      <w:r w:rsidRPr="00B877BC">
        <w:t xml:space="preserve">avoir senti </w:t>
      </w:r>
      <w:smartTag w:uri="urn:schemas-microsoft-com:office:smarttags" w:element="PersonName">
        <w:smartTagPr>
          <w:attr w:name="ProductID" w:val="la Douceur"/>
        </w:smartTagPr>
        <w:r w:rsidRPr="00B877BC">
          <w:t>la Douceur</w:t>
        </w:r>
      </w:smartTag>
      <w:r w:rsidRPr="00B877BC">
        <w:t xml:space="preserve"> même</w:t>
      </w:r>
      <w:r w:rsidR="00FA6A88">
        <w:t xml:space="preserve">, </w:t>
      </w:r>
      <w:r w:rsidRPr="00B877BC">
        <w:t>et quand elle fondait en pleurs</w:t>
      </w:r>
      <w:r w:rsidR="00FA6A88">
        <w:t xml:space="preserve">, </w:t>
      </w:r>
      <w:r w:rsidRPr="00B877BC">
        <w:t>c</w:t>
      </w:r>
      <w:r w:rsidR="00FA6A88">
        <w:t>’</w:t>
      </w:r>
      <w:r w:rsidRPr="00B877BC">
        <w:t>était comme une impression très loi</w:t>
      </w:r>
      <w:r w:rsidRPr="00B877BC">
        <w:t>n</w:t>
      </w:r>
      <w:r w:rsidRPr="00B877BC">
        <w:t>taine</w:t>
      </w:r>
      <w:r w:rsidR="00FA6A88">
        <w:t xml:space="preserve">, </w:t>
      </w:r>
      <w:r w:rsidRPr="00B877BC">
        <w:t>infiniment mystérieuse</w:t>
      </w:r>
      <w:r w:rsidR="00FA6A88">
        <w:t xml:space="preserve">, </w:t>
      </w:r>
      <w:r w:rsidRPr="00B877BC">
        <w:t xml:space="preserve">un pressentiment </w:t>
      </w:r>
      <w:r w:rsidRPr="00B877BC">
        <w:rPr>
          <w:i/>
          <w:iCs/>
        </w:rPr>
        <w:t>anonyme</w:t>
      </w:r>
      <w:r w:rsidRPr="00B877BC">
        <w:t xml:space="preserve"> d</w:t>
      </w:r>
      <w:r w:rsidR="00FA6A88">
        <w:t>’</w:t>
      </w:r>
      <w:r w:rsidRPr="00B877BC">
        <w:t>avoir étanché des soifs inconnues</w:t>
      </w:r>
      <w:r w:rsidR="00FA6A88">
        <w:t>…</w:t>
      </w:r>
    </w:p>
    <w:p w14:paraId="0FE7C6BE" w14:textId="77777777" w:rsidR="00FA6A88" w:rsidRDefault="00A92B34" w:rsidP="00FA6A88">
      <w:r w:rsidRPr="00B877BC">
        <w:t>Un certain jour</w:t>
      </w:r>
      <w:r w:rsidR="00FA6A88">
        <w:t xml:space="preserve">, </w:t>
      </w:r>
      <w:r w:rsidRPr="00B877BC">
        <w:t>ah</w:t>
      </w:r>
      <w:r w:rsidR="00FA6A88">
        <w:t xml:space="preserve"> ! </w:t>
      </w:r>
      <w:r w:rsidRPr="00B877BC">
        <w:t>ce souvenir ne s</w:t>
      </w:r>
      <w:r w:rsidR="00FA6A88">
        <w:t>’</w:t>
      </w:r>
      <w:r w:rsidRPr="00B877BC">
        <w:t>effacerait jamais</w:t>
      </w:r>
      <w:r w:rsidR="00FA6A88">
        <w:t xml:space="preserve">, </w:t>
      </w:r>
      <w:r w:rsidRPr="00B877BC">
        <w:t>un Personnage lui avait parlé</w:t>
      </w:r>
      <w:r w:rsidR="00FA6A88">
        <w:t xml:space="preserve">, </w:t>
      </w:r>
      <w:r w:rsidRPr="00B877BC">
        <w:t>un prêtre à longue barbe blanche de patriarche</w:t>
      </w:r>
      <w:r w:rsidR="00FA6A88">
        <w:t xml:space="preserve">, </w:t>
      </w:r>
      <w:r w:rsidRPr="00B877BC">
        <w:t>portant la croix pectorale et l</w:t>
      </w:r>
      <w:r w:rsidR="00FA6A88">
        <w:t>’</w:t>
      </w:r>
      <w:r w:rsidRPr="00B877BC">
        <w:t>améthyste</w:t>
      </w:r>
      <w:r w:rsidR="00FA6A88">
        <w:t xml:space="preserve">, </w:t>
      </w:r>
      <w:r w:rsidRPr="00B877BC">
        <w:t xml:space="preserve">et qui </w:t>
      </w:r>
      <w:r w:rsidRPr="00B877BC">
        <w:lastRenderedPageBreak/>
        <w:t>p</w:t>
      </w:r>
      <w:r w:rsidRPr="00B877BC">
        <w:t>a</w:t>
      </w:r>
      <w:r w:rsidRPr="00B877BC">
        <w:t>raissait venir de ces solitudes situées aux confins du monde où se promènent</w:t>
      </w:r>
      <w:r w:rsidR="00FA6A88">
        <w:t xml:space="preserve">, </w:t>
      </w:r>
      <w:r w:rsidRPr="00B877BC">
        <w:t>sous des cieux terribles</w:t>
      </w:r>
      <w:r w:rsidR="00FA6A88">
        <w:t xml:space="preserve">, </w:t>
      </w:r>
      <w:r w:rsidRPr="00B877BC">
        <w:t>les lions évangéliques de l</w:t>
      </w:r>
      <w:r w:rsidR="00FA6A88">
        <w:t>’</w:t>
      </w:r>
      <w:r w:rsidRPr="00B877BC">
        <w:t>Épiscopat</w:t>
      </w:r>
      <w:r w:rsidR="00FA6A88">
        <w:t>.</w:t>
      </w:r>
    </w:p>
    <w:p w14:paraId="698BF4C2" w14:textId="77777777" w:rsidR="00FA6A88" w:rsidRDefault="00A92B34" w:rsidP="00FA6A88">
      <w:r w:rsidRPr="00B877BC">
        <w:t>Voyant pleurer une si jeune fille</w:t>
      </w:r>
      <w:r w:rsidR="00FA6A88">
        <w:t xml:space="preserve">, </w:t>
      </w:r>
      <w:r w:rsidRPr="00B877BC">
        <w:t>il s</w:t>
      </w:r>
      <w:r w:rsidR="00FA6A88">
        <w:t>’</w:t>
      </w:r>
      <w:r w:rsidRPr="00B877BC">
        <w:t>était approché</w:t>
      </w:r>
      <w:r w:rsidR="00FA6A88">
        <w:t xml:space="preserve">, </w:t>
      </w:r>
      <w:r w:rsidRPr="00B877BC">
        <w:t>la considérant avec bonté</w:t>
      </w:r>
      <w:r w:rsidR="00FA6A88">
        <w:t xml:space="preserve">. </w:t>
      </w:r>
      <w:r w:rsidRPr="00B877BC">
        <w:t>Il l</w:t>
      </w:r>
      <w:r w:rsidR="00FA6A88">
        <w:t>’</w:t>
      </w:r>
      <w:r w:rsidRPr="00B877BC">
        <w:t>avait bénie d</w:t>
      </w:r>
      <w:r w:rsidR="00FA6A88">
        <w:t>’</w:t>
      </w:r>
      <w:r w:rsidRPr="00B877BC">
        <w:t>une très lente bénédi</w:t>
      </w:r>
      <w:r w:rsidRPr="00B877BC">
        <w:t>c</w:t>
      </w:r>
      <w:r w:rsidRPr="00B877BC">
        <w:t>tion</w:t>
      </w:r>
      <w:r w:rsidR="00FA6A88">
        <w:t xml:space="preserve">, </w:t>
      </w:r>
      <w:r w:rsidRPr="00B877BC">
        <w:t>en remuant doucement les lèvres</w:t>
      </w:r>
      <w:r w:rsidR="00FA6A88">
        <w:t xml:space="preserve">, </w:t>
      </w:r>
      <w:r w:rsidRPr="00B877BC">
        <w:t>et lui posant ensuite la main sur la tête</w:t>
      </w:r>
      <w:r w:rsidR="00FA6A88">
        <w:t xml:space="preserve">, </w:t>
      </w:r>
      <w:r w:rsidRPr="00B877BC">
        <w:t>à la façon d</w:t>
      </w:r>
      <w:r w:rsidR="00FA6A88">
        <w:t>’</w:t>
      </w:r>
      <w:r w:rsidRPr="00B877BC">
        <w:t>un dominateur des âmes</w:t>
      </w:r>
      <w:r w:rsidR="00FA6A88">
        <w:t> :</w:t>
      </w:r>
    </w:p>
    <w:p w14:paraId="712B7C0B" w14:textId="77777777" w:rsidR="00FA6A88" w:rsidRDefault="00FA6A88" w:rsidP="00FA6A88">
      <w:r>
        <w:t>— </w:t>
      </w:r>
      <w:r w:rsidR="00A92B34" w:rsidRPr="00B877BC">
        <w:t>Mon enfant</w:t>
      </w:r>
      <w:r>
        <w:t xml:space="preserve">, </w:t>
      </w:r>
      <w:r w:rsidR="00A92B34" w:rsidRPr="00B877BC">
        <w:t>avait-il dit</w:t>
      </w:r>
      <w:r>
        <w:t xml:space="preserve">, </w:t>
      </w:r>
      <w:r w:rsidR="00A92B34" w:rsidRPr="00B877BC">
        <w:t>pourquoi pleurez-vous</w:t>
      </w:r>
      <w:r>
        <w:t> ?</w:t>
      </w:r>
    </w:p>
    <w:p w14:paraId="12AD4374" w14:textId="77777777" w:rsidR="00FA6A88" w:rsidRDefault="00A92B34" w:rsidP="00FA6A88">
      <w:r w:rsidRPr="00B877BC">
        <w:t>Elle l</w:t>
      </w:r>
      <w:r w:rsidR="00FA6A88">
        <w:t>’</w:t>
      </w:r>
      <w:r w:rsidRPr="00B877BC">
        <w:t>entendait encore</w:t>
      </w:r>
      <w:r w:rsidR="00FA6A88">
        <w:t xml:space="preserve">, </w:t>
      </w:r>
      <w:r w:rsidRPr="00B877BC">
        <w:t>cette voix calme et pénétrante</w:t>
      </w:r>
      <w:r w:rsidR="00FA6A88">
        <w:t xml:space="preserve">, </w:t>
      </w:r>
      <w:r w:rsidRPr="00B877BC">
        <w:t>qui lui avait paru la voix d</w:t>
      </w:r>
      <w:r w:rsidR="00FA6A88">
        <w:t>’</w:t>
      </w:r>
      <w:r w:rsidRPr="00B877BC">
        <w:t>un être surhumain</w:t>
      </w:r>
      <w:r w:rsidR="00FA6A88">
        <w:t xml:space="preserve">. </w:t>
      </w:r>
      <w:r w:rsidRPr="00B877BC">
        <w:t>Mais qu</w:t>
      </w:r>
      <w:r w:rsidR="00FA6A88">
        <w:t>’</w:t>
      </w:r>
      <w:r w:rsidRPr="00B877BC">
        <w:t>aurait-elle pu répondre en un tel moment</w:t>
      </w:r>
      <w:r w:rsidR="00FA6A88">
        <w:t xml:space="preserve">, </w:t>
      </w:r>
      <w:r w:rsidRPr="00B877BC">
        <w:t>sinon qu</w:t>
      </w:r>
      <w:r w:rsidR="00FA6A88">
        <w:t>’</w:t>
      </w:r>
      <w:r w:rsidRPr="00B877BC">
        <w:t>elle se mourait du d</w:t>
      </w:r>
      <w:r w:rsidRPr="00B877BC">
        <w:t>é</w:t>
      </w:r>
      <w:r w:rsidRPr="00B877BC">
        <w:t>sir de vivre</w:t>
      </w:r>
      <w:r w:rsidR="00FA6A88">
        <w:t> ?</w:t>
      </w:r>
    </w:p>
    <w:p w14:paraId="7FECC155" w14:textId="77777777" w:rsidR="00FA6A88" w:rsidRDefault="00A92B34" w:rsidP="00FA6A88">
      <w:r w:rsidRPr="00B877BC">
        <w:t>Elle le regarda seulement de ses grands yeux de chevrette perdue</w:t>
      </w:r>
      <w:r w:rsidR="00FA6A88">
        <w:t xml:space="preserve">, </w:t>
      </w:r>
      <w:r w:rsidRPr="00B877BC">
        <w:t>où se lisait si bien sa peine</w:t>
      </w:r>
      <w:r w:rsidR="00FA6A88">
        <w:t>.</w:t>
      </w:r>
    </w:p>
    <w:p w14:paraId="7D9C2308" w14:textId="77777777" w:rsidR="00FA6A88" w:rsidRDefault="00A92B34" w:rsidP="00FA6A88">
      <w:r w:rsidRPr="00B877BC">
        <w:t>C</w:t>
      </w:r>
      <w:r w:rsidR="00FA6A88">
        <w:t>’</w:t>
      </w:r>
      <w:r w:rsidRPr="00B877BC">
        <w:t>est alors que l</w:t>
      </w:r>
      <w:r w:rsidR="00FA6A88">
        <w:t>’</w:t>
      </w:r>
      <w:r w:rsidRPr="00B877BC">
        <w:t>étranger ajouta ces paroles étonnantes</w:t>
      </w:r>
      <w:r w:rsidR="00FA6A88">
        <w:t xml:space="preserve">, </w:t>
      </w:r>
      <w:r w:rsidRPr="00B877BC">
        <w:t>qu</w:t>
      </w:r>
      <w:r w:rsidR="00FA6A88">
        <w:t>’</w:t>
      </w:r>
      <w:r w:rsidRPr="00B877BC">
        <w:t>elle ne devait jamais oublier</w:t>
      </w:r>
      <w:r w:rsidR="00FA6A88">
        <w:t> :</w:t>
      </w:r>
    </w:p>
    <w:p w14:paraId="0F538DD0" w14:textId="77777777" w:rsidR="00FA6A88" w:rsidRDefault="00FA6A88" w:rsidP="00FA6A88">
      <w:r>
        <w:t>— </w:t>
      </w:r>
      <w:r w:rsidR="00A92B34" w:rsidRPr="00B877BC">
        <w:t>On a dû quelquefois vous parler d</w:t>
      </w:r>
      <w:r>
        <w:t>’</w:t>
      </w:r>
      <w:r w:rsidR="00A92B34" w:rsidRPr="00B877BC">
        <w:t>Ève</w:t>
      </w:r>
      <w:r>
        <w:t xml:space="preserve">, </w:t>
      </w:r>
      <w:r w:rsidR="00A92B34" w:rsidRPr="00B877BC">
        <w:t xml:space="preserve">qui est </w:t>
      </w:r>
      <w:smartTag w:uri="urn:schemas-microsoft-com:office:smarttags" w:element="PersonName">
        <w:smartTagPr>
          <w:attr w:name="ProductID" w:val="la M￨re"/>
        </w:smartTagPr>
        <w:r w:rsidR="00A92B34" w:rsidRPr="00B877BC">
          <w:t>la Mère</w:t>
        </w:r>
      </w:smartTag>
      <w:r w:rsidR="00A92B34" w:rsidRPr="00B877BC">
        <w:t xml:space="preserve"> du genre humain</w:t>
      </w:r>
      <w:r>
        <w:t xml:space="preserve">. </w:t>
      </w:r>
      <w:r w:rsidR="00A92B34" w:rsidRPr="00B877BC">
        <w:t>C</w:t>
      </w:r>
      <w:r>
        <w:t>’</w:t>
      </w:r>
      <w:r w:rsidR="00A92B34" w:rsidRPr="00B877BC">
        <w:t>est une grande sainte aux yeux de l</w:t>
      </w:r>
      <w:r>
        <w:t>’</w:t>
      </w:r>
      <w:r w:rsidR="00A92B34" w:rsidRPr="00B877BC">
        <w:t>Église</w:t>
      </w:r>
      <w:r>
        <w:t xml:space="preserve">, </w:t>
      </w:r>
      <w:r w:rsidR="00A92B34" w:rsidRPr="00B877BC">
        <w:t>quoiqu</w:t>
      </w:r>
      <w:r>
        <w:t>’</w:t>
      </w:r>
      <w:r w:rsidR="00A92B34" w:rsidRPr="00B877BC">
        <w:t>on ne l</w:t>
      </w:r>
      <w:r>
        <w:t>’</w:t>
      </w:r>
      <w:r w:rsidR="00A92B34" w:rsidRPr="00B877BC">
        <w:t>honore guère</w:t>
      </w:r>
      <w:r>
        <w:t xml:space="preserve">, </w:t>
      </w:r>
      <w:r w:rsidR="00A92B34" w:rsidRPr="00B877BC">
        <w:t>dans cet Occident où son nom est souvent mêlé à des réflexions profanes</w:t>
      </w:r>
      <w:r>
        <w:t xml:space="preserve">. </w:t>
      </w:r>
      <w:r w:rsidR="00A92B34" w:rsidRPr="00B877BC">
        <w:t>Mais on l</w:t>
      </w:r>
      <w:r>
        <w:t>’</w:t>
      </w:r>
      <w:r w:rsidR="00A92B34" w:rsidRPr="00B877BC">
        <w:t>invoque to</w:t>
      </w:r>
      <w:r w:rsidR="00A92B34" w:rsidRPr="00B877BC">
        <w:t>u</w:t>
      </w:r>
      <w:r w:rsidR="00A92B34" w:rsidRPr="00B877BC">
        <w:t>jours dans nos chrétientés du vieil Orient</w:t>
      </w:r>
      <w:r>
        <w:t xml:space="preserve">, </w:t>
      </w:r>
      <w:r w:rsidR="00A92B34" w:rsidRPr="00B877BC">
        <w:t>où les traditions ant</w:t>
      </w:r>
      <w:r w:rsidR="00A92B34" w:rsidRPr="00B877BC">
        <w:t>i</w:t>
      </w:r>
      <w:r w:rsidR="00A92B34" w:rsidRPr="00B877BC">
        <w:t>ques se sont conservées</w:t>
      </w:r>
      <w:r>
        <w:t xml:space="preserve">. </w:t>
      </w:r>
      <w:r w:rsidR="00A92B34" w:rsidRPr="00B877BC">
        <w:t>Son nom signifie</w:t>
      </w:r>
      <w:r>
        <w:t xml:space="preserve"> : </w:t>
      </w:r>
      <w:r w:rsidR="00A92B34" w:rsidRPr="00B877BC">
        <w:t xml:space="preserve">la </w:t>
      </w:r>
      <w:r w:rsidR="00A92B34" w:rsidRPr="00B877BC">
        <w:rPr>
          <w:i/>
          <w:iCs/>
        </w:rPr>
        <w:t>Mère</w:t>
      </w:r>
      <w:r w:rsidR="00A92B34" w:rsidRPr="00B877BC">
        <w:t xml:space="preserve"> </w:t>
      </w:r>
      <w:r w:rsidR="00A92B34" w:rsidRPr="00B877BC">
        <w:rPr>
          <w:i/>
          <w:iCs/>
        </w:rPr>
        <w:t>des</w:t>
      </w:r>
      <w:r w:rsidR="00A92B34" w:rsidRPr="00B877BC">
        <w:t xml:space="preserve"> </w:t>
      </w:r>
      <w:r w:rsidR="00A92B34" w:rsidRPr="00B877BC">
        <w:rPr>
          <w:i/>
          <w:iCs/>
        </w:rPr>
        <w:t>V</w:t>
      </w:r>
      <w:r w:rsidR="00A92B34" w:rsidRPr="00B877BC">
        <w:rPr>
          <w:i/>
          <w:iCs/>
        </w:rPr>
        <w:t>i</w:t>
      </w:r>
      <w:r w:rsidR="00A92B34" w:rsidRPr="00B877BC">
        <w:rPr>
          <w:i/>
          <w:iCs/>
        </w:rPr>
        <w:t>vants</w:t>
      </w:r>
      <w:r>
        <w:t xml:space="preserve">… </w:t>
      </w:r>
      <w:r w:rsidR="00A92B34" w:rsidRPr="00B877BC">
        <w:t>Dieu</w:t>
      </w:r>
      <w:r>
        <w:t xml:space="preserve">, </w:t>
      </w:r>
      <w:r w:rsidR="00A92B34" w:rsidRPr="00B877BC">
        <w:t>qui fait toutes nos pensées</w:t>
      </w:r>
      <w:r>
        <w:t xml:space="preserve">, </w:t>
      </w:r>
      <w:r w:rsidR="00A92B34" w:rsidRPr="00B877BC">
        <w:t>a voulu</w:t>
      </w:r>
      <w:r>
        <w:t xml:space="preserve">, </w:t>
      </w:r>
      <w:r w:rsidR="00A92B34" w:rsidRPr="00B877BC">
        <w:t>sans doute</w:t>
      </w:r>
      <w:r>
        <w:t xml:space="preserve">, </w:t>
      </w:r>
      <w:r w:rsidR="00A92B34" w:rsidRPr="00B877BC">
        <w:t>que je me souvinsse d</w:t>
      </w:r>
      <w:r>
        <w:t>’</w:t>
      </w:r>
      <w:r w:rsidR="00A92B34" w:rsidRPr="00B877BC">
        <w:t>elle en vous voyant</w:t>
      </w:r>
      <w:r>
        <w:t xml:space="preserve">. </w:t>
      </w:r>
      <w:r w:rsidR="00A92B34" w:rsidRPr="00B877BC">
        <w:t>Adressez-vous donc à cette mère qui vous est plus proche que celle qui vous engendra</w:t>
      </w:r>
      <w:r>
        <w:t xml:space="preserve">. </w:t>
      </w:r>
      <w:r w:rsidR="00A92B34" w:rsidRPr="00B877BC">
        <w:t>Elle seule</w:t>
      </w:r>
      <w:r>
        <w:t xml:space="preserve">, </w:t>
      </w:r>
      <w:r w:rsidR="00A92B34" w:rsidRPr="00B877BC">
        <w:t>croyez-moi</w:t>
      </w:r>
      <w:r>
        <w:t xml:space="preserve">, </w:t>
      </w:r>
      <w:r w:rsidR="00A92B34" w:rsidRPr="00B877BC">
        <w:t>peut vous secourir</w:t>
      </w:r>
      <w:r>
        <w:t xml:space="preserve">, </w:t>
      </w:r>
      <w:r w:rsidR="00A92B34" w:rsidRPr="00B877BC">
        <w:t>puisque vous ne re</w:t>
      </w:r>
      <w:r w:rsidR="00A92B34" w:rsidRPr="00B877BC">
        <w:t>s</w:t>
      </w:r>
      <w:r w:rsidR="00A92B34" w:rsidRPr="00B877BC">
        <w:t>semblez à personne</w:t>
      </w:r>
      <w:r>
        <w:t xml:space="preserve">, </w:t>
      </w:r>
      <w:r w:rsidR="00A92B34" w:rsidRPr="00B877BC">
        <w:t>pauvre enfant</w:t>
      </w:r>
      <w:r>
        <w:t xml:space="preserve">, </w:t>
      </w:r>
      <w:r w:rsidR="00A92B34" w:rsidRPr="00B877BC">
        <w:t>qui avez soif de la Vie</w:t>
      </w:r>
      <w:r>
        <w:t xml:space="preserve">… </w:t>
      </w:r>
      <w:r w:rsidR="00A92B34" w:rsidRPr="00B877BC">
        <w:t>Adieu</w:t>
      </w:r>
      <w:r>
        <w:t xml:space="preserve">, </w:t>
      </w:r>
      <w:r w:rsidR="00A92B34" w:rsidRPr="00B877BC">
        <w:t>ma douce fille</w:t>
      </w:r>
      <w:r>
        <w:t xml:space="preserve">, </w:t>
      </w:r>
      <w:r w:rsidR="00A92B34" w:rsidRPr="00B877BC">
        <w:t>je repars dans quelques instants pour des contrées éloignées d</w:t>
      </w:r>
      <w:r>
        <w:t>’</w:t>
      </w:r>
      <w:r w:rsidR="00A92B34" w:rsidRPr="00B877BC">
        <w:t>où je ne reviendrai probablement jamais</w:t>
      </w:r>
      <w:r>
        <w:t xml:space="preserve">, </w:t>
      </w:r>
      <w:r w:rsidR="00A92B34" w:rsidRPr="00B877BC">
        <w:t xml:space="preserve">à cause de mon très grand </w:t>
      </w:r>
      <w:r w:rsidR="00A92B34" w:rsidRPr="00B877BC">
        <w:lastRenderedPageBreak/>
        <w:t>âge</w:t>
      </w:r>
      <w:r>
        <w:t xml:space="preserve">… </w:t>
      </w:r>
      <w:r w:rsidR="00A92B34" w:rsidRPr="00B877BC">
        <w:t>Quand vous serez dans la peine</w:t>
      </w:r>
      <w:r>
        <w:t xml:space="preserve">, </w:t>
      </w:r>
      <w:r w:rsidR="00A92B34" w:rsidRPr="00B877BC">
        <w:t>souvenez-vous du vieux missionnaire qui priera pour vous au fond des déserts</w:t>
      </w:r>
      <w:r>
        <w:t>.</w:t>
      </w:r>
    </w:p>
    <w:p w14:paraId="694F17D8" w14:textId="77777777" w:rsidR="00FA6A88" w:rsidRDefault="00A92B34" w:rsidP="00FA6A88">
      <w:r w:rsidRPr="00B877BC">
        <w:t>Et il était parti</w:t>
      </w:r>
      <w:r w:rsidR="00FA6A88">
        <w:t xml:space="preserve">, </w:t>
      </w:r>
      <w:r w:rsidRPr="00B877BC">
        <w:t>en effet</w:t>
      </w:r>
      <w:r w:rsidR="00FA6A88">
        <w:t xml:space="preserve">, </w:t>
      </w:r>
      <w:r w:rsidRPr="00B877BC">
        <w:t>après avoir laissé une pièce de vingt francs sur l</w:t>
      </w:r>
      <w:r w:rsidR="00FA6A88">
        <w:t>’</w:t>
      </w:r>
      <w:r w:rsidRPr="00B877BC">
        <w:t>accoudoir du prie-Dieu</w:t>
      </w:r>
      <w:r w:rsidR="00FA6A88">
        <w:t xml:space="preserve">, </w:t>
      </w:r>
      <w:r w:rsidRPr="00B877BC">
        <w:t>où elle demeura clouée par l</w:t>
      </w:r>
      <w:r w:rsidR="00FA6A88">
        <w:t>’</w:t>
      </w:r>
      <w:r w:rsidRPr="00B877BC">
        <w:t>étonnement et le respect le</w:t>
      </w:r>
      <w:r w:rsidR="000109C9">
        <w:t>s</w:t>
      </w:r>
      <w:r w:rsidRPr="00B877BC">
        <w:t xml:space="preserve"> plus indicibles</w:t>
      </w:r>
      <w:r w:rsidR="00FA6A88">
        <w:t>.</w:t>
      </w:r>
    </w:p>
    <w:p w14:paraId="6FB5CF2B" w14:textId="77777777" w:rsidR="00FA6A88" w:rsidRDefault="00A92B34" w:rsidP="00FA6A88">
      <w:r w:rsidRPr="00B877BC">
        <w:t>Incapable de se renseigner sur le champ</w:t>
      </w:r>
      <w:r w:rsidR="00FA6A88">
        <w:t xml:space="preserve">, </w:t>
      </w:r>
      <w:r w:rsidRPr="00B877BC">
        <w:t>elle ne sut rien de ce vieillard</w:t>
      </w:r>
      <w:r w:rsidR="00FA6A88">
        <w:t xml:space="preserve">, </w:t>
      </w:r>
      <w:r w:rsidRPr="00B877BC">
        <w:t>qu</w:t>
      </w:r>
      <w:r w:rsidR="00FA6A88">
        <w:t>’</w:t>
      </w:r>
      <w:r w:rsidRPr="00B877BC">
        <w:t>elle crut envoyé tout exprès par le Père des e</w:t>
      </w:r>
      <w:r w:rsidRPr="00B877BC">
        <w:t>n</w:t>
      </w:r>
      <w:r w:rsidRPr="00B877BC">
        <w:t>fants qui souffrent</w:t>
      </w:r>
      <w:r w:rsidR="00FA6A88">
        <w:t xml:space="preserve">. </w:t>
      </w:r>
      <w:r w:rsidRPr="00B877BC">
        <w:t xml:space="preserve">Il fut pour elle simplement </w:t>
      </w:r>
      <w:r w:rsidR="00FA6A88">
        <w:t>« </w:t>
      </w:r>
      <w:r w:rsidRPr="00B877BC">
        <w:t>le Missio</w:t>
      </w:r>
      <w:r w:rsidRPr="00B877BC">
        <w:t>n</w:t>
      </w:r>
      <w:r w:rsidRPr="00B877BC">
        <w:t>naire</w:t>
      </w:r>
      <w:r w:rsidR="00FA6A88">
        <w:t> »…</w:t>
      </w:r>
    </w:p>
    <w:p w14:paraId="3036D6C8" w14:textId="77777777" w:rsidR="00FA6A88" w:rsidRDefault="00A92B34" w:rsidP="00FA6A88">
      <w:r w:rsidRPr="00B877BC">
        <w:t>Tout le passé remontait ainsi dans sa mémoire pendant cette insomnie douloureuse</w:t>
      </w:r>
      <w:r w:rsidR="00FA6A88">
        <w:t xml:space="preserve"> ! </w:t>
      </w:r>
      <w:r w:rsidRPr="00B877BC">
        <w:t>Elle avait à peine seize ans</w:t>
      </w:r>
      <w:r w:rsidR="00FA6A88">
        <w:t xml:space="preserve">, </w:t>
      </w:r>
      <w:r w:rsidRPr="00B877BC">
        <w:t>à cette époque</w:t>
      </w:r>
      <w:r w:rsidR="00FA6A88">
        <w:t xml:space="preserve">, </w:t>
      </w:r>
      <w:r w:rsidRPr="00B877BC">
        <w:t>et depuis</w:t>
      </w:r>
      <w:r w:rsidR="00FA6A88">
        <w:t xml:space="preserve">, </w:t>
      </w:r>
      <w:r w:rsidRPr="00B877BC">
        <w:t>qu</w:t>
      </w:r>
      <w:r w:rsidR="00FA6A88">
        <w:t>’</w:t>
      </w:r>
      <w:r w:rsidRPr="00B877BC">
        <w:t>était-elle devenue</w:t>
      </w:r>
      <w:r w:rsidR="00FA6A88">
        <w:t xml:space="preserve">, </w:t>
      </w:r>
      <w:r w:rsidRPr="00B877BC">
        <w:t>grand Dieu</w:t>
      </w:r>
      <w:r w:rsidR="00FA6A88">
        <w:t> ?</w:t>
      </w:r>
    </w:p>
    <w:p w14:paraId="56B240A0" w14:textId="77777777" w:rsidR="00FA6A88" w:rsidRDefault="00A92B34" w:rsidP="00FA6A88">
      <w:r w:rsidRPr="00B877BC">
        <w:t>Elle n</w:t>
      </w:r>
      <w:r w:rsidR="00FA6A88">
        <w:t>’</w:t>
      </w:r>
      <w:r w:rsidRPr="00B877BC">
        <w:t>arrivait pas à comprendre cette chute affreuse</w:t>
      </w:r>
      <w:r w:rsidR="00FA6A88">
        <w:t xml:space="preserve">. </w:t>
      </w:r>
      <w:r w:rsidRPr="00B877BC">
        <w:t>Car les faits sont inexorables</w:t>
      </w:r>
      <w:r w:rsidR="00FA6A88">
        <w:t xml:space="preserve">. </w:t>
      </w:r>
      <w:r w:rsidRPr="00B877BC">
        <w:t>Ils ne connaissent point la pitié</w:t>
      </w:r>
      <w:r w:rsidR="00FA6A88">
        <w:t xml:space="preserve">, </w:t>
      </w:r>
      <w:r w:rsidRPr="00B877BC">
        <w:t>et l</w:t>
      </w:r>
      <w:r w:rsidR="00FA6A88">
        <w:t>’</w:t>
      </w:r>
      <w:r w:rsidRPr="00B877BC">
        <w:t>oubli même</w:t>
      </w:r>
      <w:r w:rsidR="00FA6A88">
        <w:t xml:space="preserve">, </w:t>
      </w:r>
      <w:r w:rsidRPr="00B877BC">
        <w:t>si on pouvait l</w:t>
      </w:r>
      <w:r w:rsidR="00FA6A88">
        <w:t>’</w:t>
      </w:r>
      <w:r w:rsidRPr="00B877BC">
        <w:t>obtenir</w:t>
      </w:r>
      <w:r w:rsidR="00FA6A88">
        <w:t xml:space="preserve">, </w:t>
      </w:r>
      <w:r w:rsidRPr="00B877BC">
        <w:t>est sans pouvoir pour anéantir leur témoignage accablant</w:t>
      </w:r>
      <w:r w:rsidR="00FA6A88">
        <w:t>…</w:t>
      </w:r>
    </w:p>
    <w:p w14:paraId="5C2C847A" w14:textId="77777777" w:rsidR="00FA6A88" w:rsidRDefault="00FA6A88" w:rsidP="00FA6A88">
      <w:r>
        <w:t>— </w:t>
      </w:r>
      <w:r w:rsidR="00A92B34" w:rsidRPr="00B877BC">
        <w:t>Toute la puissance des cieux ne pourrait faire que je n</w:t>
      </w:r>
      <w:r>
        <w:t>’</w:t>
      </w:r>
      <w:r w:rsidR="00A92B34" w:rsidRPr="00B877BC">
        <w:t>aie pas appartenu volontairement à cet homme et que je ne sois pas souillée de lui jusque dans la mort</w:t>
      </w:r>
      <w:r>
        <w:t xml:space="preserve">. </w:t>
      </w:r>
      <w:r w:rsidR="00A92B34" w:rsidRPr="00B877BC">
        <w:t>Ô mon Dieu</w:t>
      </w:r>
      <w:r>
        <w:t xml:space="preserve"> ! </w:t>
      </w:r>
      <w:r w:rsidR="00A92B34" w:rsidRPr="00B877BC">
        <w:t>mon Dieu</w:t>
      </w:r>
      <w:r>
        <w:t> !</w:t>
      </w:r>
    </w:p>
    <w:p w14:paraId="6C5FA614" w14:textId="77777777" w:rsidR="00FA6A88" w:rsidRDefault="00FA6A88" w:rsidP="00FA6A88">
      <w:pPr>
        <w:pStyle w:val="Etoile"/>
      </w:pPr>
      <w:r>
        <w:t>* * *</w:t>
      </w:r>
    </w:p>
    <w:p w14:paraId="304E2E5E" w14:textId="77777777" w:rsidR="00FA6A88" w:rsidRDefault="00A92B34" w:rsidP="00FA6A88">
      <w:r w:rsidRPr="00B877BC">
        <w:t>Gémissante</w:t>
      </w:r>
      <w:r w:rsidR="00FA6A88">
        <w:t xml:space="preserve">, </w:t>
      </w:r>
      <w:r w:rsidRPr="00B877BC">
        <w:t>elle s</w:t>
      </w:r>
      <w:r w:rsidR="00FA6A88">
        <w:t>’</w:t>
      </w:r>
      <w:r w:rsidRPr="00B877BC">
        <w:t>était dressée dans les ténèbres</w:t>
      </w:r>
      <w:r w:rsidR="00FA6A88">
        <w:t xml:space="preserve">. </w:t>
      </w:r>
      <w:r w:rsidRPr="00B877BC">
        <w:t>Elle d</w:t>
      </w:r>
      <w:r w:rsidRPr="00B877BC">
        <w:t>e</w:t>
      </w:r>
      <w:r w:rsidRPr="00B877BC">
        <w:t>venait folle d</w:t>
      </w:r>
      <w:r w:rsidR="00FA6A88">
        <w:t>’</w:t>
      </w:r>
      <w:r w:rsidRPr="00B877BC">
        <w:t>angoisse quand cette idée reparaissait avec préc</w:t>
      </w:r>
      <w:r w:rsidRPr="00B877BC">
        <w:t>i</w:t>
      </w:r>
      <w:r w:rsidRPr="00B877BC">
        <w:t>sion</w:t>
      </w:r>
      <w:r w:rsidR="00FA6A88">
        <w:t>.</w:t>
      </w:r>
    </w:p>
    <w:p w14:paraId="664D0071" w14:textId="77777777" w:rsidR="00FA6A88" w:rsidRDefault="00A92B34" w:rsidP="00FA6A88">
      <w:r w:rsidRPr="00B877BC">
        <w:t>Son aventure avait été d</w:t>
      </w:r>
      <w:r w:rsidR="00FA6A88">
        <w:t>’</w:t>
      </w:r>
      <w:r w:rsidRPr="00B877BC">
        <w:t>une banalité désespérante</w:t>
      </w:r>
      <w:r w:rsidR="00FA6A88">
        <w:t xml:space="preserve">. </w:t>
      </w:r>
      <w:r w:rsidRPr="00B877BC">
        <w:t>Elle avait succombé</w:t>
      </w:r>
      <w:r w:rsidR="00FA6A88">
        <w:t xml:space="preserve">, </w:t>
      </w:r>
      <w:r w:rsidRPr="00B877BC">
        <w:t>comme cent mille autres</w:t>
      </w:r>
      <w:r w:rsidR="00FA6A88">
        <w:t xml:space="preserve">, </w:t>
      </w:r>
      <w:r w:rsidRPr="00B877BC">
        <w:t>à l</w:t>
      </w:r>
      <w:r w:rsidR="00FA6A88">
        <w:t>’</w:t>
      </w:r>
      <w:r w:rsidRPr="00B877BC">
        <w:t>inamovible tréb</w:t>
      </w:r>
      <w:r w:rsidRPr="00B877BC">
        <w:t>u</w:t>
      </w:r>
      <w:r w:rsidRPr="00B877BC">
        <w:t>chet de la séduction la plus vulgaire</w:t>
      </w:r>
      <w:r w:rsidR="00FA6A88">
        <w:t xml:space="preserve">. </w:t>
      </w:r>
      <w:r w:rsidRPr="00B877BC">
        <w:t>Elle s</w:t>
      </w:r>
      <w:r w:rsidR="00FA6A88">
        <w:t>’</w:t>
      </w:r>
      <w:r w:rsidRPr="00B877BC">
        <w:t>était perdue simpl</w:t>
      </w:r>
      <w:r w:rsidRPr="00B877BC">
        <w:t>e</w:t>
      </w:r>
      <w:r w:rsidRPr="00B877BC">
        <w:t>ment</w:t>
      </w:r>
      <w:r w:rsidR="00FA6A88">
        <w:t xml:space="preserve">, </w:t>
      </w:r>
      <w:r w:rsidRPr="00B877BC">
        <w:t>bêtement</w:t>
      </w:r>
      <w:r w:rsidR="00FA6A88">
        <w:t xml:space="preserve">, </w:t>
      </w:r>
      <w:r w:rsidRPr="00B877BC">
        <w:t xml:space="preserve">avec un Faublas de ministère qui ne lui </w:t>
      </w:r>
      <w:r w:rsidRPr="00B877BC">
        <w:lastRenderedPageBreak/>
        <w:t>avait rien promis ni rien donné</w:t>
      </w:r>
      <w:r w:rsidR="00FA6A88">
        <w:t xml:space="preserve">, </w:t>
      </w:r>
      <w:r w:rsidRPr="00B877BC">
        <w:t>pas même le plaisir d</w:t>
      </w:r>
      <w:r w:rsidR="00FA6A88">
        <w:t>’</w:t>
      </w:r>
      <w:r w:rsidRPr="00B877BC">
        <w:t>une heure</w:t>
      </w:r>
      <w:r w:rsidR="00FA6A88">
        <w:t xml:space="preserve">, </w:t>
      </w:r>
      <w:r w:rsidRPr="00B877BC">
        <w:t>et dont elle n</w:t>
      </w:r>
      <w:r w:rsidR="00FA6A88">
        <w:t>’</w:t>
      </w:r>
      <w:r w:rsidRPr="00B877BC">
        <w:t>avait elle-même rien espéré ni rien attendu</w:t>
      </w:r>
      <w:r w:rsidR="00FA6A88">
        <w:t>.</w:t>
      </w:r>
    </w:p>
    <w:p w14:paraId="0C84803C" w14:textId="77777777" w:rsidR="00FA6A88" w:rsidRDefault="00A92B34" w:rsidP="00FA6A88">
      <w:r w:rsidRPr="00B877BC">
        <w:t xml:space="preserve">La vérité </w:t>
      </w:r>
      <w:proofErr w:type="spellStart"/>
      <w:r w:rsidRPr="00B877BC">
        <w:t>crucifiante</w:t>
      </w:r>
      <w:proofErr w:type="spellEnd"/>
      <w:r w:rsidR="00FA6A88">
        <w:t xml:space="preserve">, </w:t>
      </w:r>
      <w:r w:rsidRPr="00B877BC">
        <w:t>c</w:t>
      </w:r>
      <w:r w:rsidR="00FA6A88">
        <w:t>’</w:t>
      </w:r>
      <w:r w:rsidRPr="00B877BC">
        <w:t>est qu</w:t>
      </w:r>
      <w:r w:rsidR="00FA6A88">
        <w:t>’</w:t>
      </w:r>
      <w:r w:rsidRPr="00B877BC">
        <w:t>elle s</w:t>
      </w:r>
      <w:r w:rsidR="00FA6A88">
        <w:t>’</w:t>
      </w:r>
      <w:r w:rsidRPr="00B877BC">
        <w:t>était livrée à un bellâtre quelconque</w:t>
      </w:r>
      <w:r w:rsidR="00FA6A88">
        <w:t xml:space="preserve">, </w:t>
      </w:r>
      <w:r w:rsidRPr="00B877BC">
        <w:t>parce qu</w:t>
      </w:r>
      <w:r w:rsidR="00FA6A88">
        <w:t>’</w:t>
      </w:r>
      <w:r w:rsidRPr="00B877BC">
        <w:t>il s</w:t>
      </w:r>
      <w:r w:rsidR="00FA6A88">
        <w:t>’</w:t>
      </w:r>
      <w:r w:rsidRPr="00B877BC">
        <w:t>était trouvé sur son chemin</w:t>
      </w:r>
      <w:r w:rsidR="00FA6A88">
        <w:t xml:space="preserve">, </w:t>
      </w:r>
      <w:r w:rsidRPr="00B877BC">
        <w:t>parce qu</w:t>
      </w:r>
      <w:r w:rsidR="00FA6A88">
        <w:t>’</w:t>
      </w:r>
      <w:r w:rsidRPr="00B877BC">
        <w:t>il pleuvait</w:t>
      </w:r>
      <w:r w:rsidR="00FA6A88">
        <w:t xml:space="preserve">, </w:t>
      </w:r>
      <w:r w:rsidRPr="00B877BC">
        <w:t>parce qu</w:t>
      </w:r>
      <w:r w:rsidR="00FA6A88">
        <w:t>’</w:t>
      </w:r>
      <w:r w:rsidRPr="00B877BC">
        <w:t>elle avait le cœur et les nerfs malades</w:t>
      </w:r>
      <w:r w:rsidR="00FA6A88">
        <w:t xml:space="preserve">, </w:t>
      </w:r>
      <w:r w:rsidRPr="00B877BC">
        <w:t>parce qu</w:t>
      </w:r>
      <w:r w:rsidR="00FA6A88">
        <w:t>’</w:t>
      </w:r>
      <w:r w:rsidRPr="00B877BC">
        <w:t>elle était lasse à mourir de l</w:t>
      </w:r>
      <w:r w:rsidR="00FA6A88">
        <w:t>’</w:t>
      </w:r>
      <w:r w:rsidRPr="00B877BC">
        <w:t>uniformité de ses tourments</w:t>
      </w:r>
      <w:r w:rsidR="00FA6A88">
        <w:t xml:space="preserve">, </w:t>
      </w:r>
      <w:r w:rsidRPr="00B877BC">
        <w:t>et probablement aussi par curiosité</w:t>
      </w:r>
      <w:r w:rsidR="00FA6A88">
        <w:t xml:space="preserve">. </w:t>
      </w:r>
      <w:r w:rsidRPr="00B877BC">
        <w:t>Elle ne savait plus</w:t>
      </w:r>
      <w:r w:rsidR="00FA6A88">
        <w:t xml:space="preserve">. </w:t>
      </w:r>
      <w:r w:rsidRPr="00B877BC">
        <w:t>C</w:t>
      </w:r>
      <w:r w:rsidR="00FA6A88">
        <w:t>’</w:t>
      </w:r>
      <w:r w:rsidRPr="00B877BC">
        <w:t>était d</w:t>
      </w:r>
      <w:r w:rsidRPr="00B877BC">
        <w:t>e</w:t>
      </w:r>
      <w:r w:rsidRPr="00B877BC">
        <w:t>venu pour elle tout à fait incompréhensible</w:t>
      </w:r>
      <w:r w:rsidR="00FA6A88">
        <w:t>.</w:t>
      </w:r>
    </w:p>
    <w:p w14:paraId="53539EBE" w14:textId="77777777" w:rsidR="00FA6A88" w:rsidRDefault="00A92B34" w:rsidP="00FA6A88">
      <w:r w:rsidRPr="00B877BC">
        <w:t>Et quelle odieuse platitude en cette intrigue de stations d</w:t>
      </w:r>
      <w:r w:rsidR="00FA6A88">
        <w:t>’</w:t>
      </w:r>
      <w:r w:rsidRPr="00B877BC">
        <w:t>omnibus et de restaurants à prix fixe</w:t>
      </w:r>
      <w:r w:rsidR="00FA6A88">
        <w:t xml:space="preserve"> ! </w:t>
      </w:r>
      <w:r w:rsidRPr="00B877BC">
        <w:t>Sa meilleure excuse</w:t>
      </w:r>
      <w:r w:rsidR="00FA6A88">
        <w:t xml:space="preserve">, </w:t>
      </w:r>
      <w:r w:rsidRPr="00B877BC">
        <w:t>peut-être</w:t>
      </w:r>
      <w:r w:rsidR="00FA6A88">
        <w:t xml:space="preserve">, </w:t>
      </w:r>
      <w:r w:rsidRPr="00B877BC">
        <w:t>avait été</w:t>
      </w:r>
      <w:r w:rsidR="00FA6A88">
        <w:t xml:space="preserve"> – </w:t>
      </w:r>
      <w:r w:rsidRPr="00B877BC">
        <w:t>comme toujours</w:t>
      </w:r>
      <w:r w:rsidR="00FA6A88">
        <w:t xml:space="preserve">, </w:t>
      </w:r>
      <w:r w:rsidRPr="00B877BC">
        <w:t>hélas</w:t>
      </w:r>
      <w:r w:rsidR="00FA6A88">
        <w:t xml:space="preserve"> ! – </w:t>
      </w:r>
      <w:r w:rsidRPr="00B877BC">
        <w:t>l</w:t>
      </w:r>
      <w:r w:rsidR="00FA6A88">
        <w:t>’</w:t>
      </w:r>
      <w:r w:rsidRPr="00B877BC">
        <w:t>illusion fac</w:t>
      </w:r>
      <w:r w:rsidRPr="00B877BC">
        <w:t>i</w:t>
      </w:r>
      <w:r w:rsidRPr="00B877BC">
        <w:t>lement procurée à une fille si malheureuse par un homme bien vêtu et dont la politesse paraissait exquise</w:t>
      </w:r>
      <w:r w:rsidR="00FA6A88">
        <w:t>.</w:t>
      </w:r>
    </w:p>
    <w:p w14:paraId="2921FFFF" w14:textId="77777777" w:rsidR="00FA6A88" w:rsidRDefault="00A92B34" w:rsidP="00FA6A88">
      <w:r w:rsidRPr="00B877BC">
        <w:t>La liaison avait duré quelque temps</w:t>
      </w:r>
      <w:r w:rsidR="00FA6A88">
        <w:t xml:space="preserve">, </w:t>
      </w:r>
      <w:r w:rsidRPr="00B877BC">
        <w:t>et par noblesse de cœur</w:t>
      </w:r>
      <w:r w:rsidR="00FA6A88">
        <w:t xml:space="preserve">, </w:t>
      </w:r>
      <w:r w:rsidRPr="00B877BC">
        <w:t>par fierté</w:t>
      </w:r>
      <w:r w:rsidR="00FA6A88">
        <w:t xml:space="preserve">, </w:t>
      </w:r>
      <w:r w:rsidRPr="00B877BC">
        <w:t xml:space="preserve">pour ne pas être </w:t>
      </w:r>
      <w:r w:rsidRPr="00B877BC">
        <w:rPr>
          <w:i/>
          <w:iCs/>
        </w:rPr>
        <w:t>une</w:t>
      </w:r>
      <w:r w:rsidRPr="00B877BC">
        <w:t xml:space="preserve"> </w:t>
      </w:r>
      <w:r w:rsidRPr="00B877BC">
        <w:rPr>
          <w:i/>
          <w:iCs/>
        </w:rPr>
        <w:t>prostituée</w:t>
      </w:r>
      <w:r w:rsidR="00FA6A88">
        <w:t xml:space="preserve">, </w:t>
      </w:r>
      <w:r w:rsidRPr="00B877BC">
        <w:t>bien qu</w:t>
      </w:r>
      <w:r w:rsidR="00FA6A88">
        <w:t>’</w:t>
      </w:r>
      <w:r w:rsidRPr="00B877BC">
        <w:t>il la secourût à peine</w:t>
      </w:r>
      <w:r w:rsidR="00FA6A88">
        <w:t xml:space="preserve">, </w:t>
      </w:r>
      <w:r w:rsidRPr="00B877BC">
        <w:t>elle s</w:t>
      </w:r>
      <w:r w:rsidR="00FA6A88">
        <w:t>’</w:t>
      </w:r>
      <w:r w:rsidRPr="00B877BC">
        <w:t>était efforcée consciencieusement d</w:t>
      </w:r>
      <w:r w:rsidR="00FA6A88">
        <w:t>’</w:t>
      </w:r>
      <w:r w:rsidRPr="00B877BC">
        <w:t>aimer ce garçon dont elle sentait si bien l</w:t>
      </w:r>
      <w:r w:rsidR="00FA6A88">
        <w:t>’</w:t>
      </w:r>
      <w:r w:rsidRPr="00B877BC">
        <w:t>égoïsme et la préte</w:t>
      </w:r>
      <w:r w:rsidRPr="00B877BC">
        <w:t>n</w:t>
      </w:r>
      <w:r w:rsidRPr="00B877BC">
        <w:t>tieuse médiocrité</w:t>
      </w:r>
      <w:r w:rsidR="00FA6A88">
        <w:t>.</w:t>
      </w:r>
    </w:p>
    <w:p w14:paraId="35D24E93" w14:textId="77777777" w:rsidR="00FA6A88" w:rsidRDefault="00A92B34" w:rsidP="00FA6A88">
      <w:r w:rsidRPr="00B877BC">
        <w:t>Mais maintenant</w:t>
      </w:r>
      <w:r w:rsidR="00FA6A88">
        <w:t xml:space="preserve">, </w:t>
      </w:r>
      <w:r w:rsidRPr="00B877BC">
        <w:t>c</w:t>
      </w:r>
      <w:r w:rsidR="00FA6A88">
        <w:t>’</w:t>
      </w:r>
      <w:r w:rsidRPr="00B877BC">
        <w:t>était bien fini</w:t>
      </w:r>
      <w:r w:rsidR="00FA6A88">
        <w:t xml:space="preserve">. </w:t>
      </w:r>
      <w:r w:rsidRPr="00B877BC">
        <w:t>Il ne lui restait plus qu</w:t>
      </w:r>
      <w:r w:rsidR="00FA6A88">
        <w:t>’</w:t>
      </w:r>
      <w:r w:rsidRPr="00B877BC">
        <w:t>un intolérable dégoût pour le misérable amant dont elle a</w:t>
      </w:r>
      <w:r w:rsidRPr="00B877BC">
        <w:t>u</w:t>
      </w:r>
      <w:r w:rsidRPr="00B877BC">
        <w:t>rait accepté l</w:t>
      </w:r>
      <w:r w:rsidR="00FA6A88">
        <w:t>’</w:t>
      </w:r>
      <w:r w:rsidRPr="00B877BC">
        <w:t>âme étroite</w:t>
      </w:r>
      <w:r w:rsidR="00FA6A88">
        <w:t xml:space="preserve">, </w:t>
      </w:r>
      <w:r w:rsidRPr="00B877BC">
        <w:t>mais dont l</w:t>
      </w:r>
      <w:r w:rsidR="00FA6A88">
        <w:t>’</w:t>
      </w:r>
      <w:r w:rsidRPr="00B877BC">
        <w:t>étonnante lâcheté l</w:t>
      </w:r>
      <w:r w:rsidR="00FA6A88">
        <w:t>’</w:t>
      </w:r>
      <w:r w:rsidRPr="00B877BC">
        <w:t>avait saturée de tous les crapauds du mépris et de l</w:t>
      </w:r>
      <w:r w:rsidR="00FA6A88">
        <w:t>’</w:t>
      </w:r>
      <w:r w:rsidRPr="00B877BC">
        <w:t>aversion</w:t>
      </w:r>
      <w:r w:rsidR="00FA6A88">
        <w:t>.</w:t>
      </w:r>
    </w:p>
    <w:p w14:paraId="57A727B1" w14:textId="20DBEC1F" w:rsidR="00FA6A88" w:rsidRDefault="00A92B34" w:rsidP="00FA6A88">
      <w:r w:rsidRPr="00B877BC">
        <w:t>Trahie</w:t>
      </w:r>
      <w:r w:rsidR="00FA6A88">
        <w:t xml:space="preserve">, </w:t>
      </w:r>
      <w:r w:rsidRPr="00B877BC">
        <w:t>abandonnée</w:t>
      </w:r>
      <w:r w:rsidR="00FA6A88">
        <w:t xml:space="preserve">, </w:t>
      </w:r>
      <w:r w:rsidRPr="00B877BC">
        <w:t>outragée et goujatement lapidée d</w:t>
      </w:r>
      <w:r w:rsidR="00FA6A88">
        <w:t>’</w:t>
      </w:r>
      <w:r w:rsidRPr="00B877BC">
        <w:t>ordures par celui-</w:t>
      </w:r>
      <w:r w:rsidR="00852B4F">
        <w:t>l</w:t>
      </w:r>
      <w:r w:rsidR="00852B4F" w:rsidRPr="00B877BC">
        <w:t xml:space="preserve">à </w:t>
      </w:r>
      <w:r w:rsidRPr="00B877BC">
        <w:t>même à qui elle avait sacrifié son unique fleur</w:t>
      </w:r>
      <w:r w:rsidR="00FA6A88">
        <w:t xml:space="preserve">, </w:t>
      </w:r>
      <w:r w:rsidRPr="00B877BC">
        <w:t>quel châtiment rigoureux pour la folie d</w:t>
      </w:r>
      <w:r w:rsidR="00FA6A88">
        <w:t>’</w:t>
      </w:r>
      <w:r w:rsidRPr="00B877BC">
        <w:t>un seul jour</w:t>
      </w:r>
      <w:r w:rsidR="00FA6A88">
        <w:t> !</w:t>
      </w:r>
    </w:p>
    <w:p w14:paraId="253843C7" w14:textId="77777777" w:rsidR="00FA6A88" w:rsidRDefault="00A92B34" w:rsidP="00FA6A88">
      <w:r w:rsidRPr="00B877BC">
        <w:lastRenderedPageBreak/>
        <w:t>Maintenant donc</w:t>
      </w:r>
      <w:r w:rsidR="00FA6A88">
        <w:t xml:space="preserve">, </w:t>
      </w:r>
      <w:r w:rsidRPr="00B877BC">
        <w:t>que devenir</w:t>
      </w:r>
      <w:r w:rsidR="00FA6A88">
        <w:t xml:space="preserve"> ? </w:t>
      </w:r>
      <w:r w:rsidRPr="00B877BC">
        <w:t>Est-ce que vraiment elle ne pourrait pas échapper à la chose odieuse dont avait parlé sa m</w:t>
      </w:r>
      <w:r w:rsidRPr="00B877BC">
        <w:t>è</w:t>
      </w:r>
      <w:r w:rsidRPr="00B877BC">
        <w:t>re</w:t>
      </w:r>
      <w:r w:rsidR="00FA6A88">
        <w:t> ?</w:t>
      </w:r>
    </w:p>
    <w:p w14:paraId="09519F7E" w14:textId="77777777" w:rsidR="00FA6A88" w:rsidRDefault="00A92B34" w:rsidP="00FA6A88">
      <w:r w:rsidRPr="00B877BC">
        <w:t>La loi des malheureux est par trop dure</w:t>
      </w:r>
      <w:r w:rsidR="00FA6A88">
        <w:t xml:space="preserve">, </w:t>
      </w:r>
      <w:r w:rsidRPr="00B877BC">
        <w:t>en vérité</w:t>
      </w:r>
      <w:r w:rsidR="00FA6A88">
        <w:t xml:space="preserve">. </w:t>
      </w:r>
      <w:r w:rsidRPr="00B877BC">
        <w:t>C</w:t>
      </w:r>
      <w:r w:rsidR="00FA6A88">
        <w:t>’</w:t>
      </w:r>
      <w:r w:rsidRPr="00B877BC">
        <w:t>est donc tout à fait impossible qu</w:t>
      </w:r>
      <w:r w:rsidR="00FA6A88">
        <w:t>’</w:t>
      </w:r>
      <w:r w:rsidRPr="00B877BC">
        <w:t>une fille pauvre échappe</w:t>
      </w:r>
      <w:r w:rsidR="00FA6A88">
        <w:t xml:space="preserve">, </w:t>
      </w:r>
      <w:r w:rsidRPr="00B877BC">
        <w:t>de m</w:t>
      </w:r>
      <w:r w:rsidRPr="00B877BC">
        <w:t>a</w:t>
      </w:r>
      <w:r w:rsidRPr="00B877BC">
        <w:t>nière ou d</w:t>
      </w:r>
      <w:r w:rsidR="00FA6A88">
        <w:t>’</w:t>
      </w:r>
      <w:r w:rsidRPr="00B877BC">
        <w:t>autre</w:t>
      </w:r>
      <w:r w:rsidR="00FA6A88">
        <w:t xml:space="preserve">, </w:t>
      </w:r>
      <w:r w:rsidRPr="00B877BC">
        <w:t>à la prostitution</w:t>
      </w:r>
      <w:r w:rsidR="00FA6A88">
        <w:t> ?</w:t>
      </w:r>
    </w:p>
    <w:p w14:paraId="596E6933" w14:textId="77777777" w:rsidR="00FA6A88" w:rsidRDefault="00A92B34" w:rsidP="00FA6A88">
      <w:r w:rsidRPr="00B877BC">
        <w:t>Que dirait le missionnaire</w:t>
      </w:r>
      <w:r w:rsidR="00FA6A88">
        <w:t xml:space="preserve"> ? </w:t>
      </w:r>
      <w:r w:rsidRPr="00B877BC">
        <w:t>Que dirait-il</w:t>
      </w:r>
      <w:r w:rsidR="00FA6A88">
        <w:t xml:space="preserve">, </w:t>
      </w:r>
      <w:r w:rsidRPr="00B877BC">
        <w:t>ce beau vieillard qui avait si bien vu qu</w:t>
      </w:r>
      <w:r w:rsidR="00FA6A88">
        <w:t>’</w:t>
      </w:r>
      <w:r w:rsidRPr="00B877BC">
        <w:t>elle agonisait de la soif de vivre</w:t>
      </w:r>
      <w:r w:rsidR="00FA6A88">
        <w:t xml:space="preserve"> ?… </w:t>
      </w:r>
      <w:r w:rsidRPr="00B877BC">
        <w:t>Le souvenir de cet inconnu</w:t>
      </w:r>
      <w:r w:rsidR="00FA6A88">
        <w:t xml:space="preserve">, </w:t>
      </w:r>
      <w:r w:rsidRPr="00B877BC">
        <w:t>vivant ou mort</w:t>
      </w:r>
      <w:r w:rsidR="00FA6A88">
        <w:t xml:space="preserve">, </w:t>
      </w:r>
      <w:r w:rsidRPr="00B877BC">
        <w:t>la fit pleurer silencie</w:t>
      </w:r>
      <w:r w:rsidRPr="00B877BC">
        <w:t>u</w:t>
      </w:r>
      <w:r w:rsidRPr="00B877BC">
        <w:t>sement dans l</w:t>
      </w:r>
      <w:r w:rsidR="00FA6A88">
        <w:t>’</w:t>
      </w:r>
      <w:r w:rsidRPr="00B877BC">
        <w:t>ombre</w:t>
      </w:r>
      <w:r w:rsidR="00FA6A88">
        <w:t>.</w:t>
      </w:r>
    </w:p>
    <w:p w14:paraId="0DACE7E0" w14:textId="77777777" w:rsidR="00FA6A88" w:rsidRDefault="00A92B34" w:rsidP="00FA6A88">
      <w:r w:rsidRPr="00B877BC">
        <w:t>Elle ne se jugeait pas meilleure que les plus perdues</w:t>
      </w:r>
      <w:r w:rsidR="00FA6A88">
        <w:t xml:space="preserve">. </w:t>
      </w:r>
      <w:r w:rsidRPr="00B877BC">
        <w:t>Sa faute ayant été sans ivresse</w:t>
      </w:r>
      <w:r w:rsidR="00FA6A88">
        <w:t xml:space="preserve">, </w:t>
      </w:r>
      <w:r w:rsidRPr="00B877BC">
        <w:t>rien n</w:t>
      </w:r>
      <w:r w:rsidR="00FA6A88">
        <w:t>’</w:t>
      </w:r>
      <w:r w:rsidRPr="00B877BC">
        <w:t>était capable d</w:t>
      </w:r>
      <w:r w:rsidR="00FA6A88">
        <w:t>’</w:t>
      </w:r>
      <w:r w:rsidRPr="00B877BC">
        <w:t>en atténuer l</w:t>
      </w:r>
      <w:r w:rsidR="00FA6A88">
        <w:t>’</w:t>
      </w:r>
      <w:r w:rsidRPr="00B877BC">
        <w:t>amertume et l</w:t>
      </w:r>
      <w:r w:rsidR="00FA6A88">
        <w:t>’</w:t>
      </w:r>
      <w:r w:rsidRPr="00B877BC">
        <w:t>humiliation</w:t>
      </w:r>
      <w:r w:rsidR="00FA6A88">
        <w:t xml:space="preserve">. </w:t>
      </w:r>
      <w:r w:rsidRPr="00B877BC">
        <w:t>Cette récurrence perpétuelle l</w:t>
      </w:r>
      <w:r w:rsidR="00FA6A88">
        <w:t>’</w:t>
      </w:r>
      <w:r w:rsidRPr="00B877BC">
        <w:t>hypnotisait</w:t>
      </w:r>
      <w:r w:rsidR="00FA6A88">
        <w:t xml:space="preserve">, </w:t>
      </w:r>
      <w:r w:rsidRPr="00B877BC">
        <w:t>l</w:t>
      </w:r>
      <w:r w:rsidR="00FA6A88">
        <w:t>’</w:t>
      </w:r>
      <w:r w:rsidRPr="00B877BC">
        <w:t>immobilisait</w:t>
      </w:r>
      <w:r w:rsidR="00FA6A88">
        <w:t xml:space="preserve">, </w:t>
      </w:r>
      <w:r w:rsidRPr="00B877BC">
        <w:t>la faisait paraître stupide quelqu</w:t>
      </w:r>
      <w:r w:rsidRPr="00B877BC">
        <w:t>e</w:t>
      </w:r>
      <w:r w:rsidRPr="00B877BC">
        <w:t>fois</w:t>
      </w:r>
      <w:r w:rsidR="00FA6A88">
        <w:t xml:space="preserve">, </w:t>
      </w:r>
      <w:r w:rsidRPr="00B877BC">
        <w:t>avec ses paniques yeux de Cassandre du repentir</w:t>
      </w:r>
      <w:r w:rsidR="00FA6A88">
        <w:t xml:space="preserve">, </w:t>
      </w:r>
      <w:r w:rsidRPr="00B877BC">
        <w:t>fixement ouverts</w:t>
      </w:r>
      <w:r w:rsidR="00FA6A88">
        <w:t>…</w:t>
      </w:r>
    </w:p>
    <w:p w14:paraId="184BEE3F" w14:textId="77777777" w:rsidR="00FA6A88" w:rsidRDefault="00A92B34" w:rsidP="00FA6A88">
      <w:r w:rsidRPr="00B877BC">
        <w:t>Elle avait donné irrévocablement</w:t>
      </w:r>
      <w:r w:rsidR="00FA6A88">
        <w:t xml:space="preserve">, </w:t>
      </w:r>
      <w:r w:rsidRPr="00B877BC">
        <w:t>pour toute la durée des éternités</w:t>
      </w:r>
      <w:r w:rsidR="00FA6A88">
        <w:t xml:space="preserve">, </w:t>
      </w:r>
      <w:r w:rsidRPr="00B877BC">
        <w:t>son seul bien</w:t>
      </w:r>
      <w:r w:rsidR="00FA6A88">
        <w:t xml:space="preserve">, </w:t>
      </w:r>
      <w:r w:rsidRPr="00B877BC">
        <w:t>le plus précieux trésor qu</w:t>
      </w:r>
      <w:r w:rsidR="00FA6A88">
        <w:t>’</w:t>
      </w:r>
      <w:r w:rsidRPr="00B877BC">
        <w:t>une femme puisse posséder</w:t>
      </w:r>
      <w:r w:rsidR="00FA6A88">
        <w:t xml:space="preserve">, – </w:t>
      </w:r>
      <w:r w:rsidRPr="00B877BC">
        <w:t>cette femme s</w:t>
      </w:r>
      <w:r w:rsidR="00FA6A88">
        <w:t>’</w:t>
      </w:r>
      <w:r w:rsidRPr="00B877BC">
        <w:t>appelât-elle l</w:t>
      </w:r>
      <w:r w:rsidR="00FA6A88">
        <w:t>’</w:t>
      </w:r>
      <w:r w:rsidRPr="00B877BC">
        <w:t xml:space="preserve">Impératrice de </w:t>
      </w:r>
      <w:smartTag w:uri="urn:schemas-microsoft-com:office:smarttags" w:element="PersonName">
        <w:smartTagPr>
          <w:attr w:name="ProductID" w:val="la Voie"/>
        </w:smartTagPr>
        <w:r w:rsidRPr="00B877BC">
          <w:t>la Voie</w:t>
        </w:r>
      </w:smartTag>
      <w:r w:rsidRPr="00B877BC">
        <w:t xml:space="preserve"> lactée</w:t>
      </w:r>
      <w:r w:rsidR="00FA6A88">
        <w:t xml:space="preserve">. </w:t>
      </w:r>
      <w:r w:rsidRPr="00B877BC">
        <w:t>Elle avait donné cela à qui</w:t>
      </w:r>
      <w:r w:rsidR="00FA6A88">
        <w:t xml:space="preserve">, </w:t>
      </w:r>
      <w:r w:rsidRPr="00B877BC">
        <w:t>et pourquoi</w:t>
      </w:r>
      <w:r w:rsidR="00FA6A88">
        <w:t> ?…</w:t>
      </w:r>
    </w:p>
    <w:p w14:paraId="7027EF93" w14:textId="77777777" w:rsidR="00FA6A88" w:rsidRDefault="00A92B34" w:rsidP="00FA6A88">
      <w:r w:rsidRPr="00B877BC">
        <w:t>À présent</w:t>
      </w:r>
      <w:r w:rsidR="00FA6A88">
        <w:t xml:space="preserve">, </w:t>
      </w:r>
      <w:r w:rsidRPr="00B877BC">
        <w:t>les Trois Personnes pourraient faire ce qu</w:t>
      </w:r>
      <w:r w:rsidR="00FA6A88">
        <w:t>’</w:t>
      </w:r>
      <w:r w:rsidRPr="00B877BC">
        <w:t>elles voudraient</w:t>
      </w:r>
      <w:r w:rsidR="00FA6A88">
        <w:t xml:space="preserve">, </w:t>
      </w:r>
      <w:r w:rsidRPr="00B877BC">
        <w:t>raturer la création</w:t>
      </w:r>
      <w:r w:rsidR="00FA6A88">
        <w:t xml:space="preserve">, </w:t>
      </w:r>
      <w:r w:rsidRPr="00B877BC">
        <w:t>congédier le temps et l</w:t>
      </w:r>
      <w:r w:rsidR="00FA6A88">
        <w:t>’</w:t>
      </w:r>
      <w:r w:rsidRPr="00B877BC">
        <w:t>espace</w:t>
      </w:r>
      <w:r w:rsidR="00FA6A88">
        <w:t xml:space="preserve">, </w:t>
      </w:r>
      <w:r w:rsidRPr="00B877BC">
        <w:t>repétrir le néant</w:t>
      </w:r>
      <w:r w:rsidR="00FA6A88">
        <w:t xml:space="preserve">, </w:t>
      </w:r>
      <w:r w:rsidRPr="00B877BC">
        <w:t>amalgamer tous les infinis</w:t>
      </w:r>
      <w:r w:rsidR="00FA6A88">
        <w:t xml:space="preserve">, </w:t>
      </w:r>
      <w:r w:rsidRPr="00B877BC">
        <w:t>tout cela ne cha</w:t>
      </w:r>
      <w:r w:rsidRPr="00B877BC">
        <w:t>n</w:t>
      </w:r>
      <w:r w:rsidRPr="00B877BC">
        <w:t>gerait absolument rien à ceci</w:t>
      </w:r>
      <w:r w:rsidR="00FA6A88">
        <w:t xml:space="preserve"> : </w:t>
      </w:r>
      <w:r w:rsidRPr="00B877BC">
        <w:t>qu</w:t>
      </w:r>
      <w:r w:rsidR="00FA6A88">
        <w:t>’</w:t>
      </w:r>
      <w:r w:rsidRPr="00B877BC">
        <w:t>à une certaine minute elle était vierge et qu</w:t>
      </w:r>
      <w:r w:rsidR="00FA6A88">
        <w:t>’</w:t>
      </w:r>
      <w:r w:rsidRPr="00B877BC">
        <w:t>à la minute suivante elle ne l</w:t>
      </w:r>
      <w:r w:rsidR="00FA6A88">
        <w:t>’</w:t>
      </w:r>
      <w:r w:rsidRPr="00B877BC">
        <w:t>était plus</w:t>
      </w:r>
      <w:r w:rsidR="00FA6A88">
        <w:t xml:space="preserve">. </w:t>
      </w:r>
      <w:r w:rsidRPr="00B877BC">
        <w:t>Impo</w:t>
      </w:r>
      <w:r w:rsidRPr="00B877BC">
        <w:t>s</w:t>
      </w:r>
      <w:r w:rsidRPr="00B877BC">
        <w:t>sible de décommander la métamorphose</w:t>
      </w:r>
      <w:r w:rsidR="00FA6A88">
        <w:t>.</w:t>
      </w:r>
    </w:p>
    <w:p w14:paraId="045C4D94" w14:textId="77777777" w:rsidR="00FA6A88" w:rsidRDefault="00FA6A88" w:rsidP="00FA6A88">
      <w:r>
        <w:t>— </w:t>
      </w:r>
      <w:r w:rsidR="00A92B34" w:rsidRPr="00B877BC">
        <w:t>Que puis-je donc offrir</w:t>
      </w:r>
      <w:r>
        <w:t xml:space="preserve"> ? </w:t>
      </w:r>
      <w:r w:rsidR="00A92B34" w:rsidRPr="00B877BC">
        <w:t>murmurait-elle</w:t>
      </w:r>
      <w:r>
        <w:t xml:space="preserve">. </w:t>
      </w:r>
      <w:r w:rsidR="00A92B34" w:rsidRPr="00B877BC">
        <w:t>En quoi suis-je préférable à la première venue que les hommes roulent du pied dans leurs ordures</w:t>
      </w:r>
      <w:r>
        <w:t xml:space="preserve"> ? </w:t>
      </w:r>
      <w:r w:rsidR="00A92B34" w:rsidRPr="00B877BC">
        <w:t>Quand j</w:t>
      </w:r>
      <w:r>
        <w:t>’</w:t>
      </w:r>
      <w:r w:rsidR="00A92B34" w:rsidRPr="00B877BC">
        <w:t>étais sage</w:t>
      </w:r>
      <w:r>
        <w:t xml:space="preserve">, </w:t>
      </w:r>
      <w:r w:rsidR="00A92B34" w:rsidRPr="00B877BC">
        <w:t xml:space="preserve">il me semblait que je gardais des agneaux très blancs sur une montagne </w:t>
      </w:r>
      <w:r w:rsidR="00A92B34" w:rsidRPr="00B877BC">
        <w:lastRenderedPageBreak/>
        <w:t>pleine de parfums et de rossignols</w:t>
      </w:r>
      <w:r>
        <w:t xml:space="preserve">. </w:t>
      </w:r>
      <w:r w:rsidR="00A92B34" w:rsidRPr="00B877BC">
        <w:t>J</w:t>
      </w:r>
      <w:r>
        <w:t>’</w:t>
      </w:r>
      <w:r w:rsidR="00A92B34" w:rsidRPr="00B877BC">
        <w:t>avais beau être malheureuse</w:t>
      </w:r>
      <w:r>
        <w:t xml:space="preserve">, </w:t>
      </w:r>
      <w:r w:rsidR="00A92B34" w:rsidRPr="00B877BC">
        <w:t>je se</w:t>
      </w:r>
      <w:r w:rsidR="00A92B34" w:rsidRPr="00B877BC">
        <w:t>n</w:t>
      </w:r>
      <w:r w:rsidR="00A92B34" w:rsidRPr="00B877BC">
        <w:t>tais qu</w:t>
      </w:r>
      <w:r>
        <w:t>’</w:t>
      </w:r>
      <w:r w:rsidR="00A92B34" w:rsidRPr="00B877BC">
        <w:t>il y avait en moi une fontaine de courage pour défendre cette chose précieuse dont j</w:t>
      </w:r>
      <w:r>
        <w:t>’</w:t>
      </w:r>
      <w:r w:rsidR="00A92B34" w:rsidRPr="00B877BC">
        <w:t>étais la dépositaire et que le Se</w:t>
      </w:r>
      <w:r w:rsidR="00A92B34" w:rsidRPr="00B877BC">
        <w:t>i</w:t>
      </w:r>
      <w:r w:rsidR="00A92B34" w:rsidRPr="00B877BC">
        <w:t>gneur ne trouvera plus</w:t>
      </w:r>
      <w:r>
        <w:t xml:space="preserve">… </w:t>
      </w:r>
      <w:r w:rsidR="00A92B34" w:rsidRPr="00B877BC">
        <w:t>Aujourd</w:t>
      </w:r>
      <w:r>
        <w:t>’</w:t>
      </w:r>
      <w:r w:rsidR="00A92B34" w:rsidRPr="00B877BC">
        <w:t>hui</w:t>
      </w:r>
      <w:r>
        <w:t xml:space="preserve">, </w:t>
      </w:r>
      <w:r w:rsidR="00A92B34" w:rsidRPr="00B877BC">
        <w:t>ma source est tarie</w:t>
      </w:r>
      <w:r>
        <w:t xml:space="preserve">, </w:t>
      </w:r>
      <w:r w:rsidR="00A92B34" w:rsidRPr="00B877BC">
        <w:t>ma belle eau limpide est devenue de la boue</w:t>
      </w:r>
      <w:r>
        <w:t xml:space="preserve">, </w:t>
      </w:r>
      <w:r w:rsidR="00A92B34" w:rsidRPr="00B877BC">
        <w:t>et les plus affreuses bêtes y pullulent</w:t>
      </w:r>
      <w:r>
        <w:t xml:space="preserve">… </w:t>
      </w:r>
      <w:r w:rsidR="00A92B34" w:rsidRPr="00B877BC">
        <w:t>Moi qui aurais pu devenir une sainte aussi claire que le jour</w:t>
      </w:r>
      <w:r>
        <w:t xml:space="preserve">, </w:t>
      </w:r>
      <w:r w:rsidR="00A92B34" w:rsidRPr="00B877BC">
        <w:t>et prier avec les anges sur le bord du tapis des cieux</w:t>
      </w:r>
      <w:r>
        <w:t xml:space="preserve">, </w:t>
      </w:r>
      <w:r w:rsidR="00A92B34" w:rsidRPr="00B877BC">
        <w:t>je n</w:t>
      </w:r>
      <w:r>
        <w:t>’</w:t>
      </w:r>
      <w:r w:rsidR="00A92B34" w:rsidRPr="00B877BC">
        <w:t>ai même plus le droit d</w:t>
      </w:r>
      <w:r>
        <w:t>’</w:t>
      </w:r>
      <w:r w:rsidR="00A92B34" w:rsidRPr="00B877BC">
        <w:t>être aimée d</w:t>
      </w:r>
      <w:r>
        <w:t>’</w:t>
      </w:r>
      <w:r w:rsidR="00A92B34" w:rsidRPr="00B877BC">
        <w:t>un honnête homme qui serait assez charitable pour vouloir de moi</w:t>
      </w:r>
      <w:r>
        <w:t> !…</w:t>
      </w:r>
    </w:p>
    <w:p w14:paraId="2C73472D" w14:textId="77777777" w:rsidR="00FA6A88" w:rsidRDefault="00FA6A88" w:rsidP="00FA6A88">
      <w:pPr>
        <w:pStyle w:val="Etoile"/>
      </w:pPr>
      <w:r>
        <w:t>* * *</w:t>
      </w:r>
    </w:p>
    <w:p w14:paraId="6481A518" w14:textId="77777777" w:rsidR="00FA6A88" w:rsidRDefault="00A92B34" w:rsidP="00FA6A88">
      <w:r w:rsidRPr="00B877BC">
        <w:t>À cet instant</w:t>
      </w:r>
      <w:r w:rsidR="00FA6A88">
        <w:t xml:space="preserve">, </w:t>
      </w:r>
      <w:r w:rsidRPr="00B877BC">
        <w:t>les pensées de la jeune fille se figèrent comme le sang des morts</w:t>
      </w:r>
      <w:r w:rsidR="00FA6A88">
        <w:t xml:space="preserve">. </w:t>
      </w:r>
      <w:r w:rsidRPr="00B877BC">
        <w:t>Sa mère</w:t>
      </w:r>
      <w:r w:rsidR="00FA6A88">
        <w:t xml:space="preserve">, </w:t>
      </w:r>
      <w:r w:rsidRPr="00B877BC">
        <w:t>complètement saoule</w:t>
      </w:r>
      <w:r w:rsidR="00FA6A88">
        <w:t xml:space="preserve">, </w:t>
      </w:r>
      <w:r w:rsidRPr="00B877BC">
        <w:t>rentrait à t</w:t>
      </w:r>
      <w:r w:rsidRPr="00B877BC">
        <w:t>â</w:t>
      </w:r>
      <w:r w:rsidRPr="00B877BC">
        <w:t>tons</w:t>
      </w:r>
      <w:r w:rsidR="00FA6A88">
        <w:t xml:space="preserve">, </w:t>
      </w:r>
      <w:r w:rsidRPr="00B877BC">
        <w:t>bousculant tout</w:t>
      </w:r>
      <w:r w:rsidR="00FA6A88">
        <w:t xml:space="preserve">, </w:t>
      </w:r>
      <w:r w:rsidRPr="00B877BC">
        <w:t>rotant le blasphème et l</w:t>
      </w:r>
      <w:r w:rsidR="00FA6A88">
        <w:t>’</w:t>
      </w:r>
      <w:r w:rsidRPr="00B877BC">
        <w:t>ordure</w:t>
      </w:r>
      <w:r w:rsidR="00FA6A88">
        <w:t xml:space="preserve">, </w:t>
      </w:r>
      <w:r w:rsidRPr="00B877BC">
        <w:t>et fin</w:t>
      </w:r>
      <w:r w:rsidRPr="00B877BC">
        <w:t>a</w:t>
      </w:r>
      <w:r w:rsidRPr="00B877BC">
        <w:t>lement se vautrait en grognant comme une truie dangereuse</w:t>
      </w:r>
      <w:r w:rsidR="00FA6A88">
        <w:t>.</w:t>
      </w:r>
    </w:p>
    <w:p w14:paraId="2129A281" w14:textId="77777777" w:rsidR="00FA6A88" w:rsidRDefault="00FA6A88" w:rsidP="00FA6A88">
      <w:r>
        <w:t>— </w:t>
      </w:r>
      <w:r w:rsidR="00A92B34" w:rsidRPr="00B877BC">
        <w:t>Allons</w:t>
      </w:r>
      <w:r>
        <w:t xml:space="preserve"> ! </w:t>
      </w:r>
      <w:r w:rsidR="00A92B34" w:rsidRPr="00B877BC">
        <w:t>se dit la jeune fille</w:t>
      </w:r>
      <w:r>
        <w:t xml:space="preserve">, </w:t>
      </w:r>
      <w:r w:rsidR="00A92B34" w:rsidRPr="00B877BC">
        <w:t>j</w:t>
      </w:r>
      <w:r>
        <w:t>’</w:t>
      </w:r>
      <w:r w:rsidR="00A92B34" w:rsidRPr="00B877BC">
        <w:t xml:space="preserve">irai </w:t>
      </w:r>
      <w:r w:rsidR="00A92B34" w:rsidRPr="00B877BC">
        <w:rPr>
          <w:i/>
          <w:iCs/>
        </w:rPr>
        <w:t>jusque</w:t>
      </w:r>
      <w:r w:rsidR="00A92B34" w:rsidRPr="00B877BC">
        <w:t>-</w:t>
      </w:r>
      <w:r w:rsidR="00A92B34" w:rsidRPr="00B877BC">
        <w:rPr>
          <w:i/>
          <w:iCs/>
        </w:rPr>
        <w:t>là</w:t>
      </w:r>
      <w:r>
        <w:t xml:space="preserve">, </w:t>
      </w:r>
      <w:r w:rsidR="00A92B34" w:rsidRPr="00B877BC">
        <w:t>puisqu</w:t>
      </w:r>
      <w:r>
        <w:t>’</w:t>
      </w:r>
      <w:r w:rsidR="00A92B34" w:rsidRPr="00B877BC">
        <w:t>il est impossible de faire autrement</w:t>
      </w:r>
      <w:r>
        <w:t xml:space="preserve">. </w:t>
      </w:r>
      <w:r w:rsidR="00A92B34" w:rsidRPr="00B877BC">
        <w:t>Une honte de plus ou de moins</w:t>
      </w:r>
      <w:r>
        <w:t xml:space="preserve">, </w:t>
      </w:r>
      <w:r w:rsidR="00A92B34" w:rsidRPr="00B877BC">
        <w:t>qu</w:t>
      </w:r>
      <w:r>
        <w:t>’</w:t>
      </w:r>
      <w:r w:rsidR="00A92B34" w:rsidRPr="00B877BC">
        <w:t>importe</w:t>
      </w:r>
      <w:r>
        <w:t xml:space="preserve"> ? </w:t>
      </w:r>
      <w:r w:rsidR="00A92B34" w:rsidRPr="00B877BC">
        <w:t>Je ne pourrai jamais me mépriser plus que mai</w:t>
      </w:r>
      <w:r w:rsidR="00A92B34" w:rsidRPr="00B877BC">
        <w:t>n</w:t>
      </w:r>
      <w:r w:rsidR="00A92B34" w:rsidRPr="00B877BC">
        <w:t>tenant</w:t>
      </w:r>
      <w:r>
        <w:t xml:space="preserve">. </w:t>
      </w:r>
      <w:r w:rsidR="00A92B34" w:rsidRPr="00B877BC">
        <w:t>Ne pense donc plus à rien et tâche de dormir</w:t>
      </w:r>
      <w:r>
        <w:t xml:space="preserve">, </w:t>
      </w:r>
      <w:r w:rsidR="00A92B34" w:rsidRPr="00B877BC">
        <w:t>pauvre petite chienne perdue que ne réclamera personne</w:t>
      </w:r>
      <w:r>
        <w:t>.</w:t>
      </w:r>
    </w:p>
    <w:p w14:paraId="5F39271B" w14:textId="77777777" w:rsidR="00FA6A88" w:rsidRDefault="00A92B34" w:rsidP="00FA6A88">
      <w:r w:rsidRPr="00B877BC">
        <w:t>Ta destinée</w:t>
      </w:r>
      <w:r w:rsidR="00FA6A88">
        <w:t xml:space="preserve">, </w:t>
      </w:r>
      <w:r w:rsidRPr="00B877BC">
        <w:t>vois-tu</w:t>
      </w:r>
      <w:r w:rsidR="00FA6A88">
        <w:t xml:space="preserve">, </w:t>
      </w:r>
      <w:r w:rsidRPr="00B877BC">
        <w:t>c</w:t>
      </w:r>
      <w:r w:rsidR="00FA6A88">
        <w:t>’</w:t>
      </w:r>
      <w:r w:rsidRPr="00B877BC">
        <w:t>est de souffrir</w:t>
      </w:r>
      <w:r w:rsidR="00FA6A88">
        <w:t xml:space="preserve">. </w:t>
      </w:r>
      <w:r w:rsidRPr="00B877BC">
        <w:t>C</w:t>
      </w:r>
      <w:r w:rsidR="00FA6A88">
        <w:t>’</w:t>
      </w:r>
      <w:r w:rsidRPr="00B877BC">
        <w:t>est à peu près cela qu</w:t>
      </w:r>
      <w:r w:rsidR="00FA6A88">
        <w:t>’</w:t>
      </w:r>
      <w:r w:rsidRPr="00B877BC">
        <w:t>il m</w:t>
      </w:r>
      <w:r w:rsidR="00FA6A88">
        <w:t>’</w:t>
      </w:r>
      <w:r w:rsidRPr="00B877BC">
        <w:t>a dit</w:t>
      </w:r>
      <w:r w:rsidR="00FA6A88">
        <w:t xml:space="preserve">, </w:t>
      </w:r>
      <w:r w:rsidRPr="00B877BC">
        <w:t>le missionnaire</w:t>
      </w:r>
      <w:r w:rsidR="00FA6A88">
        <w:t xml:space="preserve">, – </w:t>
      </w:r>
      <w:r w:rsidRPr="00B877BC">
        <w:t>mon bon vieux missionnaire qui aurait bien dû m</w:t>
      </w:r>
      <w:r w:rsidR="00FA6A88">
        <w:t>’</w:t>
      </w:r>
      <w:r w:rsidRPr="00B877BC">
        <w:t>emporter avec lui dans ses déserts et qui ple</w:t>
      </w:r>
      <w:r w:rsidRPr="00B877BC">
        <w:t>u</w:t>
      </w:r>
      <w:r w:rsidRPr="00B877BC">
        <w:t>re</w:t>
      </w:r>
      <w:r w:rsidR="00FA6A88">
        <w:t xml:space="preserve">, </w:t>
      </w:r>
      <w:r w:rsidRPr="00B877BC">
        <w:t>peut-être</w:t>
      </w:r>
      <w:r w:rsidR="00FA6A88">
        <w:t xml:space="preserve">, </w:t>
      </w:r>
      <w:r w:rsidRPr="00B877BC">
        <w:t>en me regardant du fond de sa tombe</w:t>
      </w:r>
      <w:r w:rsidR="00FA6A88">
        <w:t> !</w:t>
      </w:r>
    </w:p>
    <w:p w14:paraId="473649FC" w14:textId="554BFD16" w:rsidR="00A92B34" w:rsidRPr="00B877BC" w:rsidRDefault="00A92B34" w:rsidP="00FA6A88">
      <w:pPr>
        <w:pStyle w:val="Titre1"/>
      </w:pPr>
      <w:bookmarkStart w:id="30" w:name="_Toc198811664"/>
      <w:r w:rsidRPr="00B877BC">
        <w:lastRenderedPageBreak/>
        <w:t>XXVII</w:t>
      </w:r>
      <w:r w:rsidRPr="00B877BC">
        <w:br/>
      </w:r>
      <w:r w:rsidRPr="00B877BC">
        <w:br/>
        <w:t>LE CABINET DE LECTURE</w:t>
      </w:r>
      <w:bookmarkEnd w:id="30"/>
      <w:r w:rsidRPr="00B877BC">
        <w:br/>
      </w:r>
    </w:p>
    <w:p w14:paraId="1D062588" w14:textId="77777777" w:rsidR="00FA6A88" w:rsidRDefault="00A92B34" w:rsidP="00FA6A88">
      <w:pPr>
        <w:jc w:val="right"/>
      </w:pPr>
      <w:r w:rsidRPr="00FA6A88">
        <w:rPr>
          <w:i/>
          <w:iCs/>
        </w:rPr>
        <w:t xml:space="preserve">À Pol </w:t>
      </w:r>
      <w:proofErr w:type="spellStart"/>
      <w:r w:rsidRPr="00FA6A88">
        <w:rPr>
          <w:i/>
          <w:iCs/>
        </w:rPr>
        <w:t>Demade</w:t>
      </w:r>
      <w:proofErr w:type="spellEnd"/>
      <w:r w:rsidR="00FA6A88" w:rsidRPr="00FA6A88">
        <w:rPr>
          <w:i/>
          <w:iCs/>
        </w:rPr>
        <w:t xml:space="preserve">, </w:t>
      </w:r>
      <w:r w:rsidRPr="00FA6A88">
        <w:rPr>
          <w:i/>
          <w:iCs/>
        </w:rPr>
        <w:t>catholique belge</w:t>
      </w:r>
      <w:r w:rsidR="00FA6A88" w:rsidRPr="00FA6A88">
        <w:t>.</w:t>
      </w:r>
    </w:p>
    <w:p w14:paraId="5073DC90" w14:textId="77777777" w:rsidR="00FA6A88" w:rsidRDefault="00A92B34" w:rsidP="00FA6A88">
      <w:r w:rsidRPr="00B877BC">
        <w:t>La littérature est indispensable</w:t>
      </w:r>
      <w:r w:rsidR="00FA6A88">
        <w:t>.</w:t>
      </w:r>
    </w:p>
    <w:p w14:paraId="6AC821C9" w14:textId="77777777" w:rsidR="00FA6A88" w:rsidRDefault="00FA6A88" w:rsidP="00FA6A88">
      <w:r>
        <w:t>— </w:t>
      </w:r>
      <w:r w:rsidR="00A92B34" w:rsidRPr="00B877BC">
        <w:t>Mais</w:t>
      </w:r>
      <w:r>
        <w:t xml:space="preserve">, </w:t>
      </w:r>
      <w:r w:rsidR="00A92B34" w:rsidRPr="00B877BC">
        <w:t>tonnerre de Dieu</w:t>
      </w:r>
      <w:r>
        <w:t xml:space="preserve"> ! </w:t>
      </w:r>
      <w:r w:rsidR="00A92B34" w:rsidRPr="00B877BC">
        <w:t>quand on vous dit qu</w:t>
      </w:r>
      <w:r>
        <w:t>’</w:t>
      </w:r>
      <w:r w:rsidR="00A92B34" w:rsidRPr="00B877BC">
        <w:t>il y a que</w:t>
      </w:r>
      <w:r w:rsidR="00A92B34" w:rsidRPr="00B877BC">
        <w:t>l</w:t>
      </w:r>
      <w:r w:rsidR="00A92B34" w:rsidRPr="00B877BC">
        <w:t>qu</w:t>
      </w:r>
      <w:r>
        <w:t>’</w:t>
      </w:r>
      <w:r w:rsidR="00A92B34" w:rsidRPr="00B877BC">
        <w:t>un</w:t>
      </w:r>
      <w:r>
        <w:t>.</w:t>
      </w:r>
    </w:p>
    <w:p w14:paraId="16710D1D" w14:textId="77777777" w:rsidR="00FA6A88" w:rsidRDefault="00A92B34" w:rsidP="00FA6A88">
      <w:r w:rsidRPr="00B877BC">
        <w:t>Orthodoxie Panard</w:t>
      </w:r>
      <w:r w:rsidR="00FA6A88">
        <w:t xml:space="preserve">, </w:t>
      </w:r>
      <w:r w:rsidRPr="00B877BC">
        <w:t>qui s</w:t>
      </w:r>
      <w:r w:rsidR="00FA6A88">
        <w:t>’</w:t>
      </w:r>
      <w:r w:rsidRPr="00B877BC">
        <w:t>acharnait sur la serrure</w:t>
      </w:r>
      <w:r w:rsidR="00FA6A88">
        <w:t xml:space="preserve">, </w:t>
      </w:r>
      <w:r w:rsidRPr="00B877BC">
        <w:t>depuis un instant</w:t>
      </w:r>
      <w:r w:rsidR="00FA6A88">
        <w:t xml:space="preserve">, </w:t>
      </w:r>
      <w:r w:rsidRPr="00B877BC">
        <w:t>prit la fuite en entendant la voix redoutée de son oncle paternel</w:t>
      </w:r>
      <w:r w:rsidR="00FA6A88">
        <w:t>.</w:t>
      </w:r>
    </w:p>
    <w:p w14:paraId="4099734E" w14:textId="77777777" w:rsidR="00FA6A88" w:rsidRDefault="00A92B34" w:rsidP="00FA6A88">
      <w:r w:rsidRPr="00B877BC">
        <w:t>Ce cabinet de lecture était si cocassement aménagé qu</w:t>
      </w:r>
      <w:r w:rsidR="00FA6A88">
        <w:t>’</w:t>
      </w:r>
      <w:r w:rsidRPr="00B877BC">
        <w:t>un seul individu pouvait en jouir à tour de rôle</w:t>
      </w:r>
      <w:r w:rsidR="00FA6A88">
        <w:t xml:space="preserve">, </w:t>
      </w:r>
      <w:r w:rsidRPr="00B877BC">
        <w:t>et il y avait dix pe</w:t>
      </w:r>
      <w:r w:rsidRPr="00B877BC">
        <w:t>r</w:t>
      </w:r>
      <w:r w:rsidRPr="00B877BC">
        <w:t>sonnes dans la maison</w:t>
      </w:r>
      <w:r w:rsidR="00FA6A88">
        <w:t>.</w:t>
      </w:r>
    </w:p>
    <w:p w14:paraId="668E6082" w14:textId="77777777" w:rsidR="00FA6A88" w:rsidRDefault="00A92B34" w:rsidP="00FA6A88">
      <w:r w:rsidRPr="00B877BC">
        <w:t>Il y avait le père Panard et la mère Panard</w:t>
      </w:r>
      <w:r w:rsidR="00FA6A88">
        <w:t xml:space="preserve"> ; </w:t>
      </w:r>
      <w:r w:rsidRPr="00B877BC">
        <w:t>les quatre hér</w:t>
      </w:r>
      <w:r w:rsidRPr="00B877BC">
        <w:t>i</w:t>
      </w:r>
      <w:r w:rsidRPr="00B877BC">
        <w:t>tiers Panard</w:t>
      </w:r>
      <w:r w:rsidR="00FA6A88">
        <w:t xml:space="preserve"> : </w:t>
      </w:r>
      <w:r w:rsidRPr="00B877BC">
        <w:t>Athanase</w:t>
      </w:r>
      <w:r w:rsidR="00FA6A88">
        <w:t xml:space="preserve">, </w:t>
      </w:r>
      <w:r w:rsidRPr="00B877BC">
        <w:t>Héliodore</w:t>
      </w:r>
      <w:r w:rsidR="00FA6A88">
        <w:t xml:space="preserve">, </w:t>
      </w:r>
      <w:r w:rsidRPr="00B877BC">
        <w:t>Démétrius et Orthodoxie</w:t>
      </w:r>
      <w:r w:rsidR="00FA6A88">
        <w:t xml:space="preserve"> ; </w:t>
      </w:r>
      <w:r w:rsidRPr="00B877BC">
        <w:t>puis l</w:t>
      </w:r>
      <w:r w:rsidR="00FA6A88">
        <w:t>’</w:t>
      </w:r>
      <w:r w:rsidRPr="00B877BC">
        <w:t>oncle Justinien</w:t>
      </w:r>
      <w:r w:rsidR="00FA6A88">
        <w:t xml:space="preserve">, </w:t>
      </w:r>
      <w:r w:rsidRPr="00B877BC">
        <w:t xml:space="preserve">la tante </w:t>
      </w:r>
      <w:proofErr w:type="spellStart"/>
      <w:r w:rsidRPr="00B877BC">
        <w:t>Plectrude</w:t>
      </w:r>
      <w:proofErr w:type="spellEnd"/>
      <w:r w:rsidRPr="00B877BC">
        <w:t xml:space="preserve"> et la tante Roxelane</w:t>
      </w:r>
      <w:r w:rsidR="00FA6A88">
        <w:t xml:space="preserve">. </w:t>
      </w:r>
      <w:r w:rsidRPr="00B877BC">
        <w:t>Enfin</w:t>
      </w:r>
      <w:r w:rsidR="00FA6A88">
        <w:t xml:space="preserve">, </w:t>
      </w:r>
      <w:r w:rsidRPr="00B877BC">
        <w:t>la vieille bonne Palmyre</w:t>
      </w:r>
      <w:r w:rsidR="00FA6A88">
        <w:t xml:space="preserve">. </w:t>
      </w:r>
      <w:r w:rsidRPr="00B877BC">
        <w:t>Cela faisait dix</w:t>
      </w:r>
      <w:r w:rsidR="00FA6A88">
        <w:t xml:space="preserve">, </w:t>
      </w:r>
      <w:r w:rsidRPr="00B877BC">
        <w:t>bien comptés</w:t>
      </w:r>
      <w:r w:rsidR="00FA6A88">
        <w:t xml:space="preserve">. </w:t>
      </w:r>
      <w:r w:rsidRPr="00B877BC">
        <w:t>C</w:t>
      </w:r>
      <w:r w:rsidR="00FA6A88">
        <w:t>’</w:t>
      </w:r>
      <w:r w:rsidRPr="00B877BC">
        <w:t>était absurde</w:t>
      </w:r>
      <w:r w:rsidR="00FA6A88">
        <w:t>.</w:t>
      </w:r>
    </w:p>
    <w:p w14:paraId="0A318402" w14:textId="77777777" w:rsidR="00FA6A88" w:rsidRDefault="00A92B34" w:rsidP="00FA6A88">
      <w:r w:rsidRPr="00B877BC">
        <w:t>Et remarquez que tout ce monde-là</w:t>
      </w:r>
      <w:r w:rsidR="00FA6A88">
        <w:t xml:space="preserve">, </w:t>
      </w:r>
      <w:r w:rsidRPr="00B877BC">
        <w:t>sans excepter Palmyre elle-même</w:t>
      </w:r>
      <w:r w:rsidR="00FA6A88">
        <w:t xml:space="preserve">, </w:t>
      </w:r>
      <w:r w:rsidRPr="00B877BC">
        <w:t>avait ou pouvait avoir des besoins intellectuels de la nature la plus impérieuse</w:t>
      </w:r>
      <w:r w:rsidR="00FA6A88">
        <w:t>.</w:t>
      </w:r>
    </w:p>
    <w:p w14:paraId="68C8F90F" w14:textId="77777777" w:rsidR="00FA6A88" w:rsidRDefault="00A92B34" w:rsidP="00FA6A88">
      <w:r w:rsidRPr="00B877BC">
        <w:t>À quelque heure que ce fût</w:t>
      </w:r>
      <w:r w:rsidR="00FA6A88">
        <w:t xml:space="preserve">, </w:t>
      </w:r>
      <w:r w:rsidRPr="00B877BC">
        <w:t>on était toujours sûr de trouver quelqu</w:t>
      </w:r>
      <w:r w:rsidR="00FA6A88">
        <w:t>’</w:t>
      </w:r>
      <w:r w:rsidRPr="00B877BC">
        <w:t>un</w:t>
      </w:r>
      <w:r w:rsidR="00FA6A88">
        <w:t xml:space="preserve">. </w:t>
      </w:r>
      <w:r w:rsidRPr="00B877BC">
        <w:t>Parfois on se bousculait à la porte</w:t>
      </w:r>
      <w:r w:rsidR="00FA6A88">
        <w:t>.</w:t>
      </w:r>
    </w:p>
    <w:p w14:paraId="1E45CC61" w14:textId="77777777" w:rsidR="00FA6A88" w:rsidRDefault="00A92B34" w:rsidP="00FA6A88">
      <w:r w:rsidRPr="00B877BC">
        <w:t>Il y avait de quoi dégoûter de la famille</w:t>
      </w:r>
      <w:r w:rsidR="00FA6A88">
        <w:t>.</w:t>
      </w:r>
    </w:p>
    <w:p w14:paraId="01246D39" w14:textId="77777777" w:rsidR="00FA6A88" w:rsidRDefault="00A92B34" w:rsidP="00FA6A88">
      <w:r w:rsidRPr="00B877BC">
        <w:lastRenderedPageBreak/>
        <w:t>Impossible de faire entendre raison à ce grigou de Panard</w:t>
      </w:r>
      <w:r w:rsidR="00FA6A88">
        <w:t xml:space="preserve">, </w:t>
      </w:r>
      <w:r w:rsidRPr="00B877BC">
        <w:t>un ancien professeur de grec</w:t>
      </w:r>
      <w:r w:rsidR="00FA6A88">
        <w:t xml:space="preserve">, </w:t>
      </w:r>
      <w:r w:rsidRPr="00B877BC">
        <w:t>membre de l</w:t>
      </w:r>
      <w:r w:rsidR="00FA6A88">
        <w:t>’</w:t>
      </w:r>
      <w:r w:rsidRPr="00B877BC">
        <w:t>Institut</w:t>
      </w:r>
      <w:r w:rsidR="00FA6A88">
        <w:t xml:space="preserve">, </w:t>
      </w:r>
      <w:r w:rsidRPr="00B877BC">
        <w:t>s</w:t>
      </w:r>
      <w:r w:rsidR="00FA6A88">
        <w:t>’</w:t>
      </w:r>
      <w:r w:rsidRPr="00B877BC">
        <w:t>il vous plaît</w:t>
      </w:r>
      <w:r w:rsidR="00FA6A88">
        <w:t xml:space="preserve">, </w:t>
      </w:r>
      <w:r w:rsidRPr="00B877BC">
        <w:t>qui ne se lavait jamais les mains</w:t>
      </w:r>
      <w:r w:rsidR="00FA6A88">
        <w:t xml:space="preserve">, </w:t>
      </w:r>
      <w:r w:rsidRPr="00B877BC">
        <w:t>par mesure d</w:t>
      </w:r>
      <w:r w:rsidR="00FA6A88">
        <w:t>’</w:t>
      </w:r>
      <w:r w:rsidRPr="00B877BC">
        <w:t>économie</w:t>
      </w:r>
      <w:r w:rsidR="00FA6A88">
        <w:t xml:space="preserve">, </w:t>
      </w:r>
      <w:r w:rsidRPr="00B877BC">
        <w:t>et qui déclamait les imprécations d</w:t>
      </w:r>
      <w:r w:rsidR="00FA6A88">
        <w:t>’</w:t>
      </w:r>
      <w:r w:rsidRPr="00B877BC">
        <w:t>Hécube</w:t>
      </w:r>
      <w:r w:rsidR="00FA6A88">
        <w:t xml:space="preserve">, </w:t>
      </w:r>
      <w:r w:rsidRPr="00B877BC">
        <w:t>dans le texte même d</w:t>
      </w:r>
      <w:r w:rsidR="00FA6A88">
        <w:t>’</w:t>
      </w:r>
      <w:r w:rsidRPr="00B877BC">
        <w:t>Euripide</w:t>
      </w:r>
      <w:r w:rsidR="00FA6A88">
        <w:t xml:space="preserve">, </w:t>
      </w:r>
      <w:r w:rsidRPr="00B877BC">
        <w:t>quand on lui parlait de construire un second local</w:t>
      </w:r>
      <w:r w:rsidR="00FA6A88">
        <w:t>.</w:t>
      </w:r>
    </w:p>
    <w:p w14:paraId="385C5D5E" w14:textId="77777777" w:rsidR="00FA6A88" w:rsidRDefault="00A92B34" w:rsidP="00FA6A88">
      <w:r w:rsidRPr="00B877BC">
        <w:t>L</w:t>
      </w:r>
      <w:r w:rsidR="00FA6A88">
        <w:t>’</w:t>
      </w:r>
      <w:r w:rsidRPr="00B877BC">
        <w:t>argent ne lui manquait pourtant pas</w:t>
      </w:r>
      <w:r w:rsidR="00FA6A88">
        <w:t xml:space="preserve">, </w:t>
      </w:r>
      <w:r w:rsidRPr="00B877BC">
        <w:t>depuis le fameux héritage qui avait fait de ce traducteur de Philostrate un pr</w:t>
      </w:r>
      <w:r w:rsidRPr="00B877BC">
        <w:t>o</w:t>
      </w:r>
      <w:r w:rsidRPr="00B877BC">
        <w:t>priétaire important</w:t>
      </w:r>
      <w:r w:rsidR="00FA6A88">
        <w:t>.</w:t>
      </w:r>
    </w:p>
    <w:p w14:paraId="440BBCF7" w14:textId="77777777" w:rsidR="00FA6A88" w:rsidRDefault="00A92B34" w:rsidP="00FA6A88">
      <w:r w:rsidRPr="00B877BC">
        <w:t>Mais la littérature contemporaine dont s</w:t>
      </w:r>
      <w:r w:rsidR="00FA6A88">
        <w:t>’</w:t>
      </w:r>
      <w:r w:rsidRPr="00B877BC">
        <w:t>alimentaient su</w:t>
      </w:r>
      <w:r w:rsidRPr="00B877BC">
        <w:t>r</w:t>
      </w:r>
      <w:r w:rsidRPr="00B877BC">
        <w:t>tout les Panard sortis de son flanc</w:t>
      </w:r>
      <w:r w:rsidR="00FA6A88">
        <w:t xml:space="preserve">, </w:t>
      </w:r>
      <w:r w:rsidRPr="00B877BC">
        <w:t>étant dénuée pour lui d</w:t>
      </w:r>
      <w:r w:rsidR="00FA6A88">
        <w:t>’</w:t>
      </w:r>
      <w:r w:rsidRPr="00B877BC">
        <w:t>intérêt</w:t>
      </w:r>
      <w:r w:rsidR="00FA6A88">
        <w:t xml:space="preserve">, </w:t>
      </w:r>
      <w:r w:rsidRPr="00B877BC">
        <w:t>il prétendait qu</w:t>
      </w:r>
      <w:r w:rsidR="00FA6A88">
        <w:t>’</w:t>
      </w:r>
      <w:r w:rsidRPr="00B877BC">
        <w:t>on se contentât des lieux actuels et feignait de ne pas entendre les optatives insinuations de ses hoirs</w:t>
      </w:r>
      <w:r w:rsidR="00FA6A88">
        <w:t>.</w:t>
      </w:r>
    </w:p>
    <w:p w14:paraId="40273FA8" w14:textId="77777777" w:rsidR="00FA6A88" w:rsidRDefault="00A92B34" w:rsidP="00FA6A88">
      <w:r w:rsidRPr="00B877BC">
        <w:t>Le plus intolérable des compétiteurs</w:t>
      </w:r>
      <w:r w:rsidR="00FA6A88">
        <w:t xml:space="preserve">, </w:t>
      </w:r>
      <w:r w:rsidRPr="00B877BC">
        <w:t>c</w:t>
      </w:r>
      <w:r w:rsidR="00FA6A88">
        <w:t>’</w:t>
      </w:r>
      <w:r w:rsidRPr="00B877BC">
        <w:t>était l</w:t>
      </w:r>
      <w:r w:rsidR="00FA6A88">
        <w:t>’</w:t>
      </w:r>
      <w:r w:rsidRPr="00B877BC">
        <w:t>oncle Just</w:t>
      </w:r>
      <w:r w:rsidRPr="00B877BC">
        <w:t>i</w:t>
      </w:r>
      <w:r w:rsidRPr="00B877BC">
        <w:t>nien</w:t>
      </w:r>
      <w:r w:rsidR="00FA6A88">
        <w:t xml:space="preserve">, </w:t>
      </w:r>
      <w:r w:rsidRPr="00B877BC">
        <w:t>un colonel de gendarmerie en retraite qui n</w:t>
      </w:r>
      <w:r w:rsidR="00FA6A88">
        <w:t>’</w:t>
      </w:r>
      <w:r w:rsidRPr="00B877BC">
        <w:t>en finissait jamais</w:t>
      </w:r>
      <w:r w:rsidR="00FA6A88">
        <w:t>.</w:t>
      </w:r>
    </w:p>
    <w:p w14:paraId="7641612A" w14:textId="77777777" w:rsidR="00FA6A88" w:rsidRDefault="00A92B34" w:rsidP="00FA6A88">
      <w:r w:rsidRPr="00B877BC">
        <w:t>Quand l</w:t>
      </w:r>
      <w:r w:rsidR="00FA6A88">
        <w:t>’</w:t>
      </w:r>
      <w:r w:rsidRPr="00B877BC">
        <w:t>animal avait réussi</w:t>
      </w:r>
      <w:r w:rsidR="00FA6A88">
        <w:t xml:space="preserve">, </w:t>
      </w:r>
      <w:r w:rsidRPr="00B877BC">
        <w:t>une bonne fois</w:t>
      </w:r>
      <w:r w:rsidR="00FA6A88">
        <w:t xml:space="preserve">, </w:t>
      </w:r>
      <w:r w:rsidRPr="00B877BC">
        <w:t>à s</w:t>
      </w:r>
      <w:r w:rsidR="00FA6A88">
        <w:t>’</w:t>
      </w:r>
      <w:r w:rsidRPr="00B877BC">
        <w:t>introduire</w:t>
      </w:r>
      <w:r w:rsidR="00FA6A88">
        <w:t xml:space="preserve">, </w:t>
      </w:r>
      <w:r w:rsidRPr="00B877BC">
        <w:t>les supplications et les pleurs étaient inutiles</w:t>
      </w:r>
      <w:r w:rsidR="00FA6A88">
        <w:t xml:space="preserve">. </w:t>
      </w:r>
      <w:r w:rsidRPr="00B877BC">
        <w:t>Il fallait attendre une heure qu</w:t>
      </w:r>
      <w:r w:rsidR="00FA6A88">
        <w:t>’</w:t>
      </w:r>
      <w:r w:rsidRPr="00B877BC">
        <w:t>il eût fini de paperasser</w:t>
      </w:r>
      <w:r w:rsidR="00FA6A88">
        <w:t>.</w:t>
      </w:r>
    </w:p>
    <w:p w14:paraId="48AB45D7" w14:textId="77777777" w:rsidR="00FA6A88" w:rsidRDefault="00A92B34" w:rsidP="00FA6A88">
      <w:r w:rsidRPr="00B877BC">
        <w:t>Si</w:t>
      </w:r>
      <w:r w:rsidR="00FA6A88">
        <w:t xml:space="preserve">, </w:t>
      </w:r>
      <w:r w:rsidRPr="00B877BC">
        <w:t>du moins</w:t>
      </w:r>
      <w:r w:rsidR="00FA6A88">
        <w:t xml:space="preserve">, </w:t>
      </w:r>
      <w:r w:rsidRPr="00B877BC">
        <w:t>cette basane</w:t>
      </w:r>
      <w:r w:rsidR="00FA6A88">
        <w:t xml:space="preserve">, </w:t>
      </w:r>
      <w:r w:rsidRPr="00B877BC">
        <w:t>ce gâteux fétide qui n</w:t>
      </w:r>
      <w:r w:rsidR="00FA6A88">
        <w:t>’</w:t>
      </w:r>
      <w:r w:rsidRPr="00B877BC">
        <w:t>aboutissait pas</w:t>
      </w:r>
      <w:r w:rsidR="00FA6A88">
        <w:t xml:space="preserve">, </w:t>
      </w:r>
      <w:r w:rsidRPr="00B877BC">
        <w:t>ce pourvoyeur démantibulé de la guillotine</w:t>
      </w:r>
      <w:r w:rsidR="00FA6A88">
        <w:t xml:space="preserve">, </w:t>
      </w:r>
      <w:r w:rsidRPr="00B877BC">
        <w:t>avait eu des motifs élevés pour prolonger ainsi les vacations</w:t>
      </w:r>
      <w:r w:rsidR="00FA6A88">
        <w:t xml:space="preserve">, </w:t>
      </w:r>
      <w:r w:rsidRPr="00B877BC">
        <w:t>pour s</w:t>
      </w:r>
      <w:r w:rsidR="00FA6A88">
        <w:t>’</w:t>
      </w:r>
      <w:r w:rsidRPr="00B877BC">
        <w:t>attarder indéfiniment dans le cabinet précieux</w:t>
      </w:r>
      <w:r w:rsidR="00FA6A88">
        <w:t xml:space="preserve">, </w:t>
      </w:r>
      <w:r w:rsidRPr="00B877BC">
        <w:t>trois ou quatre fois par jour</w:t>
      </w:r>
      <w:r w:rsidR="00FA6A88">
        <w:t> !</w:t>
      </w:r>
    </w:p>
    <w:p w14:paraId="2912B1F9" w14:textId="77777777" w:rsidR="00FA6A88" w:rsidRDefault="00A92B34" w:rsidP="00FA6A88">
      <w:r w:rsidRPr="00B877BC">
        <w:t>Mais non</w:t>
      </w:r>
      <w:r w:rsidR="00FA6A88">
        <w:t xml:space="preserve">. </w:t>
      </w:r>
      <w:r w:rsidRPr="00B877BC">
        <w:t>Ce vétéran de malheur</w:t>
      </w:r>
      <w:r w:rsidR="00FA6A88">
        <w:t xml:space="preserve">, </w:t>
      </w:r>
      <w:r w:rsidRPr="00B877BC">
        <w:t>que le ciel s</w:t>
      </w:r>
      <w:r w:rsidR="00FA6A88">
        <w:t>’</w:t>
      </w:r>
      <w:r w:rsidRPr="00B877BC">
        <w:t>obstinait à ne pas confondre</w:t>
      </w:r>
      <w:r w:rsidR="00FA6A88">
        <w:t xml:space="preserve">, </w:t>
      </w:r>
      <w:r w:rsidRPr="00B877BC">
        <w:t>avait toujours été incapable de lire autre ch</w:t>
      </w:r>
      <w:r w:rsidRPr="00B877BC">
        <w:t>o</w:t>
      </w:r>
      <w:r w:rsidRPr="00B877BC">
        <w:t>se que des signalements de malfaiteurs ou des ordres d</w:t>
      </w:r>
      <w:r w:rsidR="00FA6A88">
        <w:t>’</w:t>
      </w:r>
      <w:r w:rsidRPr="00B877BC">
        <w:t>arrestation</w:t>
      </w:r>
      <w:r w:rsidR="00FA6A88">
        <w:t>.</w:t>
      </w:r>
    </w:p>
    <w:p w14:paraId="066698A2" w14:textId="77777777" w:rsidR="00FA6A88" w:rsidRDefault="00FA6A88" w:rsidP="00FA6A88">
      <w:r>
        <w:lastRenderedPageBreak/>
        <w:t>— </w:t>
      </w:r>
      <w:r w:rsidR="00A92B34" w:rsidRPr="00B877BC">
        <w:t>Que pouvez-vous faire là-dedans</w:t>
      </w:r>
      <w:r>
        <w:t xml:space="preserve"> ? </w:t>
      </w:r>
      <w:r w:rsidR="00A92B34" w:rsidRPr="00B877BC">
        <w:t>bonté divine</w:t>
      </w:r>
      <w:r>
        <w:t xml:space="preserve"> ! </w:t>
      </w:r>
      <w:r w:rsidR="00A92B34" w:rsidRPr="00B877BC">
        <w:t xml:space="preserve">criait tante </w:t>
      </w:r>
      <w:proofErr w:type="spellStart"/>
      <w:r w:rsidR="00A92B34" w:rsidRPr="00B877BC">
        <w:t>Plectrude</w:t>
      </w:r>
      <w:proofErr w:type="spellEnd"/>
      <w:r>
        <w:t xml:space="preserve">, </w:t>
      </w:r>
      <w:r w:rsidR="00A92B34" w:rsidRPr="00B877BC">
        <w:t>en levant ses deux bras arides vers les étoiles</w:t>
      </w:r>
      <w:r>
        <w:t xml:space="preserve">, </w:t>
      </w:r>
      <w:r w:rsidR="00A92B34" w:rsidRPr="00B877BC">
        <w:t>car il se levait souvent au milieu des nuits</w:t>
      </w:r>
      <w:r>
        <w:t>.</w:t>
      </w:r>
    </w:p>
    <w:p w14:paraId="244F30D3" w14:textId="243E8830" w:rsidR="00FA6A88" w:rsidRDefault="00FA6A88" w:rsidP="00FA6A88">
      <w:r>
        <w:t>— </w:t>
      </w:r>
      <w:r w:rsidR="00A92B34" w:rsidRPr="00B877BC">
        <w:t>Je fais ma correspondance</w:t>
      </w:r>
      <w:r>
        <w:t xml:space="preserve">, </w:t>
      </w:r>
      <w:r w:rsidR="00A92B34" w:rsidRPr="00B877BC">
        <w:t>répondait-il avec la finesse d</w:t>
      </w:r>
      <w:r>
        <w:t>’</w:t>
      </w:r>
      <w:r w:rsidR="00A92B34" w:rsidRPr="00B877BC">
        <w:t>un gendarme qu</w:t>
      </w:r>
      <w:r>
        <w:t>’</w:t>
      </w:r>
      <w:r w:rsidR="00A92B34" w:rsidRPr="00B877BC">
        <w:t>on ne prenait pas sans vert</w:t>
      </w:r>
      <w:r>
        <w:t>.</w:t>
      </w:r>
      <w:r w:rsidR="00420D96">
        <w:rPr>
          <w:rStyle w:val="Appelnotedebasdep"/>
        </w:rPr>
        <w:footnoteReference w:id="4"/>
      </w:r>
    </w:p>
    <w:p w14:paraId="5D7E5134" w14:textId="77777777" w:rsidR="00FA6A88" w:rsidRDefault="00FA6A88" w:rsidP="00FA6A88">
      <w:pPr>
        <w:pStyle w:val="Etoile"/>
      </w:pPr>
      <w:r>
        <w:t>* * *</w:t>
      </w:r>
    </w:p>
    <w:p w14:paraId="0A19AAA3" w14:textId="77777777" w:rsidR="00FA6A88" w:rsidRDefault="00A92B34" w:rsidP="00FA6A88">
      <w:r w:rsidRPr="00B877BC">
        <w:t>De tout cela</w:t>
      </w:r>
      <w:r w:rsidR="00FA6A88">
        <w:t xml:space="preserve">, </w:t>
      </w:r>
      <w:r w:rsidRPr="00B877BC">
        <w:t>plus que personne</w:t>
      </w:r>
      <w:r w:rsidR="00FA6A88">
        <w:t xml:space="preserve">, </w:t>
      </w:r>
      <w:r w:rsidRPr="00B877BC">
        <w:t>Orthodoxie était malhe</w:t>
      </w:r>
      <w:r w:rsidRPr="00B877BC">
        <w:t>u</w:t>
      </w:r>
      <w:r w:rsidRPr="00B877BC">
        <w:t>reuse</w:t>
      </w:r>
      <w:r w:rsidR="00FA6A88">
        <w:t xml:space="preserve">. </w:t>
      </w:r>
      <w:r w:rsidRPr="00B877BC">
        <w:t>Celait une jeune fille d</w:t>
      </w:r>
      <w:r w:rsidR="00FA6A88">
        <w:t>’</w:t>
      </w:r>
      <w:r w:rsidRPr="00B877BC">
        <w:t>une grâce peu commune</w:t>
      </w:r>
      <w:r w:rsidR="00FA6A88">
        <w:t xml:space="preserve">, </w:t>
      </w:r>
      <w:r w:rsidRPr="00B877BC">
        <w:t>qui avait des relations littéraires et prenait des leçons de bicyclette</w:t>
      </w:r>
      <w:r w:rsidR="00FA6A88">
        <w:t>.</w:t>
      </w:r>
    </w:p>
    <w:p w14:paraId="2FCA8075" w14:textId="77777777" w:rsidR="00FA6A88" w:rsidRDefault="00A92B34" w:rsidP="00FA6A88">
      <w:r w:rsidRPr="00B877BC">
        <w:t>Son frère Athanase</w:t>
      </w:r>
      <w:r w:rsidR="00FA6A88">
        <w:t xml:space="preserve">, </w:t>
      </w:r>
      <w:r w:rsidRPr="00B877BC">
        <w:t>qui</w:t>
      </w:r>
      <w:r w:rsidR="00FA6A88">
        <w:t xml:space="preserve">, </w:t>
      </w:r>
      <w:r w:rsidRPr="00B877BC">
        <w:t>déjà</w:t>
      </w:r>
      <w:r w:rsidR="00FA6A88">
        <w:t xml:space="preserve">, </w:t>
      </w:r>
      <w:r w:rsidRPr="00B877BC">
        <w:t>se lançait dans le symb</w:t>
      </w:r>
      <w:r w:rsidRPr="00B877BC">
        <w:t>o</w:t>
      </w:r>
      <w:r w:rsidRPr="00B877BC">
        <w:t>lisme</w:t>
      </w:r>
      <w:r w:rsidR="00FA6A88">
        <w:t xml:space="preserve">, </w:t>
      </w:r>
      <w:r w:rsidRPr="00B877BC">
        <w:t>lui avait fait connaître le chef d</w:t>
      </w:r>
      <w:r w:rsidR="00FA6A88">
        <w:t>’</w:t>
      </w:r>
      <w:r w:rsidRPr="00B877BC">
        <w:t>école Romano-Spada</w:t>
      </w:r>
      <w:r w:rsidR="00FA6A88">
        <w:t xml:space="preserve">, </w:t>
      </w:r>
      <w:r w:rsidRPr="00B877BC">
        <w:t>que ses racines grecques firent exceptionnellement agréer du vieux Panard</w:t>
      </w:r>
      <w:r w:rsidR="00FA6A88">
        <w:t xml:space="preserve">, </w:t>
      </w:r>
      <w:r w:rsidRPr="00B877BC">
        <w:t>et l</w:t>
      </w:r>
      <w:r w:rsidR="00FA6A88">
        <w:t>’</w:t>
      </w:r>
      <w:r w:rsidRPr="00B877BC">
        <w:t>avisé Romano profita bientôt de cet accueil pour faufiler son inséparable ami</w:t>
      </w:r>
      <w:r w:rsidR="00FA6A88">
        <w:t xml:space="preserve">, </w:t>
      </w:r>
      <w:r w:rsidRPr="00B877BC">
        <w:t xml:space="preserve">le grand </w:t>
      </w:r>
      <w:proofErr w:type="spellStart"/>
      <w:r w:rsidRPr="00B877BC">
        <w:t>Papadiamantopoulos</w:t>
      </w:r>
      <w:proofErr w:type="spellEnd"/>
      <w:r w:rsidR="00FA6A88">
        <w:t>.</w:t>
      </w:r>
    </w:p>
    <w:p w14:paraId="7E4ADA58" w14:textId="77777777" w:rsidR="00FA6A88" w:rsidRDefault="00A92B34" w:rsidP="00FA6A88">
      <w:r w:rsidRPr="00B877BC">
        <w:t>Un jour même</w:t>
      </w:r>
      <w:r w:rsidR="00FA6A88">
        <w:t xml:space="preserve">, </w:t>
      </w:r>
      <w:r w:rsidRPr="00B877BC">
        <w:t>les défiances bien légitimes du professeur furent assez vaincues pour qu</w:t>
      </w:r>
      <w:r w:rsidR="00FA6A88">
        <w:t>’</w:t>
      </w:r>
      <w:r w:rsidRPr="00B877BC">
        <w:t xml:space="preserve">on pût inviter le </w:t>
      </w:r>
      <w:proofErr w:type="spellStart"/>
      <w:r w:rsidRPr="00B877BC">
        <w:t>non-pareil</w:t>
      </w:r>
      <w:proofErr w:type="spellEnd"/>
      <w:r w:rsidR="00FA6A88">
        <w:t xml:space="preserve">, </w:t>
      </w:r>
      <w:r w:rsidRPr="00B877BC">
        <w:t>le suréminent Péritoine</w:t>
      </w:r>
      <w:r w:rsidR="00FA6A88">
        <w:t xml:space="preserve">, </w:t>
      </w:r>
      <w:r w:rsidRPr="00B877BC">
        <w:t>qui daigna venir sans façon</w:t>
      </w:r>
      <w:r w:rsidR="00FA6A88">
        <w:t xml:space="preserve">, </w:t>
      </w:r>
      <w:r w:rsidRPr="00B877BC">
        <w:t>à la bonne franquette</w:t>
      </w:r>
      <w:r w:rsidR="00FA6A88">
        <w:t xml:space="preserve">, </w:t>
      </w:r>
      <w:r w:rsidRPr="00B877BC">
        <w:t>avec son auréole de travail</w:t>
      </w:r>
      <w:r w:rsidR="00FA6A88">
        <w:t>.</w:t>
      </w:r>
    </w:p>
    <w:p w14:paraId="67EF896B" w14:textId="77777777" w:rsidR="00FA6A88" w:rsidRDefault="00A92B34" w:rsidP="00FA6A88">
      <w:r w:rsidRPr="00B877BC">
        <w:t>Enfin</w:t>
      </w:r>
      <w:r w:rsidR="00FA6A88">
        <w:t xml:space="preserve">, </w:t>
      </w:r>
      <w:r w:rsidRPr="00B877BC">
        <w:t>la table s</w:t>
      </w:r>
      <w:r w:rsidR="00FA6A88">
        <w:t>’</w:t>
      </w:r>
      <w:r w:rsidRPr="00B877BC">
        <w:t>élargissant</w:t>
      </w:r>
      <w:r w:rsidR="00FA6A88">
        <w:t xml:space="preserve">, </w:t>
      </w:r>
      <w:r w:rsidRPr="00B877BC">
        <w:t>plusieurs Klephtes</w:t>
      </w:r>
      <w:r w:rsidR="00FA6A88">
        <w:t xml:space="preserve">, </w:t>
      </w:r>
      <w:r w:rsidRPr="00B877BC">
        <w:t>à leur tour</w:t>
      </w:r>
      <w:r w:rsidR="00FA6A88">
        <w:t xml:space="preserve">, </w:t>
      </w:r>
      <w:r w:rsidRPr="00B877BC">
        <w:t>avaient reçu l</w:t>
      </w:r>
      <w:r w:rsidR="00FA6A88">
        <w:t>’</w:t>
      </w:r>
      <w:r w:rsidRPr="00B877BC">
        <w:t>hospitalité pour l</w:t>
      </w:r>
      <w:r w:rsidR="00FA6A88">
        <w:t>’</w:t>
      </w:r>
      <w:r w:rsidRPr="00B877BC">
        <w:t>amour du Pinde</w:t>
      </w:r>
      <w:r w:rsidR="00FA6A88">
        <w:t>.</w:t>
      </w:r>
    </w:p>
    <w:p w14:paraId="6D91276D" w14:textId="77777777" w:rsidR="00FA6A88" w:rsidRDefault="00A92B34" w:rsidP="00FA6A88">
      <w:r w:rsidRPr="00B877BC">
        <w:t>Il est vrai qu</w:t>
      </w:r>
      <w:r w:rsidR="00FA6A88">
        <w:t>’</w:t>
      </w:r>
      <w:r w:rsidRPr="00B877BC">
        <w:t>un tel surcroît de convives rendait plus ina</w:t>
      </w:r>
      <w:r w:rsidRPr="00B877BC">
        <w:t>c</w:t>
      </w:r>
      <w:r w:rsidRPr="00B877BC">
        <w:t>cessible encore le petit endroit</w:t>
      </w:r>
      <w:r w:rsidR="00FA6A88">
        <w:t xml:space="preserve">, </w:t>
      </w:r>
      <w:r w:rsidRPr="00B877BC">
        <w:t>autant que jamais</w:t>
      </w:r>
      <w:r w:rsidR="00FA6A88">
        <w:t xml:space="preserve">, </w:t>
      </w:r>
      <w:r w:rsidRPr="00B877BC">
        <w:t>d</w:t>
      </w:r>
      <w:r w:rsidR="00FA6A88">
        <w:t>’</w:t>
      </w:r>
      <w:r w:rsidRPr="00B877BC">
        <w:t>ailleurs</w:t>
      </w:r>
      <w:r w:rsidR="00FA6A88">
        <w:t xml:space="preserve">, </w:t>
      </w:r>
      <w:r w:rsidRPr="00B877BC">
        <w:lastRenderedPageBreak/>
        <w:t>occupé malicieusement par Justinien</w:t>
      </w:r>
      <w:r w:rsidR="00FA6A88">
        <w:t xml:space="preserve">, </w:t>
      </w:r>
      <w:r w:rsidRPr="00B877BC">
        <w:t>qui n</w:t>
      </w:r>
      <w:r w:rsidR="00FA6A88">
        <w:t>’</w:t>
      </w:r>
      <w:r w:rsidRPr="00B877BC">
        <w:t>en sortait que pour faire à table d</w:t>
      </w:r>
      <w:r w:rsidR="00FA6A88">
        <w:t>’</w:t>
      </w:r>
      <w:r w:rsidRPr="00B877BC">
        <w:t>irrémissibles incongruités</w:t>
      </w:r>
      <w:r w:rsidR="00FA6A88">
        <w:t>.</w:t>
      </w:r>
    </w:p>
    <w:p w14:paraId="17625F2C" w14:textId="77777777" w:rsidR="00FA6A88" w:rsidRDefault="00A92B34" w:rsidP="00FA6A88">
      <w:r w:rsidRPr="00B877BC">
        <w:t>Cette circonstance mettait une ombre au tableau</w:t>
      </w:r>
      <w:r w:rsidR="00FA6A88">
        <w:t xml:space="preserve">, </w:t>
      </w:r>
      <w:r w:rsidRPr="00B877BC">
        <w:t>et</w:t>
      </w:r>
      <w:r w:rsidR="00FA6A88">
        <w:t xml:space="preserve">, </w:t>
      </w:r>
      <w:r w:rsidRPr="00B877BC">
        <w:t>je le répète</w:t>
      </w:r>
      <w:r w:rsidR="00FA6A88">
        <w:t xml:space="preserve">, </w:t>
      </w:r>
      <w:r w:rsidRPr="00B877BC">
        <w:t>Orthodoxie en souffrait jusque dans ses recoins les plus délicats</w:t>
      </w:r>
      <w:r w:rsidR="00FA6A88">
        <w:t>.</w:t>
      </w:r>
    </w:p>
    <w:p w14:paraId="2EEF7085" w14:textId="77777777" w:rsidR="00FA6A88" w:rsidRDefault="00A92B34" w:rsidP="00FA6A88">
      <w:r w:rsidRPr="00B877BC">
        <w:t>Vierge aimable qui ne demandait qu</w:t>
      </w:r>
      <w:r w:rsidR="00FA6A88">
        <w:t>’</w:t>
      </w:r>
      <w:r w:rsidRPr="00B877BC">
        <w:t>à s</w:t>
      </w:r>
      <w:r w:rsidR="00FA6A88">
        <w:t>’</w:t>
      </w:r>
      <w:r w:rsidRPr="00B877BC">
        <w:t>ouvrir</w:t>
      </w:r>
      <w:r w:rsidR="00FA6A88">
        <w:t xml:space="preserve"> ! </w:t>
      </w:r>
      <w:r w:rsidRPr="00B877BC">
        <w:t>Fleur charmante qu</w:t>
      </w:r>
      <w:r w:rsidR="00FA6A88">
        <w:t>’</w:t>
      </w:r>
      <w:r w:rsidRPr="00B877BC">
        <w:t>un souffle eût épanouie</w:t>
      </w:r>
      <w:r w:rsidR="00FA6A88">
        <w:t xml:space="preserve"> ! </w:t>
      </w:r>
      <w:r w:rsidRPr="00B877BC">
        <w:t>Combien ne lui eût-il pas été facile</w:t>
      </w:r>
      <w:r w:rsidR="00FA6A88">
        <w:t xml:space="preserve">, </w:t>
      </w:r>
      <w:r w:rsidRPr="00B877BC">
        <w:t>sans l</w:t>
      </w:r>
      <w:r w:rsidR="00FA6A88">
        <w:t>’</w:t>
      </w:r>
      <w:r w:rsidRPr="00B877BC">
        <w:t>avaricieuse chiennerie de son père</w:t>
      </w:r>
      <w:r w:rsidR="00FA6A88">
        <w:t xml:space="preserve">, </w:t>
      </w:r>
      <w:r w:rsidRPr="00B877BC">
        <w:t>de se pousser dans le joyeux monde</w:t>
      </w:r>
      <w:r w:rsidR="00FA6A88">
        <w:t xml:space="preserve">, </w:t>
      </w:r>
      <w:r w:rsidRPr="00B877BC">
        <w:t>où l</w:t>
      </w:r>
      <w:r w:rsidR="00FA6A88">
        <w:t>’</w:t>
      </w:r>
      <w:r w:rsidRPr="00B877BC">
        <w:t>eussent efficacement p</w:t>
      </w:r>
      <w:r w:rsidRPr="00B877BC">
        <w:t>a</w:t>
      </w:r>
      <w:r w:rsidRPr="00B877BC">
        <w:t>tronnée de si dignes maîtres</w:t>
      </w:r>
      <w:r w:rsidR="00FA6A88">
        <w:t> !</w:t>
      </w:r>
    </w:p>
    <w:p w14:paraId="7FF08F84" w14:textId="77777777" w:rsidR="00FA6A88" w:rsidRDefault="00A92B34" w:rsidP="00FA6A88">
      <w:r w:rsidRPr="00B877BC">
        <w:t>Par malheur</w:t>
      </w:r>
      <w:r w:rsidR="00FA6A88">
        <w:t xml:space="preserve">, </w:t>
      </w:r>
      <w:r w:rsidRPr="00B877BC">
        <w:t>il aurait fallu rompre audacieusement avec un vieillard plein de préjugés</w:t>
      </w:r>
      <w:r w:rsidR="00FA6A88">
        <w:t xml:space="preserve">, </w:t>
      </w:r>
      <w:r w:rsidRPr="00B877BC">
        <w:t>que cette affluence d</w:t>
      </w:r>
      <w:r w:rsidR="00FA6A88">
        <w:t>’</w:t>
      </w:r>
      <w:r w:rsidRPr="00B877BC">
        <w:t>apôtres inqui</w:t>
      </w:r>
      <w:r w:rsidRPr="00B877BC">
        <w:t>é</w:t>
      </w:r>
      <w:r w:rsidRPr="00B877BC">
        <w:t>tait déjà et qui parlait de congédier l</w:t>
      </w:r>
      <w:r w:rsidR="00FA6A88">
        <w:t>’</w:t>
      </w:r>
      <w:r w:rsidRPr="00B877BC">
        <w:t xml:space="preserve">Attique et le </w:t>
      </w:r>
      <w:proofErr w:type="spellStart"/>
      <w:r w:rsidRPr="00B877BC">
        <w:t>Péloponèse</w:t>
      </w:r>
      <w:proofErr w:type="spellEnd"/>
      <w:r w:rsidR="00FA6A88">
        <w:t>.</w:t>
      </w:r>
    </w:p>
    <w:p w14:paraId="101396D2" w14:textId="77777777" w:rsidR="00FA6A88" w:rsidRDefault="00A92B34" w:rsidP="00FA6A88">
      <w:r w:rsidRPr="00B877BC">
        <w:t>Avec angoisse elle voyait venir le moment où elle serait à peu près réduite</w:t>
      </w:r>
      <w:r w:rsidR="00FA6A88">
        <w:t xml:space="preserve">, </w:t>
      </w:r>
      <w:r w:rsidRPr="00B877BC">
        <w:t>comme auparavant</w:t>
      </w:r>
      <w:r w:rsidR="00FA6A88">
        <w:t xml:space="preserve">, </w:t>
      </w:r>
      <w:r w:rsidRPr="00B877BC">
        <w:t>à se cultiver elle-même</w:t>
      </w:r>
      <w:r w:rsidR="00FA6A88">
        <w:t>…</w:t>
      </w:r>
    </w:p>
    <w:p w14:paraId="061B885F" w14:textId="77777777" w:rsidR="00FA6A88" w:rsidRDefault="00A92B34" w:rsidP="00FA6A88">
      <w:r w:rsidRPr="00B877BC">
        <w:t>Ah</w:t>
      </w:r>
      <w:r w:rsidR="00FA6A88">
        <w:t xml:space="preserve"> ! </w:t>
      </w:r>
      <w:r w:rsidRPr="00B877BC">
        <w:t>si Panard avait consenti seulement à lui laisser lire les brillantes productions des psychologues ou des mages</w:t>
      </w:r>
      <w:r w:rsidR="00FA6A88">
        <w:t xml:space="preserve"> ! </w:t>
      </w:r>
      <w:r w:rsidRPr="00B877BC">
        <w:t>Mais il n</w:t>
      </w:r>
      <w:r w:rsidR="00FA6A88">
        <w:t>’</w:t>
      </w:r>
      <w:r w:rsidRPr="00B877BC">
        <w:t>y avait pas moyen d</w:t>
      </w:r>
      <w:r w:rsidR="00FA6A88">
        <w:t>’</w:t>
      </w:r>
      <w:r w:rsidRPr="00B877BC">
        <w:t>y songer</w:t>
      </w:r>
      <w:r w:rsidR="00FA6A88">
        <w:t xml:space="preserve">. </w:t>
      </w:r>
      <w:r w:rsidRPr="00B877BC">
        <w:t>Toutes les œuvres nouvelles que les auteurs ou les éditeurs envoyaient avec dédicaces au me</w:t>
      </w:r>
      <w:r w:rsidRPr="00B877BC">
        <w:t>m</w:t>
      </w:r>
      <w:r w:rsidRPr="00B877BC">
        <w:t>bre sévère de l</w:t>
      </w:r>
      <w:r w:rsidR="00FA6A88">
        <w:t>’</w:t>
      </w:r>
      <w:r w:rsidRPr="00B877BC">
        <w:t xml:space="preserve">Institut étaient expédiées </w:t>
      </w:r>
      <w:r w:rsidRPr="00B877BC">
        <w:rPr>
          <w:i/>
          <w:iCs/>
        </w:rPr>
        <w:t>illico</w:t>
      </w:r>
      <w:r w:rsidRPr="00B877BC">
        <w:t xml:space="preserve"> dans ce dérisoire cabinet où il était impossible de se recueillir un quart d</w:t>
      </w:r>
      <w:r w:rsidR="00FA6A88">
        <w:t>’</w:t>
      </w:r>
      <w:r w:rsidRPr="00B877BC">
        <w:t>heure</w:t>
      </w:r>
      <w:r w:rsidR="00FA6A88">
        <w:t>.</w:t>
      </w:r>
    </w:p>
    <w:p w14:paraId="0C7DDF70" w14:textId="77777777" w:rsidR="00FA6A88" w:rsidRDefault="00A92B34" w:rsidP="00FA6A88">
      <w:r w:rsidRPr="00B877BC">
        <w:t>Et</w:t>
      </w:r>
      <w:r w:rsidR="00FA6A88">
        <w:t xml:space="preserve">, </w:t>
      </w:r>
      <w:r w:rsidRPr="00B877BC">
        <w:t>il n</w:t>
      </w:r>
      <w:r w:rsidR="00FA6A88">
        <w:t>’</w:t>
      </w:r>
      <w:r w:rsidRPr="00B877BC">
        <w:t>y avait pas à dire</w:t>
      </w:r>
      <w:r w:rsidR="00FA6A88">
        <w:t xml:space="preserve">, </w:t>
      </w:r>
      <w:r w:rsidRPr="00B877BC">
        <w:t>c</w:t>
      </w:r>
      <w:r w:rsidR="00FA6A88">
        <w:t>’</w:t>
      </w:r>
      <w:r w:rsidRPr="00B877BC">
        <w:t>était l</w:t>
      </w:r>
      <w:r w:rsidR="00FA6A88">
        <w:t>’</w:t>
      </w:r>
      <w:r w:rsidRPr="00B877BC">
        <w:t>unique ressource</w:t>
      </w:r>
      <w:r w:rsidR="00FA6A88">
        <w:t xml:space="preserve">. </w:t>
      </w:r>
      <w:r w:rsidRPr="00B877BC">
        <w:t>On ne pouvait s</w:t>
      </w:r>
      <w:r w:rsidR="00FA6A88">
        <w:t>’</w:t>
      </w:r>
      <w:r w:rsidRPr="00B877BC">
        <w:t>instruire que là</w:t>
      </w:r>
      <w:r w:rsidR="00FA6A88">
        <w:t xml:space="preserve">. </w:t>
      </w:r>
      <w:r w:rsidRPr="00B877BC">
        <w:t>Quant à emporter les brochures avec soi</w:t>
      </w:r>
      <w:r w:rsidR="00FA6A88">
        <w:t xml:space="preserve">, </w:t>
      </w:r>
      <w:r w:rsidRPr="00B877BC">
        <w:t>il fallait en bannir l</w:t>
      </w:r>
      <w:r w:rsidR="00FA6A88">
        <w:t>’</w:t>
      </w:r>
      <w:r w:rsidRPr="00B877BC">
        <w:t>espoir</w:t>
      </w:r>
      <w:r w:rsidR="00FA6A88">
        <w:t xml:space="preserve">. </w:t>
      </w:r>
      <w:r w:rsidRPr="00B877BC">
        <w:t>La rage du vieux pion</w:t>
      </w:r>
      <w:r w:rsidR="00FA6A88">
        <w:t xml:space="preserve">, </w:t>
      </w:r>
      <w:r w:rsidRPr="00B877BC">
        <w:t>qui foui</w:t>
      </w:r>
      <w:r w:rsidRPr="00B877BC">
        <w:t>l</w:t>
      </w:r>
      <w:r w:rsidRPr="00B877BC">
        <w:t>lait partout</w:t>
      </w:r>
      <w:r w:rsidR="00FA6A88">
        <w:t xml:space="preserve">, </w:t>
      </w:r>
      <w:r w:rsidRPr="00B877BC">
        <w:t>eût éclaté d</w:t>
      </w:r>
      <w:r w:rsidR="00FA6A88">
        <w:t>’</w:t>
      </w:r>
      <w:r w:rsidRPr="00B877BC">
        <w:t>une manière terrible si quelqu</w:t>
      </w:r>
      <w:r w:rsidR="00FA6A88">
        <w:t>’</w:t>
      </w:r>
      <w:r w:rsidRPr="00B877BC">
        <w:t>un s</w:t>
      </w:r>
      <w:r w:rsidR="00FA6A88">
        <w:t>’</w:t>
      </w:r>
      <w:r w:rsidRPr="00B877BC">
        <w:t xml:space="preserve">était avisé de détourner un seul tome de cette bibliothèque </w:t>
      </w:r>
      <w:r w:rsidRPr="00B877BC">
        <w:lastRenderedPageBreak/>
        <w:t>privée dont il avait le catalogue dans son implacable mémoire</w:t>
      </w:r>
      <w:r w:rsidR="00FA6A88">
        <w:t xml:space="preserve">. </w:t>
      </w:r>
      <w:r w:rsidRPr="00B877BC">
        <w:t>Il fallait absolument les utiliser sur place</w:t>
      </w:r>
      <w:r w:rsidR="00FA6A88">
        <w:t>.</w:t>
      </w:r>
    </w:p>
    <w:p w14:paraId="7146AFD6" w14:textId="77777777" w:rsidR="00FA6A88" w:rsidRDefault="00A92B34" w:rsidP="00FA6A88">
      <w:r w:rsidRPr="00B877BC">
        <w:t>Or Justinien en faisait un scandaleux abus</w:t>
      </w:r>
      <w:r w:rsidR="00FA6A88">
        <w:t xml:space="preserve">. </w:t>
      </w:r>
      <w:r w:rsidRPr="00B877BC">
        <w:t>Quand il avait compulsé des études de mœurs ou des recueils de poésies</w:t>
      </w:r>
      <w:r w:rsidR="00FA6A88">
        <w:t xml:space="preserve">, </w:t>
      </w:r>
      <w:r w:rsidRPr="00B877BC">
        <w:t>les feuilles étaient dans un tel état qu</w:t>
      </w:r>
      <w:r w:rsidR="00FA6A88">
        <w:t>’</w:t>
      </w:r>
      <w:r w:rsidRPr="00B877BC">
        <w:t>on devait</w:t>
      </w:r>
      <w:r w:rsidR="00FA6A88">
        <w:t xml:space="preserve">, </w:t>
      </w:r>
      <w:r w:rsidRPr="00B877BC">
        <w:t>en gémissant</w:t>
      </w:r>
      <w:r w:rsidR="00FA6A88">
        <w:t xml:space="preserve">, </w:t>
      </w:r>
      <w:r w:rsidRPr="00B877BC">
        <w:t>r</w:t>
      </w:r>
      <w:r w:rsidRPr="00B877BC">
        <w:t>e</w:t>
      </w:r>
      <w:r w:rsidRPr="00B877BC">
        <w:t>noncer à les parcourir après lui</w:t>
      </w:r>
      <w:r w:rsidR="00FA6A88">
        <w:t xml:space="preserve">. </w:t>
      </w:r>
      <w:r w:rsidRPr="00B877BC">
        <w:t>Les dédicaces même y pa</w:t>
      </w:r>
      <w:r w:rsidRPr="00B877BC">
        <w:t>s</w:t>
      </w:r>
      <w:r w:rsidRPr="00B877BC">
        <w:t>saient</w:t>
      </w:r>
      <w:r w:rsidR="00FA6A88">
        <w:t>.</w:t>
      </w:r>
    </w:p>
    <w:p w14:paraId="5730FEA1" w14:textId="77777777" w:rsidR="00FA6A88" w:rsidRDefault="00A92B34" w:rsidP="00FA6A88">
      <w:r w:rsidRPr="00B877BC">
        <w:t>La sentimentale Orthodoxie en perdait la tête</w:t>
      </w:r>
      <w:r w:rsidR="00FA6A88">
        <w:t xml:space="preserve">, </w:t>
      </w:r>
      <w:r w:rsidRPr="00B877BC">
        <w:t>ne parv</w:t>
      </w:r>
      <w:r w:rsidRPr="00B877BC">
        <w:t>e</w:t>
      </w:r>
      <w:r w:rsidRPr="00B877BC">
        <w:t>nant pas à retrouver le fil des histoires</w:t>
      </w:r>
      <w:r w:rsidR="00FA6A88">
        <w:t xml:space="preserve">, </w:t>
      </w:r>
      <w:r w:rsidRPr="00B877BC">
        <w:t>se voyant tout à coup privée d</w:t>
      </w:r>
      <w:r w:rsidR="00FA6A88">
        <w:t>’</w:t>
      </w:r>
      <w:r w:rsidRPr="00B877BC">
        <w:t>un chapitre décisif qui l</w:t>
      </w:r>
      <w:r w:rsidR="00FA6A88">
        <w:t>’</w:t>
      </w:r>
      <w:r w:rsidRPr="00B877BC">
        <w:t>eut éclairée</w:t>
      </w:r>
      <w:r w:rsidR="00FA6A88">
        <w:t xml:space="preserve">, </w:t>
      </w:r>
      <w:r w:rsidRPr="00B877BC">
        <w:t>sans doute</w:t>
      </w:r>
      <w:r w:rsidR="00FA6A88">
        <w:t xml:space="preserve"> ; </w:t>
      </w:r>
      <w:r w:rsidRPr="00B877BC">
        <w:t>fo</w:t>
      </w:r>
      <w:r w:rsidRPr="00B877BC">
        <w:t>r</w:t>
      </w:r>
      <w:r w:rsidRPr="00B877BC">
        <w:t>cée</w:t>
      </w:r>
      <w:r w:rsidR="00FA6A88">
        <w:t xml:space="preserve">, </w:t>
      </w:r>
      <w:r w:rsidRPr="00B877BC">
        <w:t>malgré son inexpérience</w:t>
      </w:r>
      <w:r w:rsidR="00FA6A88">
        <w:t xml:space="preserve">, </w:t>
      </w:r>
      <w:r w:rsidRPr="00B877BC">
        <w:t>de bâtir elle-même des épisodes improbables</w:t>
      </w:r>
      <w:r w:rsidR="00FA6A88">
        <w:t xml:space="preserve">, </w:t>
      </w:r>
      <w:r w:rsidRPr="00B877BC">
        <w:t>de conjecturer d</w:t>
      </w:r>
      <w:r w:rsidR="00FA6A88">
        <w:t>’</w:t>
      </w:r>
      <w:r w:rsidRPr="00B877BC">
        <w:t>impossibles dénouements</w:t>
      </w:r>
      <w:r w:rsidR="00FA6A88">
        <w:t>.</w:t>
      </w:r>
    </w:p>
    <w:p w14:paraId="51FE1926" w14:textId="77777777" w:rsidR="00FA6A88" w:rsidRDefault="00FA6A88" w:rsidP="00FA6A88">
      <w:pPr>
        <w:pStyle w:val="Etoile"/>
      </w:pPr>
      <w:r>
        <w:t>* * *</w:t>
      </w:r>
    </w:p>
    <w:p w14:paraId="0EB72B0D" w14:textId="77777777" w:rsidR="00FA6A88" w:rsidRDefault="00A92B34" w:rsidP="00FA6A88">
      <w:r w:rsidRPr="00B877BC">
        <w:t>La nécessité</w:t>
      </w:r>
      <w:r w:rsidR="00FA6A88">
        <w:t xml:space="preserve">, </w:t>
      </w:r>
      <w:r w:rsidRPr="00B877BC">
        <w:t>dit-on</w:t>
      </w:r>
      <w:r w:rsidR="00FA6A88">
        <w:t xml:space="preserve">, </w:t>
      </w:r>
      <w:r w:rsidRPr="00B877BC">
        <w:t>rend ingénieux</w:t>
      </w:r>
      <w:r w:rsidR="00FA6A88">
        <w:t xml:space="preserve">. </w:t>
      </w:r>
      <w:r w:rsidRPr="00B877BC">
        <w:t>Cette histoire vérid</w:t>
      </w:r>
      <w:r w:rsidRPr="00B877BC">
        <w:t>i</w:t>
      </w:r>
      <w:r w:rsidRPr="00B877BC">
        <w:t>que va nous en fournir la preuve</w:t>
      </w:r>
      <w:r w:rsidR="00FA6A88">
        <w:t>.</w:t>
      </w:r>
    </w:p>
    <w:p w14:paraId="7A66B504" w14:textId="77777777" w:rsidR="00FA6A88" w:rsidRDefault="00A92B34" w:rsidP="00FA6A88">
      <w:r w:rsidRPr="00B877BC">
        <w:t>Il arriva qu</w:t>
      </w:r>
      <w:r w:rsidR="00FA6A88">
        <w:t>’</w:t>
      </w:r>
      <w:r w:rsidRPr="00B877BC">
        <w:t>un certain jour un robuste commissionnaire apporta les œuvres complètes du célèbre romancier russe Bo</w:t>
      </w:r>
      <w:r w:rsidRPr="00B877BC">
        <w:t>r</w:t>
      </w:r>
      <w:r w:rsidRPr="00B877BC">
        <w:t>borygme</w:t>
      </w:r>
      <w:r w:rsidR="00FA6A88">
        <w:t xml:space="preserve">, </w:t>
      </w:r>
      <w:r w:rsidRPr="00B877BC">
        <w:t>qu</w:t>
      </w:r>
      <w:r w:rsidR="00FA6A88">
        <w:t>’</w:t>
      </w:r>
      <w:r w:rsidRPr="00B877BC">
        <w:t>on venait enfin de traduire</w:t>
      </w:r>
      <w:r w:rsidR="00FA6A88">
        <w:t>.</w:t>
      </w:r>
    </w:p>
    <w:p w14:paraId="6DC9A880" w14:textId="77777777" w:rsidR="00FA6A88" w:rsidRDefault="00A92B34" w:rsidP="00FA6A88">
      <w:r w:rsidRPr="00B877BC">
        <w:t>Depuis longtemps</w:t>
      </w:r>
      <w:r w:rsidR="00FA6A88">
        <w:t xml:space="preserve">, </w:t>
      </w:r>
      <w:r w:rsidRPr="00B877BC">
        <w:t>la jeune fille rêvait de lire les pages émollientes et philharmoniques de ce Moscovite relâché</w:t>
      </w:r>
      <w:r w:rsidR="00FA6A88">
        <w:t xml:space="preserve">. </w:t>
      </w:r>
      <w:r w:rsidRPr="00B877BC">
        <w:t>Mais il était trop facile de prévoir que cette masse précieuse n</w:t>
      </w:r>
      <w:r w:rsidR="00FA6A88">
        <w:t>’</w:t>
      </w:r>
      <w:r w:rsidRPr="00B877BC">
        <w:t>échapperait pas à la destinée commune des papiers lyriques ou documentaires dont le cabinet de lecture s</w:t>
      </w:r>
      <w:r w:rsidR="00FA6A88">
        <w:t>’</w:t>
      </w:r>
      <w:r w:rsidRPr="00B877BC">
        <w:t>emplissait cont</w:t>
      </w:r>
      <w:r w:rsidRPr="00B877BC">
        <w:t>i</w:t>
      </w:r>
      <w:r w:rsidRPr="00B877BC">
        <w:t>nuellement</w:t>
      </w:r>
      <w:r w:rsidR="00FA6A88">
        <w:t>.</w:t>
      </w:r>
    </w:p>
    <w:p w14:paraId="24FBB7E7" w14:textId="77777777" w:rsidR="00FA6A88" w:rsidRDefault="00A92B34" w:rsidP="00FA6A88">
      <w:r w:rsidRPr="00B877BC">
        <w:t>Pour conjurer cette catastrophe</w:t>
      </w:r>
      <w:r w:rsidR="00FA6A88">
        <w:t xml:space="preserve">, </w:t>
      </w:r>
      <w:r w:rsidRPr="00B877BC">
        <w:t>il n</w:t>
      </w:r>
      <w:r w:rsidR="00FA6A88">
        <w:t>’</w:t>
      </w:r>
      <w:r w:rsidRPr="00B877BC">
        <w:t>y avait pas une minute à perdre</w:t>
      </w:r>
      <w:r w:rsidR="00FA6A88">
        <w:t xml:space="preserve">. </w:t>
      </w:r>
      <w:r w:rsidRPr="00B877BC">
        <w:t>Orthodoxie alla donc trouver sur-le-champ la tante Roxelane</w:t>
      </w:r>
      <w:r w:rsidR="00FA6A88">
        <w:t xml:space="preserve">, </w:t>
      </w:r>
      <w:r w:rsidRPr="00B877BC">
        <w:t xml:space="preserve">qui se piquait aussi de littérature et qui était </w:t>
      </w:r>
      <w:r w:rsidRPr="00B877BC">
        <w:lastRenderedPageBreak/>
        <w:t>certa</w:t>
      </w:r>
      <w:r w:rsidRPr="00B877BC">
        <w:t>i</w:t>
      </w:r>
      <w:r w:rsidRPr="00B877BC">
        <w:t>nement</w:t>
      </w:r>
      <w:r w:rsidR="00FA6A88">
        <w:t xml:space="preserve">, </w:t>
      </w:r>
      <w:r w:rsidRPr="00B877BC">
        <w:t>après elle</w:t>
      </w:r>
      <w:r w:rsidR="00FA6A88">
        <w:t xml:space="preserve">, </w:t>
      </w:r>
      <w:r w:rsidRPr="00B877BC">
        <w:t>la personne la plus euphonique de la famille</w:t>
      </w:r>
      <w:r w:rsidR="00FA6A88">
        <w:t>.</w:t>
      </w:r>
    </w:p>
    <w:p w14:paraId="6AD38791" w14:textId="77777777" w:rsidR="00FA6A88" w:rsidRDefault="00A92B34" w:rsidP="00FA6A88">
      <w:r w:rsidRPr="00B877BC">
        <w:t>Non moins ladresse</w:t>
      </w:r>
      <w:r w:rsidR="00FA6A88">
        <w:t xml:space="preserve">, </w:t>
      </w:r>
      <w:r w:rsidRPr="00B877BC">
        <w:t>d</w:t>
      </w:r>
      <w:r w:rsidR="00FA6A88">
        <w:t>’</w:t>
      </w:r>
      <w:r w:rsidRPr="00B877BC">
        <w:t>ailleurs</w:t>
      </w:r>
      <w:r w:rsidR="00FA6A88">
        <w:t xml:space="preserve">, </w:t>
      </w:r>
      <w:r w:rsidRPr="00B877BC">
        <w:t>que Panard</w:t>
      </w:r>
      <w:r w:rsidR="00FA6A88">
        <w:t xml:space="preserve">, </w:t>
      </w:r>
      <w:r w:rsidRPr="00B877BC">
        <w:t>celui-ci la considérait attentivement pour les capitaux aimables qu</w:t>
      </w:r>
      <w:r w:rsidR="00FA6A88">
        <w:t>’</w:t>
      </w:r>
      <w:r w:rsidRPr="00B877BC">
        <w:t>elle possédait et qu</w:t>
      </w:r>
      <w:r w:rsidR="00FA6A88">
        <w:t>’</w:t>
      </w:r>
      <w:r w:rsidRPr="00B877BC">
        <w:t>elle manipulait avec prudence</w:t>
      </w:r>
      <w:r w:rsidR="00FA6A88">
        <w:t xml:space="preserve">. </w:t>
      </w:r>
      <w:r w:rsidRPr="00B877BC">
        <w:t>Elle seule écha</w:t>
      </w:r>
      <w:r w:rsidRPr="00B877BC">
        <w:t>p</w:t>
      </w:r>
      <w:r w:rsidRPr="00B877BC">
        <w:t>pait à l</w:t>
      </w:r>
      <w:r w:rsidR="00FA6A88">
        <w:t>’</w:t>
      </w:r>
      <w:r w:rsidRPr="00B877BC">
        <w:t>inquisition du maniaque et son seuil était respecté</w:t>
      </w:r>
      <w:r w:rsidR="00FA6A88">
        <w:t>.</w:t>
      </w:r>
    </w:p>
    <w:p w14:paraId="60566F6F" w14:textId="77777777" w:rsidR="00FA6A88" w:rsidRDefault="00A92B34" w:rsidP="00FA6A88">
      <w:r w:rsidRPr="00B877BC">
        <w:t>En quelques instants fut ourdie la conspiration</w:t>
      </w:r>
      <w:r w:rsidR="00FA6A88">
        <w:t xml:space="preserve">. </w:t>
      </w:r>
      <w:r w:rsidRPr="00B877BC">
        <w:t xml:space="preserve">Les deux femmes arrêtèrent que le grand homme échapperait aux mains </w:t>
      </w:r>
      <w:proofErr w:type="spellStart"/>
      <w:r w:rsidRPr="00B877BC">
        <w:t>profanantes</w:t>
      </w:r>
      <w:proofErr w:type="spellEnd"/>
      <w:r w:rsidRPr="00B877BC">
        <w:t xml:space="preserve"> du colonel de gendarmerie</w:t>
      </w:r>
      <w:r w:rsidR="00FA6A88">
        <w:t xml:space="preserve">, </w:t>
      </w:r>
      <w:r w:rsidRPr="00B877BC">
        <w:t>et Palmyre</w:t>
      </w:r>
      <w:r w:rsidR="00FA6A88">
        <w:t xml:space="preserve">, </w:t>
      </w:r>
      <w:r w:rsidRPr="00B877BC">
        <w:t>corrompue par d</w:t>
      </w:r>
      <w:r w:rsidR="00FA6A88">
        <w:t>’</w:t>
      </w:r>
      <w:r w:rsidRPr="00B877BC">
        <w:t>illusoires promesses</w:t>
      </w:r>
      <w:r w:rsidR="00FA6A88">
        <w:t xml:space="preserve">, </w:t>
      </w:r>
      <w:r w:rsidRPr="00B877BC">
        <w:t>traîna le colis dans la chambre de Roxelane</w:t>
      </w:r>
      <w:r w:rsidR="00FA6A88">
        <w:t>.</w:t>
      </w:r>
    </w:p>
    <w:p w14:paraId="1D4B8A0A" w14:textId="77777777" w:rsidR="00FA6A88" w:rsidRDefault="00A92B34" w:rsidP="00FA6A88">
      <w:r w:rsidRPr="00B877BC">
        <w:t>Il y eut alors quelques beaux jours</w:t>
      </w:r>
      <w:r w:rsidR="00FA6A88">
        <w:t xml:space="preserve">, </w:t>
      </w:r>
      <w:r w:rsidRPr="00B877BC">
        <w:t>la tante et la nièce lisant et pleurant ensemble</w:t>
      </w:r>
      <w:r w:rsidR="00FA6A88">
        <w:t>…</w:t>
      </w:r>
    </w:p>
    <w:p w14:paraId="48F3C2B4" w14:textId="77777777" w:rsidR="00FA6A88" w:rsidRDefault="00A92B34" w:rsidP="00FA6A88">
      <w:r w:rsidRPr="00B877BC">
        <w:t>Malheureusement</w:t>
      </w:r>
      <w:r w:rsidR="00FA6A88">
        <w:t xml:space="preserve">, </w:t>
      </w:r>
      <w:r w:rsidRPr="00B877BC">
        <w:t>la vibrante Orthodoxie ne put assez contenir son enthousiasme</w:t>
      </w:r>
      <w:r w:rsidR="00FA6A88">
        <w:t xml:space="preserve">. </w:t>
      </w:r>
      <w:r w:rsidRPr="00B877BC">
        <w:t>À son insu</w:t>
      </w:r>
      <w:r w:rsidR="00FA6A88">
        <w:t xml:space="preserve">, </w:t>
      </w:r>
      <w:r w:rsidRPr="00B877BC">
        <w:t>des idées et des mét</w:t>
      </w:r>
      <w:r w:rsidRPr="00B877BC">
        <w:t>a</w:t>
      </w:r>
      <w:r w:rsidRPr="00B877BC">
        <w:t>phores slaves lui échappèrent</w:t>
      </w:r>
      <w:r w:rsidR="00FA6A88">
        <w:t xml:space="preserve">, </w:t>
      </w:r>
      <w:r w:rsidRPr="00B877BC">
        <w:t>et la défiance de Panard</w:t>
      </w:r>
      <w:r w:rsidR="00FA6A88">
        <w:t xml:space="preserve">, </w:t>
      </w:r>
      <w:r w:rsidRPr="00B877BC">
        <w:t>un beau matin</w:t>
      </w:r>
      <w:r w:rsidR="00FA6A88">
        <w:t xml:space="preserve">, </w:t>
      </w:r>
      <w:r w:rsidRPr="00B877BC">
        <w:t>s</w:t>
      </w:r>
      <w:r w:rsidR="00FA6A88">
        <w:t>’</w:t>
      </w:r>
      <w:r w:rsidRPr="00B877BC">
        <w:t>éveilla</w:t>
      </w:r>
      <w:r w:rsidR="00FA6A88">
        <w:t>.</w:t>
      </w:r>
    </w:p>
    <w:p w14:paraId="5B603A6B" w14:textId="77777777" w:rsidR="00FA6A88" w:rsidRDefault="00A92B34" w:rsidP="00FA6A88">
      <w:r w:rsidRPr="00B877BC">
        <w:t xml:space="preserve">Le mot </w:t>
      </w:r>
      <w:r w:rsidRPr="00B877BC">
        <w:rPr>
          <w:i/>
          <w:iCs/>
        </w:rPr>
        <w:t>rouble</w:t>
      </w:r>
      <w:r w:rsidRPr="00B877BC">
        <w:t xml:space="preserve"> ayant été prononcé par l</w:t>
      </w:r>
      <w:r w:rsidR="00FA6A88">
        <w:t>’</w:t>
      </w:r>
      <w:r w:rsidRPr="00B877BC">
        <w:t>imprudente</w:t>
      </w:r>
      <w:r w:rsidR="00FA6A88">
        <w:t xml:space="preserve">, </w:t>
      </w:r>
      <w:r w:rsidRPr="00B877BC">
        <w:t>qui croyait parler d</w:t>
      </w:r>
      <w:r w:rsidR="00FA6A88">
        <w:t>’</w:t>
      </w:r>
      <w:r w:rsidRPr="00B877BC">
        <w:t>or</w:t>
      </w:r>
      <w:r w:rsidR="00FA6A88">
        <w:t xml:space="preserve">, </w:t>
      </w:r>
      <w:r w:rsidRPr="00B877BC">
        <w:t>il se leva de table comme un homme frappé d</w:t>
      </w:r>
      <w:r w:rsidR="00FA6A88">
        <w:t>’</w:t>
      </w:r>
      <w:r w:rsidRPr="00B877BC">
        <w:t>une lueur subite et se précipita dans le cabinet</w:t>
      </w:r>
      <w:r w:rsidR="00FA6A88">
        <w:t xml:space="preserve">, </w:t>
      </w:r>
      <w:r w:rsidRPr="00B877BC">
        <w:t>au moment même où l</w:t>
      </w:r>
      <w:r w:rsidR="00FA6A88">
        <w:t>’</w:t>
      </w:r>
      <w:r w:rsidRPr="00B877BC">
        <w:t>éternel Justinien venait d</w:t>
      </w:r>
      <w:r w:rsidR="00FA6A88">
        <w:t>’</w:t>
      </w:r>
      <w:r w:rsidRPr="00B877BC">
        <w:t>en sortir</w:t>
      </w:r>
      <w:r w:rsidR="00FA6A88">
        <w:t>.</w:t>
      </w:r>
    </w:p>
    <w:p w14:paraId="4E9FEFA2" w14:textId="6DF0C1A5" w:rsidR="00FA6A88" w:rsidRDefault="00A92B34" w:rsidP="00FA6A88">
      <w:r w:rsidRPr="00B877BC">
        <w:t>On l</w:t>
      </w:r>
      <w:r w:rsidR="00FA6A88">
        <w:t>’</w:t>
      </w:r>
      <w:r w:rsidRPr="00B877BC">
        <w:t>entendit longtemps fourrager avec énergie dans les a</w:t>
      </w:r>
      <w:r w:rsidRPr="00B877BC">
        <w:t>r</w:t>
      </w:r>
      <w:r w:rsidRPr="00B877BC">
        <w:t>chives</w:t>
      </w:r>
      <w:r w:rsidR="00FA6A88">
        <w:t xml:space="preserve">, </w:t>
      </w:r>
      <w:r w:rsidRPr="00B877BC">
        <w:t>nul n</w:t>
      </w:r>
      <w:r w:rsidR="00FA6A88">
        <w:t>’</w:t>
      </w:r>
      <w:r w:rsidRPr="00B877BC">
        <w:t>osant bouger</w:t>
      </w:r>
      <w:r w:rsidR="00FA6A88">
        <w:t xml:space="preserve">, </w:t>
      </w:r>
      <w:r w:rsidRPr="00B877BC">
        <w:t xml:space="preserve">tellement </w:t>
      </w:r>
      <w:r w:rsidR="00816A2E">
        <w:t>l</w:t>
      </w:r>
      <w:r w:rsidR="00FA6A88">
        <w:t>’</w:t>
      </w:r>
      <w:r w:rsidR="00816A2E" w:rsidRPr="00B877BC">
        <w:t xml:space="preserve">orage </w:t>
      </w:r>
      <w:r w:rsidRPr="00B877BC">
        <w:t>était proche</w:t>
      </w:r>
      <w:r w:rsidR="00FA6A88">
        <w:t>.</w:t>
      </w:r>
    </w:p>
    <w:p w14:paraId="19C8A638" w14:textId="77777777" w:rsidR="00FA6A88" w:rsidRDefault="00A92B34" w:rsidP="00FA6A88">
      <w:r w:rsidRPr="00B877BC">
        <w:t>Il reparut à la fin</w:t>
      </w:r>
      <w:r w:rsidR="00FA6A88">
        <w:t xml:space="preserve">, </w:t>
      </w:r>
      <w:r w:rsidRPr="00B877BC">
        <w:t>pâle et rouge</w:t>
      </w:r>
      <w:r w:rsidR="00FA6A88">
        <w:t xml:space="preserve">, </w:t>
      </w:r>
      <w:r w:rsidRPr="00B877BC">
        <w:t>assez semblable à quelque tison mal éteint sur lequel soufflerait la bise</w:t>
      </w:r>
      <w:r w:rsidR="00FA6A88">
        <w:t>.</w:t>
      </w:r>
    </w:p>
    <w:p w14:paraId="4E5DBAB4" w14:textId="77777777" w:rsidR="00FA6A88" w:rsidRDefault="00FA6A88" w:rsidP="00FA6A88">
      <w:r>
        <w:t>— </w:t>
      </w:r>
      <w:r w:rsidR="00A92B34" w:rsidRPr="00B877BC">
        <w:t>Où sont mes Borborygmes</w:t>
      </w:r>
      <w:r>
        <w:t xml:space="preserve"> ? </w:t>
      </w:r>
      <w:r w:rsidR="00A92B34" w:rsidRPr="00B877BC">
        <w:t>hurla-t-il</w:t>
      </w:r>
      <w:r>
        <w:t>.</w:t>
      </w:r>
    </w:p>
    <w:p w14:paraId="607AE91B" w14:textId="77777777" w:rsidR="00FA6A88" w:rsidRDefault="00A92B34" w:rsidP="00FA6A88">
      <w:r w:rsidRPr="00B877BC">
        <w:lastRenderedPageBreak/>
        <w:t xml:space="preserve">Tante </w:t>
      </w:r>
      <w:proofErr w:type="spellStart"/>
      <w:r w:rsidRPr="00B877BC">
        <w:t>Plectrude</w:t>
      </w:r>
      <w:proofErr w:type="spellEnd"/>
      <w:r w:rsidR="00FA6A88">
        <w:t xml:space="preserve">, </w:t>
      </w:r>
      <w:r w:rsidRPr="00B877BC">
        <w:t>informée du micmac</w:t>
      </w:r>
      <w:r w:rsidR="00FA6A88">
        <w:t xml:space="preserve">, </w:t>
      </w:r>
      <w:r w:rsidRPr="00B877BC">
        <w:t>essaya de détourner le cyclone sur Justinien</w:t>
      </w:r>
      <w:r w:rsidR="00FA6A88">
        <w:t xml:space="preserve">. </w:t>
      </w:r>
      <w:r w:rsidRPr="00B877BC">
        <w:t>Mais celui-ci ayant juré</w:t>
      </w:r>
      <w:r w:rsidR="00FA6A88">
        <w:t xml:space="preserve">, </w:t>
      </w:r>
      <w:r w:rsidRPr="00B877BC">
        <w:t>par sa croix et par ses bottes</w:t>
      </w:r>
      <w:r w:rsidR="00FA6A88">
        <w:t xml:space="preserve">, </w:t>
      </w:r>
      <w:r w:rsidRPr="00B877BC">
        <w:t>qu</w:t>
      </w:r>
      <w:r w:rsidR="00FA6A88">
        <w:t>’</w:t>
      </w:r>
      <w:r w:rsidRPr="00B877BC">
        <w:t>on le soupçonnait injustement</w:t>
      </w:r>
      <w:r w:rsidR="00FA6A88">
        <w:t xml:space="preserve">, </w:t>
      </w:r>
      <w:r w:rsidRPr="00B877BC">
        <w:t>la véracité de ce gendarme ne put être mise en doute</w:t>
      </w:r>
      <w:r w:rsidR="00FA6A88">
        <w:t>.</w:t>
      </w:r>
    </w:p>
    <w:p w14:paraId="4A67B5F9" w14:textId="77777777" w:rsidR="00FA6A88" w:rsidRDefault="00A92B34" w:rsidP="00FA6A88">
      <w:r w:rsidRPr="00B877BC">
        <w:t>Orthodoxie</w:t>
      </w:r>
      <w:r w:rsidR="00FA6A88">
        <w:t xml:space="preserve">, </w:t>
      </w:r>
      <w:r w:rsidRPr="00B877BC">
        <w:t>à son tour</w:t>
      </w:r>
      <w:r w:rsidR="00FA6A88">
        <w:t xml:space="preserve">, </w:t>
      </w:r>
      <w:r w:rsidRPr="00B877BC">
        <w:t>comblée d</w:t>
      </w:r>
      <w:r w:rsidR="00FA6A88">
        <w:t>’</w:t>
      </w:r>
      <w:r w:rsidRPr="00B877BC">
        <w:t>effroi</w:t>
      </w:r>
      <w:r w:rsidR="00FA6A88">
        <w:t xml:space="preserve">, </w:t>
      </w:r>
      <w:r w:rsidRPr="00B877BC">
        <w:t>chargea si obst</w:t>
      </w:r>
      <w:r w:rsidRPr="00B877BC">
        <w:t>i</w:t>
      </w:r>
      <w:r w:rsidRPr="00B877BC">
        <w:t>nément ses frères Athanase</w:t>
      </w:r>
      <w:r w:rsidR="00FA6A88">
        <w:t xml:space="preserve">, </w:t>
      </w:r>
      <w:r w:rsidRPr="00B877BC">
        <w:t>Héliodore et Démétrius</w:t>
      </w:r>
      <w:r w:rsidR="00FA6A88">
        <w:t xml:space="preserve">, </w:t>
      </w:r>
      <w:r w:rsidRPr="00B877BC">
        <w:t>qui ne s</w:t>
      </w:r>
      <w:r w:rsidRPr="00B877BC">
        <w:t>a</w:t>
      </w:r>
      <w:r w:rsidRPr="00B877BC">
        <w:t>vaient même pas de quoi il retournait</w:t>
      </w:r>
      <w:r w:rsidR="00FA6A88">
        <w:t xml:space="preserve">, </w:t>
      </w:r>
      <w:r w:rsidRPr="00B877BC">
        <w:t>que le discernant patria</w:t>
      </w:r>
      <w:r w:rsidRPr="00B877BC">
        <w:t>r</w:t>
      </w:r>
      <w:r w:rsidRPr="00B877BC">
        <w:t>che démêla sans peine leur innocence</w:t>
      </w:r>
      <w:r w:rsidR="00FA6A88">
        <w:t>.</w:t>
      </w:r>
    </w:p>
    <w:p w14:paraId="75FD4FE2" w14:textId="008F4757" w:rsidR="00FA6A88" w:rsidRDefault="00A92B34" w:rsidP="00FA6A88">
      <w:r w:rsidRPr="00B877BC">
        <w:t>Le cas était grave</w:t>
      </w:r>
      <w:r w:rsidR="00FA6A88">
        <w:t xml:space="preserve">, </w:t>
      </w:r>
      <w:r w:rsidRPr="00B877BC">
        <w:t>et le châtiment fut proportionné au d</w:t>
      </w:r>
      <w:r w:rsidRPr="00B877BC">
        <w:t>é</w:t>
      </w:r>
      <w:r w:rsidRPr="00B877BC">
        <w:t>lit</w:t>
      </w:r>
      <w:r w:rsidR="00FA6A88">
        <w:t xml:space="preserve">. </w:t>
      </w:r>
      <w:r w:rsidRPr="00B877BC">
        <w:t>Il fallut restituer les précieux bouquins</w:t>
      </w:r>
      <w:r w:rsidR="00FA6A88">
        <w:t xml:space="preserve">, </w:t>
      </w:r>
      <w:r w:rsidRPr="00B877BC">
        <w:t>qui prirent incont</w:t>
      </w:r>
      <w:r w:rsidRPr="00B877BC">
        <w:t>i</w:t>
      </w:r>
      <w:r w:rsidRPr="00B877BC">
        <w:t>nent la même route que leurs devanciers</w:t>
      </w:r>
      <w:r w:rsidR="00FA6A88">
        <w:t xml:space="preserve">, </w:t>
      </w:r>
      <w:r w:rsidRPr="00B877BC">
        <w:t>et ce fut l</w:t>
      </w:r>
      <w:r w:rsidR="00FA6A88">
        <w:t>’</w:t>
      </w:r>
      <w:r w:rsidRPr="00B877BC">
        <w:t>oncle trois fois odieux qui en profita presque seul</w:t>
      </w:r>
      <w:r w:rsidR="00FA6A88">
        <w:t xml:space="preserve">, </w:t>
      </w:r>
      <w:r w:rsidRPr="00B877BC">
        <w:t>cette littérature agissant sur lui avec tant de force qu</w:t>
      </w:r>
      <w:r w:rsidR="00FA6A88">
        <w:t>’</w:t>
      </w:r>
      <w:r w:rsidRPr="00B877BC">
        <w:t>il n</w:t>
      </w:r>
      <w:r w:rsidR="00FA6A88">
        <w:t>’</w:t>
      </w:r>
      <w:r w:rsidRPr="00B877BC">
        <w:t>émergeait plus de son antre qu</w:t>
      </w:r>
      <w:r w:rsidR="00FA6A88">
        <w:t>’</w:t>
      </w:r>
      <w:r w:rsidRPr="00B877BC">
        <w:t>aux heures des repas</w:t>
      </w:r>
      <w:r w:rsidR="00FA6A88">
        <w:t>.</w:t>
      </w:r>
    </w:p>
    <w:p w14:paraId="0477DB0F" w14:textId="77777777" w:rsidR="00FA6A88" w:rsidRDefault="00A92B34" w:rsidP="00FA6A88">
      <w:r w:rsidRPr="00B877BC">
        <w:t>Orthodoxie</w:t>
      </w:r>
      <w:r w:rsidR="00FA6A88">
        <w:t xml:space="preserve">, </w:t>
      </w:r>
      <w:r w:rsidRPr="00B877BC">
        <w:t>dont la douleur fut déchirante</w:t>
      </w:r>
      <w:r w:rsidR="00FA6A88">
        <w:t xml:space="preserve">, </w:t>
      </w:r>
      <w:r w:rsidRPr="00B877BC">
        <w:t>parvint cepe</w:t>
      </w:r>
      <w:r w:rsidRPr="00B877BC">
        <w:t>n</w:t>
      </w:r>
      <w:r w:rsidRPr="00B877BC">
        <w:t>dant à se consoler</w:t>
      </w:r>
      <w:r w:rsidR="00FA6A88">
        <w:t xml:space="preserve">. </w:t>
      </w:r>
      <w:r w:rsidRPr="00B877BC">
        <w:t>Elle a même fini par comprendre que tel est le jugement dernier de tous les papiers humains</w:t>
      </w:r>
      <w:r w:rsidR="00FA6A88">
        <w:t xml:space="preserve">, </w:t>
      </w:r>
      <w:r w:rsidRPr="00B877BC">
        <w:t>que les lect</w:t>
      </w:r>
      <w:r w:rsidRPr="00B877BC">
        <w:t>u</w:t>
      </w:r>
      <w:r w:rsidRPr="00B877BC">
        <w:t>res se font généralement ainsi dans les familles où la raison prédomine</w:t>
      </w:r>
      <w:r w:rsidR="00FA6A88">
        <w:t xml:space="preserve">, </w:t>
      </w:r>
      <w:r w:rsidRPr="00B877BC">
        <w:t>et que de tangibles félicités sont plus estimables que les décevantes élucubrations de quelques rêveurs</w:t>
      </w:r>
      <w:r w:rsidR="00FA6A88">
        <w:t>…</w:t>
      </w:r>
    </w:p>
    <w:p w14:paraId="0990E714" w14:textId="77777777" w:rsidR="00FA6A88" w:rsidRDefault="00A92B34" w:rsidP="00FA6A88">
      <w:r w:rsidRPr="00B877BC">
        <w:t>Mais</w:t>
      </w:r>
      <w:r w:rsidR="00FA6A88">
        <w:t xml:space="preserve">, </w:t>
      </w:r>
      <w:r w:rsidRPr="00B877BC">
        <w:t>que dis-je</w:t>
      </w:r>
      <w:r w:rsidR="00FA6A88">
        <w:t xml:space="preserve"> ? </w:t>
      </w:r>
      <w:r w:rsidRPr="00B877BC">
        <w:t>n</w:t>
      </w:r>
      <w:r w:rsidR="00FA6A88">
        <w:t>’</w:t>
      </w:r>
      <w:r w:rsidRPr="00B877BC">
        <w:t>avait-elle pas surtout découvert</w:t>
      </w:r>
      <w:r w:rsidR="00FA6A88">
        <w:t xml:space="preserve">, </w:t>
      </w:r>
      <w:r w:rsidRPr="00B877BC">
        <w:t>en ce</w:t>
      </w:r>
      <w:r w:rsidRPr="00B877BC">
        <w:t>t</w:t>
      </w:r>
      <w:r w:rsidRPr="00B877BC">
        <w:t>te occasion</w:t>
      </w:r>
      <w:r w:rsidR="00FA6A88">
        <w:t xml:space="preserve">, </w:t>
      </w:r>
      <w:r w:rsidRPr="00B877BC">
        <w:t>la profonde vérité de l</w:t>
      </w:r>
      <w:r w:rsidR="00FA6A88">
        <w:t>’</w:t>
      </w:r>
      <w:r w:rsidRPr="00B877BC">
        <w:t>axiome formulé par une de nos poétesses</w:t>
      </w:r>
      <w:r w:rsidR="00FA6A88">
        <w:t xml:space="preserve">, </w:t>
      </w:r>
      <w:r w:rsidRPr="00B877BC">
        <w:t>et qui fut désormais pour elle un principe de l</w:t>
      </w:r>
      <w:r w:rsidRPr="00B877BC">
        <w:t>u</w:t>
      </w:r>
      <w:r w:rsidRPr="00B877BC">
        <w:t>mière</w:t>
      </w:r>
      <w:r w:rsidR="00FA6A88">
        <w:t> :</w:t>
      </w:r>
    </w:p>
    <w:p w14:paraId="19C1BD66" w14:textId="77777777" w:rsidR="00FA6A88" w:rsidRDefault="00A92B34" w:rsidP="00FA6A88">
      <w:r w:rsidRPr="00B877BC">
        <w:rPr>
          <w:i/>
          <w:iCs/>
        </w:rPr>
        <w:t>Avant</w:t>
      </w:r>
      <w:r w:rsidRPr="00B877BC">
        <w:t xml:space="preserve"> </w:t>
      </w:r>
      <w:r w:rsidRPr="00B877BC">
        <w:rPr>
          <w:i/>
          <w:iCs/>
        </w:rPr>
        <w:t>de parler</w:t>
      </w:r>
      <w:r w:rsidR="00FA6A88">
        <w:t xml:space="preserve">, </w:t>
      </w:r>
      <w:r w:rsidRPr="00B877BC">
        <w:rPr>
          <w:i/>
          <w:iCs/>
        </w:rPr>
        <w:t>il</w:t>
      </w:r>
      <w:r w:rsidRPr="00B877BC">
        <w:t xml:space="preserve"> </w:t>
      </w:r>
      <w:r w:rsidRPr="00B877BC">
        <w:rPr>
          <w:i/>
          <w:iCs/>
        </w:rPr>
        <w:t>faut</w:t>
      </w:r>
      <w:r w:rsidRPr="00B877BC">
        <w:t xml:space="preserve"> </w:t>
      </w:r>
      <w:r w:rsidRPr="00B877BC">
        <w:rPr>
          <w:i/>
          <w:iCs/>
        </w:rPr>
        <w:t>tourner</w:t>
      </w:r>
      <w:r w:rsidRPr="00B877BC">
        <w:t xml:space="preserve"> </w:t>
      </w:r>
      <w:r w:rsidRPr="00B877BC">
        <w:rPr>
          <w:i/>
          <w:iCs/>
        </w:rPr>
        <w:t>sept</w:t>
      </w:r>
      <w:r w:rsidRPr="00B877BC">
        <w:t xml:space="preserve"> </w:t>
      </w:r>
      <w:r w:rsidRPr="00B877BC">
        <w:rPr>
          <w:i/>
          <w:iCs/>
        </w:rPr>
        <w:t>fois</w:t>
      </w:r>
      <w:r w:rsidRPr="00B877BC">
        <w:t xml:space="preserve"> </w:t>
      </w:r>
      <w:r w:rsidRPr="00B877BC">
        <w:rPr>
          <w:i/>
          <w:iCs/>
        </w:rPr>
        <w:t>sa</w:t>
      </w:r>
      <w:r w:rsidRPr="00B877BC">
        <w:t xml:space="preserve"> </w:t>
      </w:r>
      <w:r w:rsidRPr="00B877BC">
        <w:rPr>
          <w:i/>
          <w:iCs/>
        </w:rPr>
        <w:t>langue</w:t>
      </w:r>
      <w:r w:rsidRPr="00B877BC">
        <w:t xml:space="preserve"> </w:t>
      </w:r>
      <w:r w:rsidRPr="00B877BC">
        <w:rPr>
          <w:i/>
          <w:iCs/>
        </w:rPr>
        <w:t>dans</w:t>
      </w:r>
      <w:r w:rsidRPr="00B877BC">
        <w:t xml:space="preserve"> </w:t>
      </w:r>
      <w:r w:rsidRPr="00B877BC">
        <w:rPr>
          <w:i/>
          <w:iCs/>
        </w:rPr>
        <w:t>la</w:t>
      </w:r>
      <w:r w:rsidRPr="00B877BC">
        <w:t xml:space="preserve"> </w:t>
      </w:r>
      <w:r w:rsidRPr="00B877BC">
        <w:rPr>
          <w:i/>
          <w:iCs/>
        </w:rPr>
        <w:t>bouche</w:t>
      </w:r>
      <w:r w:rsidR="00FA6A88">
        <w:t xml:space="preserve">… </w:t>
      </w:r>
      <w:r w:rsidRPr="00B877BC">
        <w:rPr>
          <w:i/>
          <w:iCs/>
        </w:rPr>
        <w:t>de</w:t>
      </w:r>
      <w:r w:rsidRPr="00B877BC">
        <w:t xml:space="preserve"> </w:t>
      </w:r>
      <w:r w:rsidRPr="00B877BC">
        <w:rPr>
          <w:i/>
          <w:iCs/>
        </w:rPr>
        <w:t>son</w:t>
      </w:r>
      <w:r w:rsidRPr="00B877BC">
        <w:t xml:space="preserve"> </w:t>
      </w:r>
      <w:r w:rsidRPr="00B877BC">
        <w:rPr>
          <w:i/>
          <w:iCs/>
        </w:rPr>
        <w:t>voisin</w:t>
      </w:r>
      <w:r w:rsidR="00FA6A88">
        <w:t>.</w:t>
      </w:r>
    </w:p>
    <w:p w14:paraId="3984055C" w14:textId="16FD9820" w:rsidR="00A92B34" w:rsidRPr="00B877BC" w:rsidRDefault="00A92B34" w:rsidP="00FA6A88">
      <w:pPr>
        <w:pStyle w:val="Titre1"/>
      </w:pPr>
      <w:bookmarkStart w:id="31" w:name="_Toc198811665"/>
      <w:r w:rsidRPr="00B877BC">
        <w:lastRenderedPageBreak/>
        <w:t>XXVIII</w:t>
      </w:r>
      <w:r w:rsidRPr="00B877BC">
        <w:br/>
      </w:r>
      <w:r w:rsidRPr="00B877BC">
        <w:br/>
        <w:t>ON N</w:t>
      </w:r>
      <w:r w:rsidR="00FA6A88">
        <w:t>’</w:t>
      </w:r>
      <w:r w:rsidRPr="00B877BC">
        <w:t>EST PAS PARFAIT</w:t>
      </w:r>
      <w:bookmarkEnd w:id="31"/>
      <w:r w:rsidRPr="00B877BC">
        <w:br/>
      </w:r>
    </w:p>
    <w:p w14:paraId="54FE198E" w14:textId="77777777" w:rsidR="00FA6A88" w:rsidRDefault="00A92B34" w:rsidP="00FA6A88">
      <w:pPr>
        <w:jc w:val="right"/>
      </w:pPr>
      <w:r w:rsidRPr="00FA6A88">
        <w:rPr>
          <w:i/>
          <w:iCs/>
        </w:rPr>
        <w:t>À Camille Lemonnier</w:t>
      </w:r>
      <w:r w:rsidR="00FA6A88" w:rsidRPr="00FA6A88">
        <w:t>.</w:t>
      </w:r>
    </w:p>
    <w:p w14:paraId="030C3D84" w14:textId="77777777" w:rsidR="00FA6A88" w:rsidRDefault="00A92B34" w:rsidP="00FA6A88">
      <w:r w:rsidRPr="00B877BC">
        <w:t>Esculape Nuptial</w:t>
      </w:r>
      <w:r w:rsidR="00FA6A88">
        <w:t xml:space="preserve">, </w:t>
      </w:r>
      <w:r w:rsidRPr="00B877BC">
        <w:t>s</w:t>
      </w:r>
      <w:r w:rsidR="00FA6A88">
        <w:t>’</w:t>
      </w:r>
      <w:r w:rsidRPr="00B877BC">
        <w:t>étant assuré que le vieillard avait reçu un nombre suffisant de coups de couteau et qu</w:t>
      </w:r>
      <w:r w:rsidR="00FA6A88">
        <w:t>’</w:t>
      </w:r>
      <w:r w:rsidRPr="00B877BC">
        <w:t>il avait certa</w:t>
      </w:r>
      <w:r w:rsidRPr="00B877BC">
        <w:t>i</w:t>
      </w:r>
      <w:r w:rsidRPr="00B877BC">
        <w:t>nement exhalé ce qu</w:t>
      </w:r>
      <w:r w:rsidR="00FA6A88">
        <w:t>’</w:t>
      </w:r>
      <w:r w:rsidRPr="00B877BC">
        <w:t>on est convenu d</w:t>
      </w:r>
      <w:r w:rsidR="00FA6A88">
        <w:t>’</w:t>
      </w:r>
      <w:r w:rsidRPr="00B877BC">
        <w:t>appeler le dernier soupir</w:t>
      </w:r>
      <w:r w:rsidR="00FA6A88">
        <w:t xml:space="preserve">, </w:t>
      </w:r>
      <w:r w:rsidRPr="00B877BC">
        <w:t>songea tout d</w:t>
      </w:r>
      <w:r w:rsidR="00FA6A88">
        <w:t>’</w:t>
      </w:r>
      <w:r w:rsidRPr="00B877BC">
        <w:t>abord à se procurer quelque divertissement</w:t>
      </w:r>
      <w:r w:rsidR="00FA6A88">
        <w:t>.</w:t>
      </w:r>
    </w:p>
    <w:p w14:paraId="36303FE6" w14:textId="77777777" w:rsidR="00FA6A88" w:rsidRDefault="00A92B34" w:rsidP="00FA6A88">
      <w:r w:rsidRPr="00B877BC">
        <w:t>Cet homme judicieux estima que la corde ne saurait être toujours tendue</w:t>
      </w:r>
      <w:r w:rsidR="00FA6A88">
        <w:t xml:space="preserve">, </w:t>
      </w:r>
      <w:r w:rsidRPr="00B877BC">
        <w:t>qu</w:t>
      </w:r>
      <w:r w:rsidR="00FA6A88">
        <w:t>’</w:t>
      </w:r>
      <w:r w:rsidRPr="00B877BC">
        <w:t>il est sage de respirer quelquefois et que toute peine vaut son salaire</w:t>
      </w:r>
      <w:r w:rsidR="00FA6A88">
        <w:t>.</w:t>
      </w:r>
    </w:p>
    <w:p w14:paraId="2B212E96" w14:textId="77777777" w:rsidR="00FA6A88" w:rsidRDefault="00A92B34" w:rsidP="00FA6A88">
      <w:r w:rsidRPr="00B877BC">
        <w:t>Il avait eu la chance de mettre la main sur la forte somme</w:t>
      </w:r>
      <w:r w:rsidR="00FA6A88">
        <w:t xml:space="preserve">. </w:t>
      </w:r>
      <w:r w:rsidRPr="00B877BC">
        <w:t>Heureux de vivre et la conscience délicatement parfumée</w:t>
      </w:r>
      <w:r w:rsidR="00FA6A88">
        <w:t xml:space="preserve">, </w:t>
      </w:r>
      <w:r w:rsidRPr="00B877BC">
        <w:t>il a</w:t>
      </w:r>
      <w:r w:rsidRPr="00B877BC">
        <w:t>l</w:t>
      </w:r>
      <w:r w:rsidRPr="00B877BC">
        <w:t>lait çà et là</w:t>
      </w:r>
      <w:r w:rsidR="00FA6A88">
        <w:t xml:space="preserve">, </w:t>
      </w:r>
      <w:r w:rsidRPr="00B877BC">
        <w:t>sous les marronniers ou les platanes</w:t>
      </w:r>
      <w:r w:rsidR="00FA6A88">
        <w:t xml:space="preserve">, </w:t>
      </w:r>
      <w:r w:rsidRPr="00B877BC">
        <w:t>respirant avec délices l</w:t>
      </w:r>
      <w:r w:rsidR="00FA6A88">
        <w:t>’</w:t>
      </w:r>
      <w:r w:rsidRPr="00B877BC">
        <w:t>odorante haleine du soir</w:t>
      </w:r>
      <w:r w:rsidR="00FA6A88">
        <w:t>.</w:t>
      </w:r>
    </w:p>
    <w:p w14:paraId="63E2EB1E" w14:textId="77777777" w:rsidR="00FA6A88" w:rsidRDefault="00A92B34" w:rsidP="00FA6A88">
      <w:r w:rsidRPr="00B877BC">
        <w:t>C</w:t>
      </w:r>
      <w:r w:rsidR="00FA6A88">
        <w:t>’</w:t>
      </w:r>
      <w:r w:rsidRPr="00B877BC">
        <w:t>était le printemps</w:t>
      </w:r>
      <w:r w:rsidR="00FA6A88">
        <w:t xml:space="preserve">, </w:t>
      </w:r>
      <w:r w:rsidRPr="00B877BC">
        <w:t>non l</w:t>
      </w:r>
      <w:r w:rsidR="00FA6A88">
        <w:t>’</w:t>
      </w:r>
      <w:r w:rsidRPr="00B877BC">
        <w:t>équivoque et rhumatismal pri</w:t>
      </w:r>
      <w:r w:rsidRPr="00B877BC">
        <w:t>n</w:t>
      </w:r>
      <w:r w:rsidRPr="00B877BC">
        <w:t>temps de l</w:t>
      </w:r>
      <w:r w:rsidR="00FA6A88">
        <w:t>’</w:t>
      </w:r>
      <w:r w:rsidRPr="00B877BC">
        <w:t>équinoxe</w:t>
      </w:r>
      <w:r w:rsidR="00FA6A88">
        <w:t xml:space="preserve">, </w:t>
      </w:r>
      <w:r w:rsidRPr="00B877BC">
        <w:t>mais le capiteux renouveau du comme</w:t>
      </w:r>
      <w:r w:rsidRPr="00B877BC">
        <w:t>n</w:t>
      </w:r>
      <w:r w:rsidRPr="00B877BC">
        <w:t>cement de juin</w:t>
      </w:r>
      <w:r w:rsidR="00FA6A88">
        <w:t xml:space="preserve">, </w:t>
      </w:r>
      <w:r w:rsidRPr="00B877BC">
        <w:t>lorsque les Gémeaux enlacés reculent devant l</w:t>
      </w:r>
      <w:r w:rsidR="00FA6A88">
        <w:t>’</w:t>
      </w:r>
      <w:r w:rsidRPr="00B877BC">
        <w:t>Écrevisse</w:t>
      </w:r>
      <w:r w:rsidR="00FA6A88">
        <w:t>.</w:t>
      </w:r>
    </w:p>
    <w:p w14:paraId="4FECFFC7" w14:textId="77777777" w:rsidR="00FA6A88" w:rsidRDefault="00A92B34" w:rsidP="00FA6A88">
      <w:r w:rsidRPr="00B877BC">
        <w:t>Esculape</w:t>
      </w:r>
      <w:r w:rsidR="00FA6A88">
        <w:t xml:space="preserve">, </w:t>
      </w:r>
      <w:r w:rsidRPr="00B877BC">
        <w:t>inondé d</w:t>
      </w:r>
      <w:r w:rsidR="00FA6A88">
        <w:t>’</w:t>
      </w:r>
      <w:r w:rsidRPr="00B877BC">
        <w:t>impressions suaves et les yeux mouillés de pleurs</w:t>
      </w:r>
      <w:r w:rsidR="00FA6A88">
        <w:t xml:space="preserve">, </w:t>
      </w:r>
      <w:r w:rsidRPr="00B877BC">
        <w:t>se sentit apôtre</w:t>
      </w:r>
      <w:r w:rsidR="00FA6A88">
        <w:t>.</w:t>
      </w:r>
    </w:p>
    <w:p w14:paraId="4829EBC4" w14:textId="77777777" w:rsidR="00FA6A88" w:rsidRDefault="00A92B34" w:rsidP="00FA6A88">
      <w:r w:rsidRPr="00B877BC">
        <w:t>Il désira le bonheur du genre humain</w:t>
      </w:r>
      <w:r w:rsidR="00FA6A88">
        <w:t xml:space="preserve">, </w:t>
      </w:r>
      <w:r w:rsidRPr="00B877BC">
        <w:t>la fraternité des b</w:t>
      </w:r>
      <w:r w:rsidRPr="00B877BC">
        <w:t>ê</w:t>
      </w:r>
      <w:r w:rsidRPr="00B877BC">
        <w:t>tes féroces</w:t>
      </w:r>
      <w:r w:rsidR="00FA6A88">
        <w:t xml:space="preserve">, </w:t>
      </w:r>
      <w:r w:rsidRPr="00B877BC">
        <w:t>la tutelle des opprimés</w:t>
      </w:r>
      <w:r w:rsidR="00FA6A88">
        <w:t xml:space="preserve">, </w:t>
      </w:r>
      <w:r w:rsidRPr="00B877BC">
        <w:t>la consolation de ceux qui souffrent</w:t>
      </w:r>
      <w:r w:rsidR="00FA6A88">
        <w:t>.</w:t>
      </w:r>
    </w:p>
    <w:p w14:paraId="2F9CA026" w14:textId="77777777" w:rsidR="00FA6A88" w:rsidRDefault="00A92B34" w:rsidP="00FA6A88">
      <w:r w:rsidRPr="00B877BC">
        <w:lastRenderedPageBreak/>
        <w:t>Son cœur plein de pardons s</w:t>
      </w:r>
      <w:r w:rsidR="00FA6A88">
        <w:t>’</w:t>
      </w:r>
      <w:r w:rsidRPr="00B877BC">
        <w:t>inclina vers les indigents</w:t>
      </w:r>
      <w:r w:rsidR="00FA6A88">
        <w:t xml:space="preserve">. </w:t>
      </w:r>
      <w:r w:rsidRPr="00B877BC">
        <w:t>Il répandit dans des mains tendues l</w:t>
      </w:r>
      <w:r w:rsidR="00FA6A88">
        <w:t>’</w:t>
      </w:r>
      <w:r w:rsidRPr="00B877BC">
        <w:t>abondante monnaie de cuivre dont ses poches étaient encombrées</w:t>
      </w:r>
      <w:r w:rsidR="00FA6A88">
        <w:t>.</w:t>
      </w:r>
    </w:p>
    <w:p w14:paraId="162D6426" w14:textId="77777777" w:rsidR="00FA6A88" w:rsidRDefault="00A92B34" w:rsidP="00FA6A88">
      <w:r w:rsidRPr="00B877BC">
        <w:t>Il entra même dans une église et prit part à la prière en commun que récitait un troupeau fidèle</w:t>
      </w:r>
      <w:r w:rsidR="00FA6A88">
        <w:t>.</w:t>
      </w:r>
    </w:p>
    <w:p w14:paraId="37C827F6" w14:textId="77777777" w:rsidR="00FA6A88" w:rsidRDefault="00A92B34" w:rsidP="00FA6A88">
      <w:r w:rsidRPr="00B877BC">
        <w:t>Il adora Dieu</w:t>
      </w:r>
      <w:r w:rsidR="00FA6A88">
        <w:t xml:space="preserve">, </w:t>
      </w:r>
      <w:r w:rsidRPr="00B877BC">
        <w:t>lui disant qu</w:t>
      </w:r>
      <w:r w:rsidR="00FA6A88">
        <w:t>’</w:t>
      </w:r>
      <w:r w:rsidRPr="00B877BC">
        <w:t>il aimait son prochain comme lui-même</w:t>
      </w:r>
      <w:r w:rsidR="00FA6A88">
        <w:t xml:space="preserve">. </w:t>
      </w:r>
      <w:r w:rsidRPr="00B877BC">
        <w:t>Il rendit grâces pour les biens qu</w:t>
      </w:r>
      <w:r w:rsidR="00FA6A88">
        <w:t>’</w:t>
      </w:r>
      <w:r w:rsidRPr="00B877BC">
        <w:t>il avait reçus</w:t>
      </w:r>
      <w:r w:rsidR="00FA6A88">
        <w:t xml:space="preserve">, </w:t>
      </w:r>
      <w:r w:rsidRPr="00B877BC">
        <w:t>se reconnaissant tiré du néant</w:t>
      </w:r>
      <w:r w:rsidR="00FA6A88">
        <w:t>.</w:t>
      </w:r>
    </w:p>
    <w:p w14:paraId="077F1A16" w14:textId="77777777" w:rsidR="00FA6A88" w:rsidRDefault="00A92B34" w:rsidP="00FA6A88">
      <w:r w:rsidRPr="00B877BC">
        <w:t>Il demanda que fussent dissipées les ténèbres qui lui c</w:t>
      </w:r>
      <w:r w:rsidRPr="00B877BC">
        <w:t>a</w:t>
      </w:r>
      <w:r w:rsidRPr="00B877BC">
        <w:t>chaient la laideur et la malice du péché</w:t>
      </w:r>
      <w:r w:rsidR="00FA6A88">
        <w:t xml:space="preserve">, </w:t>
      </w:r>
      <w:r w:rsidRPr="00B877BC">
        <w:t>fit un scrupuleux ex</w:t>
      </w:r>
      <w:r w:rsidRPr="00B877BC">
        <w:t>a</w:t>
      </w:r>
      <w:r w:rsidRPr="00B877BC">
        <w:t>men de conscience</w:t>
      </w:r>
      <w:r w:rsidR="00FA6A88">
        <w:t xml:space="preserve">, </w:t>
      </w:r>
      <w:r w:rsidRPr="00B877BC">
        <w:t>découvrit en lui des imperfections tenaces</w:t>
      </w:r>
      <w:r w:rsidR="00FA6A88">
        <w:t xml:space="preserve">, </w:t>
      </w:r>
      <w:r w:rsidRPr="00B877BC">
        <w:t>de persistantes broutilles</w:t>
      </w:r>
      <w:r w:rsidR="00FA6A88">
        <w:t xml:space="preserve"> : </w:t>
      </w:r>
      <w:r w:rsidRPr="00B877BC">
        <w:t>mouvements de vanité</w:t>
      </w:r>
      <w:r w:rsidR="00FA6A88">
        <w:t xml:space="preserve">, </w:t>
      </w:r>
      <w:r w:rsidRPr="00B877BC">
        <w:t>impatiences</w:t>
      </w:r>
      <w:r w:rsidR="00FA6A88">
        <w:t xml:space="preserve">, </w:t>
      </w:r>
      <w:r w:rsidRPr="00B877BC">
        <w:t>distractions</w:t>
      </w:r>
      <w:r w:rsidR="00FA6A88">
        <w:t xml:space="preserve">, </w:t>
      </w:r>
      <w:r w:rsidRPr="00B877BC">
        <w:t>omissions</w:t>
      </w:r>
      <w:r w:rsidR="00FA6A88">
        <w:t xml:space="preserve">, </w:t>
      </w:r>
      <w:r w:rsidRPr="00B877BC">
        <w:t>jugements téméraires et peu charit</w:t>
      </w:r>
      <w:r w:rsidRPr="00B877BC">
        <w:t>a</w:t>
      </w:r>
      <w:r w:rsidRPr="00B877BC">
        <w:t>bles</w:t>
      </w:r>
      <w:r w:rsidR="00FA6A88">
        <w:t xml:space="preserve">, </w:t>
      </w:r>
      <w:r w:rsidRPr="00B877BC">
        <w:t>etc</w:t>
      </w:r>
      <w:r w:rsidR="00FA6A88">
        <w:t xml:space="preserve">., </w:t>
      </w:r>
      <w:r w:rsidRPr="00B877BC">
        <w:t>mais surtout la paresse et la négligence dans l</w:t>
      </w:r>
      <w:r w:rsidR="00FA6A88">
        <w:t>’</w:t>
      </w:r>
      <w:r w:rsidRPr="00B877BC">
        <w:t xml:space="preserve">accomplissement des </w:t>
      </w:r>
      <w:r w:rsidRPr="00B877BC">
        <w:rPr>
          <w:i/>
          <w:iCs/>
        </w:rPr>
        <w:t>devoirs</w:t>
      </w:r>
      <w:r w:rsidRPr="00B877BC">
        <w:t xml:space="preserve"> </w:t>
      </w:r>
      <w:r w:rsidRPr="00B877BC">
        <w:rPr>
          <w:i/>
          <w:iCs/>
        </w:rPr>
        <w:t>de</w:t>
      </w:r>
      <w:r w:rsidRPr="00B877BC">
        <w:t xml:space="preserve"> </w:t>
      </w:r>
      <w:r w:rsidRPr="00B877BC">
        <w:rPr>
          <w:i/>
          <w:iCs/>
        </w:rPr>
        <w:t>son</w:t>
      </w:r>
      <w:r w:rsidRPr="00B877BC">
        <w:t xml:space="preserve"> </w:t>
      </w:r>
      <w:r w:rsidRPr="00B877BC">
        <w:rPr>
          <w:i/>
          <w:iCs/>
        </w:rPr>
        <w:t>état</w:t>
      </w:r>
      <w:r w:rsidR="00FA6A88">
        <w:t xml:space="preserve">. </w:t>
      </w:r>
      <w:r w:rsidRPr="00B877BC">
        <w:t>Il termina par un bon propos d</w:t>
      </w:r>
      <w:r w:rsidR="00FA6A88">
        <w:t>’</w:t>
      </w:r>
      <w:r w:rsidRPr="00B877BC">
        <w:t>être moins fragile désormais</w:t>
      </w:r>
      <w:r w:rsidR="00FA6A88">
        <w:t xml:space="preserve">, </w:t>
      </w:r>
      <w:r w:rsidRPr="00B877BC">
        <w:t>implora le secours du ciel pour les agonisants et les voyageurs</w:t>
      </w:r>
      <w:r w:rsidR="00FA6A88">
        <w:t xml:space="preserve">, </w:t>
      </w:r>
      <w:r w:rsidRPr="00B877BC">
        <w:t>demanda</w:t>
      </w:r>
      <w:r w:rsidR="00FA6A88">
        <w:t xml:space="preserve">, </w:t>
      </w:r>
      <w:r w:rsidRPr="00B877BC">
        <w:t>comme il convient</w:t>
      </w:r>
      <w:r w:rsidR="00FA6A88">
        <w:t xml:space="preserve">, </w:t>
      </w:r>
      <w:r w:rsidRPr="00B877BC">
        <w:t>d</w:t>
      </w:r>
      <w:r w:rsidR="00FA6A88">
        <w:t>’</w:t>
      </w:r>
      <w:r w:rsidRPr="00B877BC">
        <w:t>être protégé pendant la nuit</w:t>
      </w:r>
      <w:r w:rsidR="00FA6A88">
        <w:t xml:space="preserve">, </w:t>
      </w:r>
      <w:r w:rsidRPr="00B877BC">
        <w:t>et</w:t>
      </w:r>
      <w:r w:rsidR="00FA6A88">
        <w:t xml:space="preserve">, </w:t>
      </w:r>
      <w:r w:rsidRPr="00B877BC">
        <w:t>pénétré de ces se</w:t>
      </w:r>
      <w:r w:rsidRPr="00B877BC">
        <w:t>n</w:t>
      </w:r>
      <w:r w:rsidRPr="00B877BC">
        <w:t>timents</w:t>
      </w:r>
      <w:r w:rsidR="00FA6A88">
        <w:t xml:space="preserve">, </w:t>
      </w:r>
      <w:r w:rsidRPr="00B877BC">
        <w:t>courut au plus prochain lupanar</w:t>
      </w:r>
      <w:r w:rsidR="00FA6A88">
        <w:t>.</w:t>
      </w:r>
    </w:p>
    <w:p w14:paraId="1C1797CE" w14:textId="77777777" w:rsidR="00FA6A88" w:rsidRDefault="00FA6A88" w:rsidP="00FA6A88">
      <w:pPr>
        <w:pStyle w:val="Etoile"/>
      </w:pPr>
      <w:r>
        <w:t>* * *</w:t>
      </w:r>
    </w:p>
    <w:p w14:paraId="15F90C17" w14:textId="77777777" w:rsidR="00FA6A88" w:rsidRDefault="00A92B34" w:rsidP="00FA6A88">
      <w:r w:rsidRPr="00B877BC">
        <w:t>Car il tenait pour les joies honnêtes</w:t>
      </w:r>
      <w:r w:rsidR="00FA6A88">
        <w:t xml:space="preserve">. </w:t>
      </w:r>
      <w:r w:rsidRPr="00B877BC">
        <w:t>Ce n</w:t>
      </w:r>
      <w:r w:rsidR="00FA6A88">
        <w:t>’</w:t>
      </w:r>
      <w:r w:rsidRPr="00B877BC">
        <w:t>était pas un de ces hommes qui se laissent aller facilement aux dissipations fr</w:t>
      </w:r>
      <w:r w:rsidRPr="00B877BC">
        <w:t>i</w:t>
      </w:r>
      <w:r w:rsidRPr="00B877BC">
        <w:t>voles</w:t>
      </w:r>
      <w:r w:rsidR="00FA6A88">
        <w:t>.</w:t>
      </w:r>
    </w:p>
    <w:p w14:paraId="6A7573F4" w14:textId="77777777" w:rsidR="00FA6A88" w:rsidRDefault="00A92B34" w:rsidP="00FA6A88">
      <w:r w:rsidRPr="00B877BC">
        <w:t>Il penchait plutôt du côté de la rigueur et ne se défendait qu</w:t>
      </w:r>
      <w:r w:rsidR="00FA6A88">
        <w:t>’</w:t>
      </w:r>
      <w:r w:rsidRPr="00B877BC">
        <w:t>à peine d</w:t>
      </w:r>
      <w:r w:rsidR="00FA6A88">
        <w:t>’</w:t>
      </w:r>
      <w:r w:rsidRPr="00B877BC">
        <w:t>une gravité ridicule</w:t>
      </w:r>
      <w:r w:rsidR="00FA6A88">
        <w:t>.</w:t>
      </w:r>
    </w:p>
    <w:p w14:paraId="6E45A6D0" w14:textId="77777777" w:rsidR="00FA6A88" w:rsidRDefault="00A92B34" w:rsidP="00FA6A88">
      <w:r w:rsidRPr="00B877BC">
        <w:t>Il tuait pour vivre</w:t>
      </w:r>
      <w:r w:rsidR="00FA6A88">
        <w:t xml:space="preserve">, </w:t>
      </w:r>
      <w:r w:rsidRPr="00B877BC">
        <w:t>parce qu</w:t>
      </w:r>
      <w:r w:rsidR="00FA6A88">
        <w:t>’</w:t>
      </w:r>
      <w:r w:rsidRPr="00B877BC">
        <w:t>il n</w:t>
      </w:r>
      <w:r w:rsidR="00FA6A88">
        <w:t>’</w:t>
      </w:r>
      <w:r w:rsidRPr="00B877BC">
        <w:t>y a pas de sot métier</w:t>
      </w:r>
      <w:r w:rsidR="00FA6A88">
        <w:t xml:space="preserve">. </w:t>
      </w:r>
      <w:r w:rsidRPr="00B877BC">
        <w:t>Il a</w:t>
      </w:r>
      <w:r w:rsidRPr="00B877BC">
        <w:t>u</w:t>
      </w:r>
      <w:r w:rsidRPr="00B877BC">
        <w:t>rait pu</w:t>
      </w:r>
      <w:r w:rsidR="00FA6A88">
        <w:t xml:space="preserve">, </w:t>
      </w:r>
      <w:r w:rsidRPr="00B877BC">
        <w:t>comme tant d</w:t>
      </w:r>
      <w:r w:rsidR="00FA6A88">
        <w:t>’</w:t>
      </w:r>
      <w:r w:rsidRPr="00B877BC">
        <w:t>autres</w:t>
      </w:r>
      <w:r w:rsidR="00FA6A88">
        <w:t xml:space="preserve">, </w:t>
      </w:r>
      <w:r w:rsidRPr="00B877BC">
        <w:t>s</w:t>
      </w:r>
      <w:r w:rsidR="00FA6A88">
        <w:t>’</w:t>
      </w:r>
      <w:r w:rsidRPr="00B877BC">
        <w:t>enorgueillir des dangers d</w:t>
      </w:r>
      <w:r w:rsidR="00FA6A88">
        <w:t>’</w:t>
      </w:r>
      <w:r w:rsidRPr="00B877BC">
        <w:t>une si chatouilleuse profession</w:t>
      </w:r>
      <w:r w:rsidR="00FA6A88">
        <w:t xml:space="preserve">. </w:t>
      </w:r>
      <w:r w:rsidRPr="00B877BC">
        <w:t>Mais il préférait le silence</w:t>
      </w:r>
      <w:r w:rsidR="00FA6A88">
        <w:t xml:space="preserve">. </w:t>
      </w:r>
      <w:r w:rsidRPr="00B877BC">
        <w:lastRenderedPageBreak/>
        <w:t>Pareilles au convolvulus</w:t>
      </w:r>
      <w:r w:rsidR="00FA6A88">
        <w:t xml:space="preserve">, </w:t>
      </w:r>
      <w:r w:rsidRPr="00B877BC">
        <w:t>les fleurs de son âme ne s</w:t>
      </w:r>
      <w:r w:rsidR="00FA6A88">
        <w:t>’</w:t>
      </w:r>
      <w:r w:rsidRPr="00B877BC">
        <w:t>épanouissaient que dans la pénombre</w:t>
      </w:r>
      <w:r w:rsidR="00FA6A88">
        <w:t>.</w:t>
      </w:r>
    </w:p>
    <w:p w14:paraId="62B2A780" w14:textId="77777777" w:rsidR="00FA6A88" w:rsidRDefault="00A92B34" w:rsidP="00FA6A88">
      <w:r w:rsidRPr="00B877BC">
        <w:t>Il tuait à domicile</w:t>
      </w:r>
      <w:r w:rsidR="00FA6A88">
        <w:t xml:space="preserve">, </w:t>
      </w:r>
      <w:r w:rsidRPr="00B877BC">
        <w:t>poliment</w:t>
      </w:r>
      <w:r w:rsidR="00FA6A88">
        <w:t xml:space="preserve">, </w:t>
      </w:r>
      <w:r w:rsidRPr="00B877BC">
        <w:t>discrètement et le plus pr</w:t>
      </w:r>
      <w:r w:rsidRPr="00B877BC">
        <w:t>o</w:t>
      </w:r>
      <w:r w:rsidRPr="00B877BC">
        <w:t>prement du monde</w:t>
      </w:r>
      <w:r w:rsidR="00FA6A88">
        <w:t xml:space="preserve">. </w:t>
      </w:r>
      <w:r w:rsidRPr="00B877BC">
        <w:t>C</w:t>
      </w:r>
      <w:r w:rsidR="00FA6A88">
        <w:t>’</w:t>
      </w:r>
      <w:r w:rsidRPr="00B877BC">
        <w:t>était</w:t>
      </w:r>
      <w:r w:rsidR="00FA6A88">
        <w:t xml:space="preserve">, </w:t>
      </w:r>
      <w:r w:rsidRPr="00B877BC">
        <w:t>on peut le dire</w:t>
      </w:r>
      <w:r w:rsidR="00FA6A88">
        <w:t xml:space="preserve">, </w:t>
      </w:r>
      <w:r w:rsidRPr="00B877BC">
        <w:t>de la besogne jol</w:t>
      </w:r>
      <w:r w:rsidRPr="00B877BC">
        <w:t>i</w:t>
      </w:r>
      <w:r w:rsidRPr="00B877BC">
        <w:t>ment exécutée</w:t>
      </w:r>
      <w:r w:rsidR="00FA6A88">
        <w:t>.</w:t>
      </w:r>
    </w:p>
    <w:p w14:paraId="36206F5A" w14:textId="77777777" w:rsidR="00FA6A88" w:rsidRDefault="00A92B34" w:rsidP="00FA6A88">
      <w:r w:rsidRPr="00B877BC">
        <w:t>Il ne promettait pas ce qu</w:t>
      </w:r>
      <w:r w:rsidR="00FA6A88">
        <w:t>’</w:t>
      </w:r>
      <w:r w:rsidRPr="00B877BC">
        <w:t>il était incapable de tenir</w:t>
      </w:r>
      <w:r w:rsidR="00FA6A88">
        <w:t xml:space="preserve">. </w:t>
      </w:r>
      <w:r w:rsidRPr="00B877BC">
        <w:t>Il ne promettait même rien du tout</w:t>
      </w:r>
      <w:r w:rsidR="00FA6A88">
        <w:t xml:space="preserve">. </w:t>
      </w:r>
      <w:r w:rsidRPr="00B877BC">
        <w:t>Mais ses clients ne se plaignirent jamais</w:t>
      </w:r>
      <w:r w:rsidR="00FA6A88">
        <w:t>.</w:t>
      </w:r>
    </w:p>
    <w:p w14:paraId="1C3A5CF7" w14:textId="77777777" w:rsidR="00FA6A88" w:rsidRDefault="00A92B34" w:rsidP="00FA6A88">
      <w:r w:rsidRPr="00B877BC">
        <w:t>Quant aux langues venimeuses</w:t>
      </w:r>
      <w:r w:rsidR="00FA6A88">
        <w:t xml:space="preserve">, </w:t>
      </w:r>
      <w:r w:rsidRPr="00B877BC">
        <w:t>il n</w:t>
      </w:r>
      <w:r w:rsidR="00FA6A88">
        <w:t>’</w:t>
      </w:r>
      <w:r w:rsidRPr="00B877BC">
        <w:t>en avait cure</w:t>
      </w:r>
      <w:r w:rsidR="00FA6A88">
        <w:t xml:space="preserve">. </w:t>
      </w:r>
      <w:r w:rsidRPr="00B877BC">
        <w:rPr>
          <w:i/>
          <w:iCs/>
        </w:rPr>
        <w:t>Bien</w:t>
      </w:r>
      <w:r w:rsidRPr="00B877BC">
        <w:t xml:space="preserve"> </w:t>
      </w:r>
      <w:r w:rsidRPr="00B877BC">
        <w:rPr>
          <w:i/>
          <w:iCs/>
        </w:rPr>
        <w:t>fa</w:t>
      </w:r>
      <w:r w:rsidRPr="00B877BC">
        <w:rPr>
          <w:i/>
          <w:iCs/>
        </w:rPr>
        <w:t>i</w:t>
      </w:r>
      <w:r w:rsidRPr="00B877BC">
        <w:rPr>
          <w:i/>
          <w:iCs/>
        </w:rPr>
        <w:t>re</w:t>
      </w:r>
      <w:r w:rsidRPr="00B877BC">
        <w:t xml:space="preserve"> </w:t>
      </w:r>
      <w:r w:rsidRPr="00B877BC">
        <w:rPr>
          <w:i/>
          <w:iCs/>
        </w:rPr>
        <w:t>et</w:t>
      </w:r>
      <w:r w:rsidRPr="00B877BC">
        <w:t xml:space="preserve"> </w:t>
      </w:r>
      <w:r w:rsidRPr="00B877BC">
        <w:rPr>
          <w:i/>
          <w:iCs/>
        </w:rPr>
        <w:t>laisser</w:t>
      </w:r>
      <w:r w:rsidRPr="00B877BC">
        <w:t xml:space="preserve"> </w:t>
      </w:r>
      <w:r w:rsidRPr="00B877BC">
        <w:rPr>
          <w:i/>
          <w:iCs/>
        </w:rPr>
        <w:t>dire</w:t>
      </w:r>
      <w:r w:rsidR="00FA6A88">
        <w:t xml:space="preserve">, </w:t>
      </w:r>
      <w:r w:rsidRPr="00B877BC">
        <w:t>telle était sa devise</w:t>
      </w:r>
      <w:r w:rsidR="00FA6A88">
        <w:t xml:space="preserve">. </w:t>
      </w:r>
      <w:r w:rsidRPr="00B877BC">
        <w:t>Le suffrage de sa con</w:t>
      </w:r>
      <w:r w:rsidRPr="00B877BC">
        <w:t>s</w:t>
      </w:r>
      <w:r w:rsidRPr="00B877BC">
        <w:t>cience lui suffisait</w:t>
      </w:r>
      <w:r w:rsidR="00FA6A88">
        <w:t>.</w:t>
      </w:r>
    </w:p>
    <w:p w14:paraId="4300A36C" w14:textId="77777777" w:rsidR="00FA6A88" w:rsidRDefault="00A92B34" w:rsidP="00FA6A88">
      <w:r w:rsidRPr="00B877BC">
        <w:t>Homme d</w:t>
      </w:r>
      <w:r w:rsidR="00FA6A88">
        <w:t>’</w:t>
      </w:r>
      <w:r w:rsidRPr="00B877BC">
        <w:t>intérieur</w:t>
      </w:r>
      <w:r w:rsidR="00FA6A88">
        <w:t xml:space="preserve">, </w:t>
      </w:r>
      <w:r w:rsidRPr="00B877BC">
        <w:t>avant tout</w:t>
      </w:r>
      <w:r w:rsidR="00FA6A88">
        <w:t xml:space="preserve">, </w:t>
      </w:r>
      <w:r w:rsidRPr="00B877BC">
        <w:t>on ne le voyait que très r</w:t>
      </w:r>
      <w:r w:rsidRPr="00B877BC">
        <w:t>a</w:t>
      </w:r>
      <w:r w:rsidRPr="00B877BC">
        <w:t>rement dans les cafés</w:t>
      </w:r>
      <w:r w:rsidR="00FA6A88">
        <w:t xml:space="preserve">, </w:t>
      </w:r>
      <w:r w:rsidRPr="00B877BC">
        <w:t>et les malveillants eux-mêmes étaient forcés de lui rendre cette justice qu</w:t>
      </w:r>
      <w:r w:rsidR="00FA6A88">
        <w:t>’</w:t>
      </w:r>
      <w:r w:rsidRPr="00B877BC">
        <w:t>en dehors du bordel</w:t>
      </w:r>
      <w:r w:rsidR="00FA6A88">
        <w:t xml:space="preserve">, </w:t>
      </w:r>
      <w:r w:rsidRPr="00B877BC">
        <w:t>il ne voyait à peu près personne</w:t>
      </w:r>
      <w:r w:rsidR="00FA6A88">
        <w:t>.</w:t>
      </w:r>
    </w:p>
    <w:p w14:paraId="767DD6EA" w14:textId="77777777" w:rsidR="00FA6A88" w:rsidRDefault="00A92B34" w:rsidP="00FA6A88">
      <w:r w:rsidRPr="00B877BC">
        <w:t>Dans cette demeure hospitalière</w:t>
      </w:r>
      <w:r w:rsidR="00FA6A88">
        <w:t xml:space="preserve">, </w:t>
      </w:r>
      <w:r w:rsidRPr="00B877BC">
        <w:t>il avait fixé sa dilection sur une jeune fille légèrement vêtue qui faisait prospérer l</w:t>
      </w:r>
      <w:r w:rsidR="00FA6A88">
        <w:t>’</w:t>
      </w:r>
      <w:r w:rsidRPr="00B877BC">
        <w:t>établissement et que sa précocité de virtuose désignait à l</w:t>
      </w:r>
      <w:r w:rsidR="00FA6A88">
        <w:t>’</w:t>
      </w:r>
      <w:r w:rsidRPr="00B877BC">
        <w:t>enthousiasme</w:t>
      </w:r>
      <w:r w:rsidR="00FA6A88">
        <w:t>.</w:t>
      </w:r>
    </w:p>
    <w:p w14:paraId="35E7F2DE" w14:textId="77777777" w:rsidR="00FA6A88" w:rsidRDefault="00A92B34" w:rsidP="00FA6A88">
      <w:r w:rsidRPr="00B877BC">
        <w:t>À peine au sortir de l</w:t>
      </w:r>
      <w:r w:rsidR="00FA6A88">
        <w:t>’</w:t>
      </w:r>
      <w:r w:rsidRPr="00B877BC">
        <w:t>enfance</w:t>
      </w:r>
      <w:r w:rsidR="00FA6A88">
        <w:t xml:space="preserve">, </w:t>
      </w:r>
      <w:r w:rsidRPr="00B877BC">
        <w:t>de nombreux salons l</w:t>
      </w:r>
      <w:r w:rsidR="00FA6A88">
        <w:t>’</w:t>
      </w:r>
      <w:r w:rsidRPr="00B877BC">
        <w:t>avaient admirée déjà</w:t>
      </w:r>
      <w:r w:rsidR="00FA6A88">
        <w:t>.</w:t>
      </w:r>
    </w:p>
    <w:p w14:paraId="714F5E43" w14:textId="77777777" w:rsidR="00FA6A88" w:rsidRDefault="00A92B34" w:rsidP="00FA6A88">
      <w:r w:rsidRPr="00B877BC">
        <w:t>L</w:t>
      </w:r>
      <w:r w:rsidR="00FA6A88">
        <w:t>’</w:t>
      </w:r>
      <w:r w:rsidRPr="00B877BC">
        <w:t>heureux Esculape avait eu l</w:t>
      </w:r>
      <w:r w:rsidR="00FA6A88">
        <w:t>’</w:t>
      </w:r>
      <w:r w:rsidRPr="00B877BC">
        <w:t>art de s</w:t>
      </w:r>
      <w:r w:rsidR="00FA6A88">
        <w:t>’</w:t>
      </w:r>
      <w:r w:rsidRPr="00B877BC">
        <w:t>en faire aimer</w:t>
      </w:r>
      <w:r w:rsidR="00FA6A88">
        <w:t xml:space="preserve">, </w:t>
      </w:r>
      <w:r w:rsidRPr="00B877BC">
        <w:t xml:space="preserve">et le temps paraissait </w:t>
      </w:r>
      <w:r w:rsidR="00FA6A88">
        <w:t>« </w:t>
      </w:r>
      <w:r w:rsidRPr="00B877BC">
        <w:t>suspendre son vol</w:t>
      </w:r>
      <w:r w:rsidR="00FA6A88">
        <w:t xml:space="preserve"> », </w:t>
      </w:r>
      <w:r w:rsidRPr="00B877BC">
        <w:t>quand ces deux êtres étaient penchés</w:t>
      </w:r>
      <w:r w:rsidR="00FA6A88">
        <w:t xml:space="preserve">, </w:t>
      </w:r>
      <w:r w:rsidRPr="00B877BC">
        <w:t>l</w:t>
      </w:r>
      <w:r w:rsidR="00FA6A88">
        <w:t>’</w:t>
      </w:r>
      <w:r w:rsidRPr="00B877BC">
        <w:t>un vers l</w:t>
      </w:r>
      <w:r w:rsidR="00FA6A88">
        <w:t>’</w:t>
      </w:r>
      <w:r w:rsidRPr="00B877BC">
        <w:t>autre</w:t>
      </w:r>
      <w:r w:rsidR="00FA6A88">
        <w:t xml:space="preserve">, </w:t>
      </w:r>
      <w:r w:rsidRPr="00B877BC">
        <w:t>sur le lac mystique</w:t>
      </w:r>
      <w:r w:rsidR="00FA6A88">
        <w:t>.</w:t>
      </w:r>
    </w:p>
    <w:p w14:paraId="0D7CCFCC" w14:textId="77777777" w:rsidR="00FA6A88" w:rsidRDefault="00A92B34" w:rsidP="00FA6A88">
      <w:r w:rsidRPr="00B877BC">
        <w:t>La ravissante Loulou ne voulait plus rien savoir aussitôt qu</w:t>
      </w:r>
      <w:r w:rsidR="00FA6A88">
        <w:t>’</w:t>
      </w:r>
      <w:r w:rsidRPr="00B877BC">
        <w:t>apparaissait son petit Cucu</w:t>
      </w:r>
      <w:r w:rsidR="00FA6A88">
        <w:t xml:space="preserve">, </w:t>
      </w:r>
      <w:r w:rsidRPr="00B877BC">
        <w:t>et</w:t>
      </w:r>
      <w:r w:rsidR="00FA6A88">
        <w:t xml:space="preserve">, </w:t>
      </w:r>
      <w:r w:rsidRPr="00B877BC">
        <w:t>souvent</w:t>
      </w:r>
      <w:r w:rsidR="00FA6A88">
        <w:t xml:space="preserve">, </w:t>
      </w:r>
      <w:r w:rsidRPr="00B877BC">
        <w:t>celui-ci fut contraint de la ramener au sentiment professionnel de son art</w:t>
      </w:r>
      <w:r w:rsidR="00FA6A88">
        <w:t xml:space="preserve">, </w:t>
      </w:r>
      <w:r w:rsidRPr="00B877BC">
        <w:t>quand les vieux messieurs s</w:t>
      </w:r>
      <w:r w:rsidR="00FA6A88">
        <w:t>’</w:t>
      </w:r>
      <w:r w:rsidRPr="00B877BC">
        <w:t>impatientaient</w:t>
      </w:r>
      <w:r w:rsidR="00FA6A88">
        <w:t>.</w:t>
      </w:r>
    </w:p>
    <w:p w14:paraId="15DEE227" w14:textId="77777777" w:rsidR="00FA6A88" w:rsidRDefault="00A92B34" w:rsidP="00FA6A88">
      <w:r w:rsidRPr="00B877BC">
        <w:lastRenderedPageBreak/>
        <w:t>Elle lui donnait</w:t>
      </w:r>
      <w:r w:rsidR="00FA6A88">
        <w:t xml:space="preserve">, </w:t>
      </w:r>
      <w:r w:rsidRPr="00B877BC">
        <w:t>en retour</w:t>
      </w:r>
      <w:r w:rsidR="00FA6A88">
        <w:t xml:space="preserve">, </w:t>
      </w:r>
      <w:r w:rsidRPr="00B877BC">
        <w:t>des indications précieuses</w:t>
      </w:r>
      <w:r w:rsidR="00FA6A88">
        <w:t>…</w:t>
      </w:r>
    </w:p>
    <w:p w14:paraId="0C992BDC" w14:textId="77777777" w:rsidR="00FA6A88" w:rsidRDefault="00A92B34" w:rsidP="00FA6A88">
      <w:r w:rsidRPr="00B877BC">
        <w:t>Enfin</w:t>
      </w:r>
      <w:r w:rsidR="00FA6A88">
        <w:t xml:space="preserve">, </w:t>
      </w:r>
      <w:r w:rsidRPr="00B877BC">
        <w:t>ils plaçaient avec discernement d</w:t>
      </w:r>
      <w:r w:rsidR="00FA6A88">
        <w:t>’</w:t>
      </w:r>
      <w:r w:rsidRPr="00B877BC">
        <w:t>assez jolies so</w:t>
      </w:r>
      <w:r w:rsidRPr="00B877BC">
        <w:t>m</w:t>
      </w:r>
      <w:r w:rsidRPr="00B877BC">
        <w:t>mes</w:t>
      </w:r>
      <w:r w:rsidR="00FA6A88">
        <w:t xml:space="preserve">. </w:t>
      </w:r>
      <w:r w:rsidRPr="00B877BC">
        <w:t>Loulou n</w:t>
      </w:r>
      <w:r w:rsidR="00FA6A88">
        <w:t>’</w:t>
      </w:r>
      <w:r w:rsidRPr="00B877BC">
        <w:t>usait presque rien</w:t>
      </w:r>
      <w:r w:rsidR="00FA6A88">
        <w:t xml:space="preserve">, </w:t>
      </w:r>
      <w:r w:rsidRPr="00B877BC">
        <w:t>l</w:t>
      </w:r>
      <w:r w:rsidR="00FA6A88">
        <w:t>’</w:t>
      </w:r>
      <w:r w:rsidRPr="00B877BC">
        <w:t>air et la lumière suffisant à peu près à sa toilette quotidienne</w:t>
      </w:r>
      <w:r w:rsidR="00FA6A88">
        <w:t xml:space="preserve">, </w:t>
      </w:r>
      <w:r w:rsidRPr="00B877BC">
        <w:t>qui était toujours très simple et d</w:t>
      </w:r>
      <w:r w:rsidR="00FA6A88">
        <w:t>’</w:t>
      </w:r>
      <w:r w:rsidRPr="00B877BC">
        <w:t>un goût parfait</w:t>
      </w:r>
      <w:r w:rsidR="00FA6A88">
        <w:t>.</w:t>
      </w:r>
    </w:p>
    <w:p w14:paraId="52E87C44" w14:textId="77777777" w:rsidR="00FA6A88" w:rsidRDefault="00A92B34" w:rsidP="00FA6A88">
      <w:r w:rsidRPr="00B877BC">
        <w:t>Déjà même</w:t>
      </w:r>
      <w:r w:rsidR="00FA6A88">
        <w:t xml:space="preserve">, </w:t>
      </w:r>
      <w:r w:rsidRPr="00B877BC">
        <w:t>ils entrevoyaient la récompense</w:t>
      </w:r>
      <w:r w:rsidR="00FA6A88">
        <w:t xml:space="preserve">, </w:t>
      </w:r>
      <w:r w:rsidRPr="00B877BC">
        <w:t>l</w:t>
      </w:r>
      <w:r w:rsidR="00FA6A88">
        <w:t>’</w:t>
      </w:r>
      <w:r w:rsidRPr="00B877BC">
        <w:t>heureux avenir qui les attendait à la campagne</w:t>
      </w:r>
      <w:r w:rsidR="00FA6A88">
        <w:t xml:space="preserve">, </w:t>
      </w:r>
      <w:r w:rsidRPr="00B877BC">
        <w:t>dans quelque chaumière enfouie sous les lilas et les roses</w:t>
      </w:r>
      <w:r w:rsidR="00FA6A88">
        <w:t xml:space="preserve">, </w:t>
      </w:r>
      <w:r w:rsidRPr="00B877BC">
        <w:t>qu</w:t>
      </w:r>
      <w:r w:rsidR="00FA6A88">
        <w:t>’</w:t>
      </w:r>
      <w:r w:rsidRPr="00B877BC">
        <w:t>ils achèteraient un jour</w:t>
      </w:r>
      <w:r w:rsidR="00FA6A88">
        <w:t xml:space="preserve">, </w:t>
      </w:r>
      <w:r w:rsidRPr="00B877BC">
        <w:t>et la vieillesse paisible</w:t>
      </w:r>
      <w:r w:rsidR="00FA6A88">
        <w:t xml:space="preserve">, </w:t>
      </w:r>
      <w:r w:rsidRPr="00B877BC">
        <w:t xml:space="preserve">dont </w:t>
      </w:r>
      <w:smartTag w:uri="urn:schemas-microsoft-com:office:smarttags" w:element="PersonName">
        <w:smartTagPr>
          <w:attr w:name="ProductID" w:val="la Providence"/>
        </w:smartTagPr>
        <w:r w:rsidRPr="00B877BC">
          <w:t>la Providence</w:t>
        </w:r>
      </w:smartTag>
      <w:r w:rsidRPr="00B877BC">
        <w:t xml:space="preserve"> rémunère ceux qui ont bravement combattu</w:t>
      </w:r>
      <w:r w:rsidR="00FA6A88">
        <w:t>.</w:t>
      </w:r>
    </w:p>
    <w:p w14:paraId="1E39E25C" w14:textId="77777777" w:rsidR="00FA6A88" w:rsidRDefault="00A92B34" w:rsidP="00FA6A88">
      <w:r w:rsidRPr="00B877BC">
        <w:t>Oui</w:t>
      </w:r>
      <w:r w:rsidR="00FA6A88">
        <w:t xml:space="preserve">, </w:t>
      </w:r>
      <w:r w:rsidRPr="00B877BC">
        <w:t>sans doute</w:t>
      </w:r>
      <w:r w:rsidR="00FA6A88">
        <w:t xml:space="preserve">, </w:t>
      </w:r>
      <w:r w:rsidRPr="00B877BC">
        <w:t>mais</w:t>
      </w:r>
      <w:r w:rsidR="00FA6A88">
        <w:t xml:space="preserve">, </w:t>
      </w:r>
      <w:r w:rsidRPr="00B877BC">
        <w:t>hélas</w:t>
      </w:r>
      <w:r w:rsidR="00FA6A88">
        <w:t xml:space="preserve"> ! </w:t>
      </w:r>
      <w:r w:rsidRPr="00B877BC">
        <w:t>qui pourra dire combien sont vaines les pensées des hommes</w:t>
      </w:r>
      <w:r w:rsidR="00FA6A88">
        <w:t> ?</w:t>
      </w:r>
    </w:p>
    <w:p w14:paraId="50277ADF" w14:textId="77777777" w:rsidR="00FA6A88" w:rsidRDefault="00FA6A88" w:rsidP="00FA6A88">
      <w:pPr>
        <w:pStyle w:val="Etoile"/>
      </w:pPr>
      <w:r>
        <w:t>* * *</w:t>
      </w:r>
    </w:p>
    <w:p w14:paraId="31F49074" w14:textId="77777777" w:rsidR="00FA6A88" w:rsidRDefault="00A92B34" w:rsidP="00FA6A88">
      <w:r w:rsidRPr="00B877BC">
        <w:t>Ce qui va suivre est excessivement douloureux</w:t>
      </w:r>
      <w:r w:rsidR="00FA6A88">
        <w:t>.</w:t>
      </w:r>
    </w:p>
    <w:p w14:paraId="298CCAA0" w14:textId="77777777" w:rsidR="00FA6A88" w:rsidRDefault="00A92B34" w:rsidP="00FA6A88">
      <w:r w:rsidRPr="00B877BC">
        <w:t>Cette nuit-là</w:t>
      </w:r>
      <w:r w:rsidR="00FA6A88">
        <w:t xml:space="preserve">, </w:t>
      </w:r>
      <w:r w:rsidRPr="00B877BC">
        <w:t>Esculape ne parut pas</w:t>
      </w:r>
      <w:r w:rsidR="00FA6A88">
        <w:t xml:space="preserve">. </w:t>
      </w:r>
      <w:r w:rsidRPr="00B877BC">
        <w:t>La maison en souffrit plus qu</w:t>
      </w:r>
      <w:r w:rsidR="00FA6A88">
        <w:t>’</w:t>
      </w:r>
      <w:r w:rsidRPr="00B877BC">
        <w:t>on ne peut dire</w:t>
      </w:r>
      <w:r w:rsidR="00FA6A88">
        <w:t>.</w:t>
      </w:r>
    </w:p>
    <w:p w14:paraId="318EE493" w14:textId="77777777" w:rsidR="00FA6A88" w:rsidRDefault="00A92B34" w:rsidP="00FA6A88">
      <w:r w:rsidRPr="00B877BC">
        <w:t>La pauvre Loulou</w:t>
      </w:r>
      <w:r w:rsidR="00FA6A88">
        <w:t xml:space="preserve">, </w:t>
      </w:r>
      <w:r w:rsidRPr="00B877BC">
        <w:t>d</w:t>
      </w:r>
      <w:r w:rsidR="00FA6A88">
        <w:t>’</w:t>
      </w:r>
      <w:r w:rsidRPr="00B877BC">
        <w:t>abord fébrile</w:t>
      </w:r>
      <w:r w:rsidR="00FA6A88">
        <w:t xml:space="preserve">, </w:t>
      </w:r>
      <w:r w:rsidRPr="00B877BC">
        <w:t>puis agitée</w:t>
      </w:r>
      <w:r w:rsidR="00FA6A88">
        <w:t xml:space="preserve">, </w:t>
      </w:r>
      <w:r w:rsidRPr="00B877BC">
        <w:t>et enfin h</w:t>
      </w:r>
      <w:r w:rsidRPr="00B877BC">
        <w:t>a</w:t>
      </w:r>
      <w:r w:rsidRPr="00B877BC">
        <w:t>garde</w:t>
      </w:r>
      <w:r w:rsidR="00FA6A88">
        <w:t xml:space="preserve">, </w:t>
      </w:r>
      <w:r w:rsidRPr="00B877BC">
        <w:t>cessa de plaire</w:t>
      </w:r>
      <w:r w:rsidR="00FA6A88">
        <w:t>.</w:t>
      </w:r>
    </w:p>
    <w:p w14:paraId="23DE690A" w14:textId="77777777" w:rsidR="00FA6A88" w:rsidRDefault="00A92B34" w:rsidP="00FA6A88">
      <w:r w:rsidRPr="00B877BC">
        <w:t>Un notaire belge</w:t>
      </w:r>
      <w:r w:rsidR="00FA6A88">
        <w:t xml:space="preserve">, </w:t>
      </w:r>
      <w:r w:rsidRPr="00B877BC">
        <w:t>qui avait apporté les fonds de ses clients</w:t>
      </w:r>
      <w:r w:rsidR="00FA6A88">
        <w:t xml:space="preserve">, </w:t>
      </w:r>
      <w:r w:rsidRPr="00B877BC">
        <w:t>reçut une retentissante paire de claques</w:t>
      </w:r>
      <w:r w:rsidR="00FA6A88">
        <w:t xml:space="preserve">, </w:t>
      </w:r>
      <w:r w:rsidRPr="00B877BC">
        <w:t>dont les passants s</w:t>
      </w:r>
      <w:r w:rsidR="00FA6A88">
        <w:t>’</w:t>
      </w:r>
      <w:r w:rsidRPr="00B877BC">
        <w:t>étonnèrent</w:t>
      </w:r>
      <w:r w:rsidR="00FA6A88">
        <w:t>.</w:t>
      </w:r>
    </w:p>
    <w:p w14:paraId="41440113" w14:textId="77777777" w:rsidR="00FA6A88" w:rsidRDefault="00A92B34" w:rsidP="00FA6A88">
      <w:r w:rsidRPr="00B877BC">
        <w:t>Le scandale fut énorme et le décri parut imminent</w:t>
      </w:r>
      <w:r w:rsidR="00FA6A88">
        <w:t xml:space="preserve">. </w:t>
      </w:r>
      <w:r w:rsidRPr="00B877BC">
        <w:t>Mais e</w:t>
      </w:r>
      <w:r w:rsidRPr="00B877BC">
        <w:t>l</w:t>
      </w:r>
      <w:r w:rsidRPr="00B877BC">
        <w:t xml:space="preserve">le ne voulait </w:t>
      </w:r>
      <w:r w:rsidR="00FA6A88">
        <w:t>« </w:t>
      </w:r>
      <w:r w:rsidRPr="00B877BC">
        <w:t>entendre à rien ni à personne</w:t>
      </w:r>
      <w:r w:rsidR="00FA6A88">
        <w:t xml:space="preserve"> ». </w:t>
      </w:r>
      <w:r w:rsidRPr="00B877BC">
        <w:t>Son inquiétude montant au délire</w:t>
      </w:r>
      <w:r w:rsidR="00FA6A88">
        <w:t xml:space="preserve">, </w:t>
      </w:r>
      <w:r w:rsidRPr="00B877BC">
        <w:t>elle poussa le mépris des lois jusqu</w:t>
      </w:r>
      <w:r w:rsidR="00FA6A88">
        <w:t>’</w:t>
      </w:r>
      <w:r w:rsidRPr="00B877BC">
        <w:t>à ouvrir une fenêtre demeurée close</w:t>
      </w:r>
      <w:r w:rsidR="00FA6A88">
        <w:t xml:space="preserve">, </w:t>
      </w:r>
      <w:r w:rsidRPr="00B877BC">
        <w:t>depuis le dernier 1</w:t>
      </w:r>
      <w:r w:rsidR="00FA6A88" w:rsidRPr="00B877BC">
        <w:t>4</w:t>
      </w:r>
      <w:r w:rsidR="00FA6A88">
        <w:t> </w:t>
      </w:r>
      <w:r w:rsidR="00FA6A88" w:rsidRPr="00B877BC">
        <w:t>juillet</w:t>
      </w:r>
      <w:r w:rsidR="00FA6A88">
        <w:t xml:space="preserve">, </w:t>
      </w:r>
      <w:r w:rsidRPr="00B877BC">
        <w:t>et app</w:t>
      </w:r>
      <w:r w:rsidRPr="00B877BC">
        <w:t>e</w:t>
      </w:r>
      <w:r w:rsidRPr="00B877BC">
        <w:t>la son Cucu</w:t>
      </w:r>
      <w:r w:rsidR="00FA6A88">
        <w:t xml:space="preserve">, </w:t>
      </w:r>
      <w:r w:rsidRPr="00B877BC">
        <w:t>d</w:t>
      </w:r>
      <w:r w:rsidR="00FA6A88">
        <w:t>’</w:t>
      </w:r>
      <w:r w:rsidRPr="00B877BC">
        <w:t>une voix terrible</w:t>
      </w:r>
      <w:r w:rsidR="00FA6A88">
        <w:t xml:space="preserve">, </w:t>
      </w:r>
      <w:r w:rsidRPr="00B877BC">
        <w:t>dans le grand silence nocturne</w:t>
      </w:r>
      <w:r w:rsidR="00FA6A88">
        <w:t>.</w:t>
      </w:r>
    </w:p>
    <w:p w14:paraId="74FDAE1E" w14:textId="77777777" w:rsidR="00FA6A88" w:rsidRDefault="00A92B34" w:rsidP="00FA6A88">
      <w:r w:rsidRPr="00B877BC">
        <w:lastRenderedPageBreak/>
        <w:t>Quelques pasteurs protestants prirent le large</w:t>
      </w:r>
      <w:r w:rsidR="00FA6A88">
        <w:t xml:space="preserve">, </w:t>
      </w:r>
      <w:r w:rsidRPr="00B877BC">
        <w:t>non sans avoir exprimé leur indignation</w:t>
      </w:r>
      <w:r w:rsidR="00FA6A88">
        <w:t xml:space="preserve">, </w:t>
      </w:r>
      <w:r w:rsidRPr="00B877BC">
        <w:t>et</w:t>
      </w:r>
      <w:r w:rsidR="00FA6A88">
        <w:t xml:space="preserve">, </w:t>
      </w:r>
      <w:r w:rsidRPr="00B877BC">
        <w:t>dès le lendemain</w:t>
      </w:r>
      <w:r w:rsidR="00FA6A88">
        <w:t xml:space="preserve">, </w:t>
      </w:r>
      <w:r w:rsidRPr="00B877BC">
        <w:t>les jou</w:t>
      </w:r>
      <w:r w:rsidRPr="00B877BC">
        <w:t>r</w:t>
      </w:r>
      <w:r w:rsidRPr="00B877BC">
        <w:t>naux graves pronostiquèrent tristement la fin du monde</w:t>
      </w:r>
      <w:r w:rsidR="00FA6A88">
        <w:t>.</w:t>
      </w:r>
    </w:p>
    <w:p w14:paraId="7DCA30B5" w14:textId="77777777" w:rsidR="00FA6A88" w:rsidRDefault="00A92B34" w:rsidP="00FA6A88">
      <w:r w:rsidRPr="00B877BC">
        <w:t>Dois-je le déclarer</w:t>
      </w:r>
      <w:r w:rsidR="00FA6A88">
        <w:t xml:space="preserve"> ? </w:t>
      </w:r>
      <w:r w:rsidRPr="00B877BC">
        <w:t>Esculape faisait la noce</w:t>
      </w:r>
      <w:r w:rsidR="00FA6A88">
        <w:t xml:space="preserve">, </w:t>
      </w:r>
      <w:r w:rsidRPr="00B877BC">
        <w:t>Esculape avait rencontré un serpent</w:t>
      </w:r>
      <w:r w:rsidR="00FA6A88">
        <w:t>.</w:t>
      </w:r>
    </w:p>
    <w:p w14:paraId="4491B2B7" w14:textId="77777777" w:rsidR="00FA6A88" w:rsidRDefault="00A92B34" w:rsidP="00FA6A88">
      <w:r w:rsidRPr="00B877BC">
        <w:t>Comme il rentrait sagement au bercail d</w:t>
      </w:r>
      <w:r w:rsidR="00FA6A88">
        <w:t>’</w:t>
      </w:r>
      <w:r w:rsidRPr="00B877BC">
        <w:t>amour</w:t>
      </w:r>
      <w:r w:rsidR="00FA6A88">
        <w:t xml:space="preserve">, </w:t>
      </w:r>
      <w:r w:rsidRPr="00B877BC">
        <w:t>il fut a</w:t>
      </w:r>
      <w:r w:rsidRPr="00B877BC">
        <w:t>c</w:t>
      </w:r>
      <w:r w:rsidRPr="00B877BC">
        <w:t>costé par un camarade d</w:t>
      </w:r>
      <w:r w:rsidR="00FA6A88">
        <w:t>’</w:t>
      </w:r>
      <w:r w:rsidRPr="00B877BC">
        <w:t>enfance qu</w:t>
      </w:r>
      <w:r w:rsidR="00FA6A88">
        <w:t>’</w:t>
      </w:r>
      <w:r w:rsidRPr="00B877BC">
        <w:t>il n</w:t>
      </w:r>
      <w:r w:rsidR="00FA6A88">
        <w:t>’</w:t>
      </w:r>
      <w:r w:rsidRPr="00B877BC">
        <w:t>avait pas vu depuis dix ans et qui parvint à le débaucher</w:t>
      </w:r>
      <w:r w:rsidR="00FA6A88">
        <w:t xml:space="preserve">, </w:t>
      </w:r>
      <w:r w:rsidRPr="00B877BC">
        <w:t>pour la première fois de sa vie</w:t>
      </w:r>
      <w:r w:rsidR="00FA6A88">
        <w:t>.</w:t>
      </w:r>
    </w:p>
    <w:p w14:paraId="2A06D347" w14:textId="77777777" w:rsidR="00FA6A88" w:rsidRDefault="00A92B34" w:rsidP="00FA6A88">
      <w:r w:rsidRPr="00B877BC">
        <w:t>J</w:t>
      </w:r>
      <w:r w:rsidR="00FA6A88">
        <w:t>’</w:t>
      </w:r>
      <w:r w:rsidRPr="00B877BC">
        <w:t>ignore les sophismes que déploya cet ami funeste pour le détourner de l</w:t>
      </w:r>
      <w:r w:rsidR="00FA6A88">
        <w:t>’</w:t>
      </w:r>
      <w:r w:rsidRPr="00B877BC">
        <w:t>étroite voie qui mène au ciel</w:t>
      </w:r>
      <w:r w:rsidR="00FA6A88">
        <w:t xml:space="preserve"> ; </w:t>
      </w:r>
      <w:r w:rsidRPr="00B877BC">
        <w:t>mais ils se soûl</w:t>
      </w:r>
      <w:r w:rsidRPr="00B877BC">
        <w:t>è</w:t>
      </w:r>
      <w:r w:rsidRPr="00B877BC">
        <w:t>rent à ce point que</w:t>
      </w:r>
      <w:r w:rsidR="00FA6A88">
        <w:t xml:space="preserve">, </w:t>
      </w:r>
      <w:r w:rsidRPr="00B877BC">
        <w:t>vers l</w:t>
      </w:r>
      <w:r w:rsidR="00FA6A88">
        <w:t>’</w:t>
      </w:r>
      <w:r w:rsidRPr="00B877BC">
        <w:t>aurore</w:t>
      </w:r>
      <w:r w:rsidR="00FA6A88">
        <w:t xml:space="preserve">, </w:t>
      </w:r>
      <w:r w:rsidRPr="00B877BC">
        <w:t>l</w:t>
      </w:r>
      <w:r w:rsidR="00FA6A88">
        <w:t>’</w:t>
      </w:r>
      <w:r w:rsidRPr="00B877BC">
        <w:t>amant désorbité de la gémi</w:t>
      </w:r>
      <w:r w:rsidRPr="00B877BC">
        <w:t>s</w:t>
      </w:r>
      <w:r w:rsidRPr="00B877BC">
        <w:t xml:space="preserve">sante Loulou prit une voiture pour aller chercher un </w:t>
      </w:r>
      <w:r w:rsidRPr="00B877BC">
        <w:rPr>
          <w:i/>
          <w:iCs/>
        </w:rPr>
        <w:t>Combat</w:t>
      </w:r>
      <w:r w:rsidRPr="00B877BC">
        <w:t xml:space="preserve"> </w:t>
      </w:r>
      <w:r w:rsidRPr="00B877BC">
        <w:rPr>
          <w:i/>
          <w:iCs/>
        </w:rPr>
        <w:t>spirituel</w:t>
      </w:r>
      <w:r w:rsidRPr="00B877BC">
        <w:t xml:space="preserve"> qu</w:t>
      </w:r>
      <w:r w:rsidR="00FA6A88">
        <w:t>’</w:t>
      </w:r>
      <w:r w:rsidRPr="00B877BC">
        <w:t>il se souvenait d</w:t>
      </w:r>
      <w:r w:rsidR="00FA6A88">
        <w:t>’</w:t>
      </w:r>
      <w:r w:rsidRPr="00B877BC">
        <w:t>avoir oublié</w:t>
      </w:r>
      <w:r w:rsidR="00FA6A88">
        <w:t xml:space="preserve">, </w:t>
      </w:r>
      <w:r w:rsidRPr="00B877BC">
        <w:t>la veille</w:t>
      </w:r>
      <w:r w:rsidR="00FA6A88">
        <w:t xml:space="preserve">, </w:t>
      </w:r>
      <w:r w:rsidRPr="00B877BC">
        <w:t>chez son m</w:t>
      </w:r>
      <w:r w:rsidRPr="00B877BC">
        <w:t>a</w:t>
      </w:r>
      <w:r w:rsidR="00575895">
        <w:t>c</w:t>
      </w:r>
      <w:r w:rsidRPr="00B877BC">
        <w:t>chabée</w:t>
      </w:r>
      <w:r w:rsidR="00FA6A88">
        <w:t xml:space="preserve">, </w:t>
      </w:r>
      <w:r w:rsidRPr="00B877BC">
        <w:t>et qu</w:t>
      </w:r>
      <w:r w:rsidR="00FA6A88">
        <w:t>’</w:t>
      </w:r>
      <w:r w:rsidRPr="00B877BC">
        <w:t>il jugeait tout à fait indispensable à son progrès intérieur</w:t>
      </w:r>
      <w:r w:rsidR="00FA6A88">
        <w:t>.</w:t>
      </w:r>
    </w:p>
    <w:p w14:paraId="64CB931E" w14:textId="77777777" w:rsidR="00FA6A88" w:rsidRDefault="00A92B34" w:rsidP="00FA6A88">
      <w:r w:rsidRPr="00B877BC">
        <w:t>Le fidèle compagnon de sa nuit le conduisit</w:t>
      </w:r>
      <w:r w:rsidR="00FA6A88">
        <w:t xml:space="preserve">, </w:t>
      </w:r>
      <w:r w:rsidRPr="00B877BC">
        <w:t>comme par la main</w:t>
      </w:r>
      <w:r w:rsidR="00FA6A88">
        <w:t xml:space="preserve">, </w:t>
      </w:r>
      <w:r w:rsidRPr="00B877BC">
        <w:t>jusque dans la chambre du mort</w:t>
      </w:r>
      <w:r w:rsidR="00FA6A88">
        <w:t xml:space="preserve">, </w:t>
      </w:r>
      <w:r w:rsidRPr="00B877BC">
        <w:t>où le commissaire de police l</w:t>
      </w:r>
      <w:r w:rsidR="00FA6A88">
        <w:t>’</w:t>
      </w:r>
      <w:r w:rsidRPr="00B877BC">
        <w:t>attendit obligeamment</w:t>
      </w:r>
      <w:r w:rsidR="00FA6A88">
        <w:t>.</w:t>
      </w:r>
    </w:p>
    <w:p w14:paraId="2292886D" w14:textId="77777777" w:rsidR="00FA6A88" w:rsidRDefault="00A92B34" w:rsidP="00FA6A88">
      <w:r w:rsidRPr="00B877BC">
        <w:t>Et voilà comment une seule défaillance brisa deux carri</w:t>
      </w:r>
      <w:r w:rsidRPr="00B877BC">
        <w:t>è</w:t>
      </w:r>
      <w:r w:rsidRPr="00B877BC">
        <w:t>res</w:t>
      </w:r>
      <w:r w:rsidR="00FA6A88">
        <w:t>.</w:t>
      </w:r>
    </w:p>
    <w:p w14:paraId="113862A0" w14:textId="77777777" w:rsidR="00FA6A88" w:rsidRDefault="00A92B34" w:rsidP="00FA6A88">
      <w:r w:rsidRPr="00B877BC">
        <w:t>On n</w:t>
      </w:r>
      <w:r w:rsidR="00FA6A88">
        <w:t>’</w:t>
      </w:r>
      <w:r w:rsidRPr="00B877BC">
        <w:t>est pas parfait</w:t>
      </w:r>
      <w:r w:rsidR="00FA6A88">
        <w:t>.</w:t>
      </w:r>
    </w:p>
    <w:p w14:paraId="2740C0F7" w14:textId="6A887D36" w:rsidR="00A92B34" w:rsidRPr="00B877BC" w:rsidRDefault="00A92B34" w:rsidP="00FA6A88">
      <w:pPr>
        <w:pStyle w:val="Titre1"/>
      </w:pPr>
      <w:bookmarkStart w:id="32" w:name="_Toc198811666"/>
      <w:r w:rsidRPr="00B877BC">
        <w:lastRenderedPageBreak/>
        <w:t>XXIX</w:t>
      </w:r>
      <w:r w:rsidRPr="00B877BC">
        <w:br/>
      </w:r>
      <w:r w:rsidRPr="00B877BC">
        <w:br/>
        <w:t>SOYONS RAISONNABLES</w:t>
      </w:r>
      <w:r w:rsidR="00FA6A88">
        <w:t> !…</w:t>
      </w:r>
      <w:bookmarkEnd w:id="32"/>
      <w:r w:rsidR="00FA6A88">
        <w:br/>
      </w:r>
    </w:p>
    <w:p w14:paraId="2AD73FD9" w14:textId="77777777" w:rsidR="00FA6A88" w:rsidRDefault="00A92B34" w:rsidP="00FA6A88">
      <w:pPr>
        <w:jc w:val="right"/>
      </w:pPr>
      <w:r w:rsidRPr="00FA6A88">
        <w:rPr>
          <w:i/>
          <w:iCs/>
        </w:rPr>
        <w:t>À Édouard d</w:t>
      </w:r>
      <w:r w:rsidR="00FA6A88" w:rsidRPr="00FA6A88">
        <w:rPr>
          <w:i/>
          <w:iCs/>
        </w:rPr>
        <w:t>’</w:t>
      </w:r>
      <w:proofErr w:type="spellStart"/>
      <w:r w:rsidRPr="00FA6A88">
        <w:rPr>
          <w:i/>
          <w:iCs/>
        </w:rPr>
        <w:t>Arbourg</w:t>
      </w:r>
      <w:proofErr w:type="spellEnd"/>
      <w:r w:rsidR="00FA6A88" w:rsidRPr="00FA6A88">
        <w:t>.</w:t>
      </w:r>
    </w:p>
    <w:p w14:paraId="40815E8A" w14:textId="35A983CD" w:rsidR="00FA6A88" w:rsidRDefault="00FA6A88" w:rsidP="00FA6A88">
      <w:r>
        <w:t>— </w:t>
      </w:r>
      <w:r w:rsidR="00A92B34" w:rsidRPr="00B877BC">
        <w:t>Pourquoi ne mangez-vous pas</w:t>
      </w:r>
      <w:r>
        <w:t xml:space="preserve">, </w:t>
      </w:r>
      <w:r w:rsidR="00A92B34" w:rsidRPr="00B877BC">
        <w:t>mon père</w:t>
      </w:r>
      <w:r>
        <w:t xml:space="preserve"> ? </w:t>
      </w:r>
      <w:r w:rsidR="00A92B34" w:rsidRPr="00B877BC">
        <w:t>demanda S</w:t>
      </w:r>
      <w:r w:rsidR="00A92B34" w:rsidRPr="00B877BC">
        <w:t>u</w:t>
      </w:r>
      <w:r w:rsidR="00A92B34" w:rsidRPr="00B877BC">
        <w:t>zanne</w:t>
      </w:r>
      <w:r>
        <w:t xml:space="preserve">, </w:t>
      </w:r>
      <w:r w:rsidR="00A92B34" w:rsidRPr="00B877BC">
        <w:t>dont les yeux s</w:t>
      </w:r>
      <w:r>
        <w:t>’</w:t>
      </w:r>
      <w:r w:rsidR="00A92B34" w:rsidRPr="00B877BC">
        <w:t>emplirent de larmes</w:t>
      </w:r>
      <w:r>
        <w:t xml:space="preserve">. </w:t>
      </w:r>
      <w:r w:rsidR="00A92B34" w:rsidRPr="00B877BC">
        <w:t>Voilà deux jours que vous ne touchez à rien et que vous ne voulez voir personne</w:t>
      </w:r>
      <w:r>
        <w:t xml:space="preserve">. </w:t>
      </w:r>
      <w:r w:rsidR="00A92B34" w:rsidRPr="00B877BC">
        <w:t>Vous n</w:t>
      </w:r>
      <w:r>
        <w:t>’</w:t>
      </w:r>
      <w:r w:rsidR="00A92B34" w:rsidRPr="00B877BC">
        <w:t>êtes pas malade</w:t>
      </w:r>
      <w:r>
        <w:t xml:space="preserve">, </w:t>
      </w:r>
      <w:r w:rsidR="00A92B34" w:rsidRPr="00B877BC">
        <w:t>cependant</w:t>
      </w:r>
      <w:r>
        <w:t xml:space="preserve"> : </w:t>
      </w:r>
      <w:r w:rsidR="00A92B34" w:rsidRPr="00B877BC">
        <w:t>vous auriez fait appeler le docteur</w:t>
      </w:r>
      <w:r>
        <w:t xml:space="preserve">. </w:t>
      </w:r>
      <w:r w:rsidR="00A92B34" w:rsidRPr="00B877BC">
        <w:t xml:space="preserve">Vous avez donc quelque gros chagrin que vous ne </w:t>
      </w:r>
      <w:r w:rsidR="00575895" w:rsidRPr="00B877BC">
        <w:t>vou</w:t>
      </w:r>
      <w:r w:rsidR="00575895">
        <w:t>l</w:t>
      </w:r>
      <w:r w:rsidR="00575895" w:rsidRPr="00B877BC">
        <w:t xml:space="preserve">ez </w:t>
      </w:r>
      <w:r w:rsidR="00A92B34" w:rsidRPr="00B877BC">
        <w:t>pas me dire</w:t>
      </w:r>
      <w:r>
        <w:t xml:space="preserve"> ? </w:t>
      </w:r>
      <w:r w:rsidR="00A92B34" w:rsidRPr="00B877BC">
        <w:t>Je ne suis plus une petite fille</w:t>
      </w:r>
      <w:r>
        <w:t xml:space="preserve">, </w:t>
      </w:r>
      <w:r w:rsidR="00A92B34" w:rsidRPr="00B877BC">
        <w:t>vous le savez bien</w:t>
      </w:r>
      <w:r>
        <w:t xml:space="preserve">, </w:t>
      </w:r>
      <w:r w:rsidR="00A92B34" w:rsidRPr="00B877BC">
        <w:t>et j</w:t>
      </w:r>
      <w:r>
        <w:t>’</w:t>
      </w:r>
      <w:r w:rsidR="00A92B34" w:rsidRPr="00B877BC">
        <w:t>aurais tant de bonheur à vous consoler</w:t>
      </w:r>
      <w:r>
        <w:t> !</w:t>
      </w:r>
    </w:p>
    <w:p w14:paraId="3C79A313" w14:textId="204E2E6A" w:rsidR="00FA6A88" w:rsidRDefault="00A92B34" w:rsidP="00FA6A88">
      <w:r w:rsidRPr="00B877BC">
        <w:t>Le personnage à qui s</w:t>
      </w:r>
      <w:r w:rsidR="00FA6A88">
        <w:t>’</w:t>
      </w:r>
      <w:r w:rsidRPr="00B877BC">
        <w:t>adressait ce discours n</w:t>
      </w:r>
      <w:r w:rsidR="00FA6A88">
        <w:t>’</w:t>
      </w:r>
      <w:r w:rsidRPr="00B877BC">
        <w:t>était pas moindre que le fameux Ambroise Chaumontel</w:t>
      </w:r>
      <w:r w:rsidR="00FA6A88">
        <w:t xml:space="preserve">, </w:t>
      </w:r>
      <w:r w:rsidRPr="00B877BC">
        <w:t>qui occupa de ses affaires la moitié du globe</w:t>
      </w:r>
      <w:r w:rsidR="00FA6A88">
        <w:t xml:space="preserve">, </w:t>
      </w:r>
      <w:r w:rsidRPr="00B877BC">
        <w:t>l</w:t>
      </w:r>
      <w:r w:rsidR="00FA6A88">
        <w:t>’</w:t>
      </w:r>
      <w:r w:rsidRPr="00B877BC">
        <w:t>avocat incomparable dont l</w:t>
      </w:r>
      <w:r w:rsidR="00FA6A88">
        <w:t>’</w:t>
      </w:r>
      <w:r w:rsidRPr="00B877BC">
        <w:t xml:space="preserve">éloquence </w:t>
      </w:r>
      <w:r w:rsidR="00575895" w:rsidRPr="00B877BC">
        <w:t>e</w:t>
      </w:r>
      <w:r w:rsidR="00575895">
        <w:t>û</w:t>
      </w:r>
      <w:r w:rsidR="00575895" w:rsidRPr="00B877BC">
        <w:t xml:space="preserve">t </w:t>
      </w:r>
      <w:r w:rsidRPr="00B877BC">
        <w:t>embrouillé jusqu</w:t>
      </w:r>
      <w:r w:rsidR="00FA6A88">
        <w:t>’</w:t>
      </w:r>
      <w:r w:rsidRPr="00B877BC">
        <w:t>aux filaments du chaos et p</w:t>
      </w:r>
      <w:r w:rsidRPr="00B877BC">
        <w:t>é</w:t>
      </w:r>
      <w:r w:rsidRPr="00B877BC">
        <w:t>trifié les ténèbres</w:t>
      </w:r>
      <w:r w:rsidR="00FA6A88">
        <w:t>.</w:t>
      </w:r>
    </w:p>
    <w:p w14:paraId="2A2C6F2E" w14:textId="77777777" w:rsidR="00FA6A88" w:rsidRDefault="00A92B34" w:rsidP="00FA6A88">
      <w:r w:rsidRPr="00B877BC">
        <w:t>Le maître avait environ soixante ans et ne se l</w:t>
      </w:r>
      <w:r w:rsidR="00FA6A88">
        <w:t>’</w:t>
      </w:r>
      <w:r w:rsidRPr="00B877BC">
        <w:t>envoyait pas dire</w:t>
      </w:r>
      <w:r w:rsidR="00FA6A88">
        <w:t xml:space="preserve">. </w:t>
      </w:r>
      <w:r w:rsidRPr="00B877BC">
        <w:t>Il le déclarait lui-même à tout le monde</w:t>
      </w:r>
      <w:r w:rsidR="00FA6A88">
        <w:t xml:space="preserve">, </w:t>
      </w:r>
      <w:r w:rsidRPr="00B877BC">
        <w:t>en toute occasion</w:t>
      </w:r>
      <w:r w:rsidR="00FA6A88">
        <w:t xml:space="preserve">, </w:t>
      </w:r>
      <w:r w:rsidRPr="00B877BC">
        <w:t>car c</w:t>
      </w:r>
      <w:r w:rsidR="00FA6A88">
        <w:t>’</w:t>
      </w:r>
      <w:r w:rsidRPr="00B877BC">
        <w:t>était sa douce manie d</w:t>
      </w:r>
      <w:r w:rsidR="00FA6A88">
        <w:t>’</w:t>
      </w:r>
      <w:r w:rsidRPr="00B877BC">
        <w:t>aspirer à la dignité des patriarches</w:t>
      </w:r>
      <w:r w:rsidR="00FA6A88">
        <w:t>.</w:t>
      </w:r>
    </w:p>
    <w:p w14:paraId="18CE7D20" w14:textId="77777777" w:rsidR="00FA6A88" w:rsidRDefault="00A92B34" w:rsidP="00FA6A88">
      <w:r w:rsidRPr="00B877BC">
        <w:t>Venimeusement quelques rivaux l</w:t>
      </w:r>
      <w:r w:rsidR="00FA6A88">
        <w:t>’</w:t>
      </w:r>
      <w:r w:rsidRPr="00B877BC">
        <w:t>avaient accusé de tei</w:t>
      </w:r>
      <w:r w:rsidRPr="00B877BC">
        <w:t>n</w:t>
      </w:r>
      <w:r w:rsidRPr="00B877BC">
        <w:t xml:space="preserve">dre ses cheveux </w:t>
      </w:r>
      <w:r w:rsidRPr="00B877BC">
        <w:rPr>
          <w:i/>
          <w:iCs/>
        </w:rPr>
        <w:t>en</w:t>
      </w:r>
      <w:r w:rsidRPr="00B877BC">
        <w:t xml:space="preserve"> </w:t>
      </w:r>
      <w:r w:rsidRPr="00B877BC">
        <w:rPr>
          <w:i/>
          <w:iCs/>
        </w:rPr>
        <w:t>blanc</w:t>
      </w:r>
      <w:r w:rsidR="00FA6A88">
        <w:t xml:space="preserve">, </w:t>
      </w:r>
      <w:r w:rsidRPr="00B877BC">
        <w:t>afin d</w:t>
      </w:r>
      <w:r w:rsidR="00FA6A88">
        <w:t>’</w:t>
      </w:r>
      <w:r w:rsidRPr="00B877BC">
        <w:t>être plus auguste en plaidant pour l</w:t>
      </w:r>
      <w:r w:rsidR="00FA6A88">
        <w:t>’</w:t>
      </w:r>
      <w:r w:rsidRPr="00B877BC">
        <w:t>orphelin</w:t>
      </w:r>
      <w:r w:rsidR="00FA6A88">
        <w:t xml:space="preserve">. </w:t>
      </w:r>
      <w:r w:rsidRPr="00B877BC">
        <w:t>Mais il maintenait son âme infiniment au-dessus de l</w:t>
      </w:r>
      <w:r w:rsidR="00FA6A88">
        <w:t>’</w:t>
      </w:r>
      <w:r w:rsidRPr="00B877BC">
        <w:t>envie dont les impuissantes flèches venaient expirer à sa base</w:t>
      </w:r>
      <w:r w:rsidR="00FA6A88">
        <w:t>.</w:t>
      </w:r>
    </w:p>
    <w:p w14:paraId="3A35ED88" w14:textId="77777777" w:rsidR="00FA6A88" w:rsidRDefault="00A92B34" w:rsidP="00FA6A88">
      <w:r w:rsidRPr="00B877BC">
        <w:lastRenderedPageBreak/>
        <w:t>La décourageante réputation qu</w:t>
      </w:r>
      <w:r w:rsidR="00FA6A88">
        <w:t>’</w:t>
      </w:r>
      <w:r w:rsidRPr="00B877BC">
        <w:t>il s</w:t>
      </w:r>
      <w:r w:rsidR="00FA6A88">
        <w:t>’</w:t>
      </w:r>
      <w:r w:rsidRPr="00B877BC">
        <w:t>était acquise en un quart de siècle de barre</w:t>
      </w:r>
      <w:r w:rsidR="00FA6A88">
        <w:t xml:space="preserve">, </w:t>
      </w:r>
      <w:r w:rsidRPr="00B877BC">
        <w:t>sa grande fortune et le haut éclat d</w:t>
      </w:r>
      <w:r w:rsidR="00FA6A88">
        <w:t>’</w:t>
      </w:r>
      <w:r w:rsidRPr="00B877BC">
        <w:t>un nom que plusieurs générations de braillards avaient illustré</w:t>
      </w:r>
      <w:r w:rsidR="00FA6A88">
        <w:t xml:space="preserve">, </w:t>
      </w:r>
      <w:r w:rsidRPr="00B877BC">
        <w:t>mettaient entre lui et la multitude vile d</w:t>
      </w:r>
      <w:r w:rsidR="00FA6A88">
        <w:t>’</w:t>
      </w:r>
      <w:r w:rsidRPr="00B877BC">
        <w:t>infranchissables éte</w:t>
      </w:r>
      <w:r w:rsidRPr="00B877BC">
        <w:t>n</w:t>
      </w:r>
      <w:r w:rsidRPr="00B877BC">
        <w:t>dues</w:t>
      </w:r>
      <w:r w:rsidR="00FA6A88">
        <w:t>.</w:t>
      </w:r>
    </w:p>
    <w:p w14:paraId="38A8AFAF" w14:textId="77777777" w:rsidR="00FA6A88" w:rsidRDefault="00A92B34" w:rsidP="00FA6A88">
      <w:r w:rsidRPr="00B877BC">
        <w:t>Enfin il jouissait</w:t>
      </w:r>
      <w:r w:rsidR="00FA6A88">
        <w:t xml:space="preserve"> – </w:t>
      </w:r>
      <w:r w:rsidRPr="00B877BC">
        <w:t>d</w:t>
      </w:r>
      <w:r w:rsidR="00FA6A88">
        <w:t>’</w:t>
      </w:r>
      <w:r w:rsidRPr="00B877BC">
        <w:t>une sorte de considération toute a</w:t>
      </w:r>
      <w:r w:rsidRPr="00B877BC">
        <w:t>n</w:t>
      </w:r>
      <w:r w:rsidRPr="00B877BC">
        <w:t>glaise que rien ne semblait pouvoir entamer et passait</w:t>
      </w:r>
      <w:r w:rsidR="00FA6A88">
        <w:t xml:space="preserve">, </w:t>
      </w:r>
      <w:r w:rsidRPr="00B877BC">
        <w:t>avec ra</w:t>
      </w:r>
      <w:r w:rsidRPr="00B877BC">
        <w:t>i</w:t>
      </w:r>
      <w:r w:rsidRPr="00B877BC">
        <w:t>son sans doute</w:t>
      </w:r>
      <w:r w:rsidR="00FA6A88">
        <w:t xml:space="preserve">, </w:t>
      </w:r>
      <w:r w:rsidRPr="00B877BC">
        <w:t>pour une figure peu excitante</w:t>
      </w:r>
      <w:r w:rsidR="00FA6A88">
        <w:t xml:space="preserve">, </w:t>
      </w:r>
      <w:r w:rsidRPr="00B877BC">
        <w:t>mais combien précieuse</w:t>
      </w:r>
      <w:r w:rsidR="00FA6A88">
        <w:t xml:space="preserve"> ! </w:t>
      </w:r>
      <w:r w:rsidRPr="00B877BC">
        <w:t>de l</w:t>
      </w:r>
      <w:r w:rsidR="00FA6A88">
        <w:t>’</w:t>
      </w:r>
      <w:r w:rsidRPr="00B877BC">
        <w:t>intégrité professionnelle</w:t>
      </w:r>
      <w:r w:rsidR="00FA6A88">
        <w:t>.</w:t>
      </w:r>
    </w:p>
    <w:p w14:paraId="5C9F7859" w14:textId="77777777" w:rsidR="00FA6A88" w:rsidRDefault="00A92B34" w:rsidP="00FA6A88">
      <w:r w:rsidRPr="00B877BC">
        <w:t>Il faut croire que</w:t>
      </w:r>
      <w:r w:rsidR="00FA6A88">
        <w:t xml:space="preserve">, </w:t>
      </w:r>
      <w:r w:rsidRPr="00B877BC">
        <w:t>ce jour-là</w:t>
      </w:r>
      <w:r w:rsidR="00FA6A88">
        <w:t xml:space="preserve">, </w:t>
      </w:r>
      <w:r w:rsidRPr="00B877BC">
        <w:t>d</w:t>
      </w:r>
      <w:r w:rsidR="00FA6A88">
        <w:t>’</w:t>
      </w:r>
      <w:r w:rsidRPr="00B877BC">
        <w:t>étranges soucis l</w:t>
      </w:r>
      <w:r w:rsidR="00FA6A88">
        <w:t>’</w:t>
      </w:r>
      <w:r w:rsidRPr="00B877BC">
        <w:t>obsédaient</w:t>
      </w:r>
      <w:r w:rsidR="00FA6A88">
        <w:t xml:space="preserve">, </w:t>
      </w:r>
      <w:r w:rsidRPr="00B877BC">
        <w:t>car il ne répondit pas à sa fille et devint plus morose encore</w:t>
      </w:r>
      <w:r w:rsidR="00FA6A88">
        <w:t xml:space="preserve">, </w:t>
      </w:r>
      <w:r w:rsidRPr="00B877BC">
        <w:t>fixant de ses deux gros yeux habitués aux dignes regards</w:t>
      </w:r>
      <w:r w:rsidR="00FA6A88">
        <w:t xml:space="preserve">, </w:t>
      </w:r>
      <w:r w:rsidRPr="00B877BC">
        <w:t>un objet quelconque dont l</w:t>
      </w:r>
      <w:r w:rsidR="00FA6A88">
        <w:t>’</w:t>
      </w:r>
      <w:r w:rsidRPr="00B877BC">
        <w:t>image se peignait en vain dans sa r</w:t>
      </w:r>
      <w:r w:rsidRPr="00B877BC">
        <w:t>é</w:t>
      </w:r>
      <w:r w:rsidRPr="00B877BC">
        <w:t>tine</w:t>
      </w:r>
      <w:r w:rsidR="00FA6A88">
        <w:t>.</w:t>
      </w:r>
    </w:p>
    <w:p w14:paraId="58411B14" w14:textId="77777777" w:rsidR="00FA6A88" w:rsidRDefault="00A92B34" w:rsidP="00FA6A88">
      <w:r w:rsidRPr="00B877BC">
        <w:t>Il chérissait à sa manière cette enfant aimable devenue m</w:t>
      </w:r>
      <w:r w:rsidRPr="00B877BC">
        <w:t>i</w:t>
      </w:r>
      <w:r w:rsidRPr="00B877BC">
        <w:t>raculeusement une belle fille</w:t>
      </w:r>
      <w:r w:rsidR="00FA6A88">
        <w:t xml:space="preserve">, </w:t>
      </w:r>
      <w:r w:rsidRPr="00B877BC">
        <w:t>dont la mère</w:t>
      </w:r>
      <w:r w:rsidR="00FA6A88">
        <w:t xml:space="preserve">, </w:t>
      </w:r>
      <w:r w:rsidRPr="00B877BC">
        <w:t>enterrée depuis dix ans</w:t>
      </w:r>
      <w:r w:rsidR="00FA6A88">
        <w:t xml:space="preserve">, </w:t>
      </w:r>
      <w:r w:rsidRPr="00B877BC">
        <w:t>avait été emportée</w:t>
      </w:r>
      <w:r w:rsidR="00FA6A88">
        <w:t xml:space="preserve">, </w:t>
      </w:r>
      <w:r w:rsidRPr="00B877BC">
        <w:t>disait-on</w:t>
      </w:r>
      <w:r w:rsidR="00FA6A88">
        <w:t xml:space="preserve">, </w:t>
      </w:r>
      <w:r w:rsidRPr="00B877BC">
        <w:t>par une attaque foudroyante de respect</w:t>
      </w:r>
      <w:r w:rsidR="00FA6A88">
        <w:t>.</w:t>
      </w:r>
    </w:p>
    <w:p w14:paraId="4EDBBA07" w14:textId="77777777" w:rsidR="00FA6A88" w:rsidRDefault="00A92B34" w:rsidP="00FA6A88">
      <w:r w:rsidRPr="00B877BC">
        <w:t>Les gens racontaient que son mari avait été pour la pauvre femme quelque chose comme le Sinaï et qu</w:t>
      </w:r>
      <w:r w:rsidR="00FA6A88">
        <w:t>’</w:t>
      </w:r>
      <w:r w:rsidRPr="00B877BC">
        <w:t>elle avait fini par en mourir</w:t>
      </w:r>
      <w:r w:rsidR="00FA6A88">
        <w:t>.</w:t>
      </w:r>
    </w:p>
    <w:p w14:paraId="6787E041" w14:textId="77777777" w:rsidR="00FA6A88" w:rsidRDefault="00A92B34" w:rsidP="00FA6A88">
      <w:r w:rsidRPr="00B877BC">
        <w:t>Suzanne</w:t>
      </w:r>
      <w:r w:rsidR="00FA6A88">
        <w:t xml:space="preserve">, </w:t>
      </w:r>
      <w:r w:rsidRPr="00B877BC">
        <w:t>plus heureuse</w:t>
      </w:r>
      <w:r w:rsidR="00FA6A88">
        <w:t xml:space="preserve">, </w:t>
      </w:r>
      <w:r w:rsidRPr="00B877BC">
        <w:t>avait réussi à se faire à peu près aimer</w:t>
      </w:r>
      <w:r w:rsidR="00FA6A88">
        <w:t xml:space="preserve">. </w:t>
      </w:r>
      <w:r w:rsidRPr="00B877BC">
        <w:t>Par l</w:t>
      </w:r>
      <w:r w:rsidR="00FA6A88">
        <w:t>’</w:t>
      </w:r>
      <w:r w:rsidRPr="00B877BC">
        <w:t>effet de mouvements intérieurs difficilement expl</w:t>
      </w:r>
      <w:r w:rsidRPr="00B877BC">
        <w:t>i</w:t>
      </w:r>
      <w:r w:rsidRPr="00B877BC">
        <w:t>cables</w:t>
      </w:r>
      <w:r w:rsidR="00FA6A88">
        <w:t xml:space="preserve">, </w:t>
      </w:r>
      <w:r w:rsidRPr="00B877BC">
        <w:t xml:space="preserve">le sourcilleux et </w:t>
      </w:r>
      <w:proofErr w:type="spellStart"/>
      <w:r w:rsidRPr="00B877BC">
        <w:t>pinaculaire</w:t>
      </w:r>
      <w:proofErr w:type="spellEnd"/>
      <w:r w:rsidRPr="00B877BC">
        <w:t xml:space="preserve"> Chaumontel s</w:t>
      </w:r>
      <w:r w:rsidR="00FA6A88">
        <w:t>’</w:t>
      </w:r>
      <w:r w:rsidRPr="00B877BC">
        <w:t>était incliné vers sa fille</w:t>
      </w:r>
      <w:r w:rsidR="00FA6A88">
        <w:t xml:space="preserve">. </w:t>
      </w:r>
      <w:r w:rsidRPr="00B877BC">
        <w:t>Pour elle seule</w:t>
      </w:r>
      <w:r w:rsidR="00FA6A88">
        <w:t xml:space="preserve">, </w:t>
      </w:r>
      <w:r w:rsidRPr="00B877BC">
        <w:t>il est vrai</w:t>
      </w:r>
      <w:r w:rsidR="00FA6A88">
        <w:t xml:space="preserve">, </w:t>
      </w:r>
      <w:r w:rsidRPr="00B877BC">
        <w:t>le bois de son cœur s</w:t>
      </w:r>
      <w:r w:rsidR="00FA6A88">
        <w:t>’</w:t>
      </w:r>
      <w:r w:rsidRPr="00B877BC">
        <w:t>était assoupli</w:t>
      </w:r>
      <w:r w:rsidR="00FA6A88">
        <w:t xml:space="preserve">. </w:t>
      </w:r>
      <w:r w:rsidRPr="00B877BC">
        <w:t>Il poussait la condescendance jusqu</w:t>
      </w:r>
      <w:r w:rsidR="00FA6A88">
        <w:t>’</w:t>
      </w:r>
      <w:r w:rsidRPr="00B877BC">
        <w:t>à souffrir ses c</w:t>
      </w:r>
      <w:r w:rsidRPr="00B877BC">
        <w:t>a</w:t>
      </w:r>
      <w:r w:rsidRPr="00B877BC">
        <w:t>resses</w:t>
      </w:r>
      <w:r w:rsidR="00FA6A88">
        <w:t xml:space="preserve">, </w:t>
      </w:r>
      <w:r w:rsidRPr="00B877BC">
        <w:t>jusqu</w:t>
      </w:r>
      <w:r w:rsidR="00FA6A88">
        <w:t>’</w:t>
      </w:r>
      <w:r w:rsidRPr="00B877BC">
        <w:t>à lui permettre quelques locutions affectueuses</w:t>
      </w:r>
      <w:r w:rsidR="00FA6A88">
        <w:t xml:space="preserve">, </w:t>
      </w:r>
      <w:r w:rsidRPr="00B877BC">
        <w:t>quelques propos familiers</w:t>
      </w:r>
      <w:r w:rsidR="00FA6A88">
        <w:t>…</w:t>
      </w:r>
    </w:p>
    <w:p w14:paraId="0B553A91" w14:textId="70FA89CC" w:rsidR="00FA6A88" w:rsidRDefault="00A92B34" w:rsidP="00FA6A88">
      <w:r w:rsidRPr="00B877BC">
        <w:t>Néanmoins</w:t>
      </w:r>
      <w:r w:rsidR="00FA6A88">
        <w:t xml:space="preserve">, </w:t>
      </w:r>
      <w:r w:rsidRPr="00B877BC">
        <w:t>ce jour-là</w:t>
      </w:r>
      <w:r w:rsidR="00FA6A88">
        <w:t xml:space="preserve">, </w:t>
      </w:r>
      <w:r w:rsidRPr="00B877BC">
        <w:t>je le répète</w:t>
      </w:r>
      <w:r w:rsidR="00FA6A88">
        <w:t xml:space="preserve">, </w:t>
      </w:r>
      <w:r w:rsidRPr="00B877BC">
        <w:t>rien ne pouvait mordre</w:t>
      </w:r>
      <w:r w:rsidR="00FA6A88">
        <w:t xml:space="preserve">. </w:t>
      </w:r>
      <w:r w:rsidR="00370D95" w:rsidRPr="00B877BC">
        <w:t>Chaumont</w:t>
      </w:r>
      <w:r w:rsidR="00370D95">
        <w:t>el</w:t>
      </w:r>
      <w:r w:rsidR="00370D95" w:rsidRPr="00B877BC">
        <w:t xml:space="preserve"> </w:t>
      </w:r>
      <w:r w:rsidRPr="00B877BC">
        <w:t>était remonté sur sa colonne</w:t>
      </w:r>
      <w:r w:rsidR="00FA6A88">
        <w:t>.</w:t>
      </w:r>
    </w:p>
    <w:p w14:paraId="2E0942C9" w14:textId="77777777" w:rsidR="00FA6A88" w:rsidRDefault="00A92B34" w:rsidP="00FA6A88">
      <w:r w:rsidRPr="00B877BC">
        <w:lastRenderedPageBreak/>
        <w:t>Suzanne</w:t>
      </w:r>
      <w:r w:rsidR="00FA6A88">
        <w:t xml:space="preserve">, </w:t>
      </w:r>
      <w:r w:rsidRPr="00B877BC">
        <w:t>renonçant elle-même à déjeuner</w:t>
      </w:r>
      <w:r w:rsidR="00FA6A88">
        <w:t xml:space="preserve">, </w:t>
      </w:r>
      <w:r w:rsidRPr="00B877BC">
        <w:t>vint passer l</w:t>
      </w:r>
      <w:r w:rsidR="00FA6A88">
        <w:t>’</w:t>
      </w:r>
      <w:r w:rsidRPr="00B877BC">
        <w:t>un de ses bras autour du cou de son père et</w:t>
      </w:r>
      <w:r w:rsidR="00FA6A88">
        <w:t xml:space="preserve">, </w:t>
      </w:r>
      <w:r w:rsidRPr="00B877BC">
        <w:t>d</w:t>
      </w:r>
      <w:r w:rsidR="00FA6A88">
        <w:t>’</w:t>
      </w:r>
      <w:r w:rsidRPr="00B877BC">
        <w:t>une voix qui eût adouci des singes féroces</w:t>
      </w:r>
      <w:r w:rsidR="00FA6A88">
        <w:t xml:space="preserve">, </w:t>
      </w:r>
      <w:r w:rsidRPr="00B877BC">
        <w:t>le supplia de parler</w:t>
      </w:r>
      <w:r w:rsidR="00FA6A88">
        <w:t>.</w:t>
      </w:r>
    </w:p>
    <w:p w14:paraId="10FDD19A" w14:textId="77777777" w:rsidR="00FA6A88" w:rsidRDefault="00FA6A88" w:rsidP="00FA6A88">
      <w:r>
        <w:t>— </w:t>
      </w:r>
      <w:r w:rsidR="00A92B34" w:rsidRPr="00B877BC">
        <w:t>Tu ne peux comprendre cela</w:t>
      </w:r>
      <w:r>
        <w:t xml:space="preserve">, </w:t>
      </w:r>
      <w:r w:rsidR="00A92B34" w:rsidRPr="00B877BC">
        <w:t>mon enfant</w:t>
      </w:r>
      <w:r>
        <w:t xml:space="preserve">, </w:t>
      </w:r>
      <w:r w:rsidR="00A92B34" w:rsidRPr="00B877BC">
        <w:t>dit-il à la fin</w:t>
      </w:r>
      <w:r>
        <w:t xml:space="preserve">, </w:t>
      </w:r>
      <w:r w:rsidR="00A92B34" w:rsidRPr="00B877BC">
        <w:t>tout à fait austère</w:t>
      </w:r>
      <w:r>
        <w:t>.</w:t>
      </w:r>
    </w:p>
    <w:p w14:paraId="6FB82ADA" w14:textId="77777777" w:rsidR="00FA6A88" w:rsidRDefault="00A92B34" w:rsidP="00FA6A88">
      <w:r w:rsidRPr="00B877BC">
        <w:t>Et</w:t>
      </w:r>
      <w:r w:rsidR="00FA6A88">
        <w:t xml:space="preserve">, </w:t>
      </w:r>
      <w:r w:rsidRPr="00B877BC">
        <w:t>se levant de table</w:t>
      </w:r>
      <w:r w:rsidR="00FA6A88">
        <w:t xml:space="preserve">, </w:t>
      </w:r>
      <w:r w:rsidRPr="00B877BC">
        <w:t>comme un homme fatigué de porter le monde</w:t>
      </w:r>
      <w:r w:rsidR="00FA6A88">
        <w:t xml:space="preserve">, </w:t>
      </w:r>
      <w:r w:rsidRPr="00B877BC">
        <w:t>il se retira lentement</w:t>
      </w:r>
      <w:r w:rsidR="00FA6A88">
        <w:t xml:space="preserve">, </w:t>
      </w:r>
      <w:r w:rsidRPr="00B877BC">
        <w:t>sans ajouter un seul traître mot</w:t>
      </w:r>
      <w:r w:rsidR="00FA6A88">
        <w:t>.</w:t>
      </w:r>
    </w:p>
    <w:p w14:paraId="15A1B054" w14:textId="77777777" w:rsidR="00FA6A88" w:rsidRDefault="00FA6A88" w:rsidP="00FA6A88">
      <w:pPr>
        <w:pStyle w:val="Etoile"/>
      </w:pPr>
      <w:r>
        <w:t>* * *</w:t>
      </w:r>
    </w:p>
    <w:p w14:paraId="1ED6B130" w14:textId="77777777" w:rsidR="00FA6A88" w:rsidRDefault="00A92B34" w:rsidP="00FA6A88">
      <w:r w:rsidRPr="00B877BC">
        <w:t>Or</w:t>
      </w:r>
      <w:r w:rsidR="00FA6A88">
        <w:t xml:space="preserve">, </w:t>
      </w:r>
      <w:r w:rsidRPr="00B877BC">
        <w:t>voici ce qui s</w:t>
      </w:r>
      <w:r w:rsidR="00FA6A88">
        <w:t>’</w:t>
      </w:r>
      <w:r w:rsidRPr="00B877BC">
        <w:t>était passé</w:t>
      </w:r>
      <w:r w:rsidR="00FA6A88">
        <w:t>.</w:t>
      </w:r>
    </w:p>
    <w:p w14:paraId="2B34F30B" w14:textId="77777777" w:rsidR="00FA6A88" w:rsidRDefault="00A92B34" w:rsidP="00FA6A88">
      <w:r w:rsidRPr="00B877BC">
        <w:t>Deux jours auparavant</w:t>
      </w:r>
      <w:r w:rsidR="00FA6A88">
        <w:t xml:space="preserve">, </w:t>
      </w:r>
      <w:r w:rsidRPr="00B877BC">
        <w:t>Chaumontel avait rencontré Ba</w:t>
      </w:r>
      <w:r w:rsidRPr="00B877BC">
        <w:t>r</w:t>
      </w:r>
      <w:r w:rsidRPr="00B877BC">
        <w:t>dache</w:t>
      </w:r>
      <w:r w:rsidR="00FA6A88">
        <w:t>.</w:t>
      </w:r>
    </w:p>
    <w:p w14:paraId="6602DFE6" w14:textId="77777777" w:rsidR="00FA6A88" w:rsidRDefault="00A92B34" w:rsidP="00FA6A88">
      <w:r w:rsidRPr="00B877BC">
        <w:t>Tous les vieux rôdeurs ont connu Bardache</w:t>
      </w:r>
      <w:r w:rsidR="00FA6A88">
        <w:t xml:space="preserve">, </w:t>
      </w:r>
      <w:r w:rsidRPr="00B877BC">
        <w:t>le long Agénor Bardache</w:t>
      </w:r>
      <w:r w:rsidR="00FA6A88">
        <w:t xml:space="preserve">, </w:t>
      </w:r>
      <w:r w:rsidRPr="00B877BC">
        <w:t>qui fut si joli dans les dernières années du second Empire</w:t>
      </w:r>
      <w:r w:rsidR="00FA6A88">
        <w:t xml:space="preserve">, </w:t>
      </w:r>
      <w:r w:rsidRPr="00B877BC">
        <w:t>quand il débuta</w:t>
      </w:r>
      <w:r w:rsidR="00FA6A88">
        <w:t>.</w:t>
      </w:r>
    </w:p>
    <w:p w14:paraId="19533713" w14:textId="77777777" w:rsidR="00FA6A88" w:rsidRDefault="00A92B34" w:rsidP="00FA6A88">
      <w:r w:rsidRPr="00B877BC">
        <w:t>À cette époque lointaine</w:t>
      </w:r>
      <w:r w:rsidR="00FA6A88">
        <w:t xml:space="preserve">, </w:t>
      </w:r>
      <w:r w:rsidRPr="00B877BC">
        <w:t>on le surnommait</w:t>
      </w:r>
      <w:r w:rsidR="00FA6A88">
        <w:t xml:space="preserve">, </w:t>
      </w:r>
      <w:r w:rsidRPr="00B877BC">
        <w:t>rue Marbeuf</w:t>
      </w:r>
      <w:r w:rsidR="00FA6A88">
        <w:t xml:space="preserve">, </w:t>
      </w:r>
      <w:r w:rsidRPr="00B877BC">
        <w:t xml:space="preserve">la </w:t>
      </w:r>
      <w:r w:rsidRPr="00B877BC">
        <w:rPr>
          <w:i/>
          <w:iCs/>
        </w:rPr>
        <w:t>Tranquillité</w:t>
      </w:r>
      <w:r w:rsidRPr="00B877BC">
        <w:t xml:space="preserve"> </w:t>
      </w:r>
      <w:r w:rsidRPr="00B877BC">
        <w:rPr>
          <w:i/>
          <w:iCs/>
        </w:rPr>
        <w:t>des</w:t>
      </w:r>
      <w:r w:rsidRPr="00B877BC">
        <w:t xml:space="preserve"> </w:t>
      </w:r>
      <w:r w:rsidRPr="00B877BC">
        <w:rPr>
          <w:i/>
          <w:iCs/>
        </w:rPr>
        <w:t>parents</w:t>
      </w:r>
      <w:r w:rsidR="00FA6A88">
        <w:t xml:space="preserve">. </w:t>
      </w:r>
      <w:r w:rsidRPr="00B877BC">
        <w:t>Le drôle eut de fiers succès</w:t>
      </w:r>
      <w:r w:rsidR="00FA6A88">
        <w:t xml:space="preserve">, </w:t>
      </w:r>
      <w:r w:rsidRPr="00B877BC">
        <w:t>dont quelques gâteux se souviennent</w:t>
      </w:r>
      <w:r w:rsidR="00FA6A88">
        <w:t xml:space="preserve">. </w:t>
      </w:r>
      <w:r w:rsidRPr="00B877BC">
        <w:t>Des personnages illustres l</w:t>
      </w:r>
      <w:r w:rsidR="00FA6A88">
        <w:t>’</w:t>
      </w:r>
      <w:r w:rsidRPr="00B877BC">
        <w:t>entretinrent</w:t>
      </w:r>
      <w:r w:rsidR="00FA6A88">
        <w:t xml:space="preserve">, </w:t>
      </w:r>
      <w:r w:rsidRPr="00B877BC">
        <w:t>et de fiers généraux</w:t>
      </w:r>
      <w:r w:rsidR="00FA6A88">
        <w:t xml:space="preserve">, </w:t>
      </w:r>
      <w:r w:rsidRPr="00B877BC">
        <w:t>tannés par le ciel d</w:t>
      </w:r>
      <w:r w:rsidR="00FA6A88">
        <w:t>’</w:t>
      </w:r>
      <w:r w:rsidRPr="00B877BC">
        <w:t>Afrique</w:t>
      </w:r>
      <w:r w:rsidR="00FA6A88">
        <w:t xml:space="preserve">, </w:t>
      </w:r>
      <w:r w:rsidRPr="00B877BC">
        <w:t>lui offrirent des bouquets rares</w:t>
      </w:r>
      <w:r w:rsidR="00FA6A88">
        <w:t>.</w:t>
      </w:r>
    </w:p>
    <w:p w14:paraId="18FBEB9A" w14:textId="77777777" w:rsidR="00FA6A88" w:rsidRDefault="00A92B34" w:rsidP="00FA6A88">
      <w:r w:rsidRPr="00B877BC">
        <w:t>Après la Commune</w:t>
      </w:r>
      <w:r w:rsidR="00FA6A88">
        <w:t xml:space="preserve">, </w:t>
      </w:r>
      <w:r w:rsidRPr="00B877BC">
        <w:t>qui l</w:t>
      </w:r>
      <w:r w:rsidR="00FA6A88">
        <w:t>’</w:t>
      </w:r>
      <w:r w:rsidRPr="00B877BC">
        <w:t>avait orné</w:t>
      </w:r>
      <w:r w:rsidR="00FA6A88">
        <w:t xml:space="preserve">, </w:t>
      </w:r>
      <w:r w:rsidRPr="00B877BC">
        <w:t>je crois</w:t>
      </w:r>
      <w:r w:rsidR="00FA6A88">
        <w:t xml:space="preserve">, </w:t>
      </w:r>
      <w:r w:rsidRPr="00B877BC">
        <w:t>de quelques galons</w:t>
      </w:r>
      <w:r w:rsidR="00FA6A88">
        <w:t xml:space="preserve">, </w:t>
      </w:r>
      <w:r w:rsidRPr="00B877BC">
        <w:t>il disparut</w:t>
      </w:r>
      <w:r w:rsidR="00FA6A88">
        <w:t xml:space="preserve">, </w:t>
      </w:r>
      <w:r w:rsidRPr="00B877BC">
        <w:t>pour quelques années</w:t>
      </w:r>
      <w:r w:rsidR="00FA6A88">
        <w:t xml:space="preserve">, </w:t>
      </w:r>
      <w:r w:rsidRPr="00B877BC">
        <w:t>dans les profondeurs du nadir</w:t>
      </w:r>
      <w:r w:rsidR="00FA6A88">
        <w:t>.</w:t>
      </w:r>
    </w:p>
    <w:p w14:paraId="3A0CDF93" w14:textId="40F4E7FD" w:rsidR="00FA6A88" w:rsidRDefault="00A92B34" w:rsidP="00FA6A88">
      <w:r w:rsidRPr="00B877BC">
        <w:t>Les trottoirs et les bois sacrés le revirent un jour</w:t>
      </w:r>
      <w:r w:rsidR="00FA6A88">
        <w:t xml:space="preserve">, </w:t>
      </w:r>
      <w:r w:rsidRPr="00B877BC">
        <w:t>mais combien changé</w:t>
      </w:r>
      <w:r w:rsidR="00FA6A88">
        <w:t xml:space="preserve"> ! </w:t>
      </w:r>
      <w:r w:rsidRPr="00B877BC">
        <w:t>Désormais barbu</w:t>
      </w:r>
      <w:r w:rsidR="00FA6A88">
        <w:t xml:space="preserve">, </w:t>
      </w:r>
      <w:r w:rsidRPr="00B877BC">
        <w:t>jaune et sale</w:t>
      </w:r>
      <w:r w:rsidR="00FA6A88">
        <w:t xml:space="preserve">, </w:t>
      </w:r>
      <w:r w:rsidRPr="00B877BC">
        <w:t>il ressemblait à un arbre aride qui aurait poussé de trop longues branches</w:t>
      </w:r>
      <w:r w:rsidR="00FA6A88">
        <w:t xml:space="preserve">. </w:t>
      </w:r>
      <w:r w:rsidRPr="00B877BC">
        <w:t>La face anguleuse et plaquée de lividités singulières</w:t>
      </w:r>
      <w:r w:rsidR="00FA6A88">
        <w:t xml:space="preserve">, </w:t>
      </w:r>
      <w:r w:rsidRPr="00B877BC">
        <w:t xml:space="preserve">en dépit des maquillages et des </w:t>
      </w:r>
      <w:proofErr w:type="spellStart"/>
      <w:r w:rsidRPr="00B877BC">
        <w:t>fards</w:t>
      </w:r>
      <w:proofErr w:type="spellEnd"/>
      <w:r w:rsidR="00FA6A88">
        <w:t xml:space="preserve">, </w:t>
      </w:r>
      <w:r w:rsidR="008123A8">
        <w:t>f</w:t>
      </w:r>
      <w:r w:rsidR="008123A8" w:rsidRPr="00B877BC">
        <w:t xml:space="preserve">aisait </w:t>
      </w:r>
      <w:r w:rsidRPr="00B877BC">
        <w:t xml:space="preserve">penser à </w:t>
      </w:r>
      <w:r w:rsidRPr="00B877BC">
        <w:lastRenderedPageBreak/>
        <w:t>ces effigies du Mal sans pardon que le Moyen Âge a tant sculptées</w:t>
      </w:r>
      <w:r w:rsidR="00FA6A88">
        <w:t xml:space="preserve">, </w:t>
      </w:r>
      <w:r w:rsidRPr="00B877BC">
        <w:t>sous les pieds des saints</w:t>
      </w:r>
      <w:r w:rsidR="00FA6A88">
        <w:t xml:space="preserve">, </w:t>
      </w:r>
      <w:r w:rsidRPr="00B877BC">
        <w:t>dans les coins obscurs de ses basiliques</w:t>
      </w:r>
      <w:r w:rsidR="00FA6A88">
        <w:t>.</w:t>
      </w:r>
    </w:p>
    <w:p w14:paraId="180305ED" w14:textId="77777777" w:rsidR="00FA6A88" w:rsidRDefault="00A92B34" w:rsidP="00FA6A88">
      <w:r w:rsidRPr="00B877BC">
        <w:t>Pour les imaginatifs</w:t>
      </w:r>
      <w:r w:rsidR="00FA6A88">
        <w:t xml:space="preserve">, </w:t>
      </w:r>
      <w:r w:rsidRPr="00B877BC">
        <w:t>ce fantôme de boue devait avoir les mains moites de la sueur des agonisants</w:t>
      </w:r>
      <w:r w:rsidR="00FA6A88">
        <w:t xml:space="preserve">, </w:t>
      </w:r>
      <w:r w:rsidRPr="00B877BC">
        <w:t>et on l</w:t>
      </w:r>
      <w:r w:rsidR="00FA6A88">
        <w:t>’</w:t>
      </w:r>
      <w:r w:rsidRPr="00B877BC">
        <w:t>appelait défin</w:t>
      </w:r>
      <w:r w:rsidRPr="00B877BC">
        <w:t>i</w:t>
      </w:r>
      <w:r w:rsidRPr="00B877BC">
        <w:t xml:space="preserve">tivement le </w:t>
      </w:r>
      <w:r w:rsidRPr="00B877BC">
        <w:rPr>
          <w:i/>
          <w:iCs/>
        </w:rPr>
        <w:t>Cadavre</w:t>
      </w:r>
      <w:r w:rsidR="00FA6A88">
        <w:t xml:space="preserve">, </w:t>
      </w:r>
      <w:r w:rsidRPr="00B877BC">
        <w:t>dans l</w:t>
      </w:r>
      <w:r w:rsidR="00FA6A88">
        <w:t>’</w:t>
      </w:r>
      <w:r w:rsidRPr="00B877BC">
        <w:t>étrange monde pseudonymique où il fréquentait</w:t>
      </w:r>
      <w:r w:rsidR="00FA6A88">
        <w:t>.</w:t>
      </w:r>
    </w:p>
    <w:p w14:paraId="74147EBE" w14:textId="77777777" w:rsidR="00FA6A88" w:rsidRDefault="00A92B34" w:rsidP="00FA6A88">
      <w:r w:rsidRPr="00B877BC">
        <w:t>Particularité fort sinistre</w:t>
      </w:r>
      <w:r w:rsidR="00FA6A88">
        <w:t xml:space="preserve">, </w:t>
      </w:r>
      <w:r w:rsidRPr="00B877BC">
        <w:t>les jointures de ses os craquaient en marchant</w:t>
      </w:r>
      <w:r w:rsidR="00FA6A88">
        <w:t xml:space="preserve">, </w:t>
      </w:r>
      <w:r w:rsidRPr="00B877BC">
        <w:t>comme il est raconté de Pierre le Cruel</w:t>
      </w:r>
      <w:r w:rsidR="00FA6A88">
        <w:t>.</w:t>
      </w:r>
    </w:p>
    <w:p w14:paraId="6889E232" w14:textId="77777777" w:rsidR="00FA6A88" w:rsidRDefault="00A92B34" w:rsidP="00FA6A88">
      <w:r w:rsidRPr="00B877BC">
        <w:t>Ostensible</w:t>
      </w:r>
      <w:r w:rsidR="00FA6A88">
        <w:t xml:space="preserve">, </w:t>
      </w:r>
      <w:r w:rsidRPr="00B877BC">
        <w:t>d</w:t>
      </w:r>
      <w:r w:rsidR="00FA6A88">
        <w:t>’</w:t>
      </w:r>
      <w:r w:rsidRPr="00B877BC">
        <w:t>ailleurs</w:t>
      </w:r>
      <w:r w:rsidR="00FA6A88">
        <w:t xml:space="preserve">, </w:t>
      </w:r>
      <w:r w:rsidRPr="00B877BC">
        <w:t>autant que le puisse être un abom</w:t>
      </w:r>
      <w:r w:rsidRPr="00B877BC">
        <w:t>i</w:t>
      </w:r>
      <w:r w:rsidRPr="00B877BC">
        <w:t>nable scélérat</w:t>
      </w:r>
      <w:r w:rsidR="00FA6A88">
        <w:t xml:space="preserve">, </w:t>
      </w:r>
      <w:r w:rsidRPr="00B877BC">
        <w:t>il avouait une situation de journaliste d</w:t>
      </w:r>
      <w:r w:rsidR="00FA6A88">
        <w:t>’</w:t>
      </w:r>
      <w:r w:rsidRPr="00B877BC">
        <w:t>affaires et cherchait un riche mariage</w:t>
      </w:r>
      <w:r w:rsidR="00FA6A88">
        <w:t>.</w:t>
      </w:r>
    </w:p>
    <w:p w14:paraId="76F64EE5" w14:textId="77777777" w:rsidR="00FA6A88" w:rsidRDefault="00FA6A88" w:rsidP="00FA6A88">
      <w:pPr>
        <w:pStyle w:val="Etoile"/>
      </w:pPr>
      <w:r>
        <w:t>* * *</w:t>
      </w:r>
    </w:p>
    <w:p w14:paraId="7B643E72" w14:textId="77777777" w:rsidR="00FA6A88" w:rsidRDefault="00A92B34" w:rsidP="00FA6A88">
      <w:r w:rsidRPr="00B877BC">
        <w:t>Chaumontel</w:t>
      </w:r>
      <w:r w:rsidR="00FA6A88">
        <w:t xml:space="preserve">, </w:t>
      </w:r>
      <w:r w:rsidRPr="00B877BC">
        <w:t>content de lui-même et qui venait de serrer d</w:t>
      </w:r>
      <w:r w:rsidR="00FA6A88">
        <w:t>’</w:t>
      </w:r>
      <w:r w:rsidRPr="00B877BC">
        <w:t>honorables mains sur le seuil de la Première Chambre</w:t>
      </w:r>
      <w:r w:rsidR="00FA6A88">
        <w:t xml:space="preserve">, </w:t>
      </w:r>
      <w:r w:rsidRPr="00B877BC">
        <w:t>se pr</w:t>
      </w:r>
      <w:r w:rsidRPr="00B877BC">
        <w:t>é</w:t>
      </w:r>
      <w:r w:rsidRPr="00B877BC">
        <w:t>parait à monter dans sa voiture</w:t>
      </w:r>
      <w:r w:rsidR="00FA6A88">
        <w:t xml:space="preserve">, </w:t>
      </w:r>
      <w:r w:rsidRPr="00B877BC">
        <w:t>quand il fut arrêté par cet éc</w:t>
      </w:r>
      <w:r w:rsidRPr="00B877BC">
        <w:t>u</w:t>
      </w:r>
      <w:r w:rsidRPr="00B877BC">
        <w:t>meur de pourrissoir</w:t>
      </w:r>
      <w:r w:rsidR="00FA6A88">
        <w:t xml:space="preserve">, </w:t>
      </w:r>
      <w:r w:rsidRPr="00B877BC">
        <w:t>qui lui touchait familièrement l</w:t>
      </w:r>
      <w:r w:rsidR="00FA6A88">
        <w:t>’</w:t>
      </w:r>
      <w:r w:rsidRPr="00B877BC">
        <w:t>épaule</w:t>
      </w:r>
      <w:r w:rsidR="00FA6A88">
        <w:t>.</w:t>
      </w:r>
    </w:p>
    <w:p w14:paraId="11BEED51" w14:textId="77777777" w:rsidR="00FA6A88" w:rsidRDefault="00FA6A88" w:rsidP="00FA6A88">
      <w:r>
        <w:t>— </w:t>
      </w:r>
      <w:r w:rsidR="00A92B34" w:rsidRPr="00B877BC">
        <w:t>Eh</w:t>
      </w:r>
      <w:r>
        <w:t xml:space="preserve"> ! </w:t>
      </w:r>
      <w:r w:rsidR="00A92B34" w:rsidRPr="00B877BC">
        <w:t>bien</w:t>
      </w:r>
      <w:r>
        <w:t xml:space="preserve">, </w:t>
      </w:r>
      <w:r w:rsidR="00A92B34" w:rsidRPr="00B877BC">
        <w:t xml:space="preserve">petit </w:t>
      </w:r>
      <w:r w:rsidR="00A92B34" w:rsidRPr="00B877BC">
        <w:rPr>
          <w:i/>
          <w:iCs/>
        </w:rPr>
        <w:t>Verbe</w:t>
      </w:r>
      <w:r w:rsidR="00A92B34" w:rsidRPr="00B877BC">
        <w:t xml:space="preserve"> </w:t>
      </w:r>
      <w:r w:rsidR="00A92B34" w:rsidRPr="00B877BC">
        <w:rPr>
          <w:i/>
          <w:iCs/>
        </w:rPr>
        <w:t>Déponent</w:t>
      </w:r>
      <w:r>
        <w:t xml:space="preserve">, </w:t>
      </w:r>
      <w:r w:rsidR="00A92B34" w:rsidRPr="00B877BC">
        <w:rPr>
          <w:i/>
          <w:iCs/>
        </w:rPr>
        <w:t>on</w:t>
      </w:r>
      <w:r w:rsidR="00A92B34" w:rsidRPr="00B877BC">
        <w:t xml:space="preserve"> ne reconnaît donc plus les amis</w:t>
      </w:r>
      <w:r>
        <w:t xml:space="preserve"> ? </w:t>
      </w:r>
      <w:r w:rsidR="00A92B34" w:rsidRPr="00B877BC">
        <w:t>dit le Cadavre</w:t>
      </w:r>
      <w:r>
        <w:t>.</w:t>
      </w:r>
    </w:p>
    <w:p w14:paraId="5D4CBAE3" w14:textId="77777777" w:rsidR="00FA6A88" w:rsidRDefault="00A92B34" w:rsidP="00FA6A88">
      <w:r w:rsidRPr="00B877BC">
        <w:t>L</w:t>
      </w:r>
      <w:r w:rsidR="00FA6A88">
        <w:t>’</w:t>
      </w:r>
      <w:r w:rsidRPr="00B877BC">
        <w:t>avocat</w:t>
      </w:r>
      <w:r w:rsidR="00FA6A88">
        <w:t xml:space="preserve">, </w:t>
      </w:r>
      <w:r w:rsidRPr="00B877BC">
        <w:t>suffoqué</w:t>
      </w:r>
      <w:r w:rsidR="00FA6A88">
        <w:t xml:space="preserve">, </w:t>
      </w:r>
      <w:r w:rsidRPr="00B877BC">
        <w:t>recula</w:t>
      </w:r>
      <w:r w:rsidR="00FA6A88">
        <w:t>.</w:t>
      </w:r>
    </w:p>
    <w:p w14:paraId="1CB1915D" w14:textId="77777777" w:rsidR="00FA6A88" w:rsidRDefault="00FA6A88" w:rsidP="00FA6A88">
      <w:r>
        <w:t>— </w:t>
      </w:r>
      <w:r w:rsidR="00A92B34" w:rsidRPr="00B877BC">
        <w:t>Mais</w:t>
      </w:r>
      <w:r>
        <w:t xml:space="preserve">, </w:t>
      </w:r>
      <w:r w:rsidR="00A92B34" w:rsidRPr="00B877BC">
        <w:t>monsieur</w:t>
      </w:r>
      <w:r>
        <w:t xml:space="preserve">, </w:t>
      </w:r>
      <w:r w:rsidR="00A92B34" w:rsidRPr="00B877BC">
        <w:t>qui êtes-vous</w:t>
      </w:r>
      <w:r>
        <w:t xml:space="preserve"> ? </w:t>
      </w:r>
      <w:r w:rsidR="00A92B34" w:rsidRPr="00B877BC">
        <w:t>Je ne vous connais pas</w:t>
      </w:r>
      <w:r>
        <w:t>.</w:t>
      </w:r>
    </w:p>
    <w:p w14:paraId="3905EE23" w14:textId="77777777" w:rsidR="00FA6A88" w:rsidRDefault="00FA6A88" w:rsidP="00FA6A88">
      <w:r>
        <w:t>— </w:t>
      </w:r>
      <w:r w:rsidR="00A92B34" w:rsidRPr="00B877BC">
        <w:t xml:space="preserve">Tu ne me </w:t>
      </w:r>
      <w:r w:rsidR="00A92B34" w:rsidRPr="00B877BC">
        <w:rPr>
          <w:i/>
          <w:iCs/>
        </w:rPr>
        <w:t>reconnais</w:t>
      </w:r>
      <w:r w:rsidR="00A92B34" w:rsidRPr="00B877BC">
        <w:t xml:space="preserve"> pas</w:t>
      </w:r>
      <w:r>
        <w:t xml:space="preserve">, </w:t>
      </w:r>
      <w:r w:rsidR="00A92B34" w:rsidRPr="00B877BC">
        <w:t>mon chéri</w:t>
      </w:r>
      <w:r>
        <w:t xml:space="preserve"> ? </w:t>
      </w:r>
      <w:r w:rsidR="00A92B34" w:rsidRPr="00B877BC">
        <w:t>J</w:t>
      </w:r>
      <w:r>
        <w:t>’</w:t>
      </w:r>
      <w:r w:rsidR="00A92B34" w:rsidRPr="00B877BC">
        <w:t>ai donc bien changé</w:t>
      </w:r>
      <w:r>
        <w:t xml:space="preserve"> ? </w:t>
      </w:r>
      <w:r w:rsidR="00A92B34" w:rsidRPr="00B877BC">
        <w:t>Entrons d</w:t>
      </w:r>
      <w:r>
        <w:t>’</w:t>
      </w:r>
      <w:r w:rsidR="00A92B34" w:rsidRPr="00B877BC">
        <w:t>abord dans ton corbillard</w:t>
      </w:r>
      <w:r>
        <w:t xml:space="preserve">. </w:t>
      </w:r>
      <w:r w:rsidR="00A92B34" w:rsidRPr="00B877BC">
        <w:t>Je vais te rafra</w:t>
      </w:r>
      <w:r w:rsidR="00A92B34" w:rsidRPr="00B877BC">
        <w:t>î</w:t>
      </w:r>
      <w:r w:rsidR="00A92B34" w:rsidRPr="00B877BC">
        <w:t>chir la mémoire</w:t>
      </w:r>
      <w:r>
        <w:t>.</w:t>
      </w:r>
    </w:p>
    <w:p w14:paraId="59A283BF" w14:textId="77777777" w:rsidR="00FA6A88" w:rsidRDefault="00FA6A88" w:rsidP="00FA6A88">
      <w:r>
        <w:lastRenderedPageBreak/>
        <w:t>— </w:t>
      </w:r>
      <w:r w:rsidR="00A92B34" w:rsidRPr="00B877BC">
        <w:t>Baptiste</w:t>
      </w:r>
      <w:r>
        <w:t xml:space="preserve"> ! </w:t>
      </w:r>
      <w:r w:rsidR="00A92B34" w:rsidRPr="00B877BC">
        <w:t>cria Chaumontel</w:t>
      </w:r>
      <w:r>
        <w:t xml:space="preserve">, </w:t>
      </w:r>
      <w:r w:rsidR="00A92B34" w:rsidRPr="00B877BC">
        <w:t>allez me chercher un agent tout de suite</w:t>
      </w:r>
      <w:r>
        <w:t> !</w:t>
      </w:r>
    </w:p>
    <w:p w14:paraId="3BE1D66C" w14:textId="77777777" w:rsidR="00FA6A88" w:rsidRDefault="00FA6A88" w:rsidP="00FA6A88">
      <w:r>
        <w:t>— </w:t>
      </w:r>
      <w:r w:rsidR="00A92B34" w:rsidRPr="00B877BC">
        <w:t>Ah</w:t>
      </w:r>
      <w:r>
        <w:t xml:space="preserve"> ! </w:t>
      </w:r>
      <w:r w:rsidR="00A92B34" w:rsidRPr="00B877BC">
        <w:t>prends garde</w:t>
      </w:r>
      <w:r>
        <w:t xml:space="preserve"> ! </w:t>
      </w:r>
      <w:r w:rsidR="00A92B34" w:rsidRPr="00B877BC">
        <w:t xml:space="preserve">petit </w:t>
      </w:r>
      <w:r w:rsidR="00A92B34" w:rsidRPr="00B877BC">
        <w:rPr>
          <w:i/>
          <w:iCs/>
        </w:rPr>
        <w:t>Déponent</w:t>
      </w:r>
      <w:r w:rsidR="00A92B34" w:rsidRPr="00B877BC">
        <w:t xml:space="preserve"> de mon cœur</w:t>
      </w:r>
      <w:r>
        <w:t xml:space="preserve">, </w:t>
      </w:r>
      <w:r w:rsidR="00A92B34" w:rsidRPr="00B877BC">
        <w:t>si tu fais du pétard</w:t>
      </w:r>
      <w:r>
        <w:t xml:space="preserve">, </w:t>
      </w:r>
      <w:r w:rsidR="00A92B34" w:rsidRPr="00B877BC">
        <w:t>je bouffe tout</w:t>
      </w:r>
      <w:r>
        <w:t xml:space="preserve">. </w:t>
      </w:r>
      <w:r w:rsidR="00A92B34" w:rsidRPr="00B877BC">
        <w:t>Je raconterai au commissaire de police nos farces de jeunesse</w:t>
      </w:r>
      <w:r>
        <w:t xml:space="preserve">, </w:t>
      </w:r>
      <w:r w:rsidR="00A92B34" w:rsidRPr="00B877BC">
        <w:t>la petite maison de Marly et la chambre des gros soupirs où on s</w:t>
      </w:r>
      <w:r>
        <w:t>’</w:t>
      </w:r>
      <w:r w:rsidR="00A92B34" w:rsidRPr="00B877BC">
        <w:t>est tant amusé</w:t>
      </w:r>
      <w:r>
        <w:t xml:space="preserve">. </w:t>
      </w:r>
      <w:r w:rsidR="00A92B34" w:rsidRPr="00B877BC">
        <w:t>Je pourrai même lui faire admirer ta photographie</w:t>
      </w:r>
      <w:r>
        <w:t xml:space="preserve">, </w:t>
      </w:r>
      <w:r w:rsidR="00A92B34" w:rsidRPr="00B877BC">
        <w:t>que je porte toujours sur moi</w:t>
      </w:r>
      <w:r>
        <w:t xml:space="preserve">… </w:t>
      </w:r>
      <w:r w:rsidR="00A92B34" w:rsidRPr="00B877BC">
        <w:t>tu sais bien</w:t>
      </w:r>
      <w:r>
        <w:t xml:space="preserve">, </w:t>
      </w:r>
      <w:r w:rsidR="00A92B34" w:rsidRPr="00B877BC">
        <w:t xml:space="preserve">ta photographie </w:t>
      </w:r>
      <w:r>
        <w:t>« </w:t>
      </w:r>
      <w:r w:rsidR="00A92B34" w:rsidRPr="00B877BC">
        <w:t>en fleur des champs qu</w:t>
      </w:r>
      <w:r>
        <w:t>’</w:t>
      </w:r>
      <w:r w:rsidR="00A92B34" w:rsidRPr="00B877BC">
        <w:t>on va cueillir</w:t>
      </w:r>
      <w:r>
        <w:t xml:space="preserve"> », </w:t>
      </w:r>
      <w:r w:rsidR="00A92B34" w:rsidRPr="00B877BC">
        <w:t>que tu m</w:t>
      </w:r>
      <w:r>
        <w:t>’</w:t>
      </w:r>
      <w:r w:rsidR="00A92B34" w:rsidRPr="00B877BC">
        <w:t>offris si gentiment</w:t>
      </w:r>
      <w:r>
        <w:t xml:space="preserve">. – </w:t>
      </w:r>
      <w:r w:rsidR="00A92B34" w:rsidRPr="00B877BC">
        <w:t>l</w:t>
      </w:r>
      <w:r>
        <w:t>’</w:t>
      </w:r>
      <w:r w:rsidR="00A92B34" w:rsidRPr="00B877BC">
        <w:t>ayant fait exécuter pour moi seul</w:t>
      </w:r>
      <w:r>
        <w:t xml:space="preserve">, – </w:t>
      </w:r>
      <w:r w:rsidR="00A92B34" w:rsidRPr="00B877BC">
        <w:t>en l</w:t>
      </w:r>
      <w:r>
        <w:t>’</w:t>
      </w:r>
      <w:r w:rsidR="00A92B34" w:rsidRPr="00B877BC">
        <w:t>apostillant d</w:t>
      </w:r>
      <w:r>
        <w:t>’</w:t>
      </w:r>
      <w:r w:rsidR="00A92B34" w:rsidRPr="00B877BC">
        <w:t>une suggestive déd</w:t>
      </w:r>
      <w:r w:rsidR="00A92B34" w:rsidRPr="00B877BC">
        <w:t>i</w:t>
      </w:r>
      <w:r w:rsidR="00A92B34" w:rsidRPr="00B877BC">
        <w:t>cace</w:t>
      </w:r>
      <w:r>
        <w:t> ?</w:t>
      </w:r>
    </w:p>
    <w:p w14:paraId="2A2A7924" w14:textId="77777777" w:rsidR="00FA6A88" w:rsidRDefault="00A92B34" w:rsidP="00FA6A88">
      <w:r w:rsidRPr="00B877BC">
        <w:t>À ces mots</w:t>
      </w:r>
      <w:r w:rsidR="00FA6A88">
        <w:t xml:space="preserve">, </w:t>
      </w:r>
      <w:r w:rsidRPr="00B877BC">
        <w:t>le père de Suzanne</w:t>
      </w:r>
      <w:r w:rsidR="00FA6A88">
        <w:t xml:space="preserve">, </w:t>
      </w:r>
      <w:r w:rsidRPr="00B877BC">
        <w:t>devenu très pâle</w:t>
      </w:r>
      <w:r w:rsidR="00FA6A88">
        <w:t xml:space="preserve">, </w:t>
      </w:r>
      <w:r w:rsidRPr="00B877BC">
        <w:t>rappela précipitamment son cocher et</w:t>
      </w:r>
      <w:r w:rsidR="00FA6A88">
        <w:t xml:space="preserve">, </w:t>
      </w:r>
      <w:r w:rsidRPr="00B877BC">
        <w:t>se voyant observé</w:t>
      </w:r>
      <w:r w:rsidR="00FA6A88">
        <w:t xml:space="preserve">, </w:t>
      </w:r>
      <w:r w:rsidRPr="00B877BC">
        <w:t>poussa lui-même dans la voiture l</w:t>
      </w:r>
      <w:r w:rsidR="00FA6A88">
        <w:t>’</w:t>
      </w:r>
      <w:r w:rsidRPr="00B877BC">
        <w:t>épouvantable compagnon que lui e</w:t>
      </w:r>
      <w:r w:rsidRPr="00B877BC">
        <w:t>n</w:t>
      </w:r>
      <w:r w:rsidRPr="00B877BC">
        <w:t>voyait son destin</w:t>
      </w:r>
      <w:r w:rsidR="00FA6A88">
        <w:t xml:space="preserve">. </w:t>
      </w:r>
      <w:r w:rsidRPr="00B877BC">
        <w:t>Sur un ordre bref</w:t>
      </w:r>
      <w:r w:rsidR="00FA6A88">
        <w:t xml:space="preserve">, </w:t>
      </w:r>
      <w:r w:rsidRPr="00B877BC">
        <w:t>l</w:t>
      </w:r>
      <w:r w:rsidR="00FA6A88">
        <w:t>’</w:t>
      </w:r>
      <w:r w:rsidRPr="00B877BC">
        <w:t>attelage partit au grand trot</w:t>
      </w:r>
      <w:r w:rsidR="00FA6A88">
        <w:t>.</w:t>
      </w:r>
    </w:p>
    <w:p w14:paraId="60FDCF35" w14:textId="77777777" w:rsidR="00FA6A88" w:rsidRDefault="00FA6A88" w:rsidP="00FA6A88">
      <w:r>
        <w:t>— </w:t>
      </w:r>
      <w:r w:rsidR="00A92B34" w:rsidRPr="00B877BC">
        <w:t>Voyons</w:t>
      </w:r>
      <w:r>
        <w:t xml:space="preserve">, </w:t>
      </w:r>
      <w:r w:rsidR="00A92B34" w:rsidRPr="00B877BC">
        <w:t>c</w:t>
      </w:r>
      <w:r>
        <w:t>’</w:t>
      </w:r>
      <w:r w:rsidR="00A92B34" w:rsidRPr="00B877BC">
        <w:t>est de l</w:t>
      </w:r>
      <w:r>
        <w:t>’</w:t>
      </w:r>
      <w:r w:rsidR="00A92B34" w:rsidRPr="00B877BC">
        <w:t>argent qu</w:t>
      </w:r>
      <w:r>
        <w:t>’</w:t>
      </w:r>
      <w:r w:rsidR="00A92B34" w:rsidRPr="00B877BC">
        <w:t>il vous faut</w:t>
      </w:r>
      <w:r>
        <w:t xml:space="preserve"> ? </w:t>
      </w:r>
      <w:r w:rsidR="00A92B34" w:rsidRPr="00B877BC">
        <w:t>commença-t-il</w:t>
      </w:r>
      <w:r>
        <w:t>.</w:t>
      </w:r>
    </w:p>
    <w:p w14:paraId="06E55654" w14:textId="77777777" w:rsidR="00FA6A88" w:rsidRDefault="00FA6A88" w:rsidP="00FA6A88">
      <w:r>
        <w:t>— </w:t>
      </w:r>
      <w:r w:rsidR="00A92B34" w:rsidRPr="00B877BC">
        <w:t>De l</w:t>
      </w:r>
      <w:r>
        <w:t>’</w:t>
      </w:r>
      <w:r w:rsidR="00A92B34" w:rsidRPr="00B877BC">
        <w:t>argent</w:t>
      </w:r>
      <w:r>
        <w:t xml:space="preserve"> ? </w:t>
      </w:r>
      <w:r w:rsidR="00A92B34" w:rsidRPr="00B877BC">
        <w:t>répondit l</w:t>
      </w:r>
      <w:r>
        <w:t>’</w:t>
      </w:r>
      <w:r w:rsidR="00A92B34" w:rsidRPr="00B877BC">
        <w:t>autre</w:t>
      </w:r>
      <w:r>
        <w:t xml:space="preserve">. </w:t>
      </w:r>
      <w:r w:rsidR="00A92B34" w:rsidRPr="00B877BC">
        <w:t>Pour qui me prends-tu</w:t>
      </w:r>
      <w:r>
        <w:t xml:space="preserve"> ? </w:t>
      </w:r>
      <w:r w:rsidR="00A92B34" w:rsidRPr="00B877BC">
        <w:t>J</w:t>
      </w:r>
      <w:r>
        <w:t>’</w:t>
      </w:r>
      <w:r w:rsidR="00A92B34" w:rsidRPr="00B877BC">
        <w:t>ai l</w:t>
      </w:r>
      <w:r>
        <w:t>’</w:t>
      </w:r>
      <w:r w:rsidR="00A92B34" w:rsidRPr="00B877BC">
        <w:t>honneur</w:t>
      </w:r>
      <w:r>
        <w:t xml:space="preserve">, </w:t>
      </w:r>
      <w:r w:rsidR="00A92B34" w:rsidRPr="00B877BC">
        <w:t>monsieur Chaumontel</w:t>
      </w:r>
      <w:r>
        <w:t xml:space="preserve">, </w:t>
      </w:r>
      <w:r w:rsidR="00A92B34" w:rsidRPr="00B877BC">
        <w:t>de vous demander la main de mademoiselle votre fille</w:t>
      </w:r>
      <w:r>
        <w:t>.</w:t>
      </w:r>
    </w:p>
    <w:p w14:paraId="175F9D1D" w14:textId="77777777" w:rsidR="00FA6A88" w:rsidRDefault="00FA6A88" w:rsidP="00FA6A88">
      <w:r>
        <w:t>— </w:t>
      </w:r>
      <w:r w:rsidR="00A92B34" w:rsidRPr="00B877BC">
        <w:t>La main de ma fille</w:t>
      </w:r>
      <w:r>
        <w:t xml:space="preserve"> ! </w:t>
      </w:r>
      <w:r w:rsidR="00A92B34" w:rsidRPr="00B877BC">
        <w:t>hurla le transfuge de Sodome</w:t>
      </w:r>
      <w:r>
        <w:t xml:space="preserve">, </w:t>
      </w:r>
      <w:r w:rsidR="00A92B34" w:rsidRPr="00B877BC">
        <w:t>qui se sentit père</w:t>
      </w:r>
      <w:r>
        <w:t xml:space="preserve">, </w:t>
      </w:r>
      <w:r w:rsidR="00A92B34" w:rsidRPr="00B877BC">
        <w:t>la main de ma fille</w:t>
      </w:r>
      <w:r>
        <w:t xml:space="preserve"> ! </w:t>
      </w:r>
      <w:r w:rsidR="00A92B34" w:rsidRPr="00B877BC">
        <w:t>Est-ce que vous allez mêler le nom de ma fille à vos ordures</w:t>
      </w:r>
      <w:r>
        <w:t xml:space="preserve">, </w:t>
      </w:r>
      <w:r w:rsidR="00A92B34" w:rsidRPr="00B877BC">
        <w:t>maintenant</w:t>
      </w:r>
      <w:r>
        <w:t> ?</w:t>
      </w:r>
    </w:p>
    <w:p w14:paraId="0E662A38" w14:textId="77777777" w:rsidR="00FA6A88" w:rsidRDefault="00FA6A88" w:rsidP="00FA6A88">
      <w:r>
        <w:t>— </w:t>
      </w:r>
      <w:r w:rsidR="00A92B34" w:rsidRPr="00B877BC">
        <w:t>Allons</w:t>
      </w:r>
      <w:r>
        <w:t xml:space="preserve">, </w:t>
      </w:r>
      <w:r w:rsidR="00A92B34" w:rsidRPr="00B877BC">
        <w:t>allons</w:t>
      </w:r>
      <w:r>
        <w:t xml:space="preserve">, </w:t>
      </w:r>
      <w:r w:rsidR="00A92B34" w:rsidRPr="00B877BC">
        <w:t>cher ami</w:t>
      </w:r>
      <w:r>
        <w:t xml:space="preserve">, </w:t>
      </w:r>
      <w:r w:rsidR="00A92B34" w:rsidRPr="00B877BC">
        <w:t xml:space="preserve">un peu de calme et </w:t>
      </w:r>
      <w:r w:rsidR="00A92B34" w:rsidRPr="00B877BC">
        <w:rPr>
          <w:i/>
          <w:iCs/>
        </w:rPr>
        <w:t>soyons</w:t>
      </w:r>
      <w:r w:rsidR="00A92B34" w:rsidRPr="00B877BC">
        <w:t xml:space="preserve"> </w:t>
      </w:r>
      <w:r w:rsidR="00A92B34" w:rsidRPr="00B877BC">
        <w:rPr>
          <w:i/>
          <w:iCs/>
        </w:rPr>
        <w:t>ra</w:t>
      </w:r>
      <w:r w:rsidR="00A92B34" w:rsidRPr="00B877BC">
        <w:rPr>
          <w:i/>
          <w:iCs/>
        </w:rPr>
        <w:t>i</w:t>
      </w:r>
      <w:r w:rsidR="00A92B34" w:rsidRPr="00B877BC">
        <w:rPr>
          <w:i/>
          <w:iCs/>
        </w:rPr>
        <w:t>sonnables</w:t>
      </w:r>
      <w:r>
        <w:t xml:space="preserve"> ! </w:t>
      </w:r>
      <w:r w:rsidR="00A92B34" w:rsidRPr="00B877BC">
        <w:t>s</w:t>
      </w:r>
      <w:r>
        <w:t>’</w:t>
      </w:r>
      <w:r w:rsidR="00A92B34" w:rsidRPr="00B877BC">
        <w:t>il vous plaît</w:t>
      </w:r>
      <w:r>
        <w:t xml:space="preserve">. </w:t>
      </w:r>
      <w:r w:rsidR="00A92B34" w:rsidRPr="00B877BC">
        <w:t>Nous ne sommes plus des enfants</w:t>
      </w:r>
      <w:r>
        <w:t xml:space="preserve">, </w:t>
      </w:r>
      <w:r w:rsidR="00A92B34" w:rsidRPr="00B877BC">
        <w:t>n</w:t>
      </w:r>
      <w:r>
        <w:t>’</w:t>
      </w:r>
      <w:r w:rsidR="00A92B34" w:rsidRPr="00B877BC">
        <w:t>est-ce pas</w:t>
      </w:r>
      <w:r>
        <w:t xml:space="preserve"> ? </w:t>
      </w:r>
      <w:r w:rsidR="00A92B34" w:rsidRPr="00B877BC">
        <w:t>ni même des jeunes gens</w:t>
      </w:r>
      <w:r>
        <w:t xml:space="preserve">. </w:t>
      </w:r>
      <w:r w:rsidR="00A92B34" w:rsidRPr="00B877BC">
        <w:t>Le temps des belles f</w:t>
      </w:r>
      <w:r w:rsidR="00A92B34" w:rsidRPr="00B877BC">
        <w:t>o</w:t>
      </w:r>
      <w:r w:rsidR="00A92B34" w:rsidRPr="00B877BC">
        <w:t>lies est passé</w:t>
      </w:r>
      <w:r>
        <w:t xml:space="preserve">. </w:t>
      </w:r>
      <w:r w:rsidR="00A92B34" w:rsidRPr="00B877BC">
        <w:t>J</w:t>
      </w:r>
      <w:r>
        <w:t>’</w:t>
      </w:r>
      <w:r w:rsidR="00A92B34" w:rsidRPr="00B877BC">
        <w:t>ai perdu tous mes avantages</w:t>
      </w:r>
      <w:r>
        <w:t xml:space="preserve">, </w:t>
      </w:r>
      <w:r w:rsidR="00A92B34" w:rsidRPr="00B877BC">
        <w:t>je me déplume de jour en jour</w:t>
      </w:r>
      <w:r>
        <w:t xml:space="preserve">, </w:t>
      </w:r>
      <w:r w:rsidR="00A92B34" w:rsidRPr="00B877BC">
        <w:t>je m</w:t>
      </w:r>
      <w:r>
        <w:t>’</w:t>
      </w:r>
      <w:r w:rsidR="00A92B34" w:rsidRPr="00B877BC">
        <w:t>embête à crever et je vis à peine</w:t>
      </w:r>
      <w:r>
        <w:t xml:space="preserve">. </w:t>
      </w:r>
      <w:r w:rsidR="00A92B34" w:rsidRPr="00B877BC">
        <w:t>Je veux d</w:t>
      </w:r>
      <w:r w:rsidR="00A92B34" w:rsidRPr="00B877BC">
        <w:t>e</w:t>
      </w:r>
      <w:r w:rsidR="00A92B34" w:rsidRPr="00B877BC">
        <w:t>venir honorable</w:t>
      </w:r>
      <w:r>
        <w:t xml:space="preserve">, </w:t>
      </w:r>
      <w:r w:rsidR="00A92B34" w:rsidRPr="00B877BC">
        <w:t>comme vous-même</w:t>
      </w:r>
      <w:r>
        <w:t xml:space="preserve">, </w:t>
      </w:r>
      <w:r w:rsidR="00A92B34" w:rsidRPr="00B877BC">
        <w:t>cher ami</w:t>
      </w:r>
      <w:r>
        <w:t xml:space="preserve">. </w:t>
      </w:r>
      <w:r w:rsidR="00A92B34" w:rsidRPr="00B877BC">
        <w:t>Pour cela</w:t>
      </w:r>
      <w:r>
        <w:t xml:space="preserve">, </w:t>
      </w:r>
      <w:r w:rsidR="00A92B34" w:rsidRPr="00B877BC">
        <w:lastRenderedPageBreak/>
        <w:t>il me faut de l</w:t>
      </w:r>
      <w:r>
        <w:t>’</w:t>
      </w:r>
      <w:r w:rsidR="00A92B34" w:rsidRPr="00B877BC">
        <w:t>argent sans doute</w:t>
      </w:r>
      <w:r>
        <w:t xml:space="preserve">, </w:t>
      </w:r>
      <w:r w:rsidR="00A92B34" w:rsidRPr="00B877BC">
        <w:t>mais il me faut surtout une femme</w:t>
      </w:r>
      <w:r>
        <w:t xml:space="preserve">. </w:t>
      </w:r>
      <w:r w:rsidR="00A92B34" w:rsidRPr="00B877BC">
        <w:t>Il était assez naturel que je jetasse les yeux sur vous qui pouvez me donner à la fois l</w:t>
      </w:r>
      <w:r>
        <w:t>’</w:t>
      </w:r>
      <w:r w:rsidR="00A92B34" w:rsidRPr="00B877BC">
        <w:t>une et l</w:t>
      </w:r>
      <w:r>
        <w:t>’</w:t>
      </w:r>
      <w:r w:rsidR="00A92B34" w:rsidRPr="00B877BC">
        <w:t>autre</w:t>
      </w:r>
      <w:r>
        <w:t xml:space="preserve">… </w:t>
      </w:r>
      <w:r w:rsidR="00A92B34" w:rsidRPr="00B877BC">
        <w:t>Mademoiselle Suzanne est tout simplement délicieuse</w:t>
      </w:r>
      <w:r>
        <w:t>.</w:t>
      </w:r>
    </w:p>
    <w:p w14:paraId="2516B7DA" w14:textId="77777777" w:rsidR="00FA6A88" w:rsidRDefault="00FA6A88" w:rsidP="00FA6A88">
      <w:r>
        <w:t xml:space="preserve">… </w:t>
      </w:r>
      <w:r w:rsidR="00A92B34" w:rsidRPr="00B877BC">
        <w:t>Oh</w:t>
      </w:r>
      <w:r>
        <w:t xml:space="preserve"> ! </w:t>
      </w:r>
      <w:r w:rsidR="00A92B34" w:rsidRPr="00B877BC">
        <w:t>ne gueulez pas</w:t>
      </w:r>
      <w:r>
        <w:t xml:space="preserve"> : </w:t>
      </w:r>
      <w:r w:rsidR="00A92B34" w:rsidRPr="00B877BC">
        <w:t>c</w:t>
      </w:r>
      <w:r>
        <w:t>’</w:t>
      </w:r>
      <w:r w:rsidR="00A92B34" w:rsidRPr="00B877BC">
        <w:t>est absolument inutile</w:t>
      </w:r>
      <w:r>
        <w:t xml:space="preserve">. </w:t>
      </w:r>
      <w:r w:rsidR="00A92B34" w:rsidRPr="00B877BC">
        <w:t>Voici</w:t>
      </w:r>
      <w:r>
        <w:t xml:space="preserve">. </w:t>
      </w:r>
      <w:r w:rsidR="00A92B34" w:rsidRPr="00B877BC">
        <w:t>J</w:t>
      </w:r>
      <w:r>
        <w:t>’</w:t>
      </w:r>
      <w:r w:rsidR="00A92B34" w:rsidRPr="00B877BC">
        <w:t>ai votre captivante photographie et je possède</w:t>
      </w:r>
      <w:r>
        <w:t xml:space="preserve">, </w:t>
      </w:r>
      <w:r w:rsidR="00A92B34" w:rsidRPr="00B877BC">
        <w:t>en outre</w:t>
      </w:r>
      <w:r>
        <w:t xml:space="preserve">, </w:t>
      </w:r>
      <w:r w:rsidR="00A92B34" w:rsidRPr="00B877BC">
        <w:t>quelques lettres non moins précieuses dont vous m</w:t>
      </w:r>
      <w:r>
        <w:t>’</w:t>
      </w:r>
      <w:r w:rsidR="00A92B34" w:rsidRPr="00B877BC">
        <w:t>honorâtes autrefois</w:t>
      </w:r>
      <w:r>
        <w:t xml:space="preserve">. </w:t>
      </w:r>
      <w:r w:rsidR="00A92B34" w:rsidRPr="00B877BC">
        <w:t>Donnant donnant</w:t>
      </w:r>
      <w:r>
        <w:t xml:space="preserve">. </w:t>
      </w:r>
      <w:r w:rsidR="00A92B34" w:rsidRPr="00B877BC">
        <w:t>Vous m</w:t>
      </w:r>
      <w:r>
        <w:t>’</w:t>
      </w:r>
      <w:r w:rsidR="00A92B34" w:rsidRPr="00B877BC">
        <w:t>entendez bien</w:t>
      </w:r>
      <w:r>
        <w:t xml:space="preserve">… </w:t>
      </w:r>
      <w:r w:rsidR="00A92B34" w:rsidRPr="00B877BC">
        <w:t>Je vous offre un mois pour bâcler l</w:t>
      </w:r>
      <w:r>
        <w:t>’</w:t>
      </w:r>
      <w:r w:rsidR="00A92B34" w:rsidRPr="00B877BC">
        <w:t>affaire</w:t>
      </w:r>
      <w:r>
        <w:t xml:space="preserve">, </w:t>
      </w:r>
      <w:r w:rsidR="00A92B34" w:rsidRPr="00B877BC">
        <w:t>six semaines au plus</w:t>
      </w:r>
      <w:r>
        <w:t xml:space="preserve">. </w:t>
      </w:r>
      <w:r w:rsidR="00A92B34" w:rsidRPr="00B877BC">
        <w:t>Passé ce délai</w:t>
      </w:r>
      <w:r>
        <w:t xml:space="preserve">, </w:t>
      </w:r>
      <w:r w:rsidR="00A92B34" w:rsidRPr="00B877BC">
        <w:t>je fais tout sauter</w:t>
      </w:r>
      <w:r>
        <w:t xml:space="preserve">. </w:t>
      </w:r>
      <w:r w:rsidR="00A92B34" w:rsidRPr="00B877BC">
        <w:t>Moi</w:t>
      </w:r>
      <w:r>
        <w:t xml:space="preserve">, </w:t>
      </w:r>
      <w:r w:rsidR="00A92B34" w:rsidRPr="00B877BC">
        <w:t>je n</w:t>
      </w:r>
      <w:r>
        <w:t>’</w:t>
      </w:r>
      <w:r w:rsidR="00A92B34" w:rsidRPr="00B877BC">
        <w:t>ai rien à perdre</w:t>
      </w:r>
      <w:r>
        <w:t xml:space="preserve">. </w:t>
      </w:r>
      <w:r w:rsidR="00A92B34" w:rsidRPr="00B877BC">
        <w:t>Maintenant</w:t>
      </w:r>
      <w:r>
        <w:t xml:space="preserve">, </w:t>
      </w:r>
      <w:r w:rsidR="00A92B34" w:rsidRPr="00B877BC">
        <w:t>arrêtez votre cocher</w:t>
      </w:r>
      <w:r>
        <w:t xml:space="preserve">. </w:t>
      </w:r>
      <w:r w:rsidR="00A92B34" w:rsidRPr="00B877BC">
        <w:t>Je descends ici</w:t>
      </w:r>
      <w:r>
        <w:t>.</w:t>
      </w:r>
    </w:p>
    <w:p w14:paraId="23FC535B" w14:textId="77777777" w:rsidR="00FA6A88" w:rsidRDefault="00FA6A88" w:rsidP="00FA6A88">
      <w:r>
        <w:t>— </w:t>
      </w:r>
      <w:r w:rsidR="00A92B34" w:rsidRPr="00B877BC">
        <w:t>Un mot encore</w:t>
      </w:r>
      <w:r>
        <w:t xml:space="preserve">, </w:t>
      </w:r>
      <w:r w:rsidR="00A92B34" w:rsidRPr="00B877BC">
        <w:t>balbutia le malheureux qui venait de ro</w:t>
      </w:r>
      <w:r w:rsidR="00A92B34" w:rsidRPr="00B877BC">
        <w:t>u</w:t>
      </w:r>
      <w:r w:rsidR="00A92B34" w:rsidRPr="00B877BC">
        <w:t>ler dix mille marches</w:t>
      </w:r>
      <w:r>
        <w:t xml:space="preserve">. </w:t>
      </w:r>
      <w:r w:rsidR="00A92B34" w:rsidRPr="00B877BC">
        <w:t>Vous avez oublié que je peux me tuer</w:t>
      </w:r>
      <w:r>
        <w:t>.</w:t>
      </w:r>
    </w:p>
    <w:p w14:paraId="596C824B" w14:textId="77777777" w:rsidR="00FA6A88" w:rsidRDefault="00A92B34" w:rsidP="00FA6A88">
      <w:r w:rsidRPr="00B877BC">
        <w:t>L</w:t>
      </w:r>
      <w:r w:rsidR="00FA6A88">
        <w:t>’</w:t>
      </w:r>
      <w:r w:rsidRPr="00B877BC">
        <w:t>autre éclata de rire et</w:t>
      </w:r>
      <w:r w:rsidR="00FA6A88">
        <w:t xml:space="preserve">, </w:t>
      </w:r>
      <w:r w:rsidRPr="00B877BC">
        <w:t>déjà sur le marchepied</w:t>
      </w:r>
      <w:r w:rsidR="00FA6A88">
        <w:t> :</w:t>
      </w:r>
    </w:p>
    <w:p w14:paraId="5A771BD9" w14:textId="77777777" w:rsidR="00FA6A88" w:rsidRDefault="00FA6A88" w:rsidP="00FA6A88">
      <w:r>
        <w:t>— </w:t>
      </w:r>
      <w:r w:rsidR="00A92B34" w:rsidRPr="00B877BC">
        <w:t>Je n</w:t>
      </w:r>
      <w:r>
        <w:t>’</w:t>
      </w:r>
      <w:r w:rsidR="00A92B34" w:rsidRPr="00B877BC">
        <w:t>ai pas peur de ça</w:t>
      </w:r>
      <w:r>
        <w:t xml:space="preserve">. </w:t>
      </w:r>
      <w:r w:rsidR="00A92B34" w:rsidRPr="00B877BC">
        <w:t>Les cochons ne se tuent jamais</w:t>
      </w:r>
      <w:r>
        <w:t xml:space="preserve">, </w:t>
      </w:r>
      <w:r w:rsidR="00A92B34" w:rsidRPr="00B877BC">
        <w:t>dit-il</w:t>
      </w:r>
      <w:r>
        <w:t xml:space="preserve">, </w:t>
      </w:r>
      <w:r w:rsidR="00A92B34" w:rsidRPr="00B877BC">
        <w:t>non sans profondeur</w:t>
      </w:r>
      <w:r>
        <w:t>.</w:t>
      </w:r>
    </w:p>
    <w:p w14:paraId="623D92DD" w14:textId="77777777" w:rsidR="00FA6A88" w:rsidRDefault="00FA6A88" w:rsidP="00FA6A88">
      <w:pPr>
        <w:pStyle w:val="Etoile"/>
      </w:pPr>
      <w:r>
        <w:t>* * *</w:t>
      </w:r>
    </w:p>
    <w:p w14:paraId="3A64CA81" w14:textId="77777777" w:rsidR="00FA6A88" w:rsidRDefault="00A92B34" w:rsidP="00FA6A88">
      <w:r w:rsidRPr="00B877BC">
        <w:t>Deux mois après cet entretien</w:t>
      </w:r>
      <w:r w:rsidR="00FA6A88">
        <w:t xml:space="preserve">, </w:t>
      </w:r>
      <w:r w:rsidRPr="00B877BC">
        <w:t>Agénor Bardache épousait Suzanne dans un village de Normandie où l</w:t>
      </w:r>
      <w:r w:rsidR="00FA6A88">
        <w:t>’</w:t>
      </w:r>
      <w:r w:rsidRPr="00B877BC">
        <w:t>avocat possédait une vieille maison</w:t>
      </w:r>
      <w:r w:rsidR="00FA6A88">
        <w:t>.</w:t>
      </w:r>
    </w:p>
    <w:p w14:paraId="34222460" w14:textId="77777777" w:rsidR="00FA6A88" w:rsidRDefault="00A92B34" w:rsidP="00FA6A88">
      <w:r w:rsidRPr="00B877BC">
        <w:t>Nul ne fut invité et les billets de faire part</w:t>
      </w:r>
      <w:r w:rsidR="00FA6A88">
        <w:t xml:space="preserve">, </w:t>
      </w:r>
      <w:r w:rsidRPr="00B877BC">
        <w:t>confiés aux bons soins de Chaumontel</w:t>
      </w:r>
      <w:r w:rsidR="00FA6A88">
        <w:t xml:space="preserve">, </w:t>
      </w:r>
      <w:r w:rsidRPr="00B877BC">
        <w:t>furent envoyés dans les latrines</w:t>
      </w:r>
      <w:r w:rsidR="00FA6A88">
        <w:t>.</w:t>
      </w:r>
    </w:p>
    <w:p w14:paraId="7CBF2083" w14:textId="77777777" w:rsidR="00FA6A88" w:rsidRDefault="00A92B34" w:rsidP="00FA6A88">
      <w:r w:rsidRPr="00B877BC">
        <w:t>Cette histoire est substantiellement exacte</w:t>
      </w:r>
      <w:r w:rsidR="00FA6A88">
        <w:t xml:space="preserve">. </w:t>
      </w:r>
      <w:r w:rsidRPr="00B877BC">
        <w:t>Je vous r</w:t>
      </w:r>
      <w:r w:rsidRPr="00B877BC">
        <w:t>a</w:t>
      </w:r>
      <w:r w:rsidRPr="00B877BC">
        <w:t>conterai un autre jour comment les époux sont morts</w:t>
      </w:r>
      <w:r w:rsidR="00FA6A88">
        <w:t xml:space="preserve">. </w:t>
      </w:r>
      <w:r w:rsidRPr="00B877BC">
        <w:t>Le père est encore vivant</w:t>
      </w:r>
      <w:r w:rsidR="00FA6A88">
        <w:t xml:space="preserve">, </w:t>
      </w:r>
      <w:r w:rsidRPr="00B877BC">
        <w:t>Dieu merci</w:t>
      </w:r>
      <w:r w:rsidR="00FA6A88">
        <w:t> !</w:t>
      </w:r>
    </w:p>
    <w:p w14:paraId="3C004A75" w14:textId="77777777" w:rsidR="00FA6A88" w:rsidRDefault="00A92B34" w:rsidP="00FA6A88">
      <w:r w:rsidRPr="00B877BC">
        <w:lastRenderedPageBreak/>
        <w:t>Ah</w:t>
      </w:r>
      <w:r w:rsidR="00FA6A88">
        <w:t xml:space="preserve"> ! </w:t>
      </w:r>
      <w:r w:rsidRPr="00B877BC">
        <w:t>j</w:t>
      </w:r>
      <w:r w:rsidR="00FA6A88">
        <w:t>’</w:t>
      </w:r>
      <w:r w:rsidRPr="00B877BC">
        <w:t>oubliais</w:t>
      </w:r>
      <w:r w:rsidR="00FA6A88">
        <w:t xml:space="preserve">. </w:t>
      </w:r>
      <w:r w:rsidRPr="00B877BC">
        <w:t>Le jour du mariage</w:t>
      </w:r>
      <w:r w:rsidR="00FA6A88">
        <w:t xml:space="preserve">, </w:t>
      </w:r>
      <w:r w:rsidRPr="00B877BC">
        <w:t>la cérémonie terminée</w:t>
      </w:r>
      <w:r w:rsidR="00FA6A88">
        <w:t xml:space="preserve">, </w:t>
      </w:r>
      <w:r w:rsidRPr="00B877BC">
        <w:t>Bardache</w:t>
      </w:r>
      <w:r w:rsidR="00FA6A88">
        <w:t xml:space="preserve">, </w:t>
      </w:r>
      <w:r w:rsidRPr="00B877BC">
        <w:t>rayonnant</w:t>
      </w:r>
      <w:r w:rsidR="00FA6A88">
        <w:t xml:space="preserve">, </w:t>
      </w:r>
      <w:r w:rsidRPr="00B877BC">
        <w:t>se pencha vers son beau-père et lui mu</w:t>
      </w:r>
      <w:r w:rsidRPr="00B877BC">
        <w:t>r</w:t>
      </w:r>
      <w:r w:rsidRPr="00B877BC">
        <w:t>mura ces amoureuses paroles</w:t>
      </w:r>
      <w:r w:rsidR="00FA6A88">
        <w:t> :</w:t>
      </w:r>
    </w:p>
    <w:p w14:paraId="7FAE5F98" w14:textId="77777777" w:rsidR="00FA6A88" w:rsidRDefault="00FA6A88" w:rsidP="00FA6A88">
      <w:r>
        <w:t>— </w:t>
      </w:r>
      <w:r w:rsidR="00A92B34" w:rsidRPr="00B877BC">
        <w:rPr>
          <w:i/>
          <w:iCs/>
        </w:rPr>
        <w:t>Ô</w:t>
      </w:r>
      <w:r w:rsidR="00A92B34" w:rsidRPr="00B877BC">
        <w:t xml:space="preserve"> </w:t>
      </w:r>
      <w:r w:rsidR="00A92B34" w:rsidRPr="00B877BC">
        <w:rPr>
          <w:i/>
          <w:iCs/>
        </w:rPr>
        <w:t>ami</w:t>
      </w:r>
      <w:r>
        <w:rPr>
          <w:i/>
          <w:iCs/>
        </w:rPr>
        <w:t xml:space="preserve"> ! </w:t>
      </w:r>
      <w:r w:rsidR="00A92B34" w:rsidRPr="00B877BC">
        <w:rPr>
          <w:i/>
          <w:iCs/>
        </w:rPr>
        <w:t>comme</w:t>
      </w:r>
      <w:r w:rsidR="00A92B34" w:rsidRPr="00B877BC">
        <w:t xml:space="preserve"> </w:t>
      </w:r>
      <w:r w:rsidR="00A92B34" w:rsidRPr="00B877BC">
        <w:rPr>
          <w:i/>
          <w:iCs/>
        </w:rPr>
        <w:t>elle</w:t>
      </w:r>
      <w:r w:rsidR="00A92B34" w:rsidRPr="00B877BC">
        <w:t xml:space="preserve"> </w:t>
      </w:r>
      <w:r w:rsidR="00A92B34" w:rsidRPr="00B877BC">
        <w:rPr>
          <w:i/>
          <w:iCs/>
        </w:rPr>
        <w:t>vous</w:t>
      </w:r>
      <w:r w:rsidR="00A92B34" w:rsidRPr="00B877BC">
        <w:t xml:space="preserve"> </w:t>
      </w:r>
      <w:r w:rsidR="00A92B34" w:rsidRPr="00B877BC">
        <w:rPr>
          <w:i/>
          <w:iCs/>
        </w:rPr>
        <w:t>ressemble</w:t>
      </w:r>
      <w:r>
        <w:t> !</w:t>
      </w:r>
    </w:p>
    <w:p w14:paraId="472BD9D0" w14:textId="72353E92" w:rsidR="00A92B34" w:rsidRPr="00B877BC" w:rsidRDefault="00A92B34" w:rsidP="00FA6A88">
      <w:pPr>
        <w:pStyle w:val="Titre1"/>
      </w:pPr>
      <w:bookmarkStart w:id="33" w:name="_Toc198811667"/>
      <w:r w:rsidRPr="00B877BC">
        <w:lastRenderedPageBreak/>
        <w:t>XXX</w:t>
      </w:r>
      <w:r w:rsidRPr="00B877BC">
        <w:br/>
      </w:r>
      <w:r w:rsidRPr="00B877BC">
        <w:br/>
        <w:t>JOCASTE SUR LE TROTTOIR</w:t>
      </w:r>
      <w:bookmarkEnd w:id="33"/>
      <w:r w:rsidRPr="00B877BC">
        <w:br/>
      </w:r>
    </w:p>
    <w:p w14:paraId="2594CB49" w14:textId="77777777" w:rsidR="00FA6A88" w:rsidRDefault="00A92B34" w:rsidP="00FA6A88">
      <w:pPr>
        <w:jc w:val="right"/>
      </w:pPr>
      <w:r w:rsidRPr="00FA6A88">
        <w:rPr>
          <w:i/>
          <w:iCs/>
        </w:rPr>
        <w:t xml:space="preserve">À Ladislas </w:t>
      </w:r>
      <w:proofErr w:type="spellStart"/>
      <w:r w:rsidRPr="00FA6A88">
        <w:rPr>
          <w:i/>
          <w:iCs/>
        </w:rPr>
        <w:t>Lubanski</w:t>
      </w:r>
      <w:proofErr w:type="spellEnd"/>
      <w:r w:rsidR="00FA6A88" w:rsidRPr="00FA6A88">
        <w:rPr>
          <w:i/>
          <w:iCs/>
        </w:rPr>
        <w:t>.</w:t>
      </w:r>
    </w:p>
    <w:p w14:paraId="46BEB606" w14:textId="77777777" w:rsidR="00FA6A88" w:rsidRDefault="00A92B34" w:rsidP="00FA6A88">
      <w:pPr>
        <w:jc w:val="right"/>
      </w:pPr>
      <w:proofErr w:type="spellStart"/>
      <w:r w:rsidRPr="00E67E99">
        <w:rPr>
          <w:rStyle w:val="Taille-1Caracteres"/>
          <w:i/>
          <w:iCs/>
        </w:rPr>
        <w:t>Sanctum</w:t>
      </w:r>
      <w:proofErr w:type="spellEnd"/>
      <w:r w:rsidRPr="00E67E99">
        <w:rPr>
          <w:rStyle w:val="Taille-1Caracteres"/>
        </w:rPr>
        <w:t xml:space="preserve"> </w:t>
      </w:r>
      <w:r w:rsidRPr="00E67E99">
        <w:rPr>
          <w:rStyle w:val="Taille-1Caracteres"/>
          <w:i/>
          <w:iCs/>
        </w:rPr>
        <w:t>nihil</w:t>
      </w:r>
      <w:r w:rsidRPr="00E67E99">
        <w:rPr>
          <w:rStyle w:val="Taille-1Caracteres"/>
        </w:rPr>
        <w:t xml:space="preserve"> </w:t>
      </w:r>
      <w:r w:rsidRPr="00E67E99">
        <w:rPr>
          <w:rStyle w:val="Taille-1Caracteres"/>
          <w:i/>
          <w:iCs/>
        </w:rPr>
        <w:t>est et</w:t>
      </w:r>
      <w:r w:rsidRPr="00E67E99">
        <w:rPr>
          <w:rStyle w:val="Taille-1Caracteres"/>
        </w:rPr>
        <w:t xml:space="preserve"> </w:t>
      </w:r>
      <w:r w:rsidRPr="00E67E99">
        <w:rPr>
          <w:rStyle w:val="Taille-1Caracteres"/>
          <w:i/>
          <w:iCs/>
        </w:rPr>
        <w:t>ab</w:t>
      </w:r>
      <w:r w:rsidRPr="00E67E99">
        <w:rPr>
          <w:rStyle w:val="Taille-1Caracteres"/>
        </w:rPr>
        <w:t xml:space="preserve"> </w:t>
      </w:r>
      <w:proofErr w:type="spellStart"/>
      <w:r w:rsidRPr="00E67E99">
        <w:rPr>
          <w:rStyle w:val="Taille-1Caracteres"/>
          <w:i/>
          <w:iCs/>
        </w:rPr>
        <w:t>inguine</w:t>
      </w:r>
      <w:proofErr w:type="spellEnd"/>
      <w:r w:rsidRPr="00E67E99">
        <w:rPr>
          <w:rStyle w:val="Taille-1Caracteres"/>
          <w:i/>
          <w:iCs/>
        </w:rPr>
        <w:t xml:space="preserve"> </w:t>
      </w:r>
      <w:proofErr w:type="spellStart"/>
      <w:r w:rsidRPr="00E67E99">
        <w:rPr>
          <w:rStyle w:val="Taille-1Caracteres"/>
          <w:i/>
          <w:iCs/>
        </w:rPr>
        <w:t>tutum</w:t>
      </w:r>
      <w:proofErr w:type="spellEnd"/>
      <w:r w:rsidR="00C754AC" w:rsidRPr="00E67E99">
        <w:rPr>
          <w:rStyle w:val="Appelnotedebasdep"/>
        </w:rPr>
        <w:footnoteReference w:id="5"/>
      </w:r>
      <w:r w:rsidR="00FA6A88" w:rsidRPr="00E67E99">
        <w:rPr>
          <w:rStyle w:val="Taille-1Caracteres"/>
        </w:rPr>
        <w:t>.</w:t>
      </w:r>
    </w:p>
    <w:p w14:paraId="1A6825D9" w14:textId="77777777" w:rsidR="00FA6A88" w:rsidRDefault="00A92B34" w:rsidP="00FA6A88">
      <w:pPr>
        <w:jc w:val="right"/>
      </w:pPr>
      <w:r w:rsidRPr="00E67E99">
        <w:rPr>
          <w:rStyle w:val="Taille-1Caracteres"/>
        </w:rPr>
        <w:t>JUVÉNAL</w:t>
      </w:r>
      <w:r w:rsidR="00FA6A88" w:rsidRPr="00E67E99">
        <w:rPr>
          <w:rStyle w:val="Taille-1Caracteres"/>
        </w:rPr>
        <w:t xml:space="preserve">, </w:t>
      </w:r>
      <w:proofErr w:type="spellStart"/>
      <w:r w:rsidRPr="00E67E99">
        <w:rPr>
          <w:rStyle w:val="Taille-1Caracteres"/>
          <w:i/>
          <w:iCs/>
        </w:rPr>
        <w:t>Sat</w:t>
      </w:r>
      <w:proofErr w:type="spellEnd"/>
      <w:r w:rsidR="00FA6A88" w:rsidRPr="00E67E99">
        <w:rPr>
          <w:rStyle w:val="Taille-1Caracteres"/>
          <w:i/>
          <w:iCs/>
        </w:rPr>
        <w:t xml:space="preserve">. </w:t>
      </w:r>
      <w:r w:rsidRPr="00E67E99">
        <w:rPr>
          <w:rStyle w:val="Taille-1Caracteres"/>
          <w:i/>
          <w:iCs/>
        </w:rPr>
        <w:t>III</w:t>
      </w:r>
    </w:p>
    <w:p w14:paraId="6A6AB330" w14:textId="77777777" w:rsidR="00FA6A88" w:rsidRDefault="00A92B34" w:rsidP="00FA6A88">
      <w:r w:rsidRPr="00B877BC">
        <w:t>Monsieur</w:t>
      </w:r>
      <w:r w:rsidR="00FA6A88">
        <w:t>,</w:t>
      </w:r>
    </w:p>
    <w:p w14:paraId="50A92905" w14:textId="77777777" w:rsidR="00FA6A88" w:rsidRDefault="00A92B34" w:rsidP="00FA6A88">
      <w:r w:rsidRPr="00B877BC">
        <w:t>Quand vous recevrez cette lettre</w:t>
      </w:r>
      <w:r w:rsidR="00FA6A88">
        <w:t xml:space="preserve">, </w:t>
      </w:r>
      <w:r w:rsidRPr="00B877BC">
        <w:t>je serai certainement en route pour l</w:t>
      </w:r>
      <w:r w:rsidR="00FA6A88">
        <w:t>’</w:t>
      </w:r>
      <w:r w:rsidRPr="00B877BC">
        <w:t>Afrique</w:t>
      </w:r>
      <w:r w:rsidR="00FA6A88">
        <w:t xml:space="preserve">, </w:t>
      </w:r>
      <w:r w:rsidRPr="00B877BC">
        <w:t>où je vais essayer de me faire tuer d</w:t>
      </w:r>
      <w:r w:rsidR="00FA6A88">
        <w:t>’</w:t>
      </w:r>
      <w:r w:rsidRPr="00B877BC">
        <w:t>une manière honorable</w:t>
      </w:r>
      <w:r w:rsidR="00FA6A88">
        <w:t xml:space="preserve">. </w:t>
      </w:r>
      <w:r w:rsidRPr="00B877BC">
        <w:t>Si cela peut s</w:t>
      </w:r>
      <w:r w:rsidR="00FA6A88">
        <w:t>’</w:t>
      </w:r>
      <w:r w:rsidRPr="00B877BC">
        <w:t>appeler le suicide</w:t>
      </w:r>
      <w:r w:rsidR="00FA6A88">
        <w:t xml:space="preserve">, </w:t>
      </w:r>
      <w:r w:rsidRPr="00B877BC">
        <w:t>je pense que le mode en est acceptable</w:t>
      </w:r>
      <w:r w:rsidR="00FA6A88">
        <w:t xml:space="preserve">, </w:t>
      </w:r>
      <w:r w:rsidRPr="00B877BC">
        <w:t>même pour un catholique tel que vous</w:t>
      </w:r>
      <w:r w:rsidR="00FA6A88">
        <w:t>.</w:t>
      </w:r>
    </w:p>
    <w:p w14:paraId="4186F45A" w14:textId="77777777" w:rsidR="00FA6A88" w:rsidRDefault="00A92B34" w:rsidP="00FA6A88">
      <w:r w:rsidRPr="00B877BC">
        <w:t>Je suis las de vivre</w:t>
      </w:r>
      <w:r w:rsidR="00FA6A88">
        <w:t xml:space="preserve">, </w:t>
      </w:r>
      <w:r w:rsidRPr="00B877BC">
        <w:t>j</w:t>
      </w:r>
      <w:r w:rsidR="00FA6A88">
        <w:t>’</w:t>
      </w:r>
      <w:r w:rsidRPr="00B877BC">
        <w:t>en conviens</w:t>
      </w:r>
      <w:r w:rsidR="00FA6A88">
        <w:t xml:space="preserve">, </w:t>
      </w:r>
      <w:r w:rsidRPr="00B877BC">
        <w:t>absolument et irrém</w:t>
      </w:r>
      <w:r w:rsidRPr="00B877BC">
        <w:t>é</w:t>
      </w:r>
      <w:r w:rsidRPr="00B877BC">
        <w:t>diablement fatigué de ce que les imbéciles ou les pourceaux nomment entre eux la vie</w:t>
      </w:r>
      <w:r w:rsidR="00FA6A88">
        <w:t>.</w:t>
      </w:r>
    </w:p>
    <w:p w14:paraId="7D7C0C58" w14:textId="77777777" w:rsidR="00FA6A88" w:rsidRDefault="00A92B34" w:rsidP="00FA6A88">
      <w:r w:rsidRPr="00B877BC">
        <w:t>Mes affaires sont en ordre</w:t>
      </w:r>
      <w:r w:rsidR="00FA6A88">
        <w:t xml:space="preserve">, </w:t>
      </w:r>
      <w:r w:rsidRPr="00B877BC">
        <w:t>faites-moi l</w:t>
      </w:r>
      <w:r w:rsidR="00FA6A88">
        <w:t>’</w:t>
      </w:r>
      <w:r w:rsidRPr="00B877BC">
        <w:t>honneur de le cro</w:t>
      </w:r>
      <w:r w:rsidRPr="00B877BC">
        <w:t>i</w:t>
      </w:r>
      <w:r w:rsidRPr="00B877BC">
        <w:t>re</w:t>
      </w:r>
      <w:r w:rsidR="00FA6A88">
        <w:t xml:space="preserve">. </w:t>
      </w:r>
      <w:r w:rsidRPr="00B877BC">
        <w:t>Je ne dois d</w:t>
      </w:r>
      <w:r w:rsidR="00FA6A88">
        <w:t>’</w:t>
      </w:r>
      <w:r w:rsidRPr="00B877BC">
        <w:t>argent à personne et ne serai pleuré par aucun créancier</w:t>
      </w:r>
      <w:r w:rsidR="00FA6A88">
        <w:t xml:space="preserve">. </w:t>
      </w:r>
      <w:r w:rsidRPr="00B877BC">
        <w:t>Les quelques revenus dont je fis un usage peu noble iront</w:t>
      </w:r>
      <w:r w:rsidR="00FA6A88">
        <w:t xml:space="preserve">, </w:t>
      </w:r>
      <w:r w:rsidRPr="00B877BC">
        <w:t>après moi</w:t>
      </w:r>
      <w:r w:rsidR="00FA6A88">
        <w:t xml:space="preserve">, </w:t>
      </w:r>
      <w:r w:rsidRPr="00B877BC">
        <w:t>dans des mains pures</w:t>
      </w:r>
      <w:r w:rsidR="00FA6A88">
        <w:t>.</w:t>
      </w:r>
    </w:p>
    <w:p w14:paraId="647CD6CD" w14:textId="77777777" w:rsidR="00FA6A88" w:rsidRDefault="00A92B34" w:rsidP="00FA6A88">
      <w:r w:rsidRPr="00B877BC">
        <w:lastRenderedPageBreak/>
        <w:t>Je suis sans famille</w:t>
      </w:r>
      <w:r w:rsidR="00FA6A88">
        <w:t xml:space="preserve">, </w:t>
      </w:r>
      <w:r w:rsidRPr="00B877BC">
        <w:t>et le groupe de mes amis ou connai</w:t>
      </w:r>
      <w:r w:rsidRPr="00B877BC">
        <w:t>s</w:t>
      </w:r>
      <w:r w:rsidRPr="00B877BC">
        <w:t>sances vaut à peine un souvenir</w:t>
      </w:r>
      <w:r w:rsidR="00FA6A88">
        <w:t xml:space="preserve">. </w:t>
      </w:r>
      <w:r w:rsidRPr="00B877BC">
        <w:t>Ma disparition ne sera pas même remarquée</w:t>
      </w:r>
      <w:r w:rsidR="00FA6A88">
        <w:t xml:space="preserve">, </w:t>
      </w:r>
      <w:r w:rsidRPr="00B877BC">
        <w:t>ne fût-ce que d</w:t>
      </w:r>
      <w:r w:rsidR="00FA6A88">
        <w:t>’</w:t>
      </w:r>
      <w:r w:rsidRPr="00B877BC">
        <w:t>un humble chien</w:t>
      </w:r>
      <w:r w:rsidR="00FA6A88">
        <w:t>.</w:t>
      </w:r>
    </w:p>
    <w:p w14:paraId="2D9D6796" w14:textId="77777777" w:rsidR="00FA6A88" w:rsidRDefault="00A92B34" w:rsidP="00FA6A88">
      <w:r w:rsidRPr="00B877BC">
        <w:t>Cependant</w:t>
      </w:r>
      <w:r w:rsidR="00FA6A88">
        <w:t xml:space="preserve">, </w:t>
      </w:r>
      <w:r w:rsidRPr="00B877BC">
        <w:t>avant de disparaître</w:t>
      </w:r>
      <w:r w:rsidR="00FA6A88">
        <w:t xml:space="preserve">, </w:t>
      </w:r>
      <w:r w:rsidRPr="00B877BC">
        <w:t>j</w:t>
      </w:r>
      <w:r w:rsidR="00FA6A88">
        <w:t>’</w:t>
      </w:r>
      <w:r w:rsidRPr="00B877BC">
        <w:t>ai résolu de vous livrer un secret de tristesse et d</w:t>
      </w:r>
      <w:r w:rsidR="00FA6A88">
        <w:t>’</w:t>
      </w:r>
      <w:r w:rsidRPr="00B877BC">
        <w:t>ignominie effroyables</w:t>
      </w:r>
      <w:r w:rsidR="00FA6A88">
        <w:t xml:space="preserve">, </w:t>
      </w:r>
      <w:r w:rsidRPr="00B877BC">
        <w:t>dont la divulg</w:t>
      </w:r>
      <w:r w:rsidRPr="00B877BC">
        <w:t>a</w:t>
      </w:r>
      <w:r w:rsidRPr="00B877BC">
        <w:t>tion</w:t>
      </w:r>
      <w:r w:rsidR="00FA6A88">
        <w:t xml:space="preserve">, </w:t>
      </w:r>
      <w:r w:rsidRPr="00B877BC">
        <w:t>je le crois</w:t>
      </w:r>
      <w:r w:rsidR="00FA6A88">
        <w:t xml:space="preserve">, </w:t>
      </w:r>
      <w:r w:rsidRPr="00B877BC">
        <w:t>pourrait être utile à plusieurs</w:t>
      </w:r>
      <w:r w:rsidR="00FA6A88">
        <w:t>.</w:t>
      </w:r>
    </w:p>
    <w:p w14:paraId="12A66176" w14:textId="77777777" w:rsidR="00FA6A88" w:rsidRDefault="00A92B34" w:rsidP="00FA6A88">
      <w:r w:rsidRPr="00B877BC">
        <w:t xml:space="preserve">Il est entendu que vous êtes parfaitement libre de publier cette confidence </w:t>
      </w:r>
      <w:r w:rsidRPr="00B877BC">
        <w:rPr>
          <w:i/>
          <w:iCs/>
        </w:rPr>
        <w:t>anonyme</w:t>
      </w:r>
      <w:r w:rsidR="00FA6A88">
        <w:t xml:space="preserve">, </w:t>
      </w:r>
      <w:r w:rsidRPr="00B877BC">
        <w:t>à moins que vous ne jugiez</w:t>
      </w:r>
      <w:r w:rsidR="00FA6A88">
        <w:t xml:space="preserve">, </w:t>
      </w:r>
      <w:r w:rsidRPr="00B877BC">
        <w:t>en votre conscience</w:t>
      </w:r>
      <w:r w:rsidR="00FA6A88">
        <w:t xml:space="preserve">, </w:t>
      </w:r>
      <w:r w:rsidRPr="00B877BC">
        <w:t>plus expédient de l</w:t>
      </w:r>
      <w:r w:rsidR="00FA6A88">
        <w:t>’</w:t>
      </w:r>
      <w:r w:rsidRPr="00B877BC">
        <w:t>anéantir</w:t>
      </w:r>
      <w:r w:rsidR="00FA6A88">
        <w:t>.</w:t>
      </w:r>
    </w:p>
    <w:p w14:paraId="5216D752" w14:textId="77777777" w:rsidR="00FA6A88" w:rsidRDefault="00A92B34" w:rsidP="00FA6A88">
      <w:r w:rsidRPr="00B877BC">
        <w:t>Cette confession écrite</w:t>
      </w:r>
      <w:r w:rsidR="00FA6A88">
        <w:t xml:space="preserve">, </w:t>
      </w:r>
      <w:r w:rsidRPr="00B877BC">
        <w:t>jetée à la poste</w:t>
      </w:r>
      <w:r w:rsidR="00FA6A88">
        <w:t xml:space="preserve">, </w:t>
      </w:r>
      <w:r w:rsidRPr="00B877BC">
        <w:t>va me devenir aussi complètement étrangère que le drame inconnu qui dort dans les limbes de l</w:t>
      </w:r>
      <w:r w:rsidR="00FA6A88">
        <w:t>’</w:t>
      </w:r>
      <w:r w:rsidRPr="00B877BC">
        <w:t>imagination d</w:t>
      </w:r>
      <w:r w:rsidR="00FA6A88">
        <w:t>’</w:t>
      </w:r>
      <w:r w:rsidRPr="00B877BC">
        <w:t>un romancier</w:t>
      </w:r>
      <w:r w:rsidR="00FA6A88">
        <w:t xml:space="preserve">, </w:t>
      </w:r>
      <w:r w:rsidRPr="00B877BC">
        <w:t>et mes mesures sont si bien prises que nul ne pourra me reconnaître</w:t>
      </w:r>
      <w:r w:rsidR="00FA6A88">
        <w:t>.</w:t>
      </w:r>
    </w:p>
    <w:p w14:paraId="67B25D34" w14:textId="77777777" w:rsidR="00FA6A88" w:rsidRDefault="00A92B34" w:rsidP="00FA6A88">
      <w:r w:rsidRPr="00B877BC">
        <w:t>Agissez donc</w:t>
      </w:r>
      <w:r w:rsidR="00FA6A88">
        <w:t xml:space="preserve">, </w:t>
      </w:r>
      <w:r w:rsidRPr="00B877BC">
        <w:t>monsieur</w:t>
      </w:r>
      <w:r w:rsidR="00FA6A88">
        <w:t xml:space="preserve">, </w:t>
      </w:r>
      <w:r w:rsidRPr="00B877BC">
        <w:t>comme il vous plaira</w:t>
      </w:r>
      <w:r w:rsidR="00FA6A88">
        <w:t xml:space="preserve">. </w:t>
      </w:r>
      <w:r w:rsidRPr="00B877BC">
        <w:t>Voici le poème</w:t>
      </w:r>
      <w:r w:rsidR="00FA6A88">
        <w:t> :</w:t>
      </w:r>
    </w:p>
    <w:p w14:paraId="6F3802DF" w14:textId="77777777" w:rsidR="00FA6A88" w:rsidRDefault="00FA6A88" w:rsidP="00FA6A88">
      <w:pPr>
        <w:pStyle w:val="Etoile"/>
      </w:pPr>
      <w:r>
        <w:t>* * *</w:t>
      </w:r>
    </w:p>
    <w:p w14:paraId="4090FAB4" w14:textId="77777777" w:rsidR="00FA6A88" w:rsidRDefault="00A92B34" w:rsidP="00FA6A88">
      <w:r w:rsidRPr="00B877BC">
        <w:t>Lorsque je perdis ma mère</w:t>
      </w:r>
      <w:r w:rsidR="00FA6A88">
        <w:t xml:space="preserve">, </w:t>
      </w:r>
      <w:r w:rsidRPr="00B877BC">
        <w:t>à six ans</w:t>
      </w:r>
      <w:r w:rsidR="00FA6A88">
        <w:t xml:space="preserve">, </w:t>
      </w:r>
      <w:r w:rsidRPr="00B877BC">
        <w:t>je me rappelle que mon chagrin fut extrême</w:t>
      </w:r>
      <w:r w:rsidR="00FA6A88">
        <w:t xml:space="preserve">, </w:t>
      </w:r>
      <w:r w:rsidRPr="00B877BC">
        <w:t>beaucoup plus grand</w:t>
      </w:r>
      <w:r w:rsidR="00FA6A88">
        <w:t xml:space="preserve">, </w:t>
      </w:r>
      <w:r w:rsidRPr="00B877BC">
        <w:t>je le suppose</w:t>
      </w:r>
      <w:r w:rsidR="00FA6A88">
        <w:t xml:space="preserve">, </w:t>
      </w:r>
      <w:r w:rsidRPr="00B877BC">
        <w:t>qu</w:t>
      </w:r>
      <w:r w:rsidR="00FA6A88">
        <w:t>’</w:t>
      </w:r>
      <w:r w:rsidRPr="00B877BC">
        <w:t>il ne convient à un enfant de cet âge</w:t>
      </w:r>
      <w:r w:rsidR="00FA6A88">
        <w:t xml:space="preserve">, </w:t>
      </w:r>
      <w:r w:rsidRPr="00B877BC">
        <w:t>car ce fut pour moi l</w:t>
      </w:r>
      <w:r w:rsidR="00FA6A88">
        <w:t>’</w:t>
      </w:r>
      <w:r w:rsidRPr="00B877BC">
        <w:t>occasion de récolter une somme de gifles peu ordinaire</w:t>
      </w:r>
      <w:r w:rsidR="00FA6A88">
        <w:t>.</w:t>
      </w:r>
    </w:p>
    <w:p w14:paraId="23E0A79D" w14:textId="77777777" w:rsidR="00FA6A88" w:rsidRDefault="00A92B34" w:rsidP="00FA6A88">
      <w:r w:rsidRPr="00B877BC">
        <w:t>Je ne pourrais jamais oublier le percement</w:t>
      </w:r>
      <w:r w:rsidR="00FA6A88">
        <w:t xml:space="preserve">, </w:t>
      </w:r>
      <w:r w:rsidRPr="00B877BC">
        <w:t>le déchirement de mon petit cœur lorsqu</w:t>
      </w:r>
      <w:r w:rsidR="00FA6A88">
        <w:t>’</w:t>
      </w:r>
      <w:r w:rsidRPr="00B877BC">
        <w:t>on m</w:t>
      </w:r>
      <w:r w:rsidR="00FA6A88">
        <w:t>’</w:t>
      </w:r>
      <w:r w:rsidRPr="00B877BC">
        <w:t>apprit avec brutalité que je ne la verrais plus</w:t>
      </w:r>
      <w:r w:rsidR="00FA6A88">
        <w:t xml:space="preserve">, </w:t>
      </w:r>
      <w:r w:rsidRPr="00B877BC">
        <w:t>que c</w:t>
      </w:r>
      <w:r w:rsidR="00FA6A88">
        <w:t>’</w:t>
      </w:r>
      <w:r w:rsidRPr="00B877BC">
        <w:t>était tout à fait fini de la jolie maman et qu</w:t>
      </w:r>
      <w:r w:rsidR="00FA6A88">
        <w:t>’</w:t>
      </w:r>
      <w:r w:rsidRPr="00B877BC">
        <w:t>on l</w:t>
      </w:r>
      <w:r w:rsidR="00FA6A88">
        <w:t>’</w:t>
      </w:r>
      <w:r w:rsidRPr="00B877BC">
        <w:t>avait fourrée dans la terre</w:t>
      </w:r>
      <w:r w:rsidR="00FA6A88">
        <w:t xml:space="preserve">, </w:t>
      </w:r>
      <w:r w:rsidRPr="00B877BC">
        <w:t>au milieu des morts</w:t>
      </w:r>
      <w:r w:rsidR="00FA6A88">
        <w:t>.</w:t>
      </w:r>
    </w:p>
    <w:p w14:paraId="7B2E5ABF" w14:textId="77777777" w:rsidR="00FA6A88" w:rsidRDefault="00A92B34" w:rsidP="00FA6A88">
      <w:r w:rsidRPr="00B877BC">
        <w:t>Je ne pouvais guère comprendre ce que c</w:t>
      </w:r>
      <w:r w:rsidR="00FA6A88">
        <w:t>’</w:t>
      </w:r>
      <w:r w:rsidRPr="00B877BC">
        <w:t>était que mourir</w:t>
      </w:r>
      <w:r w:rsidR="00FA6A88">
        <w:t xml:space="preserve">, </w:t>
      </w:r>
      <w:r w:rsidRPr="00B877BC">
        <w:t>mais je fus pilonné sous l</w:t>
      </w:r>
      <w:r w:rsidR="00FA6A88">
        <w:t>’</w:t>
      </w:r>
      <w:r w:rsidRPr="00B877BC">
        <w:t>épouvante</w:t>
      </w:r>
      <w:r w:rsidR="00FA6A88">
        <w:t xml:space="preserve">, </w:t>
      </w:r>
      <w:r w:rsidRPr="00B877BC">
        <w:t>broyé d</w:t>
      </w:r>
      <w:r w:rsidR="00FA6A88">
        <w:t>’</w:t>
      </w:r>
      <w:r w:rsidRPr="00B877BC">
        <w:t>horreur</w:t>
      </w:r>
      <w:r w:rsidR="00FA6A88">
        <w:t xml:space="preserve">, </w:t>
      </w:r>
      <w:r w:rsidRPr="00B877BC">
        <w:t>et je n</w:t>
      </w:r>
      <w:r w:rsidR="00FA6A88">
        <w:t>’</w:t>
      </w:r>
      <w:r w:rsidRPr="00B877BC">
        <w:t>ai jamais pu en revenir complètement</w:t>
      </w:r>
      <w:r w:rsidR="00FA6A88">
        <w:t>.</w:t>
      </w:r>
    </w:p>
    <w:p w14:paraId="39DE8031" w14:textId="77777777" w:rsidR="00FA6A88" w:rsidRDefault="00A92B34" w:rsidP="00FA6A88">
      <w:r w:rsidRPr="00B877BC">
        <w:rPr>
          <w:i/>
          <w:iCs/>
        </w:rPr>
        <w:lastRenderedPageBreak/>
        <w:t>On</w:t>
      </w:r>
      <w:r w:rsidRPr="00B877BC">
        <w:t xml:space="preserve"> </w:t>
      </w:r>
      <w:r w:rsidRPr="00B877BC">
        <w:rPr>
          <w:i/>
          <w:iCs/>
        </w:rPr>
        <w:t>ne</w:t>
      </w:r>
      <w:r w:rsidRPr="00B877BC">
        <w:t xml:space="preserve"> </w:t>
      </w:r>
      <w:r w:rsidRPr="00B877BC">
        <w:rPr>
          <w:i/>
          <w:iCs/>
        </w:rPr>
        <w:t>me</w:t>
      </w:r>
      <w:r w:rsidRPr="00B877BC">
        <w:t xml:space="preserve"> </w:t>
      </w:r>
      <w:r w:rsidRPr="00B877BC">
        <w:rPr>
          <w:i/>
          <w:iCs/>
        </w:rPr>
        <w:t>montra</w:t>
      </w:r>
      <w:r w:rsidRPr="00B877BC">
        <w:t xml:space="preserve"> </w:t>
      </w:r>
      <w:r w:rsidRPr="00B877BC">
        <w:rPr>
          <w:i/>
          <w:iCs/>
        </w:rPr>
        <w:t>pas</w:t>
      </w:r>
      <w:r w:rsidRPr="00B877BC">
        <w:t xml:space="preserve"> </w:t>
      </w:r>
      <w:r w:rsidRPr="00B877BC">
        <w:rPr>
          <w:i/>
          <w:iCs/>
        </w:rPr>
        <w:t>le</w:t>
      </w:r>
      <w:r w:rsidRPr="00B877BC">
        <w:t xml:space="preserve"> </w:t>
      </w:r>
      <w:r w:rsidRPr="00B877BC">
        <w:rPr>
          <w:i/>
          <w:iCs/>
        </w:rPr>
        <w:t>cadavre</w:t>
      </w:r>
      <w:r w:rsidR="00FA6A88">
        <w:t xml:space="preserve">. </w:t>
      </w:r>
      <w:r w:rsidRPr="00B877BC">
        <w:t>Il y avait une raison</w:t>
      </w:r>
      <w:r w:rsidR="00FA6A88">
        <w:t xml:space="preserve">, </w:t>
      </w:r>
      <w:r w:rsidRPr="00B877BC">
        <w:t>que je n</w:t>
      </w:r>
      <w:r w:rsidR="00FA6A88">
        <w:t>’</w:t>
      </w:r>
      <w:r w:rsidRPr="00B877BC">
        <w:t xml:space="preserve">ai </w:t>
      </w:r>
      <w:proofErr w:type="spellStart"/>
      <w:r w:rsidRPr="00B877BC">
        <w:t>sue</w:t>
      </w:r>
      <w:proofErr w:type="spellEnd"/>
      <w:r w:rsidRPr="00B877BC">
        <w:t xml:space="preserve"> que beaucoup plus tard</w:t>
      </w:r>
      <w:r w:rsidR="00FA6A88">
        <w:t>…</w:t>
      </w:r>
    </w:p>
    <w:p w14:paraId="26554258" w14:textId="77777777" w:rsidR="00FA6A88" w:rsidRDefault="00A92B34" w:rsidP="00FA6A88">
      <w:r w:rsidRPr="00B877BC">
        <w:t>Mes cris furent tels</w:t>
      </w:r>
      <w:r w:rsidR="00FA6A88">
        <w:t xml:space="preserve">, </w:t>
      </w:r>
      <w:r w:rsidRPr="00B877BC">
        <w:t>d</w:t>
      </w:r>
      <w:r w:rsidR="00FA6A88">
        <w:t>’</w:t>
      </w:r>
      <w:r w:rsidRPr="00B877BC">
        <w:t>ailleurs</w:t>
      </w:r>
      <w:r w:rsidR="00FA6A88">
        <w:t xml:space="preserve">, </w:t>
      </w:r>
      <w:r w:rsidRPr="00B877BC">
        <w:t>que mon père</w:t>
      </w:r>
      <w:r w:rsidR="00FA6A88">
        <w:t xml:space="preserve">, </w:t>
      </w:r>
      <w:r w:rsidRPr="00B877BC">
        <w:t>homme très dur</w:t>
      </w:r>
      <w:r w:rsidR="00FA6A88">
        <w:t xml:space="preserve">, </w:t>
      </w:r>
      <w:r w:rsidRPr="00B877BC">
        <w:t>qui me détestait</w:t>
      </w:r>
      <w:r w:rsidR="00FA6A88">
        <w:t xml:space="preserve">, </w:t>
      </w:r>
      <w:r w:rsidRPr="00B877BC">
        <w:t>me fit expédier</w:t>
      </w:r>
      <w:r w:rsidR="00FA6A88">
        <w:t xml:space="preserve">, </w:t>
      </w:r>
      <w:r w:rsidRPr="00B877BC">
        <w:t>le jour même</w:t>
      </w:r>
      <w:r w:rsidR="00FA6A88">
        <w:t xml:space="preserve">, </w:t>
      </w:r>
      <w:r w:rsidRPr="00B877BC">
        <w:t>à la camp</w:t>
      </w:r>
      <w:r w:rsidRPr="00B877BC">
        <w:t>a</w:t>
      </w:r>
      <w:r w:rsidRPr="00B877BC">
        <w:t>gne</w:t>
      </w:r>
      <w:r w:rsidR="00FA6A88">
        <w:t xml:space="preserve">, </w:t>
      </w:r>
      <w:r w:rsidRPr="00B877BC">
        <w:t>sur la lisière d</w:t>
      </w:r>
      <w:r w:rsidR="00FA6A88">
        <w:t>’</w:t>
      </w:r>
      <w:r w:rsidRPr="00B877BC">
        <w:t>un bois de sapins très sombre</w:t>
      </w:r>
      <w:r w:rsidR="00FA6A88">
        <w:t xml:space="preserve">, </w:t>
      </w:r>
      <w:r w:rsidRPr="00B877BC">
        <w:t>dans le vois</w:t>
      </w:r>
      <w:r w:rsidRPr="00B877BC">
        <w:t>i</w:t>
      </w:r>
      <w:r w:rsidRPr="00B877BC">
        <w:t>nage d</w:t>
      </w:r>
      <w:r w:rsidR="00FA6A88">
        <w:t>’</w:t>
      </w:r>
      <w:r w:rsidRPr="00B877BC">
        <w:t>un étang fétide et non loin de l</w:t>
      </w:r>
      <w:r w:rsidR="00FA6A88">
        <w:t>’</w:t>
      </w:r>
      <w:r w:rsidRPr="00B877BC">
        <w:t>établissement d</w:t>
      </w:r>
      <w:r w:rsidR="00FA6A88">
        <w:t>’</w:t>
      </w:r>
      <w:r w:rsidRPr="00B877BC">
        <w:t>un équ</w:t>
      </w:r>
      <w:r w:rsidRPr="00B877BC">
        <w:t>a</w:t>
      </w:r>
      <w:r w:rsidRPr="00B877BC">
        <w:t>risseur</w:t>
      </w:r>
      <w:r w:rsidR="00FA6A88">
        <w:t xml:space="preserve">, – </w:t>
      </w:r>
      <w:r w:rsidRPr="00B877BC">
        <w:t>lieu sinistre que je vois encore</w:t>
      </w:r>
      <w:r w:rsidR="00FA6A88">
        <w:t>.</w:t>
      </w:r>
    </w:p>
    <w:p w14:paraId="18575CBF" w14:textId="77777777" w:rsidR="00FA6A88" w:rsidRDefault="00A92B34" w:rsidP="00FA6A88">
      <w:r w:rsidRPr="00B877BC">
        <w:t>J</w:t>
      </w:r>
      <w:r w:rsidR="00FA6A88">
        <w:t>’</w:t>
      </w:r>
      <w:r w:rsidRPr="00B877BC">
        <w:t>ai vécu là deux ans</w:t>
      </w:r>
      <w:r w:rsidR="00FA6A88">
        <w:t xml:space="preserve">, </w:t>
      </w:r>
      <w:r w:rsidRPr="00B877BC">
        <w:t>entièrement privé de culture</w:t>
      </w:r>
      <w:r w:rsidR="00FA6A88">
        <w:t xml:space="preserve">, </w:t>
      </w:r>
      <w:r w:rsidRPr="00B877BC">
        <w:t>sous les yeux indifférents d</w:t>
      </w:r>
      <w:r w:rsidR="00FA6A88">
        <w:t>’</w:t>
      </w:r>
      <w:r w:rsidRPr="00B877BC">
        <w:t xml:space="preserve">une paysanne desséchée qui me nourrissait aussi </w:t>
      </w:r>
      <w:proofErr w:type="spellStart"/>
      <w:r w:rsidRPr="00B877BC">
        <w:t>chiennement</w:t>
      </w:r>
      <w:proofErr w:type="spellEnd"/>
      <w:r w:rsidRPr="00B877BC">
        <w:t xml:space="preserve"> que possible et me laissait vagabonder tout le jour</w:t>
      </w:r>
      <w:r w:rsidR="00FA6A88">
        <w:t>.</w:t>
      </w:r>
    </w:p>
    <w:p w14:paraId="5CD6FF53" w14:textId="77777777" w:rsidR="00FA6A88" w:rsidRDefault="00A92B34" w:rsidP="00FA6A88">
      <w:r w:rsidRPr="00B877BC">
        <w:t>Pauvre petite maman</w:t>
      </w:r>
      <w:r w:rsidR="00FA6A88">
        <w:t xml:space="preserve">, </w:t>
      </w:r>
      <w:r w:rsidRPr="00B877BC">
        <w:t>au milieu des morts</w:t>
      </w:r>
      <w:r w:rsidR="00FA6A88">
        <w:t> !…</w:t>
      </w:r>
    </w:p>
    <w:p w14:paraId="15607167" w14:textId="77777777" w:rsidR="00FA6A88" w:rsidRDefault="00A92B34" w:rsidP="00FA6A88">
      <w:r w:rsidRPr="00B877BC">
        <w:t>J</w:t>
      </w:r>
      <w:r w:rsidR="00FA6A88">
        <w:t>’</w:t>
      </w:r>
      <w:r w:rsidRPr="00B877BC">
        <w:t>allais souvent errer à l</w:t>
      </w:r>
      <w:r w:rsidR="00FA6A88">
        <w:t>’</w:t>
      </w:r>
      <w:r w:rsidRPr="00B877BC">
        <w:t>entour de la palissade du tueur</w:t>
      </w:r>
      <w:r w:rsidR="00FA6A88">
        <w:t xml:space="preserve">, </w:t>
      </w:r>
      <w:r w:rsidRPr="00B877BC">
        <w:t>a</w:t>
      </w:r>
      <w:r w:rsidRPr="00B877BC">
        <w:t>t</w:t>
      </w:r>
      <w:r w:rsidRPr="00B877BC">
        <w:t>tiré là</w:t>
      </w:r>
      <w:r w:rsidR="00FA6A88">
        <w:t xml:space="preserve">, </w:t>
      </w:r>
      <w:r w:rsidRPr="00B877BC">
        <w:t>traîné là comme par des griffes</w:t>
      </w:r>
      <w:r w:rsidR="00FA6A88">
        <w:t>.</w:t>
      </w:r>
    </w:p>
    <w:p w14:paraId="6FDDB03A" w14:textId="77777777" w:rsidR="00FA6A88" w:rsidRDefault="00A92B34" w:rsidP="00FA6A88">
      <w:r w:rsidRPr="00B877BC">
        <w:t>Je n</w:t>
      </w:r>
      <w:r w:rsidR="00FA6A88">
        <w:t>’</w:t>
      </w:r>
      <w:r w:rsidRPr="00B877BC">
        <w:t>apercevais presque rien à travers les planches</w:t>
      </w:r>
      <w:r w:rsidR="00FA6A88">
        <w:t xml:space="preserve">, </w:t>
      </w:r>
      <w:r w:rsidRPr="00B877BC">
        <w:t>mais je respirais l</w:t>
      </w:r>
      <w:r w:rsidR="00FA6A88">
        <w:t>’</w:t>
      </w:r>
      <w:r w:rsidRPr="00B877BC">
        <w:t>odeur abominable du repaire et je voyais souvent filer devant moi des rats énormes</w:t>
      </w:r>
      <w:r w:rsidR="00FA6A88">
        <w:t xml:space="preserve">, </w:t>
      </w:r>
      <w:r w:rsidRPr="00B877BC">
        <w:t>je ne sais quelles créatures affre</w:t>
      </w:r>
      <w:r w:rsidRPr="00B877BC">
        <w:t>u</w:t>
      </w:r>
      <w:r w:rsidRPr="00B877BC">
        <w:t>ses qui paraissaient venir de l</w:t>
      </w:r>
      <w:r w:rsidR="00FA6A88">
        <w:t>’</w:t>
      </w:r>
      <w:r w:rsidRPr="00B877BC">
        <w:t>étang</w:t>
      </w:r>
      <w:r w:rsidR="00FA6A88">
        <w:t>.</w:t>
      </w:r>
    </w:p>
    <w:p w14:paraId="78AE3E13" w14:textId="77777777" w:rsidR="00FA6A88" w:rsidRDefault="00A92B34" w:rsidP="00FA6A88">
      <w:r w:rsidRPr="00B877BC">
        <w:t>J</w:t>
      </w:r>
      <w:r w:rsidR="00FA6A88">
        <w:t>’</w:t>
      </w:r>
      <w:r w:rsidRPr="00B877BC">
        <w:t>en vins à penser que c</w:t>
      </w:r>
      <w:r w:rsidR="00FA6A88">
        <w:t>’</w:t>
      </w:r>
      <w:r w:rsidRPr="00B877BC">
        <w:t>était peut-être là qu</w:t>
      </w:r>
      <w:r w:rsidR="00FA6A88">
        <w:t>’</w:t>
      </w:r>
      <w:r w:rsidRPr="00B877BC">
        <w:t>on l</w:t>
      </w:r>
      <w:r w:rsidR="00FA6A88">
        <w:t>’</w:t>
      </w:r>
      <w:r w:rsidRPr="00B877BC">
        <w:t>avait mise</w:t>
      </w:r>
      <w:r w:rsidR="00FA6A88">
        <w:t xml:space="preserve">, </w:t>
      </w:r>
      <w:r w:rsidRPr="00B877BC">
        <w:t>la disparue</w:t>
      </w:r>
      <w:r w:rsidR="00FA6A88">
        <w:t xml:space="preserve"> – </w:t>
      </w:r>
      <w:r w:rsidRPr="00B877BC">
        <w:t>car j</w:t>
      </w:r>
      <w:r w:rsidR="00FA6A88">
        <w:t>’</w:t>
      </w:r>
      <w:r w:rsidRPr="00B877BC">
        <w:t>avais déjà le pressentiment que le monde est fait à l</w:t>
      </w:r>
      <w:r w:rsidR="00FA6A88">
        <w:t>’</w:t>
      </w:r>
      <w:r w:rsidRPr="00B877BC">
        <w:t>image infâme de ce chantier d</w:t>
      </w:r>
      <w:r w:rsidR="00FA6A88">
        <w:t>’</w:t>
      </w:r>
      <w:r w:rsidRPr="00B877BC">
        <w:t>assommeurs des bêtes qui souffrent</w:t>
      </w:r>
      <w:r w:rsidR="00FA6A88">
        <w:t>.</w:t>
      </w:r>
    </w:p>
    <w:p w14:paraId="702785EE" w14:textId="77777777" w:rsidR="00FA6A88" w:rsidRDefault="00A92B34" w:rsidP="00FA6A88">
      <w:r w:rsidRPr="00B877BC">
        <w:t>Je dus faire pitié à Dieu lorsqu</w:t>
      </w:r>
      <w:r w:rsidR="00FA6A88">
        <w:t>’</w:t>
      </w:r>
      <w:r w:rsidRPr="00B877BC">
        <w:t>il m</w:t>
      </w:r>
      <w:r w:rsidR="00FA6A88">
        <w:t>’</w:t>
      </w:r>
      <w:r w:rsidRPr="00B877BC">
        <w:t>arriva</w:t>
      </w:r>
      <w:r w:rsidR="00FA6A88">
        <w:t xml:space="preserve"> – </w:t>
      </w:r>
      <w:r w:rsidRPr="00B877BC">
        <w:t>combien de fois</w:t>
      </w:r>
      <w:r w:rsidR="00FA6A88">
        <w:t xml:space="preserve"> ! – </w:t>
      </w:r>
      <w:r w:rsidRPr="00B877BC">
        <w:t>de me jeter contre la clôture et d</w:t>
      </w:r>
      <w:r w:rsidR="00FA6A88">
        <w:t>’</w:t>
      </w:r>
      <w:r w:rsidRPr="00B877BC">
        <w:t>appeler ma mère en sanglotant</w:t>
      </w:r>
      <w:r w:rsidR="00FA6A88">
        <w:t>.</w:t>
      </w:r>
    </w:p>
    <w:p w14:paraId="2AE12ABF" w14:textId="77777777" w:rsidR="00FA6A88" w:rsidRDefault="00A92B34" w:rsidP="00FA6A88">
      <w:r w:rsidRPr="00B877BC">
        <w:t>Ah</w:t>
      </w:r>
      <w:r w:rsidR="00FA6A88">
        <w:t xml:space="preserve"> ! </w:t>
      </w:r>
      <w:r w:rsidRPr="00B877BC">
        <w:t>j</w:t>
      </w:r>
      <w:r w:rsidR="00FA6A88">
        <w:t>’</w:t>
      </w:r>
      <w:r w:rsidRPr="00B877BC">
        <w:t>étais bien abandonné</w:t>
      </w:r>
      <w:r w:rsidR="00FA6A88">
        <w:t xml:space="preserve">, </w:t>
      </w:r>
      <w:r w:rsidRPr="00B877BC">
        <w:t>je vous assure</w:t>
      </w:r>
      <w:r w:rsidR="00FA6A88">
        <w:t xml:space="preserve">. </w:t>
      </w:r>
      <w:r w:rsidRPr="00B877BC">
        <w:t>Mon père</w:t>
      </w:r>
      <w:r w:rsidR="00FA6A88">
        <w:t xml:space="preserve">, </w:t>
      </w:r>
      <w:r w:rsidRPr="00B877BC">
        <w:t>que je voyais à peine une fois tous les trois mois</w:t>
      </w:r>
      <w:r w:rsidR="00FA6A88">
        <w:t xml:space="preserve">, </w:t>
      </w:r>
      <w:r w:rsidRPr="00B877BC">
        <w:t>pendant une après-midi</w:t>
      </w:r>
      <w:r w:rsidR="00FA6A88">
        <w:t xml:space="preserve">, </w:t>
      </w:r>
      <w:r w:rsidRPr="00B877BC">
        <w:t>me régalait exclusivement de calottes</w:t>
      </w:r>
      <w:r w:rsidR="00FA6A88">
        <w:t xml:space="preserve">, </w:t>
      </w:r>
      <w:r w:rsidRPr="00B877BC">
        <w:t>me traitant de je</w:t>
      </w:r>
      <w:r w:rsidRPr="00B877BC">
        <w:t>u</w:t>
      </w:r>
      <w:r w:rsidRPr="00B877BC">
        <w:t>ne idiot</w:t>
      </w:r>
      <w:r w:rsidR="00FA6A88">
        <w:t xml:space="preserve">, </w:t>
      </w:r>
      <w:r w:rsidRPr="00B877BC">
        <w:t xml:space="preserve">de petit </w:t>
      </w:r>
      <w:r w:rsidR="00FA6A88">
        <w:t>« </w:t>
      </w:r>
      <w:r w:rsidRPr="00B877BC">
        <w:t>crétin exalté</w:t>
      </w:r>
      <w:r w:rsidR="00FA6A88">
        <w:t xml:space="preserve"> », </w:t>
      </w:r>
      <w:r w:rsidRPr="00B877BC">
        <w:t xml:space="preserve">de petit </w:t>
      </w:r>
      <w:r w:rsidRPr="00B877BC">
        <w:rPr>
          <w:i/>
          <w:iCs/>
        </w:rPr>
        <w:t>voleur</w:t>
      </w:r>
      <w:r w:rsidR="00FA6A88">
        <w:t xml:space="preserve"> (!) </w:t>
      </w:r>
      <w:r w:rsidRPr="00B877BC">
        <w:t xml:space="preserve">et </w:t>
      </w:r>
      <w:r w:rsidRPr="00B877BC">
        <w:lastRenderedPageBreak/>
        <w:t>ne se gênant pas pour exhaler</w:t>
      </w:r>
      <w:r w:rsidR="00FA6A88">
        <w:t xml:space="preserve">, </w:t>
      </w:r>
      <w:r w:rsidRPr="00B877BC">
        <w:t>en propres termes</w:t>
      </w:r>
      <w:r w:rsidR="00FA6A88">
        <w:t xml:space="preserve">, </w:t>
      </w:r>
      <w:r w:rsidRPr="00B877BC">
        <w:t xml:space="preserve">son désir de me voir </w:t>
      </w:r>
      <w:r w:rsidR="00FA6A88">
        <w:t>« </w:t>
      </w:r>
      <w:r w:rsidRPr="00B877BC">
        <w:t>crever</w:t>
      </w:r>
      <w:r w:rsidR="00FA6A88">
        <w:t> »</w:t>
      </w:r>
      <w:r w:rsidRPr="00B877BC">
        <w:t xml:space="preserve"> bientôt</w:t>
      </w:r>
      <w:r w:rsidR="00FA6A88">
        <w:t>.</w:t>
      </w:r>
    </w:p>
    <w:p w14:paraId="5CA3A05B" w14:textId="77777777" w:rsidR="00FA6A88" w:rsidRDefault="00A92B34" w:rsidP="00FA6A88">
      <w:r w:rsidRPr="00B877BC">
        <w:t>Je me souviens qu</w:t>
      </w:r>
      <w:r w:rsidR="00FA6A88">
        <w:t>’</w:t>
      </w:r>
      <w:r w:rsidRPr="00B877BC">
        <w:t>un jour</w:t>
      </w:r>
      <w:r w:rsidR="00FA6A88">
        <w:t xml:space="preserve">, </w:t>
      </w:r>
      <w:r w:rsidRPr="00B877BC">
        <w:t>ayant parlé de promenade</w:t>
      </w:r>
      <w:r w:rsidR="00FA6A88">
        <w:t xml:space="preserve">, </w:t>
      </w:r>
      <w:r w:rsidRPr="00B877BC">
        <w:t>il me conduisit le long de l</w:t>
      </w:r>
      <w:r w:rsidR="00FA6A88">
        <w:t>’</w:t>
      </w:r>
      <w:r w:rsidRPr="00B877BC">
        <w:t>étang</w:t>
      </w:r>
      <w:r w:rsidR="00FA6A88">
        <w:t xml:space="preserve">, </w:t>
      </w:r>
      <w:r w:rsidRPr="00B877BC">
        <w:t>à un endroit vaseux et plein de roseaux où je m</w:t>
      </w:r>
      <w:r w:rsidR="00FA6A88">
        <w:t>’</w:t>
      </w:r>
      <w:r w:rsidRPr="00B877BC">
        <w:t>arrêtais souvent</w:t>
      </w:r>
      <w:r w:rsidR="00FA6A88">
        <w:t xml:space="preserve">, </w:t>
      </w:r>
      <w:r w:rsidRPr="00B877BC">
        <w:t>des heures entières</w:t>
      </w:r>
      <w:r w:rsidR="00FA6A88">
        <w:t xml:space="preserve">, </w:t>
      </w:r>
      <w:r w:rsidRPr="00B877BC">
        <w:t>pour contempler le grouillement des têtards ou des salamandres</w:t>
      </w:r>
      <w:r w:rsidR="00FA6A88">
        <w:t>.</w:t>
      </w:r>
    </w:p>
    <w:p w14:paraId="4C89CCD2" w14:textId="77777777" w:rsidR="00FA6A88" w:rsidRDefault="00A92B34" w:rsidP="00FA6A88">
      <w:r w:rsidRPr="00B877BC">
        <w:t>Tout à coup</w:t>
      </w:r>
      <w:r w:rsidR="00FA6A88">
        <w:t xml:space="preserve">, </w:t>
      </w:r>
      <w:r w:rsidRPr="00B877BC">
        <w:t>il m</w:t>
      </w:r>
      <w:r w:rsidR="00FA6A88">
        <w:t>’</w:t>
      </w:r>
      <w:r w:rsidRPr="00B877BC">
        <w:t>ordonna durement d</w:t>
      </w:r>
      <w:r w:rsidR="00FA6A88">
        <w:t>’</w:t>
      </w:r>
      <w:r w:rsidRPr="00B877BC">
        <w:t>aller lui cueillir un nénuphar qui flottait à quelques pas</w:t>
      </w:r>
      <w:r w:rsidR="00FA6A88">
        <w:t xml:space="preserve">, </w:t>
      </w:r>
      <w:r w:rsidRPr="00B877BC">
        <w:t>et</w:t>
      </w:r>
      <w:r w:rsidR="00FA6A88">
        <w:t xml:space="preserve">, </w:t>
      </w:r>
      <w:r w:rsidRPr="00B877BC">
        <w:t>comme j</w:t>
      </w:r>
      <w:r w:rsidR="00FA6A88">
        <w:t>’</w:t>
      </w:r>
      <w:r w:rsidRPr="00B877BC">
        <w:t>essayais d</w:t>
      </w:r>
      <w:r w:rsidR="00FA6A88">
        <w:t>’</w:t>
      </w:r>
      <w:r w:rsidRPr="00B877BC">
        <w:t>obéir à cet homme impitoyable</w:t>
      </w:r>
      <w:r w:rsidR="00FA6A88">
        <w:t xml:space="preserve">, </w:t>
      </w:r>
      <w:r w:rsidRPr="00B877BC">
        <w:t>je sentis avec terreur que j</w:t>
      </w:r>
      <w:r w:rsidR="00FA6A88">
        <w:t>’</w:t>
      </w:r>
      <w:r w:rsidRPr="00B877BC">
        <w:t>enfonçais dans la boue</w:t>
      </w:r>
      <w:r w:rsidR="00FA6A88">
        <w:t xml:space="preserve">. </w:t>
      </w:r>
      <w:r w:rsidRPr="00B877BC">
        <w:t>Lorsque</w:t>
      </w:r>
      <w:r w:rsidR="00FA6A88">
        <w:t xml:space="preserve">, </w:t>
      </w:r>
      <w:r w:rsidRPr="00B877BC">
        <w:t>blasphémant</w:t>
      </w:r>
      <w:r w:rsidR="00FA6A88">
        <w:t xml:space="preserve">, </w:t>
      </w:r>
      <w:r w:rsidRPr="00B877BC">
        <w:t>il me retira</w:t>
      </w:r>
      <w:r w:rsidR="00FA6A88">
        <w:t xml:space="preserve">, </w:t>
      </w:r>
      <w:r w:rsidRPr="00B877BC">
        <w:t>j</w:t>
      </w:r>
      <w:r w:rsidR="00FA6A88">
        <w:t>’</w:t>
      </w:r>
      <w:r w:rsidRPr="00B877BC">
        <w:t>en avais jusqu</w:t>
      </w:r>
      <w:r w:rsidR="00FA6A88">
        <w:t>’</w:t>
      </w:r>
      <w:r w:rsidRPr="00B877BC">
        <w:t>aux épaules</w:t>
      </w:r>
      <w:r w:rsidR="00FA6A88">
        <w:t xml:space="preserve">, </w:t>
      </w:r>
      <w:r w:rsidRPr="00B877BC">
        <w:t>et je suis persuadé que</w:t>
      </w:r>
      <w:r w:rsidR="00FA6A88">
        <w:t xml:space="preserve">, </w:t>
      </w:r>
      <w:r w:rsidRPr="00B877BC">
        <w:t>sans la pr</w:t>
      </w:r>
      <w:r w:rsidRPr="00B877BC">
        <w:t>é</w:t>
      </w:r>
      <w:r w:rsidRPr="00B877BC">
        <w:t>sence d</w:t>
      </w:r>
      <w:r w:rsidR="00FA6A88">
        <w:t>’</w:t>
      </w:r>
      <w:r w:rsidRPr="00B877BC">
        <w:t>un témoin attiré par mes cris de désespoir</w:t>
      </w:r>
      <w:r w:rsidR="00FA6A88">
        <w:t xml:space="preserve">, </w:t>
      </w:r>
      <w:r w:rsidRPr="00B877BC">
        <w:t>j</w:t>
      </w:r>
      <w:r w:rsidR="00FA6A88">
        <w:t>’</w:t>
      </w:r>
      <w:r w:rsidRPr="00B877BC">
        <w:t>y serais re</w:t>
      </w:r>
      <w:r w:rsidRPr="00B877BC">
        <w:t>s</w:t>
      </w:r>
      <w:r w:rsidRPr="00B877BC">
        <w:t>té</w:t>
      </w:r>
      <w:r w:rsidR="00FA6A88">
        <w:t xml:space="preserve">, </w:t>
      </w:r>
      <w:r w:rsidRPr="00B877BC">
        <w:t>tant sa face était diabolique</w:t>
      </w:r>
      <w:r w:rsidR="00FA6A88">
        <w:t> !</w:t>
      </w:r>
    </w:p>
    <w:p w14:paraId="52D31601" w14:textId="77777777" w:rsidR="00FA6A88" w:rsidRDefault="00FA6A88" w:rsidP="00FA6A88">
      <w:pPr>
        <w:pStyle w:val="Etoile"/>
      </w:pPr>
      <w:r>
        <w:t>* * *</w:t>
      </w:r>
    </w:p>
    <w:p w14:paraId="32E01ADB" w14:textId="77777777" w:rsidR="00FA6A88" w:rsidRDefault="00A92B34" w:rsidP="00FA6A88">
      <w:r w:rsidRPr="00B877BC">
        <w:t>Tel a été le vestibule de mon existence</w:t>
      </w:r>
      <w:r w:rsidR="00FA6A88">
        <w:t xml:space="preserve">. </w:t>
      </w:r>
      <w:r w:rsidRPr="00B877BC">
        <w:t>Je suppose que vous en avez assez de ce début</w:t>
      </w:r>
      <w:r w:rsidR="00FA6A88">
        <w:t xml:space="preserve">. </w:t>
      </w:r>
      <w:r w:rsidRPr="00B877BC">
        <w:t>Je passe donc les misérables années qui suivirent</w:t>
      </w:r>
      <w:r w:rsidR="00FA6A88">
        <w:t xml:space="preserve">. </w:t>
      </w:r>
      <w:r w:rsidRPr="00B877BC">
        <w:t>Années d</w:t>
      </w:r>
      <w:r w:rsidR="00FA6A88">
        <w:t>’</w:t>
      </w:r>
      <w:r w:rsidRPr="00B877BC">
        <w:t>internat dans un collège où mon père me calfeutra pendant l</w:t>
      </w:r>
      <w:r w:rsidR="00FA6A88">
        <w:t>’</w:t>
      </w:r>
      <w:r w:rsidRPr="00B877BC">
        <w:t>espace de deux lustres</w:t>
      </w:r>
      <w:r w:rsidR="00FA6A88">
        <w:t>.</w:t>
      </w:r>
    </w:p>
    <w:p w14:paraId="0989EE47" w14:textId="77777777" w:rsidR="00FA6A88" w:rsidRDefault="00A92B34" w:rsidP="00FA6A88">
      <w:r w:rsidRPr="00B877BC">
        <w:t>Vous me croirez si vous le pouvez</w:t>
      </w:r>
      <w:r w:rsidR="00FA6A88">
        <w:t xml:space="preserve">. </w:t>
      </w:r>
      <w:r w:rsidRPr="00B877BC">
        <w:t>Jusqu</w:t>
      </w:r>
      <w:r w:rsidR="00FA6A88">
        <w:t>’</w:t>
      </w:r>
      <w:r w:rsidRPr="00B877BC">
        <w:t>à dix-huit ans je ne sortis pas un seul jour de cette prison</w:t>
      </w:r>
      <w:r w:rsidR="00FA6A88">
        <w:t>.</w:t>
      </w:r>
    </w:p>
    <w:p w14:paraId="4F636BE2" w14:textId="77777777" w:rsidR="00FA6A88" w:rsidRDefault="00A92B34" w:rsidP="00FA6A88">
      <w:r w:rsidRPr="00B877BC">
        <w:t>À ceux dont l</w:t>
      </w:r>
      <w:r w:rsidR="00FA6A88">
        <w:t>’</w:t>
      </w:r>
      <w:r w:rsidRPr="00B877BC">
        <w:t>enfance eut quelques joies</w:t>
      </w:r>
      <w:r w:rsidR="00FA6A88">
        <w:t xml:space="preserve">, </w:t>
      </w:r>
      <w:r w:rsidRPr="00B877BC">
        <w:t>il serait évide</w:t>
      </w:r>
      <w:r w:rsidRPr="00B877BC">
        <w:t>m</w:t>
      </w:r>
      <w:r w:rsidRPr="00B877BC">
        <w:t>ment inutile de chercher à faire comprendre ce que durent être les effets d</w:t>
      </w:r>
      <w:r w:rsidR="00FA6A88">
        <w:t>’</w:t>
      </w:r>
      <w:r w:rsidRPr="00B877BC">
        <w:t>une si longue et si féroce incarcération</w:t>
      </w:r>
      <w:r w:rsidR="00FA6A88">
        <w:t xml:space="preserve">. </w:t>
      </w:r>
      <w:r w:rsidRPr="00B877BC">
        <w:t>Il paraît que la loi civile permet cela</w:t>
      </w:r>
      <w:r w:rsidR="00FA6A88">
        <w:t xml:space="preserve">. </w:t>
      </w:r>
      <w:r w:rsidRPr="00B877BC">
        <w:t>C</w:t>
      </w:r>
      <w:r w:rsidR="00FA6A88">
        <w:t>’</w:t>
      </w:r>
      <w:r w:rsidRPr="00B877BC">
        <w:t>est la paternité antique</w:t>
      </w:r>
      <w:r w:rsidR="00FA6A88">
        <w:t xml:space="preserve">, </w:t>
      </w:r>
      <w:r w:rsidRPr="00B877BC">
        <w:t>si je ne me trompe</w:t>
      </w:r>
      <w:r w:rsidR="00FA6A88">
        <w:t>.</w:t>
      </w:r>
    </w:p>
    <w:p w14:paraId="796D1836" w14:textId="77777777" w:rsidR="00FA6A88" w:rsidRDefault="00A92B34" w:rsidP="00FA6A88">
      <w:r w:rsidRPr="00B877BC">
        <w:t>J</w:t>
      </w:r>
      <w:r w:rsidR="00FA6A88">
        <w:t>’</w:t>
      </w:r>
      <w:r w:rsidRPr="00B877BC">
        <w:t>étais assez robuste</w:t>
      </w:r>
      <w:r w:rsidR="00FA6A88">
        <w:t xml:space="preserve">, </w:t>
      </w:r>
      <w:r w:rsidRPr="00B877BC">
        <w:t>heureusement ou malheureusement</w:t>
      </w:r>
      <w:r w:rsidR="00FA6A88">
        <w:t xml:space="preserve">, </w:t>
      </w:r>
      <w:r w:rsidRPr="00B877BC">
        <w:t>pour n</w:t>
      </w:r>
      <w:r w:rsidR="00FA6A88">
        <w:t>’</w:t>
      </w:r>
      <w:r w:rsidRPr="00B877BC">
        <w:t>en pas mourir</w:t>
      </w:r>
      <w:r w:rsidR="00FA6A88">
        <w:t xml:space="preserve">. </w:t>
      </w:r>
      <w:r w:rsidRPr="00B877BC">
        <w:t>Seulement</w:t>
      </w:r>
      <w:r w:rsidR="00FA6A88">
        <w:t xml:space="preserve">, </w:t>
      </w:r>
      <w:r w:rsidRPr="00B877BC">
        <w:t>j</w:t>
      </w:r>
      <w:r w:rsidR="00FA6A88">
        <w:t>’</w:t>
      </w:r>
      <w:r w:rsidRPr="00B877BC">
        <w:t>ignore ce que devint mon âme dans ce pourrissoir</w:t>
      </w:r>
      <w:r w:rsidR="00FA6A88">
        <w:t xml:space="preserve">. </w:t>
      </w:r>
      <w:r w:rsidRPr="00B877BC">
        <w:t>Dix ans de contact avec des élèves et des professeurs putréfieraient un cheval de bronze</w:t>
      </w:r>
      <w:r w:rsidR="00FA6A88">
        <w:t xml:space="preserve">, </w:t>
      </w:r>
      <w:r w:rsidRPr="00B877BC">
        <w:lastRenderedPageBreak/>
        <w:t>vous le s</w:t>
      </w:r>
      <w:r w:rsidRPr="00B877BC">
        <w:t>a</w:t>
      </w:r>
      <w:r w:rsidRPr="00B877BC">
        <w:t>vez</w:t>
      </w:r>
      <w:r w:rsidR="00FA6A88">
        <w:t xml:space="preserve">. </w:t>
      </w:r>
      <w:r w:rsidRPr="00B877BC">
        <w:t>Quelques écrivains l</w:t>
      </w:r>
      <w:r w:rsidR="00FA6A88">
        <w:t>’</w:t>
      </w:r>
      <w:r w:rsidRPr="00B877BC">
        <w:t>ont démontré surabondamment</w:t>
      </w:r>
      <w:r w:rsidR="00FA6A88">
        <w:t xml:space="preserve">, </w:t>
      </w:r>
      <w:r w:rsidRPr="00B877BC">
        <w:t>et je pense qu</w:t>
      </w:r>
      <w:r w:rsidR="00FA6A88">
        <w:t>’</w:t>
      </w:r>
      <w:r w:rsidRPr="00B877BC">
        <w:t>il est inutile d</w:t>
      </w:r>
      <w:r w:rsidR="00FA6A88">
        <w:t>’</w:t>
      </w:r>
      <w:r w:rsidRPr="00B877BC">
        <w:t>insister</w:t>
      </w:r>
      <w:r w:rsidR="00FA6A88">
        <w:t>.</w:t>
      </w:r>
    </w:p>
    <w:p w14:paraId="5D4ED512" w14:textId="77777777" w:rsidR="00FA6A88" w:rsidRDefault="00A92B34" w:rsidP="00FA6A88">
      <w:r w:rsidRPr="00B877BC">
        <w:t>Une seule chose précieuse m</w:t>
      </w:r>
      <w:r w:rsidR="00FA6A88">
        <w:t>’</w:t>
      </w:r>
      <w:r w:rsidRPr="00B877BC">
        <w:t>était restée</w:t>
      </w:r>
      <w:r w:rsidR="00FA6A88">
        <w:t xml:space="preserve">. </w:t>
      </w:r>
      <w:r w:rsidRPr="00B877BC">
        <w:t>Une sorte de fleur très pure dans un coin vierge de mon jardin saccagé</w:t>
      </w:r>
      <w:r w:rsidR="00FA6A88">
        <w:t xml:space="preserve">. </w:t>
      </w:r>
      <w:r w:rsidRPr="00B877BC">
        <w:t>C</w:t>
      </w:r>
      <w:r w:rsidR="00FA6A88">
        <w:t>’</w:t>
      </w:r>
      <w:r w:rsidRPr="00B877BC">
        <w:t>était le souvenir infiniment doux de ma mère</w:t>
      </w:r>
      <w:r w:rsidR="00FA6A88">
        <w:t>.</w:t>
      </w:r>
    </w:p>
    <w:p w14:paraId="22307713" w14:textId="77777777" w:rsidR="00FA6A88" w:rsidRDefault="00A92B34" w:rsidP="00FA6A88">
      <w:r w:rsidRPr="00B877BC">
        <w:t>Souvenir de délices</w:t>
      </w:r>
      <w:r w:rsidR="00FA6A88">
        <w:t xml:space="preserve">, </w:t>
      </w:r>
      <w:r w:rsidRPr="00B877BC">
        <w:t>lumineux et pacifiant</w:t>
      </w:r>
      <w:r w:rsidR="00FA6A88">
        <w:t xml:space="preserve"> ! </w:t>
      </w:r>
      <w:r w:rsidRPr="00B877BC">
        <w:t>L</w:t>
      </w:r>
      <w:r w:rsidR="00FA6A88">
        <w:t>’</w:t>
      </w:r>
      <w:r w:rsidRPr="00B877BC">
        <w:t>ayant perdue si tôt</w:t>
      </w:r>
      <w:r w:rsidR="00FA6A88">
        <w:t xml:space="preserve">, </w:t>
      </w:r>
      <w:r w:rsidRPr="00B877BC">
        <w:t>je n</w:t>
      </w:r>
      <w:r w:rsidR="00FA6A88">
        <w:t>’</w:t>
      </w:r>
      <w:r w:rsidRPr="00B877BC">
        <w:t>aurais pu reconstituer les lignes de son cher visage</w:t>
      </w:r>
      <w:r w:rsidR="00FA6A88">
        <w:t xml:space="preserve">, </w:t>
      </w:r>
      <w:r w:rsidRPr="00B877BC">
        <w:t>mais je me souvenais de l</w:t>
      </w:r>
      <w:r w:rsidR="00FA6A88">
        <w:t>’</w:t>
      </w:r>
      <w:r w:rsidRPr="00B877BC">
        <w:t>avoir vue ravissante</w:t>
      </w:r>
      <w:r w:rsidR="00FA6A88">
        <w:t xml:space="preserve">, </w:t>
      </w:r>
      <w:r w:rsidRPr="00B877BC">
        <w:t>et la douceur merveilleuse de ses caresses était immortelle</w:t>
      </w:r>
      <w:r w:rsidR="00FA6A88">
        <w:t>.</w:t>
      </w:r>
    </w:p>
    <w:p w14:paraId="27A283B7" w14:textId="77777777" w:rsidR="00FA6A88" w:rsidRDefault="00A92B34" w:rsidP="00FA6A88">
      <w:r w:rsidRPr="00B877BC">
        <w:t>La dernière fois</w:t>
      </w:r>
      <w:r w:rsidR="00FA6A88">
        <w:t xml:space="preserve">, </w:t>
      </w:r>
      <w:r w:rsidRPr="00B877BC">
        <w:t>surtout</w:t>
      </w:r>
      <w:r w:rsidR="00FA6A88">
        <w:t xml:space="preserve">, </w:t>
      </w:r>
      <w:r w:rsidRPr="00B877BC">
        <w:t>elle avait été si triste et si tendre</w:t>
      </w:r>
      <w:r w:rsidR="00FA6A88">
        <w:t xml:space="preserve">, </w:t>
      </w:r>
      <w:r w:rsidRPr="00B877BC">
        <w:t>ma mère bien aimée</w:t>
      </w:r>
      <w:r w:rsidR="00FA6A88">
        <w:t xml:space="preserve">, </w:t>
      </w:r>
      <w:r w:rsidRPr="00B877BC">
        <w:t>si tendre et si profondément triste qu</w:t>
      </w:r>
      <w:r w:rsidR="00FA6A88">
        <w:t>’</w:t>
      </w:r>
      <w:r w:rsidRPr="00B877BC">
        <w:t>en y songeant</w:t>
      </w:r>
      <w:r w:rsidR="00FA6A88">
        <w:t xml:space="preserve">, </w:t>
      </w:r>
      <w:r w:rsidRPr="00B877BC">
        <w:t>je me sentais fondre de pitié</w:t>
      </w:r>
      <w:r w:rsidR="00FA6A88">
        <w:t>…</w:t>
      </w:r>
    </w:p>
    <w:p w14:paraId="06FFFAE9" w14:textId="77777777" w:rsidR="00FA6A88" w:rsidRDefault="00FA6A88" w:rsidP="00FA6A88">
      <w:pPr>
        <w:pStyle w:val="Etoile"/>
      </w:pPr>
      <w:r>
        <w:t>* * *</w:t>
      </w:r>
    </w:p>
    <w:p w14:paraId="39FC3737" w14:textId="77777777" w:rsidR="00FA6A88" w:rsidRDefault="00A92B34" w:rsidP="00FA6A88">
      <w:r w:rsidRPr="00B877BC">
        <w:t>Je cours au dénouement de cette histoire</w:t>
      </w:r>
      <w:r w:rsidR="00FA6A88">
        <w:t xml:space="preserve">, </w:t>
      </w:r>
      <w:r w:rsidRPr="00B877BC">
        <w:t>qui me tue</w:t>
      </w:r>
      <w:r w:rsidR="00FA6A88">
        <w:t xml:space="preserve">, </w:t>
      </w:r>
      <w:r w:rsidRPr="00B877BC">
        <w:t>qui me dévore</w:t>
      </w:r>
      <w:r w:rsidR="00FA6A88">
        <w:t xml:space="preserve">, </w:t>
      </w:r>
      <w:r w:rsidRPr="00B877BC">
        <w:t xml:space="preserve">qui me souille </w:t>
      </w:r>
      <w:proofErr w:type="spellStart"/>
      <w:r w:rsidRPr="00B877BC">
        <w:t>au delà</w:t>
      </w:r>
      <w:proofErr w:type="spellEnd"/>
      <w:r w:rsidRPr="00B877BC">
        <w:t xml:space="preserve"> de ce qui peut être pensé</w:t>
      </w:r>
      <w:r w:rsidR="00FA6A88">
        <w:t>.</w:t>
      </w:r>
    </w:p>
    <w:p w14:paraId="57F5F30E" w14:textId="77777777" w:rsidR="00FA6A88" w:rsidRDefault="00A92B34" w:rsidP="00FA6A88">
      <w:r w:rsidRPr="00B877BC">
        <w:t>Quand je sortis du collège</w:t>
      </w:r>
      <w:r w:rsidR="00FA6A88">
        <w:t xml:space="preserve">, </w:t>
      </w:r>
      <w:r w:rsidRPr="00B877BC">
        <w:t>celui qui se disait mon père avait tellement vieilli que j</w:t>
      </w:r>
      <w:r w:rsidR="00FA6A88">
        <w:t>’</w:t>
      </w:r>
      <w:r w:rsidRPr="00B877BC">
        <w:t>eus peine à le reconnaître</w:t>
      </w:r>
      <w:r w:rsidR="00FA6A88">
        <w:t xml:space="preserve">. </w:t>
      </w:r>
      <w:r w:rsidRPr="00B877BC">
        <w:t>Mais il était devenu</w:t>
      </w:r>
      <w:r w:rsidR="00FA6A88">
        <w:t xml:space="preserve">, </w:t>
      </w:r>
      <w:r w:rsidRPr="00B877BC">
        <w:t>je crois</w:t>
      </w:r>
      <w:r w:rsidR="00FA6A88">
        <w:t xml:space="preserve">, </w:t>
      </w:r>
      <w:r w:rsidRPr="00B877BC">
        <w:t>plus atroce</w:t>
      </w:r>
      <w:r w:rsidR="00FA6A88">
        <w:t>.</w:t>
      </w:r>
    </w:p>
    <w:p w14:paraId="1A68DB20" w14:textId="77777777" w:rsidR="00FA6A88" w:rsidRDefault="00A92B34" w:rsidP="00FA6A88">
      <w:r w:rsidRPr="00B877BC">
        <w:t>Sa haine pour moi</w:t>
      </w:r>
      <w:r w:rsidR="00FA6A88">
        <w:t xml:space="preserve">, </w:t>
      </w:r>
      <w:r w:rsidRPr="00B877BC">
        <w:t>d</w:t>
      </w:r>
      <w:r w:rsidR="00FA6A88">
        <w:t>’</w:t>
      </w:r>
      <w:r w:rsidRPr="00B877BC">
        <w:t>ailleurs inexplicable</w:t>
      </w:r>
      <w:r w:rsidR="00FA6A88">
        <w:t xml:space="preserve">, </w:t>
      </w:r>
      <w:r w:rsidRPr="00B877BC">
        <w:t>me parut s</w:t>
      </w:r>
      <w:r w:rsidR="00FA6A88">
        <w:t>’</w:t>
      </w:r>
      <w:r w:rsidRPr="00B877BC">
        <w:t>être exaspérée jusqu</w:t>
      </w:r>
      <w:r w:rsidR="00FA6A88">
        <w:t>’</w:t>
      </w:r>
      <w:r w:rsidRPr="00B877BC">
        <w:t>à une espèce de rage chronique</w:t>
      </w:r>
      <w:r w:rsidR="00FA6A88">
        <w:t xml:space="preserve">, </w:t>
      </w:r>
      <w:r w:rsidRPr="00B877BC">
        <w:t>difficile à pei</w:t>
      </w:r>
      <w:r w:rsidRPr="00B877BC">
        <w:t>n</w:t>
      </w:r>
      <w:r w:rsidRPr="00B877BC">
        <w:t>dre</w:t>
      </w:r>
      <w:r w:rsidR="00FA6A88">
        <w:t xml:space="preserve">, </w:t>
      </w:r>
      <w:r w:rsidRPr="00B877BC">
        <w:t>qui faisait songer à la possession démoniaque</w:t>
      </w:r>
      <w:r w:rsidR="00FA6A88">
        <w:t>.</w:t>
      </w:r>
    </w:p>
    <w:p w14:paraId="143A6DC4" w14:textId="77777777" w:rsidR="00FA6A88" w:rsidRDefault="00A92B34" w:rsidP="00FA6A88">
      <w:r w:rsidRPr="00B877BC">
        <w:t>Les premières nuits</w:t>
      </w:r>
      <w:r w:rsidR="00FA6A88">
        <w:t xml:space="preserve">, </w:t>
      </w:r>
      <w:r w:rsidRPr="00B877BC">
        <w:t>je me barricadai dans ma chambre</w:t>
      </w:r>
      <w:r w:rsidR="00FA6A88">
        <w:t xml:space="preserve">, </w:t>
      </w:r>
      <w:r w:rsidRPr="00B877BC">
        <w:t>craignant qu</w:t>
      </w:r>
      <w:r w:rsidR="00FA6A88">
        <w:t>’</w:t>
      </w:r>
      <w:r w:rsidRPr="00B877BC">
        <w:t>il ne profitât de mon sommeil pour m</w:t>
      </w:r>
      <w:r w:rsidR="00FA6A88">
        <w:t>’</w:t>
      </w:r>
      <w:r w:rsidRPr="00B877BC">
        <w:t>égorger</w:t>
      </w:r>
      <w:r w:rsidR="00FA6A88">
        <w:t xml:space="preserve">. </w:t>
      </w:r>
      <w:r w:rsidRPr="00B877BC">
        <w:t>Peur juvénile</w:t>
      </w:r>
      <w:r w:rsidR="00FA6A88">
        <w:t xml:space="preserve">, </w:t>
      </w:r>
      <w:r w:rsidRPr="00B877BC">
        <w:t>sans doute</w:t>
      </w:r>
      <w:r w:rsidR="00FA6A88">
        <w:t xml:space="preserve">, </w:t>
      </w:r>
      <w:r w:rsidRPr="00B877BC">
        <w:t>mais si justifiée par certains regards qu</w:t>
      </w:r>
      <w:r w:rsidR="00FA6A88">
        <w:t>’</w:t>
      </w:r>
      <w:r w:rsidRPr="00B877BC">
        <w:t>il me lançait à la dérobée</w:t>
      </w:r>
      <w:r w:rsidR="00FA6A88">
        <w:t> !</w:t>
      </w:r>
    </w:p>
    <w:p w14:paraId="12794119" w14:textId="77777777" w:rsidR="00FA6A88" w:rsidRDefault="00A92B34" w:rsidP="00FA6A88">
      <w:r w:rsidRPr="00B877BC">
        <w:t>Peu ou point de paroles</w:t>
      </w:r>
      <w:r w:rsidR="00FA6A88">
        <w:t xml:space="preserve">, </w:t>
      </w:r>
      <w:r w:rsidRPr="00B877BC">
        <w:t>d</w:t>
      </w:r>
      <w:r w:rsidR="00FA6A88">
        <w:t>’</w:t>
      </w:r>
      <w:r w:rsidRPr="00B877BC">
        <w:t>ailleurs</w:t>
      </w:r>
      <w:r w:rsidR="00FA6A88">
        <w:t xml:space="preserve">. </w:t>
      </w:r>
      <w:r w:rsidRPr="00B877BC">
        <w:rPr>
          <w:i/>
          <w:iCs/>
        </w:rPr>
        <w:t>Les</w:t>
      </w:r>
      <w:r w:rsidRPr="00B877BC">
        <w:t xml:space="preserve"> </w:t>
      </w:r>
      <w:r w:rsidRPr="00B877BC">
        <w:rPr>
          <w:i/>
          <w:iCs/>
        </w:rPr>
        <w:t>âmes</w:t>
      </w:r>
      <w:r w:rsidRPr="00B877BC">
        <w:t xml:space="preserve"> </w:t>
      </w:r>
      <w:r w:rsidRPr="00B877BC">
        <w:rPr>
          <w:i/>
          <w:iCs/>
        </w:rPr>
        <w:t>se</w:t>
      </w:r>
      <w:r w:rsidRPr="00B877BC">
        <w:t xml:space="preserve"> </w:t>
      </w:r>
      <w:r w:rsidRPr="00B877BC">
        <w:rPr>
          <w:i/>
          <w:iCs/>
        </w:rPr>
        <w:t>voyaient</w:t>
      </w:r>
      <w:r w:rsidR="00FA6A88">
        <w:t xml:space="preserve">. </w:t>
      </w:r>
      <w:r w:rsidRPr="00B877BC">
        <w:t>On avait la sensation d</w:t>
      </w:r>
      <w:r w:rsidR="00FA6A88">
        <w:t>’</w:t>
      </w:r>
      <w:r w:rsidRPr="00B877BC">
        <w:t>être face à face au bord d</w:t>
      </w:r>
      <w:r w:rsidR="00FA6A88">
        <w:t>’</w:t>
      </w:r>
      <w:r w:rsidRPr="00B877BC">
        <w:t>un gouffre</w:t>
      </w:r>
      <w:r w:rsidR="00FA6A88">
        <w:t>.</w:t>
      </w:r>
    </w:p>
    <w:p w14:paraId="66BFCC8A" w14:textId="77777777" w:rsidR="00FA6A88" w:rsidRDefault="00A92B34" w:rsidP="00FA6A88">
      <w:r w:rsidRPr="00B877BC">
        <w:lastRenderedPageBreak/>
        <w:t>Quelques ordres brefs</w:t>
      </w:r>
      <w:r w:rsidR="00FA6A88">
        <w:t xml:space="preserve">, </w:t>
      </w:r>
      <w:r w:rsidRPr="00B877BC">
        <w:t>quelques durs et coupants monosy</w:t>
      </w:r>
      <w:r w:rsidRPr="00B877BC">
        <w:t>l</w:t>
      </w:r>
      <w:r w:rsidRPr="00B877BC">
        <w:t>labes</w:t>
      </w:r>
      <w:r w:rsidR="00FA6A88">
        <w:t xml:space="preserve">. </w:t>
      </w:r>
      <w:r w:rsidRPr="00B877BC">
        <w:t>C</w:t>
      </w:r>
      <w:r w:rsidR="00FA6A88">
        <w:t>’</w:t>
      </w:r>
      <w:r w:rsidRPr="00B877BC">
        <w:t>était absolument tout</w:t>
      </w:r>
      <w:r w:rsidR="00FA6A88">
        <w:t>.</w:t>
      </w:r>
    </w:p>
    <w:p w14:paraId="7003FAEC" w14:textId="77777777" w:rsidR="00FA6A88" w:rsidRDefault="00A92B34" w:rsidP="00FA6A88">
      <w:r w:rsidRPr="00B877BC">
        <w:t>Je n</w:t>
      </w:r>
      <w:r w:rsidR="00FA6A88">
        <w:t>’</w:t>
      </w:r>
      <w:r w:rsidRPr="00B877BC">
        <w:t>eus pas besoin de génie pour deviner qu</w:t>
      </w:r>
      <w:r w:rsidR="00FA6A88">
        <w:t>’</w:t>
      </w:r>
      <w:r w:rsidRPr="00B877BC">
        <w:t>il ne m</w:t>
      </w:r>
      <w:r w:rsidR="00FA6A88">
        <w:t>’</w:t>
      </w:r>
      <w:r w:rsidRPr="00B877BC">
        <w:t>avait fait revenir que pour m</w:t>
      </w:r>
      <w:r w:rsidR="00FA6A88">
        <w:t>’</w:t>
      </w:r>
      <w:r w:rsidRPr="00B877BC">
        <w:t>infliger quelque supplice nouveau</w:t>
      </w:r>
      <w:r w:rsidR="00FA6A88">
        <w:t xml:space="preserve">. </w:t>
      </w:r>
      <w:r w:rsidRPr="00B877BC">
        <w:t>Mais j</w:t>
      </w:r>
      <w:r w:rsidR="00FA6A88">
        <w:t>’</w:t>
      </w:r>
      <w:r w:rsidRPr="00B877BC">
        <w:t>étais maintenant un homme</w:t>
      </w:r>
      <w:r w:rsidR="00FA6A88">
        <w:t xml:space="preserve">, </w:t>
      </w:r>
      <w:r w:rsidRPr="00B877BC">
        <w:t>j</w:t>
      </w:r>
      <w:r w:rsidR="00FA6A88">
        <w:t>’</w:t>
      </w:r>
      <w:r w:rsidRPr="00B877BC">
        <w:t>avais l</w:t>
      </w:r>
      <w:r w:rsidR="00FA6A88">
        <w:t>’</w:t>
      </w:r>
      <w:r w:rsidRPr="00B877BC">
        <w:t>expérience acquise dans les tribulations ignobles de l</w:t>
      </w:r>
      <w:r w:rsidR="00FA6A88">
        <w:t>’</w:t>
      </w:r>
      <w:r w:rsidRPr="00B877BC">
        <w:t>internat universitaire</w:t>
      </w:r>
      <w:r w:rsidR="00FA6A88">
        <w:t xml:space="preserve">, </w:t>
      </w:r>
      <w:r w:rsidRPr="00B877BC">
        <w:t>et j</w:t>
      </w:r>
      <w:r w:rsidR="00FA6A88">
        <w:t>’</w:t>
      </w:r>
      <w:r w:rsidRPr="00B877BC">
        <w:t>eusse défié un jeune lion d</w:t>
      </w:r>
      <w:r w:rsidR="00FA6A88">
        <w:t>’</w:t>
      </w:r>
      <w:r w:rsidRPr="00B877BC">
        <w:t>être plus armé que moi</w:t>
      </w:r>
      <w:r w:rsidR="00FA6A88">
        <w:t>.</w:t>
      </w:r>
    </w:p>
    <w:p w14:paraId="0E56A926" w14:textId="77777777" w:rsidR="00FA6A88" w:rsidRDefault="00A92B34" w:rsidP="00FA6A88">
      <w:r w:rsidRPr="00B877BC">
        <w:t>Comment prévoir la chose qui n</w:t>
      </w:r>
      <w:r w:rsidR="00FA6A88">
        <w:t>’</w:t>
      </w:r>
      <w:r w:rsidRPr="00B877BC">
        <w:t>a pas de nom</w:t>
      </w:r>
      <w:r w:rsidR="00FA6A88">
        <w:t xml:space="preserve">, </w:t>
      </w:r>
      <w:r w:rsidRPr="00B877BC">
        <w:t>l</w:t>
      </w:r>
      <w:r w:rsidR="00FA6A88">
        <w:t>’</w:t>
      </w:r>
      <w:r w:rsidRPr="00B877BC">
        <w:t>ineffable horreur que le monstre me réservait</w:t>
      </w:r>
      <w:r w:rsidR="00FA6A88">
        <w:t> ?</w:t>
      </w:r>
    </w:p>
    <w:p w14:paraId="7EAB284D" w14:textId="32F8EFBD" w:rsidR="00FA6A88" w:rsidRDefault="00A92B34" w:rsidP="00FA6A88">
      <w:r w:rsidRPr="00B877BC">
        <w:t>Il était architecte</w:t>
      </w:r>
      <w:r w:rsidR="00FA6A88">
        <w:t xml:space="preserve">, </w:t>
      </w:r>
      <w:r w:rsidRPr="00B877BC">
        <w:t>chargé de travaux assez importants</w:t>
      </w:r>
      <w:r w:rsidR="00FA6A88">
        <w:t xml:space="preserve">, </w:t>
      </w:r>
      <w:r w:rsidRPr="00B877BC">
        <w:t>et je fus immédiatement dévolu aux petits soins d</w:t>
      </w:r>
      <w:r w:rsidR="00FA6A88">
        <w:t>’</w:t>
      </w:r>
      <w:r w:rsidRPr="00B877BC">
        <w:t>un premier co</w:t>
      </w:r>
      <w:r w:rsidRPr="00B877BC">
        <w:t>m</w:t>
      </w:r>
      <w:r w:rsidRPr="00B877BC">
        <w:t>mis qui devait m</w:t>
      </w:r>
      <w:r w:rsidR="00FA6A88">
        <w:t>’</w:t>
      </w:r>
      <w:r w:rsidRPr="00B877BC">
        <w:t xml:space="preserve">initier à </w:t>
      </w:r>
      <w:r w:rsidR="00F83B91">
        <w:t>l</w:t>
      </w:r>
      <w:r w:rsidR="00FA6A88">
        <w:t>’</w:t>
      </w:r>
      <w:r w:rsidR="00F83B91" w:rsidRPr="00B877BC">
        <w:t xml:space="preserve">art </w:t>
      </w:r>
      <w:r w:rsidRPr="00B877BC">
        <w:t>de bâtir</w:t>
      </w:r>
      <w:r w:rsidR="00FA6A88">
        <w:t>.</w:t>
      </w:r>
    </w:p>
    <w:p w14:paraId="3E9B0E95" w14:textId="77777777" w:rsidR="00FA6A88" w:rsidRDefault="00A92B34" w:rsidP="00FA6A88">
      <w:r w:rsidRPr="00B877BC">
        <w:t>Cet individu</w:t>
      </w:r>
      <w:r w:rsidR="00FA6A88">
        <w:t xml:space="preserve">, </w:t>
      </w:r>
      <w:r w:rsidRPr="00B877BC">
        <w:t>que j</w:t>
      </w:r>
      <w:r w:rsidR="00FA6A88">
        <w:t>’</w:t>
      </w:r>
      <w:r w:rsidRPr="00B877BC">
        <w:t xml:space="preserve">ai studieusement et très lentement </w:t>
      </w:r>
      <w:r w:rsidRPr="00B877BC">
        <w:rPr>
          <w:i/>
          <w:iCs/>
        </w:rPr>
        <w:t>sa</w:t>
      </w:r>
      <w:r w:rsidRPr="00B877BC">
        <w:rPr>
          <w:i/>
          <w:iCs/>
        </w:rPr>
        <w:t>i</w:t>
      </w:r>
      <w:r w:rsidRPr="00B877BC">
        <w:rPr>
          <w:i/>
          <w:iCs/>
        </w:rPr>
        <w:t>gné</w:t>
      </w:r>
      <w:r w:rsidR="00FA6A88">
        <w:t xml:space="preserve">, </w:t>
      </w:r>
      <w:r w:rsidRPr="00B877BC">
        <w:t>la semaine dernière</w:t>
      </w:r>
      <w:r w:rsidR="00FA6A88">
        <w:t xml:space="preserve">, </w:t>
      </w:r>
      <w:r w:rsidRPr="00B877BC">
        <w:t>avant de quitter Paris</w:t>
      </w:r>
      <w:r w:rsidR="00FA6A88">
        <w:t xml:space="preserve">, </w:t>
      </w:r>
      <w:r w:rsidRPr="00B877BC">
        <w:t>était l</w:t>
      </w:r>
      <w:r w:rsidR="00FA6A88">
        <w:t>’</w:t>
      </w:r>
      <w:r w:rsidRPr="00B877BC">
        <w:t>homme de confiance</w:t>
      </w:r>
      <w:r w:rsidR="00FA6A88">
        <w:t xml:space="preserve">, </w:t>
      </w:r>
      <w:r w:rsidRPr="00B877BC">
        <w:t>l</w:t>
      </w:r>
      <w:r w:rsidR="00FA6A88">
        <w:t>’</w:t>
      </w:r>
      <w:r w:rsidRPr="00B877BC">
        <w:t>âme damnée de mon père</w:t>
      </w:r>
      <w:r w:rsidR="00FA6A88">
        <w:t xml:space="preserve">. </w:t>
      </w:r>
      <w:r w:rsidRPr="00B877BC">
        <w:t>Je me souvenais de l</w:t>
      </w:r>
      <w:r w:rsidR="00FA6A88">
        <w:t>’</w:t>
      </w:r>
      <w:r w:rsidRPr="00B877BC">
        <w:t>avoir toujours vu dans la maison</w:t>
      </w:r>
      <w:r w:rsidR="00FA6A88">
        <w:t xml:space="preserve">. </w:t>
      </w:r>
      <w:r w:rsidRPr="00B877BC">
        <w:t>Il me faisait travailler sans relâche du matin au soir</w:t>
      </w:r>
      <w:r w:rsidR="00FA6A88">
        <w:t>.</w:t>
      </w:r>
    </w:p>
    <w:p w14:paraId="431FEE3D" w14:textId="77777777" w:rsidR="00FA6A88" w:rsidRDefault="00A92B34" w:rsidP="00FA6A88">
      <w:r w:rsidRPr="00B877BC">
        <w:t>Le premier mois étant achevé</w:t>
      </w:r>
      <w:r w:rsidR="00FA6A88">
        <w:t xml:space="preserve">, </w:t>
      </w:r>
      <w:r w:rsidRPr="00B877BC">
        <w:t>il prit tout à coup un air bon enfant pour me déclarer que son patron</w:t>
      </w:r>
      <w:r w:rsidR="00FA6A88">
        <w:t xml:space="preserve">, </w:t>
      </w:r>
      <w:r w:rsidRPr="00B877BC">
        <w:t>moins coriace que je ne paraissais le croire</w:t>
      </w:r>
      <w:r w:rsidR="00FA6A88">
        <w:t xml:space="preserve">, </w:t>
      </w:r>
      <w:r w:rsidRPr="00B877BC">
        <w:t>avait résolu de me gratifier chaque mois d</w:t>
      </w:r>
      <w:r w:rsidR="00FA6A88">
        <w:t>’</w:t>
      </w:r>
      <w:r w:rsidRPr="00B877BC">
        <w:t>une raisonnable somme</w:t>
      </w:r>
      <w:r w:rsidR="00FA6A88">
        <w:t xml:space="preserve">, </w:t>
      </w:r>
      <w:r w:rsidRPr="00B877BC">
        <w:t>quoique je n</w:t>
      </w:r>
      <w:r w:rsidR="00FA6A88">
        <w:t>’</w:t>
      </w:r>
      <w:r w:rsidRPr="00B877BC">
        <w:t>eusse besoin de rien sous son toit</w:t>
      </w:r>
      <w:r w:rsidR="00FA6A88">
        <w:t>.</w:t>
      </w:r>
    </w:p>
    <w:p w14:paraId="0FD6468B" w14:textId="77777777" w:rsidR="00FA6A88" w:rsidRDefault="00FA6A88" w:rsidP="00FA6A88">
      <w:r>
        <w:t>— </w:t>
      </w:r>
      <w:r w:rsidR="00A92B34" w:rsidRPr="00B877BC">
        <w:t>Mais</w:t>
      </w:r>
      <w:r>
        <w:t xml:space="preserve">, </w:t>
      </w:r>
      <w:r w:rsidR="00A92B34" w:rsidRPr="00B877BC">
        <w:t>ajouta-t-il</w:t>
      </w:r>
      <w:r>
        <w:t xml:space="preserve">, </w:t>
      </w:r>
      <w:r w:rsidR="00A92B34" w:rsidRPr="00B877BC">
        <w:t>on sait ce que c</w:t>
      </w:r>
      <w:r>
        <w:t>’</w:t>
      </w:r>
      <w:r w:rsidR="00A92B34" w:rsidRPr="00B877BC">
        <w:t>est que les jeunes gens</w:t>
      </w:r>
      <w:r>
        <w:t xml:space="preserve">. </w:t>
      </w:r>
      <w:r w:rsidR="00A92B34" w:rsidRPr="00B877BC">
        <w:t>Le plaisir leur est nécessaire après une journée de travail</w:t>
      </w:r>
      <w:r>
        <w:t xml:space="preserve">, </w:t>
      </w:r>
      <w:r w:rsidR="00A92B34" w:rsidRPr="00B877BC">
        <w:t>et monsieur votre père l</w:t>
      </w:r>
      <w:r>
        <w:t>’</w:t>
      </w:r>
      <w:r w:rsidR="00A92B34" w:rsidRPr="00B877BC">
        <w:t>a parfaitement compris</w:t>
      </w:r>
      <w:r>
        <w:t xml:space="preserve">. </w:t>
      </w:r>
      <w:r w:rsidR="00A92B34" w:rsidRPr="00B877BC">
        <w:t>Je suis même chargé de vous remettre une clef de la porte extérieure</w:t>
      </w:r>
      <w:r>
        <w:t xml:space="preserve">, </w:t>
      </w:r>
      <w:r w:rsidR="00A92B34" w:rsidRPr="00B877BC">
        <w:t>pour que vous puissiez rentrer à l</w:t>
      </w:r>
      <w:r>
        <w:t>’</w:t>
      </w:r>
      <w:r w:rsidR="00A92B34" w:rsidRPr="00B877BC">
        <w:t>heure qu</w:t>
      </w:r>
      <w:r>
        <w:t>’</w:t>
      </w:r>
      <w:r w:rsidR="00A92B34" w:rsidRPr="00B877BC">
        <w:t>il vous plaira</w:t>
      </w:r>
      <w:r>
        <w:t xml:space="preserve">, </w:t>
      </w:r>
      <w:r w:rsidR="00A92B34" w:rsidRPr="00B877BC">
        <w:t>quand vous sortirez le soir</w:t>
      </w:r>
      <w:r>
        <w:t xml:space="preserve">. </w:t>
      </w:r>
      <w:r w:rsidR="00A92B34" w:rsidRPr="00B877BC">
        <w:t>On tient à vous faire sentir que vous n</w:t>
      </w:r>
      <w:r>
        <w:t>’</w:t>
      </w:r>
      <w:r w:rsidR="00A92B34" w:rsidRPr="00B877BC">
        <w:t>êtes pas un prisonnier</w:t>
      </w:r>
      <w:r>
        <w:t>.</w:t>
      </w:r>
    </w:p>
    <w:p w14:paraId="4DBF2753" w14:textId="77777777" w:rsidR="00FA6A88" w:rsidRDefault="00A92B34" w:rsidP="00FA6A88">
      <w:r w:rsidRPr="00B877BC">
        <w:lastRenderedPageBreak/>
        <w:t>L</w:t>
      </w:r>
      <w:r w:rsidR="00FA6A88">
        <w:t>’</w:t>
      </w:r>
      <w:r w:rsidRPr="00B877BC">
        <w:t>argent que me donna cet intermédiaire</w:t>
      </w:r>
      <w:r w:rsidR="00FA6A88">
        <w:t xml:space="preserve"> – </w:t>
      </w:r>
      <w:r w:rsidRPr="00B877BC">
        <w:t>mon premier argent</w:t>
      </w:r>
      <w:r w:rsidR="00FA6A88">
        <w:t xml:space="preserve"> ! – </w:t>
      </w:r>
      <w:r w:rsidRPr="00B877BC">
        <w:t>m</w:t>
      </w:r>
      <w:r w:rsidR="00FA6A88">
        <w:t>’</w:t>
      </w:r>
      <w:r w:rsidRPr="00B877BC">
        <w:t>amollit naturellement le cœur</w:t>
      </w:r>
      <w:r w:rsidR="00FA6A88">
        <w:t xml:space="preserve">, </w:t>
      </w:r>
      <w:r w:rsidRPr="00B877BC">
        <w:t>et je ne songeai plus à me défier de lui</w:t>
      </w:r>
      <w:r w:rsidR="00FA6A88">
        <w:t>.</w:t>
      </w:r>
    </w:p>
    <w:p w14:paraId="777AED0E" w14:textId="77777777" w:rsidR="00FA6A88" w:rsidRDefault="00A92B34" w:rsidP="00FA6A88">
      <w:r w:rsidRPr="00B877BC">
        <w:t>Il en profita sur le champ pour me soutirer toute la confiance possible</w:t>
      </w:r>
      <w:r w:rsidR="00FA6A88">
        <w:t xml:space="preserve">, </w:t>
      </w:r>
      <w:r w:rsidRPr="00B877BC">
        <w:t>ce qui n</w:t>
      </w:r>
      <w:r w:rsidR="00FA6A88">
        <w:t>’</w:t>
      </w:r>
      <w:r w:rsidRPr="00B877BC">
        <w:t>était vraiment pas un travail d</w:t>
      </w:r>
      <w:r w:rsidR="00FA6A88">
        <w:t>’</w:t>
      </w:r>
      <w:r w:rsidRPr="00B877BC">
        <w:t>Hercule</w:t>
      </w:r>
      <w:r w:rsidR="00FA6A88">
        <w:t xml:space="preserve">, </w:t>
      </w:r>
      <w:r w:rsidRPr="00B877BC">
        <w:t>puisque je n</w:t>
      </w:r>
      <w:r w:rsidR="00FA6A88">
        <w:t>’</w:t>
      </w:r>
      <w:r w:rsidRPr="00B877BC">
        <w:t>avais que dix-huit ans et pas un ami sur terre</w:t>
      </w:r>
      <w:r w:rsidR="00FA6A88">
        <w:t>.</w:t>
      </w:r>
    </w:p>
    <w:p w14:paraId="102EB990" w14:textId="77777777" w:rsidR="00FA6A88" w:rsidRDefault="00A92B34" w:rsidP="00FA6A88">
      <w:r w:rsidRPr="00B877BC">
        <w:t>Bon enfant</w:t>
      </w:r>
      <w:r w:rsidR="00FA6A88">
        <w:t xml:space="preserve">, </w:t>
      </w:r>
      <w:r w:rsidRPr="00B877BC">
        <w:t>de plus en plus</w:t>
      </w:r>
      <w:r w:rsidR="00FA6A88">
        <w:t xml:space="preserve">, </w:t>
      </w:r>
      <w:r w:rsidRPr="00B877BC">
        <w:t>il devint</w:t>
      </w:r>
      <w:r w:rsidR="00FA6A88">
        <w:t xml:space="preserve">, </w:t>
      </w:r>
      <w:r w:rsidRPr="00B877BC">
        <w:t>peu à peu</w:t>
      </w:r>
      <w:r w:rsidR="00FA6A88">
        <w:t xml:space="preserve">, </w:t>
      </w:r>
      <w:r w:rsidRPr="00B877BC">
        <w:t>mon ch</w:t>
      </w:r>
      <w:r w:rsidRPr="00B877BC">
        <w:t>a</w:t>
      </w:r>
      <w:r w:rsidRPr="00B877BC">
        <w:t>peron de libertinage</w:t>
      </w:r>
      <w:r w:rsidR="00FA6A88">
        <w:t xml:space="preserve">, </w:t>
      </w:r>
      <w:r w:rsidRPr="00B877BC">
        <w:t>daigna se soûler en ma compagnie et me fit connaître les bons endroits</w:t>
      </w:r>
      <w:r w:rsidR="00FA6A88">
        <w:t>.</w:t>
      </w:r>
    </w:p>
    <w:p w14:paraId="25496841" w14:textId="77777777" w:rsidR="00FA6A88" w:rsidRDefault="00FA6A88" w:rsidP="00FA6A88">
      <w:pPr>
        <w:pStyle w:val="Etoile"/>
      </w:pPr>
      <w:r>
        <w:t>* * *</w:t>
      </w:r>
    </w:p>
    <w:p w14:paraId="37DE9015" w14:textId="77777777" w:rsidR="00FA6A88" w:rsidRDefault="00A92B34" w:rsidP="00FA6A88">
      <w:r w:rsidRPr="00B877BC">
        <w:t>Bâclons l</w:t>
      </w:r>
      <w:r w:rsidR="00FA6A88">
        <w:t>’</w:t>
      </w:r>
      <w:r w:rsidRPr="00B877BC">
        <w:t>épisode final</w:t>
      </w:r>
      <w:r w:rsidR="00FA6A88">
        <w:t xml:space="preserve">. </w:t>
      </w:r>
      <w:r w:rsidRPr="00B877BC">
        <w:t>Un jour le terrible drôle</w:t>
      </w:r>
      <w:r w:rsidR="00FA6A88">
        <w:t xml:space="preserve">, </w:t>
      </w:r>
      <w:r w:rsidRPr="00B877BC">
        <w:t xml:space="preserve">qui </w:t>
      </w:r>
      <w:r w:rsidRPr="00B877BC">
        <w:rPr>
          <w:i/>
          <w:iCs/>
        </w:rPr>
        <w:t>savait</w:t>
      </w:r>
      <w:r w:rsidRPr="00B877BC">
        <w:t xml:space="preserve"> ce qu</w:t>
      </w:r>
      <w:r w:rsidR="00FA6A88">
        <w:t>’</w:t>
      </w:r>
      <w:r w:rsidRPr="00B877BC">
        <w:t>il faisait</w:t>
      </w:r>
      <w:r w:rsidR="00FA6A88">
        <w:t xml:space="preserve">, </w:t>
      </w:r>
      <w:r w:rsidRPr="00B877BC">
        <w:t>me donna l</w:t>
      </w:r>
      <w:r w:rsidR="00FA6A88">
        <w:t>’</w:t>
      </w:r>
      <w:r w:rsidRPr="00B877BC">
        <w:t>adresse</w:t>
      </w:r>
      <w:r w:rsidR="00FA6A88">
        <w:t xml:space="preserve"> – </w:t>
      </w:r>
      <w:r w:rsidRPr="00B877BC">
        <w:t>qu</w:t>
      </w:r>
      <w:r w:rsidR="00FA6A88">
        <w:t>’</w:t>
      </w:r>
      <w:r w:rsidRPr="00B877BC">
        <w:t>il tenait sans doute en réserve pour le moment opportun</w:t>
      </w:r>
      <w:r w:rsidR="00FA6A88">
        <w:t xml:space="preserve"> – </w:t>
      </w:r>
      <w:r w:rsidRPr="00B877BC">
        <w:t>d</w:t>
      </w:r>
      <w:r w:rsidR="00FA6A88">
        <w:t>’</w:t>
      </w:r>
      <w:r w:rsidRPr="00B877BC">
        <w:t xml:space="preserve">une femme </w:t>
      </w:r>
      <w:r w:rsidR="00FA6A88">
        <w:t>« </w:t>
      </w:r>
      <w:r w:rsidRPr="00B877BC">
        <w:t>charmante</w:t>
      </w:r>
      <w:r w:rsidR="00FA6A88">
        <w:t xml:space="preserve">, </w:t>
      </w:r>
      <w:r w:rsidRPr="00B877BC">
        <w:t>quoique un peu mûre</w:t>
      </w:r>
      <w:r w:rsidR="00FA6A88">
        <w:t xml:space="preserve"> », </w:t>
      </w:r>
      <w:r w:rsidRPr="00B877BC">
        <w:t>qui me comblerait de délices</w:t>
      </w:r>
      <w:r w:rsidR="00FA6A88">
        <w:t>.</w:t>
      </w:r>
    </w:p>
    <w:p w14:paraId="6A792710" w14:textId="77777777" w:rsidR="00FA6A88" w:rsidRDefault="00A92B34" w:rsidP="00FA6A88">
      <w:r w:rsidRPr="00B877BC">
        <w:t>Deux heures plus tard</w:t>
      </w:r>
      <w:r w:rsidR="00FA6A88">
        <w:t xml:space="preserve">, </w:t>
      </w:r>
      <w:r w:rsidRPr="00B877BC">
        <w:rPr>
          <w:i/>
          <w:iCs/>
        </w:rPr>
        <w:t>je</w:t>
      </w:r>
      <w:r w:rsidRPr="00B877BC">
        <w:t xml:space="preserve"> </w:t>
      </w:r>
      <w:r w:rsidRPr="00B877BC">
        <w:rPr>
          <w:i/>
          <w:iCs/>
        </w:rPr>
        <w:t>couchais</w:t>
      </w:r>
      <w:r w:rsidRPr="00B877BC">
        <w:t xml:space="preserve"> </w:t>
      </w:r>
      <w:r w:rsidRPr="00B877BC">
        <w:rPr>
          <w:i/>
          <w:iCs/>
        </w:rPr>
        <w:t>avec</w:t>
      </w:r>
      <w:r w:rsidRPr="00B877BC">
        <w:t xml:space="preserve"> </w:t>
      </w:r>
      <w:r w:rsidRPr="00B877BC">
        <w:rPr>
          <w:i/>
          <w:iCs/>
        </w:rPr>
        <w:t>ma</w:t>
      </w:r>
      <w:r w:rsidRPr="00B877BC">
        <w:t xml:space="preserve"> </w:t>
      </w:r>
      <w:r w:rsidRPr="00B877BC">
        <w:rPr>
          <w:i/>
          <w:iCs/>
        </w:rPr>
        <w:t>mère</w:t>
      </w:r>
      <w:r w:rsidR="00FA6A88">
        <w:t xml:space="preserve">, </w:t>
      </w:r>
      <w:r w:rsidRPr="00B877BC">
        <w:t>qui ne me reconnut que le lendemain</w:t>
      </w:r>
      <w:r w:rsidR="00FA6A88">
        <w:t>.</w:t>
      </w:r>
    </w:p>
    <w:p w14:paraId="58364BDB" w14:textId="77777777" w:rsidR="00FA6A88" w:rsidRDefault="00A92B34" w:rsidP="00FA6A88">
      <w:r w:rsidRPr="00B877BC">
        <w:t>Agréez</w:t>
      </w:r>
      <w:r w:rsidR="00FA6A88">
        <w:t xml:space="preserve">, </w:t>
      </w:r>
      <w:r w:rsidRPr="00B877BC">
        <w:t>etc</w:t>
      </w:r>
      <w:r w:rsidR="00FA6A88">
        <w:t>.</w:t>
      </w:r>
    </w:p>
    <w:p w14:paraId="641700AD" w14:textId="44DC730B" w:rsidR="00A92B34" w:rsidRPr="00B877BC" w:rsidRDefault="00A92B34" w:rsidP="00FA6A88">
      <w:pPr>
        <w:pStyle w:val="Titre1"/>
      </w:pPr>
      <w:bookmarkStart w:id="34" w:name="_Toc198811668"/>
      <w:r w:rsidRPr="00B877BC">
        <w:lastRenderedPageBreak/>
        <w:t>XXXI</w:t>
      </w:r>
      <w:r w:rsidRPr="00B877BC">
        <w:br/>
      </w:r>
      <w:r w:rsidRPr="00B877BC">
        <w:br/>
      </w:r>
      <w:smartTag w:uri="urn:schemas-microsoft-com:office:smarttags" w:element="PersonName">
        <w:smartTagPr>
          <w:attr w:name="ProductID" w:val="LA PLUS BELLE"/>
        </w:smartTagPr>
        <w:r w:rsidRPr="00B877BC">
          <w:t>LA PLUS BELLE</w:t>
        </w:r>
      </w:smartTag>
      <w:r w:rsidRPr="00B877BC">
        <w:t xml:space="preserve"> TROUVAILLE DE CAÏN</w:t>
      </w:r>
      <w:bookmarkEnd w:id="34"/>
      <w:r w:rsidRPr="00B877BC">
        <w:br/>
      </w:r>
    </w:p>
    <w:p w14:paraId="24AF8B05" w14:textId="77777777" w:rsidR="00FA6A88" w:rsidRDefault="00A92B34" w:rsidP="00FA6A88">
      <w:pPr>
        <w:jc w:val="right"/>
      </w:pPr>
      <w:r w:rsidRPr="00FA6A88">
        <w:rPr>
          <w:i/>
          <w:iCs/>
        </w:rPr>
        <w:t xml:space="preserve">À Henry </w:t>
      </w:r>
      <w:proofErr w:type="spellStart"/>
      <w:r w:rsidRPr="00FA6A88">
        <w:rPr>
          <w:i/>
          <w:iCs/>
        </w:rPr>
        <w:t>Hornbostel</w:t>
      </w:r>
      <w:proofErr w:type="spellEnd"/>
      <w:r w:rsidR="00FA6A88" w:rsidRPr="00FA6A88">
        <w:t>.</w:t>
      </w:r>
    </w:p>
    <w:p w14:paraId="0F540150" w14:textId="77777777" w:rsidR="00FA6A88" w:rsidRDefault="00A92B34" w:rsidP="00FA6A88">
      <w:r w:rsidRPr="00B877BC">
        <w:t>Je ne sais comment</w:t>
      </w:r>
      <w:r w:rsidR="00FA6A88">
        <w:t xml:space="preserve">, </w:t>
      </w:r>
      <w:r w:rsidRPr="00B877BC">
        <w:t>vers la fin de ce mémorable dîner</w:t>
      </w:r>
      <w:r w:rsidR="00FA6A88">
        <w:t xml:space="preserve">, </w:t>
      </w:r>
      <w:r w:rsidRPr="00B877BC">
        <w:t>on en vint à ce degré de bêtise de parler des objets trouvés sur ce qui s</w:t>
      </w:r>
      <w:r w:rsidR="00FA6A88">
        <w:t>’</w:t>
      </w:r>
      <w:r w:rsidRPr="00B877BC">
        <w:t>appelle mystérieusement et amphibologiquement la voie publique</w:t>
      </w:r>
      <w:r w:rsidR="00FA6A88">
        <w:t>.</w:t>
      </w:r>
    </w:p>
    <w:p w14:paraId="68C04641" w14:textId="77777777" w:rsidR="00FA6A88" w:rsidRDefault="00A92B34" w:rsidP="00FA6A88">
      <w:r w:rsidRPr="00B877BC">
        <w:t>Presque tous en profitèrent pour raconter des aventures de trésors gisants</w:t>
      </w:r>
      <w:r w:rsidR="00FA6A88">
        <w:t xml:space="preserve">, </w:t>
      </w:r>
      <w:r w:rsidRPr="00B877BC">
        <w:t>de sacoches heurtées du pied et qui contenaient de grandes richesses</w:t>
      </w:r>
      <w:r w:rsidR="00FA6A88">
        <w:t xml:space="preserve">, </w:t>
      </w:r>
      <w:r w:rsidRPr="00B877BC">
        <w:t>aventures dans lesquelles</w:t>
      </w:r>
      <w:r w:rsidR="00FA6A88">
        <w:t xml:space="preserve"> – </w:t>
      </w:r>
      <w:r w:rsidRPr="00B877BC">
        <w:t>on était forcé d</w:t>
      </w:r>
      <w:r w:rsidR="00FA6A88">
        <w:t>’</w:t>
      </w:r>
      <w:r w:rsidRPr="00B877BC">
        <w:t>en convenir</w:t>
      </w:r>
      <w:r w:rsidR="00FA6A88">
        <w:t xml:space="preserve"> – </w:t>
      </w:r>
      <w:r w:rsidRPr="00B877BC">
        <w:t>leur désintéressement avait éclaté</w:t>
      </w:r>
      <w:r w:rsidR="00FA6A88">
        <w:t xml:space="preserve">. </w:t>
      </w:r>
      <w:r w:rsidRPr="00B877BC">
        <w:t>Quelques-uns</w:t>
      </w:r>
      <w:r w:rsidR="00FA6A88">
        <w:t xml:space="preserve">, </w:t>
      </w:r>
      <w:r w:rsidRPr="00B877BC">
        <w:t>moins ivres</w:t>
      </w:r>
      <w:r w:rsidR="00FA6A88">
        <w:t xml:space="preserve">, </w:t>
      </w:r>
      <w:r w:rsidRPr="00B877BC">
        <w:t>avouèrent</w:t>
      </w:r>
      <w:r w:rsidR="00FA6A88">
        <w:t xml:space="preserve">, </w:t>
      </w:r>
      <w:r w:rsidRPr="00B877BC">
        <w:t>en baissant la tête</w:t>
      </w:r>
      <w:r w:rsidR="00FA6A88">
        <w:t xml:space="preserve">, </w:t>
      </w:r>
      <w:r w:rsidRPr="00B877BC">
        <w:t>qu</w:t>
      </w:r>
      <w:r w:rsidR="00FA6A88">
        <w:t>’</w:t>
      </w:r>
      <w:r w:rsidRPr="00B877BC">
        <w:t>ils n</w:t>
      </w:r>
      <w:r w:rsidR="00FA6A88">
        <w:t>’</w:t>
      </w:r>
      <w:r w:rsidRPr="00B877BC">
        <w:t>avaient jamais rien trouvé</w:t>
      </w:r>
      <w:r w:rsidR="00FA6A88">
        <w:t>.</w:t>
      </w:r>
    </w:p>
    <w:p w14:paraId="3A4DBA35" w14:textId="77777777" w:rsidR="00FA6A88" w:rsidRDefault="00A92B34" w:rsidP="00FA6A88">
      <w:r w:rsidRPr="00B877BC">
        <w:t>Ce fut alors que ramassant d</w:t>
      </w:r>
      <w:r w:rsidR="00FA6A88">
        <w:t>’</w:t>
      </w:r>
      <w:r w:rsidRPr="00B877BC">
        <w:t>un geste large toutes les atte</w:t>
      </w:r>
      <w:r w:rsidRPr="00B877BC">
        <w:t>n</w:t>
      </w:r>
      <w:r w:rsidRPr="00B877BC">
        <w:t>tions disséminées</w:t>
      </w:r>
      <w:r w:rsidR="00FA6A88">
        <w:t xml:space="preserve">, </w:t>
      </w:r>
      <w:r w:rsidRPr="00B877BC">
        <w:t xml:space="preserve">le claironnant sculpteur Pélopidas </w:t>
      </w:r>
      <w:proofErr w:type="spellStart"/>
      <w:r w:rsidRPr="00B877BC">
        <w:t>Gaco</w:t>
      </w:r>
      <w:r w:rsidRPr="00B877BC">
        <w:t>u</w:t>
      </w:r>
      <w:r w:rsidRPr="00B877BC">
        <w:t>gnolle</w:t>
      </w:r>
      <w:proofErr w:type="spellEnd"/>
      <w:r w:rsidRPr="00B877BC">
        <w:t xml:space="preserve"> nous interpella</w:t>
      </w:r>
      <w:r w:rsidR="00FA6A88">
        <w:t> :</w:t>
      </w:r>
    </w:p>
    <w:p w14:paraId="7821A77D" w14:textId="77777777" w:rsidR="00FA6A88" w:rsidRDefault="00FA6A88" w:rsidP="00FA6A88">
      <w:r>
        <w:t>— </w:t>
      </w:r>
      <w:r w:rsidR="00A92B34" w:rsidRPr="00B877BC">
        <w:t>Savez-vous</w:t>
      </w:r>
      <w:r>
        <w:t xml:space="preserve">, </w:t>
      </w:r>
      <w:r w:rsidR="00A92B34" w:rsidRPr="00B877BC">
        <w:t>beugla-t-il</w:t>
      </w:r>
      <w:r>
        <w:t xml:space="preserve">, </w:t>
      </w:r>
      <w:r w:rsidR="00A92B34" w:rsidRPr="00B877BC">
        <w:t>quelle fut</w:t>
      </w:r>
      <w:r>
        <w:t xml:space="preserve">, </w:t>
      </w:r>
      <w:r w:rsidR="00A92B34" w:rsidRPr="00B877BC">
        <w:t>un jour</w:t>
      </w:r>
      <w:r>
        <w:t xml:space="preserve">, </w:t>
      </w:r>
      <w:r w:rsidR="00A92B34" w:rsidRPr="00B877BC">
        <w:t>la plus belle trouvaille de Marchenoir</w:t>
      </w:r>
      <w:r>
        <w:t> ?</w:t>
      </w:r>
    </w:p>
    <w:p w14:paraId="6FBF9FCC" w14:textId="77777777" w:rsidR="00FA6A88" w:rsidRDefault="00A92B34" w:rsidP="00FA6A88">
      <w:r w:rsidRPr="00B877BC">
        <w:t>Une collective nutation des chefs lui révéla qu</w:t>
      </w:r>
      <w:r w:rsidR="00FA6A88">
        <w:t>’</w:t>
      </w:r>
      <w:r w:rsidRPr="00B877BC">
        <w:t>on n</w:t>
      </w:r>
      <w:r w:rsidR="00FA6A88">
        <w:t>’</w:t>
      </w:r>
      <w:r w:rsidRPr="00B877BC">
        <w:t>en s</w:t>
      </w:r>
      <w:r w:rsidRPr="00B877BC">
        <w:t>a</w:t>
      </w:r>
      <w:r w:rsidRPr="00B877BC">
        <w:t>vait absolument rien</w:t>
      </w:r>
      <w:r w:rsidR="00FA6A88">
        <w:t>.</w:t>
      </w:r>
    </w:p>
    <w:p w14:paraId="44CF3982" w14:textId="77777777" w:rsidR="00FA6A88" w:rsidRDefault="00FA6A88" w:rsidP="00FA6A88">
      <w:r>
        <w:t>— </w:t>
      </w:r>
      <w:r w:rsidR="00A92B34" w:rsidRPr="00B877BC">
        <w:t>Alors</w:t>
      </w:r>
      <w:r>
        <w:t xml:space="preserve">, </w:t>
      </w:r>
      <w:r w:rsidR="00A92B34" w:rsidRPr="00B877BC">
        <w:t>mes enfants</w:t>
      </w:r>
      <w:r>
        <w:t xml:space="preserve">, </w:t>
      </w:r>
      <w:r w:rsidR="00A92B34" w:rsidRPr="00B877BC">
        <w:t>écoutez-moi ça</w:t>
      </w:r>
      <w:r>
        <w:t xml:space="preserve">. </w:t>
      </w:r>
      <w:r w:rsidR="00A92B34" w:rsidRPr="00B877BC">
        <w:t>L</w:t>
      </w:r>
      <w:r>
        <w:t>’</w:t>
      </w:r>
      <w:r w:rsidR="00A92B34" w:rsidRPr="00B877BC">
        <w:t>anecdote vaut la peine d</w:t>
      </w:r>
      <w:r>
        <w:t>’</w:t>
      </w:r>
      <w:r w:rsidR="00A92B34" w:rsidRPr="00B877BC">
        <w:t>être racontée</w:t>
      </w:r>
      <w:r>
        <w:t>.</w:t>
      </w:r>
    </w:p>
    <w:p w14:paraId="0C315484" w14:textId="77777777" w:rsidR="00FA6A88" w:rsidRDefault="00FA6A88" w:rsidP="00FA6A88">
      <w:pPr>
        <w:pStyle w:val="Etoile"/>
      </w:pPr>
      <w:r>
        <w:t>* * *</w:t>
      </w:r>
    </w:p>
    <w:p w14:paraId="2365454A" w14:textId="77777777" w:rsidR="00FA6A88" w:rsidRDefault="00A92B34" w:rsidP="00FA6A88">
      <w:r w:rsidRPr="00B877BC">
        <w:lastRenderedPageBreak/>
        <w:t>On sait généralement</w:t>
      </w:r>
      <w:r w:rsidR="00FA6A88">
        <w:t xml:space="preserve">, </w:t>
      </w:r>
      <w:r w:rsidRPr="00B877BC">
        <w:t>commença-t-il</w:t>
      </w:r>
      <w:r w:rsidR="00FA6A88">
        <w:t xml:space="preserve">, </w:t>
      </w:r>
      <w:r w:rsidRPr="00B877BC">
        <w:t>que notre grand I</w:t>
      </w:r>
      <w:r w:rsidRPr="00B877BC">
        <w:t>n</w:t>
      </w:r>
      <w:r w:rsidRPr="00B877BC">
        <w:t>quisiteur littéraire a été le plus imprenable et calamiteux ad</w:t>
      </w:r>
      <w:r w:rsidRPr="00B877BC">
        <w:t>o</w:t>
      </w:r>
      <w:r w:rsidRPr="00B877BC">
        <w:t>lescent qui ait arboré</w:t>
      </w:r>
      <w:r w:rsidR="00FA6A88">
        <w:t xml:space="preserve">, </w:t>
      </w:r>
      <w:r w:rsidRPr="00B877BC">
        <w:t>sur nos trottoirs</w:t>
      </w:r>
      <w:r w:rsidR="00FA6A88">
        <w:t xml:space="preserve">, </w:t>
      </w:r>
      <w:r w:rsidRPr="00B877BC">
        <w:t>le cataclysme de la r</w:t>
      </w:r>
      <w:r w:rsidRPr="00B877BC">
        <w:t>e</w:t>
      </w:r>
      <w:r w:rsidRPr="00B877BC">
        <w:t>dingote ou du pantalon</w:t>
      </w:r>
      <w:r w:rsidR="00FA6A88">
        <w:t xml:space="preserve">. </w:t>
      </w:r>
      <w:r w:rsidRPr="00B877BC">
        <w:t>Rien n</w:t>
      </w:r>
      <w:r w:rsidR="00FA6A88">
        <w:t>’</w:t>
      </w:r>
      <w:r w:rsidRPr="00B877BC">
        <w:t>exprimerait la luxuriance de ce</w:t>
      </w:r>
      <w:r w:rsidRPr="00B877BC">
        <w:t>t</w:t>
      </w:r>
      <w:r w:rsidRPr="00B877BC">
        <w:t>te gueuserie de rêveur</w:t>
      </w:r>
      <w:r w:rsidR="00FA6A88">
        <w:t>.</w:t>
      </w:r>
    </w:p>
    <w:p w14:paraId="068DAECF" w14:textId="77777777" w:rsidR="00FA6A88" w:rsidRDefault="00A92B34" w:rsidP="00FA6A88">
      <w:r w:rsidRPr="00B877BC">
        <w:t>Je me souviens de l</w:t>
      </w:r>
      <w:r w:rsidR="00FA6A88">
        <w:t>’</w:t>
      </w:r>
      <w:r w:rsidRPr="00B877BC">
        <w:t xml:space="preserve">avoir aperçu bien </w:t>
      </w:r>
      <w:proofErr w:type="gramStart"/>
      <w:r w:rsidRPr="00B877BC">
        <w:t>des fois</w:t>
      </w:r>
      <w:proofErr w:type="gramEnd"/>
      <w:r w:rsidRPr="00B877BC">
        <w:t xml:space="preserve"> à cette ép</w:t>
      </w:r>
      <w:r w:rsidRPr="00B877BC">
        <w:t>o</w:t>
      </w:r>
      <w:r w:rsidRPr="00B877BC">
        <w:t>que</w:t>
      </w:r>
      <w:r w:rsidR="00FA6A88">
        <w:t xml:space="preserve">, </w:t>
      </w:r>
      <w:r w:rsidRPr="00B877BC">
        <w:t>et j</w:t>
      </w:r>
      <w:r w:rsidR="00FA6A88">
        <w:t>’</w:t>
      </w:r>
      <w:r w:rsidRPr="00B877BC">
        <w:t>en suis si fier que j</w:t>
      </w:r>
      <w:r w:rsidR="00FA6A88">
        <w:t>’</w:t>
      </w:r>
      <w:r w:rsidRPr="00B877BC">
        <w:t>ai peine à concevoir que la terre puisse me porter</w:t>
      </w:r>
      <w:r w:rsidR="00FA6A88">
        <w:t xml:space="preserve"> ! </w:t>
      </w:r>
      <w:r w:rsidRPr="00B877BC">
        <w:t>Oh</w:t>
      </w:r>
      <w:r w:rsidR="00FA6A88">
        <w:t xml:space="preserve"> ! </w:t>
      </w:r>
      <w:r w:rsidRPr="00B877BC">
        <w:t>je vous parle d</w:t>
      </w:r>
      <w:r w:rsidR="00FA6A88">
        <w:t>’</w:t>
      </w:r>
      <w:r w:rsidRPr="00B877BC">
        <w:t>il y a longtemps</w:t>
      </w:r>
      <w:r w:rsidR="00FA6A88">
        <w:t xml:space="preserve">. </w:t>
      </w:r>
      <w:r w:rsidRPr="00B877BC">
        <w:t>Je n</w:t>
      </w:r>
      <w:r w:rsidR="00FA6A88">
        <w:t>’</w:t>
      </w:r>
      <w:r w:rsidRPr="00B877BC">
        <w:t>étais pas encore son ami</w:t>
      </w:r>
      <w:r w:rsidR="00FA6A88">
        <w:t xml:space="preserve">, </w:t>
      </w:r>
      <w:r w:rsidRPr="00B877BC">
        <w:t>et je ne devinais guère que je le d</w:t>
      </w:r>
      <w:r w:rsidRPr="00B877BC">
        <w:t>e</w:t>
      </w:r>
      <w:r w:rsidRPr="00B877BC">
        <w:t>viendrais un jour</w:t>
      </w:r>
      <w:r w:rsidR="00FA6A88">
        <w:t xml:space="preserve">. </w:t>
      </w:r>
      <w:r w:rsidRPr="00B877BC">
        <w:t>Je ne sais même pas s</w:t>
      </w:r>
      <w:r w:rsidR="00FA6A88">
        <w:t>’</w:t>
      </w:r>
      <w:r w:rsidRPr="00B877BC">
        <w:t>il avait jamais eu un seul ami</w:t>
      </w:r>
      <w:r w:rsidR="00FA6A88">
        <w:t>.</w:t>
      </w:r>
    </w:p>
    <w:p w14:paraId="09E95F0E" w14:textId="77777777" w:rsidR="00FA6A88" w:rsidRDefault="00A92B34" w:rsidP="00FA6A88">
      <w:r w:rsidRPr="00B877BC">
        <w:t>C</w:t>
      </w:r>
      <w:r w:rsidR="00FA6A88">
        <w:t>’</w:t>
      </w:r>
      <w:r w:rsidRPr="00B877BC">
        <w:t>était un orageux et difficile marcassin qui ne s</w:t>
      </w:r>
      <w:r w:rsidR="00FA6A88">
        <w:t>’</w:t>
      </w:r>
      <w:r w:rsidRPr="00B877BC">
        <w:t>encanaillait qu</w:t>
      </w:r>
      <w:r w:rsidR="00FA6A88">
        <w:t>’</w:t>
      </w:r>
      <w:r w:rsidRPr="00B877BC">
        <w:t>avec les constellations</w:t>
      </w:r>
      <w:r w:rsidR="00FA6A88">
        <w:t xml:space="preserve">. </w:t>
      </w:r>
      <w:r w:rsidRPr="00B877BC">
        <w:t>On le devinait imp</w:t>
      </w:r>
      <w:r w:rsidRPr="00B877BC">
        <w:t>a</w:t>
      </w:r>
      <w:r w:rsidRPr="00B877BC">
        <w:t>tient de toute autre promiscuité</w:t>
      </w:r>
      <w:r w:rsidR="00FA6A88">
        <w:t xml:space="preserve">, </w:t>
      </w:r>
      <w:r w:rsidRPr="00B877BC">
        <w:t>et personne</w:t>
      </w:r>
      <w:r w:rsidR="00FA6A88">
        <w:t xml:space="preserve">, </w:t>
      </w:r>
      <w:r w:rsidRPr="00B877BC">
        <w:t>je crois</w:t>
      </w:r>
      <w:r w:rsidR="00FA6A88">
        <w:t xml:space="preserve">, </w:t>
      </w:r>
      <w:r w:rsidRPr="00B877BC">
        <w:t>n</w:t>
      </w:r>
      <w:r w:rsidR="00FA6A88">
        <w:t>’</w:t>
      </w:r>
      <w:r w:rsidRPr="00B877BC">
        <w:t>eût e</w:t>
      </w:r>
      <w:r w:rsidRPr="00B877BC">
        <w:t>n</w:t>
      </w:r>
      <w:r w:rsidRPr="00B877BC">
        <w:t>trepris le recrutement de ce primitif</w:t>
      </w:r>
      <w:r w:rsidR="00FA6A88">
        <w:t>.</w:t>
      </w:r>
    </w:p>
    <w:p w14:paraId="170F0EA4" w14:textId="77777777" w:rsidR="00FA6A88" w:rsidRDefault="00A92B34" w:rsidP="00FA6A88">
      <w:r w:rsidRPr="00B877BC">
        <w:t>Chacun de vous le connaît trop pour que je m</w:t>
      </w:r>
      <w:r w:rsidR="00FA6A88">
        <w:t>’</w:t>
      </w:r>
      <w:r w:rsidRPr="00B877BC">
        <w:t>extermine à vous le dépeindre</w:t>
      </w:r>
      <w:r w:rsidR="00FA6A88">
        <w:t xml:space="preserve">. </w:t>
      </w:r>
      <w:r w:rsidRPr="00B877BC">
        <w:t>Mais je ne sais si vous l</w:t>
      </w:r>
      <w:r w:rsidR="00FA6A88">
        <w:t>’</w:t>
      </w:r>
      <w:r w:rsidRPr="00B877BC">
        <w:t>imaginez</w:t>
      </w:r>
      <w:r w:rsidR="00FA6A88">
        <w:t xml:space="preserve">, </w:t>
      </w:r>
      <w:r w:rsidRPr="00B877BC">
        <w:t>à dix-huit ans</w:t>
      </w:r>
      <w:r w:rsidR="00FA6A88">
        <w:t xml:space="preserve">, </w:t>
      </w:r>
      <w:r w:rsidRPr="00B877BC">
        <w:t>tel que le représente un féroce portrait</w:t>
      </w:r>
      <w:r w:rsidR="00FA6A88">
        <w:t xml:space="preserve">, </w:t>
      </w:r>
      <w:r w:rsidRPr="00B877BC">
        <w:t>peint par lui-même à l</w:t>
      </w:r>
      <w:r w:rsidR="00FA6A88">
        <w:t>’</w:t>
      </w:r>
      <w:r w:rsidRPr="00B877BC">
        <w:t>huile de requin</w:t>
      </w:r>
      <w:r w:rsidR="00FA6A88">
        <w:t xml:space="preserve">, </w:t>
      </w:r>
      <w:r w:rsidRPr="00B877BC">
        <w:t>et qu</w:t>
      </w:r>
      <w:r w:rsidR="00FA6A88">
        <w:t>’</w:t>
      </w:r>
      <w:r w:rsidRPr="00B877BC">
        <w:t>il exhibe seulement à ses plus intimes</w:t>
      </w:r>
      <w:r w:rsidR="00FA6A88">
        <w:t>.</w:t>
      </w:r>
    </w:p>
    <w:p w14:paraId="2C9059A3" w14:textId="77777777" w:rsidR="00FA6A88" w:rsidRDefault="00A92B34" w:rsidP="00FA6A88">
      <w:r w:rsidRPr="00B877BC">
        <w:t>Il apparaît là</w:t>
      </w:r>
      <w:r w:rsidR="00FA6A88">
        <w:t xml:space="preserve">, </w:t>
      </w:r>
      <w:r w:rsidRPr="00B877BC">
        <w:t>se rongeant un poing dans un mastic de b</w:t>
      </w:r>
      <w:r w:rsidRPr="00B877BC">
        <w:t>i</w:t>
      </w:r>
      <w:r w:rsidRPr="00B877BC">
        <w:t>tume</w:t>
      </w:r>
      <w:r w:rsidR="00FA6A88">
        <w:t xml:space="preserve">, </w:t>
      </w:r>
      <w:r w:rsidRPr="00B877BC">
        <w:t>de terre d</w:t>
      </w:r>
      <w:r w:rsidR="00FA6A88">
        <w:t>’</w:t>
      </w:r>
      <w:r w:rsidRPr="00B877BC">
        <w:t>ombre et de carbonate de plomb</w:t>
      </w:r>
      <w:r w:rsidR="00FA6A88">
        <w:t xml:space="preserve">, </w:t>
      </w:r>
      <w:r w:rsidRPr="00B877BC">
        <w:t>fixant le spe</w:t>
      </w:r>
      <w:r w:rsidRPr="00B877BC">
        <w:t>c</w:t>
      </w:r>
      <w:r w:rsidRPr="00B877BC">
        <w:t>tateur de deux yeux terribles</w:t>
      </w:r>
      <w:r w:rsidR="00FA6A88">
        <w:t xml:space="preserve">, </w:t>
      </w:r>
      <w:r w:rsidRPr="00B877BC">
        <w:t>sanguinolents à force d</w:t>
      </w:r>
      <w:r w:rsidR="00FA6A88">
        <w:t>’</w:t>
      </w:r>
      <w:r w:rsidRPr="00B877BC">
        <w:t>intensité</w:t>
      </w:r>
      <w:r w:rsidR="00FA6A88">
        <w:t xml:space="preserve">. </w:t>
      </w:r>
      <w:r w:rsidRPr="00B877BC">
        <w:t>Quand on n</w:t>
      </w:r>
      <w:r w:rsidR="00FA6A88">
        <w:t>’</w:t>
      </w:r>
      <w:r w:rsidRPr="00B877BC">
        <w:t>a pas vu cela</w:t>
      </w:r>
      <w:r w:rsidR="00FA6A88">
        <w:t xml:space="preserve">, </w:t>
      </w:r>
      <w:r w:rsidRPr="00B877BC">
        <w:t>on n</w:t>
      </w:r>
      <w:r w:rsidR="00FA6A88">
        <w:t>’</w:t>
      </w:r>
      <w:r w:rsidRPr="00B877BC">
        <w:t>a rien vu</w:t>
      </w:r>
      <w:r w:rsidR="00FA6A88">
        <w:t>…</w:t>
      </w:r>
    </w:p>
    <w:p w14:paraId="721845D4" w14:textId="77777777" w:rsidR="00FA6A88" w:rsidRDefault="00A92B34" w:rsidP="00FA6A88">
      <w:r w:rsidRPr="00B877BC">
        <w:t>C</w:t>
      </w:r>
      <w:r w:rsidR="00FA6A88">
        <w:t>’</w:t>
      </w:r>
      <w:r w:rsidRPr="00B877BC">
        <w:t>est la première manière de notre héros</w:t>
      </w:r>
      <w:r w:rsidR="00FA6A88">
        <w:t xml:space="preserve">, </w:t>
      </w:r>
      <w:r w:rsidRPr="00B877BC">
        <w:t>lequel voulut être peintre</w:t>
      </w:r>
      <w:r w:rsidR="00FA6A88">
        <w:t xml:space="preserve">, </w:t>
      </w:r>
      <w:r w:rsidRPr="00B877BC">
        <w:t>longtemps avant de se sentir écrivain</w:t>
      </w:r>
      <w:r w:rsidR="00FA6A88">
        <w:t xml:space="preserve">, </w:t>
      </w:r>
      <w:r w:rsidRPr="00B877BC">
        <w:t>et qui</w:t>
      </w:r>
      <w:r w:rsidR="00FA6A88">
        <w:t xml:space="preserve">, </w:t>
      </w:r>
      <w:r w:rsidRPr="00B877BC">
        <w:t>ma foi</w:t>
      </w:r>
      <w:r w:rsidR="00FA6A88">
        <w:t xml:space="preserve"> ! </w:t>
      </w:r>
      <w:r w:rsidRPr="00B877BC">
        <w:t>eût été</w:t>
      </w:r>
      <w:r w:rsidR="00FA6A88">
        <w:t xml:space="preserve">, </w:t>
      </w:r>
      <w:r w:rsidRPr="00B877BC">
        <w:t>dans ses tableaux</w:t>
      </w:r>
      <w:r w:rsidR="00FA6A88">
        <w:t xml:space="preserve">, </w:t>
      </w:r>
      <w:r w:rsidRPr="00B877BC">
        <w:t>précisément ce qu</w:t>
      </w:r>
      <w:r w:rsidR="00FA6A88">
        <w:t>’</w:t>
      </w:r>
      <w:r w:rsidRPr="00B877BC">
        <w:t>il est dans ses e</w:t>
      </w:r>
      <w:r w:rsidRPr="00B877BC">
        <w:t>f</w:t>
      </w:r>
      <w:r w:rsidRPr="00B877BC">
        <w:t>froyables livres</w:t>
      </w:r>
      <w:r w:rsidR="00FA6A88">
        <w:t xml:space="preserve">, </w:t>
      </w:r>
      <w:r w:rsidRPr="00B877BC">
        <w:t>le soyeux molosse et le cannibale céleste que nous admirons</w:t>
      </w:r>
      <w:r w:rsidR="00FA6A88">
        <w:t>.</w:t>
      </w:r>
    </w:p>
    <w:p w14:paraId="1B1A2E25" w14:textId="77777777" w:rsidR="00FA6A88" w:rsidRDefault="00A92B34" w:rsidP="00FA6A88">
      <w:r w:rsidRPr="00B877BC">
        <w:lastRenderedPageBreak/>
        <w:t>Les yeux de ce portrait</w:t>
      </w:r>
      <w:r w:rsidR="00FA6A88">
        <w:t xml:space="preserve">, </w:t>
      </w:r>
      <w:r w:rsidRPr="00B877BC">
        <w:t>obsédants au point d</w:t>
      </w:r>
      <w:r w:rsidR="00FA6A88">
        <w:t>’</w:t>
      </w:r>
      <w:r w:rsidRPr="00B877BC">
        <w:t>étonner un virtuose de mon acabit</w:t>
      </w:r>
      <w:r w:rsidR="00FA6A88">
        <w:t xml:space="preserve">, </w:t>
      </w:r>
      <w:r w:rsidRPr="00B877BC">
        <w:t>ne furent jamais</w:t>
      </w:r>
      <w:r w:rsidR="00FA6A88">
        <w:t xml:space="preserve">, </w:t>
      </w:r>
      <w:r w:rsidRPr="00B877BC">
        <w:t>il est vrai</w:t>
      </w:r>
      <w:r w:rsidR="00FA6A88">
        <w:t xml:space="preserve">, </w:t>
      </w:r>
      <w:r w:rsidRPr="00B877BC">
        <w:t>ces yeux d</w:t>
      </w:r>
      <w:r w:rsidR="00FA6A88">
        <w:t>’</w:t>
      </w:r>
      <w:r w:rsidRPr="00B877BC">
        <w:t>une invraisemblable douceur que le créateur des volcans et des luminaires alluma sous son front morose pour la confusion des imbéciles</w:t>
      </w:r>
      <w:r w:rsidR="00FA6A88">
        <w:t>.</w:t>
      </w:r>
    </w:p>
    <w:p w14:paraId="14D8FDEA" w14:textId="77777777" w:rsidR="00FA6A88" w:rsidRDefault="00A92B34" w:rsidP="00FA6A88">
      <w:r w:rsidRPr="00B877BC">
        <w:t>Ils ont suffi</w:t>
      </w:r>
      <w:r w:rsidR="00FA6A88">
        <w:t xml:space="preserve">, </w:t>
      </w:r>
      <w:r w:rsidRPr="00B877BC">
        <w:t>néanmoins</w:t>
      </w:r>
      <w:r w:rsidR="00FA6A88">
        <w:t xml:space="preserve">, </w:t>
      </w:r>
      <w:r w:rsidRPr="00B877BC">
        <w:t>pour déterminer une resse</w:t>
      </w:r>
      <w:r w:rsidRPr="00B877BC">
        <w:t>m</w:t>
      </w:r>
      <w:r w:rsidRPr="00B877BC">
        <w:t>blance extraordinaire que la plus audacieuse longévité ne pa</w:t>
      </w:r>
      <w:r w:rsidRPr="00B877BC">
        <w:t>r</w:t>
      </w:r>
      <w:r w:rsidRPr="00B877BC">
        <w:t>viendrait pas à démentir</w:t>
      </w:r>
      <w:r w:rsidR="00FA6A88">
        <w:t xml:space="preserve">, </w:t>
      </w:r>
      <w:r w:rsidRPr="00B877BC">
        <w:t>parce qu</w:t>
      </w:r>
      <w:r w:rsidR="00FA6A88">
        <w:t>’</w:t>
      </w:r>
      <w:r w:rsidRPr="00B877BC">
        <w:t>ils sont les yeux de son âme</w:t>
      </w:r>
      <w:r w:rsidR="00FA6A88">
        <w:t xml:space="preserve">, </w:t>
      </w:r>
      <w:r w:rsidRPr="00B877BC">
        <w:t>les vrais yeux de sa profonde âme éternellement affamée de pre</w:t>
      </w:r>
      <w:r w:rsidRPr="00B877BC">
        <w:t>s</w:t>
      </w:r>
      <w:r w:rsidRPr="00B877BC">
        <w:t>sentiments divins</w:t>
      </w:r>
      <w:r w:rsidR="00FA6A88">
        <w:t>.</w:t>
      </w:r>
    </w:p>
    <w:p w14:paraId="692343E9" w14:textId="77777777" w:rsidR="00FA6A88" w:rsidRDefault="00A92B34" w:rsidP="00FA6A88">
      <w:r w:rsidRPr="00B877BC">
        <w:t>Évidemment</w:t>
      </w:r>
      <w:r w:rsidR="00FA6A88">
        <w:t xml:space="preserve">, </w:t>
      </w:r>
      <w:r w:rsidRPr="00B877BC">
        <w:t>lorsqu</w:t>
      </w:r>
      <w:r w:rsidR="00FA6A88">
        <w:t>’</w:t>
      </w:r>
      <w:r w:rsidRPr="00B877BC">
        <w:t>il exécuta cette exorbitante effigie</w:t>
      </w:r>
      <w:r w:rsidR="00FA6A88">
        <w:t xml:space="preserve">, </w:t>
      </w:r>
      <w:r w:rsidRPr="00B877BC">
        <w:t>son instinct de séquestré au milieu des gouffres l</w:t>
      </w:r>
      <w:r w:rsidR="00FA6A88">
        <w:t>’</w:t>
      </w:r>
      <w:r w:rsidRPr="00B877BC">
        <w:t>avertissait déjà de son exécrable destin</w:t>
      </w:r>
      <w:r w:rsidR="00FA6A88">
        <w:t>.</w:t>
      </w:r>
    </w:p>
    <w:p w14:paraId="29D9DA9E" w14:textId="77777777" w:rsidR="00FA6A88" w:rsidRDefault="00A92B34" w:rsidP="00FA6A88">
      <w:r w:rsidRPr="00B877BC">
        <w:t>Sans aucun doute</w:t>
      </w:r>
      <w:r w:rsidR="00FA6A88">
        <w:t xml:space="preserve">, </w:t>
      </w:r>
      <w:r w:rsidRPr="00B877BC">
        <w:t>il subodorait les charognes qui devaient encombrer sa voie et dont l</w:t>
      </w:r>
      <w:r w:rsidR="00FA6A88">
        <w:t>’</w:t>
      </w:r>
      <w:r w:rsidRPr="00B877BC">
        <w:t>haleine faillit asphyxier les trois cents lions qu</w:t>
      </w:r>
      <w:r w:rsidR="00FA6A88">
        <w:t>’</w:t>
      </w:r>
      <w:r w:rsidRPr="00B877BC">
        <w:t>il portait en lui</w:t>
      </w:r>
      <w:r w:rsidR="00FA6A88">
        <w:t>.</w:t>
      </w:r>
    </w:p>
    <w:p w14:paraId="3ACAD1B0" w14:textId="77777777" w:rsidR="00FA6A88" w:rsidRDefault="00A92B34" w:rsidP="00FA6A88">
      <w:r w:rsidRPr="00B877BC">
        <w:t>Comment n</w:t>
      </w:r>
      <w:r w:rsidR="00FA6A88">
        <w:t>’</w:t>
      </w:r>
      <w:r w:rsidRPr="00B877BC">
        <w:t>aurait-il pas eu la vision de cet avenir infernal qu</w:t>
      </w:r>
      <w:r w:rsidR="00FA6A88">
        <w:t>’</w:t>
      </w:r>
      <w:r w:rsidRPr="00B877BC">
        <w:t>on est bien forcé de supposer assorti à ses facultés de gladi</w:t>
      </w:r>
      <w:r w:rsidRPr="00B877BC">
        <w:t>a</w:t>
      </w:r>
      <w:r w:rsidRPr="00B877BC">
        <w:t>teur</w:t>
      </w:r>
      <w:r w:rsidR="00FA6A88">
        <w:t xml:space="preserve"> ? </w:t>
      </w:r>
      <w:r w:rsidRPr="00B877BC">
        <w:t>car je ne sais aucun homme que sa nature ait autant dés</w:t>
      </w:r>
      <w:r w:rsidRPr="00B877BC">
        <w:t>i</w:t>
      </w:r>
      <w:r w:rsidRPr="00B877BC">
        <w:t>gné que lui aux couleuvres noires et aux vexations carabinées</w:t>
      </w:r>
      <w:r w:rsidR="00FA6A88">
        <w:t>.</w:t>
      </w:r>
    </w:p>
    <w:p w14:paraId="1D96E70C" w14:textId="77777777" w:rsidR="00FA6A88" w:rsidRDefault="00A92B34" w:rsidP="00FA6A88">
      <w:r w:rsidRPr="00B877BC">
        <w:t>Les infortunés moins élus le devraient bénir</w:t>
      </w:r>
      <w:r w:rsidR="00FA6A88">
        <w:t xml:space="preserve">, </w:t>
      </w:r>
      <w:r w:rsidRPr="00B877BC">
        <w:t>puisqu</w:t>
      </w:r>
      <w:r w:rsidR="00FA6A88">
        <w:t>’</w:t>
      </w:r>
      <w:r w:rsidRPr="00B877BC">
        <w:t>il fut et qu</w:t>
      </w:r>
      <w:r w:rsidR="00FA6A88">
        <w:t>’</w:t>
      </w:r>
      <w:r w:rsidRPr="00B877BC">
        <w:t>il est encore le paratonnerre isolé qui soutire tous les to</w:t>
      </w:r>
      <w:r w:rsidRPr="00B877BC">
        <w:t>n</w:t>
      </w:r>
      <w:r w:rsidRPr="00B877BC">
        <w:t>nerres</w:t>
      </w:r>
      <w:r w:rsidR="00FA6A88">
        <w:t xml:space="preserve">. </w:t>
      </w:r>
      <w:r w:rsidRPr="00B877BC">
        <w:t>Le miracle est offert par lui</w:t>
      </w:r>
      <w:r w:rsidR="00FA6A88">
        <w:t xml:space="preserve">, </w:t>
      </w:r>
      <w:r w:rsidRPr="00B877BC">
        <w:t>depuis vingt ans</w:t>
      </w:r>
      <w:r w:rsidR="00FA6A88">
        <w:t xml:space="preserve">, </w:t>
      </w:r>
      <w:r w:rsidRPr="00B877BC">
        <w:t>d</w:t>
      </w:r>
      <w:r w:rsidR="00FA6A88">
        <w:t>’</w:t>
      </w:r>
      <w:r w:rsidRPr="00B877BC">
        <w:t>un bla</w:t>
      </w:r>
      <w:r w:rsidRPr="00B877BC">
        <w:t>s</w:t>
      </w:r>
      <w:r w:rsidRPr="00B877BC">
        <w:t>phémateur de la Racaille</w:t>
      </w:r>
      <w:r w:rsidR="00FA6A88">
        <w:t xml:space="preserve">, </w:t>
      </w:r>
      <w:r w:rsidRPr="00B877BC">
        <w:t>absolument invincible et toujours sur ses étriers</w:t>
      </w:r>
      <w:r w:rsidR="00FA6A88">
        <w:t xml:space="preserve">, </w:t>
      </w:r>
      <w:r w:rsidRPr="00B877BC">
        <w:t>malgré le tourbillon des crapules et le cyclone des pusillanimes</w:t>
      </w:r>
      <w:r w:rsidR="00FA6A88">
        <w:t>.</w:t>
      </w:r>
    </w:p>
    <w:p w14:paraId="162E6470" w14:textId="77777777" w:rsidR="00FA6A88" w:rsidRDefault="00A92B34" w:rsidP="00FA6A88">
      <w:r w:rsidRPr="00B877BC">
        <w:t>Ah</w:t>
      </w:r>
      <w:r w:rsidR="00FA6A88">
        <w:t xml:space="preserve"> ! </w:t>
      </w:r>
      <w:r w:rsidRPr="00B877BC">
        <w:t>il peut se vanter d</w:t>
      </w:r>
      <w:r w:rsidR="00FA6A88">
        <w:t>’</w:t>
      </w:r>
      <w:r w:rsidRPr="00B877BC">
        <w:t>avoir été lâché</w:t>
      </w:r>
      <w:r w:rsidR="00FA6A88">
        <w:t xml:space="preserve">, </w:t>
      </w:r>
      <w:r w:rsidRPr="00B877BC">
        <w:t>celui-là</w:t>
      </w:r>
      <w:r w:rsidR="00FA6A88">
        <w:t xml:space="preserve">, </w:t>
      </w:r>
      <w:r w:rsidRPr="00B877BC">
        <w:t>et d</w:t>
      </w:r>
      <w:r w:rsidR="00FA6A88">
        <w:t>’</w:t>
      </w:r>
      <w:r w:rsidRPr="00B877BC">
        <w:t>en avoir vu décamper</w:t>
      </w:r>
      <w:r w:rsidR="00FA6A88">
        <w:t xml:space="preserve">, </w:t>
      </w:r>
      <w:r w:rsidRPr="00B877BC">
        <w:t>de fiers gentilshommes qui se disaient ses comp</w:t>
      </w:r>
      <w:r w:rsidRPr="00B877BC">
        <w:t>a</w:t>
      </w:r>
      <w:r w:rsidRPr="00B877BC">
        <w:t>gnons</w:t>
      </w:r>
      <w:r w:rsidR="00FA6A88">
        <w:t xml:space="preserve">. </w:t>
      </w:r>
      <w:r w:rsidRPr="00B877BC">
        <w:t>Les amitiés ou les simples admirations qu</w:t>
      </w:r>
      <w:r w:rsidR="00FA6A88">
        <w:t>’</w:t>
      </w:r>
      <w:r w:rsidRPr="00B877BC">
        <w:t xml:space="preserve">il </w:t>
      </w:r>
      <w:r w:rsidRPr="00B877BC">
        <w:lastRenderedPageBreak/>
        <w:t>rencontra me font l</w:t>
      </w:r>
      <w:r w:rsidR="00FA6A88">
        <w:t>’</w:t>
      </w:r>
      <w:r w:rsidRPr="00B877BC">
        <w:t>effet de ressembler à ces divines allumettes qui ne s</w:t>
      </w:r>
      <w:r w:rsidR="00FA6A88">
        <w:t>’</w:t>
      </w:r>
      <w:r w:rsidRPr="00B877BC">
        <w:t xml:space="preserve">enflamment que </w:t>
      </w:r>
      <w:r w:rsidR="00FA6A88">
        <w:t>« </w:t>
      </w:r>
      <w:r w:rsidRPr="00B877BC">
        <w:t>sur la boîte</w:t>
      </w:r>
      <w:r w:rsidR="00FA6A88">
        <w:t xml:space="preserve"> », </w:t>
      </w:r>
      <w:r w:rsidRPr="00B877BC">
        <w:t>suivant la formule dont nous gratifia le Septentrion</w:t>
      </w:r>
      <w:r w:rsidR="00FA6A88">
        <w:t>.</w:t>
      </w:r>
    </w:p>
    <w:p w14:paraId="1EDE657D" w14:textId="77777777" w:rsidR="00FA6A88" w:rsidRDefault="00A92B34" w:rsidP="00FA6A88">
      <w:r w:rsidRPr="00B877BC">
        <w:t>Le ciel me préserve d</w:t>
      </w:r>
      <w:r w:rsidR="00FA6A88">
        <w:t>’</w:t>
      </w:r>
      <w:r w:rsidRPr="00B877BC">
        <w:t>une additionnelle jérémiade sur l</w:t>
      </w:r>
      <w:r w:rsidR="00FA6A88">
        <w:t>’</w:t>
      </w:r>
      <w:r w:rsidRPr="00B877BC">
        <w:t>agriculture des affections et l</w:t>
      </w:r>
      <w:r w:rsidR="00FA6A88">
        <w:t>’</w:t>
      </w:r>
      <w:r w:rsidRPr="00B877BC">
        <w:t>économie politique du ciment cordial</w:t>
      </w:r>
      <w:r w:rsidR="00FA6A88">
        <w:t xml:space="preserve">. </w:t>
      </w:r>
      <w:r w:rsidRPr="00B877BC">
        <w:t>L</w:t>
      </w:r>
      <w:r w:rsidR="00FA6A88">
        <w:t>’</w:t>
      </w:r>
      <w:r w:rsidRPr="00B877BC">
        <w:t>homme dont je parle s</w:t>
      </w:r>
      <w:r w:rsidR="00FA6A88">
        <w:t>’</w:t>
      </w:r>
      <w:r w:rsidRPr="00B877BC">
        <w:t>est exprimé</w:t>
      </w:r>
      <w:r w:rsidR="00FA6A88">
        <w:t xml:space="preserve">, </w:t>
      </w:r>
      <w:r w:rsidRPr="00B877BC">
        <w:t>d</w:t>
      </w:r>
      <w:r w:rsidR="00FA6A88">
        <w:t>’</w:t>
      </w:r>
      <w:r w:rsidRPr="00B877BC">
        <w:t>ailleurs</w:t>
      </w:r>
      <w:r w:rsidR="00FA6A88">
        <w:t xml:space="preserve">, </w:t>
      </w:r>
      <w:r w:rsidRPr="00B877BC">
        <w:t>de f</w:t>
      </w:r>
      <w:r w:rsidRPr="00B877BC">
        <w:t>a</w:t>
      </w:r>
      <w:r w:rsidRPr="00B877BC">
        <w:t>çon tellement définitive que toute rhétorique sur ce point serait désormais oiseuse</w:t>
      </w:r>
      <w:r w:rsidR="00FA6A88">
        <w:t xml:space="preserve">. </w:t>
      </w:r>
      <w:r w:rsidRPr="00B877BC">
        <w:t>Nous savons tous le désagrément atroce de n</w:t>
      </w:r>
      <w:r w:rsidR="00FA6A88">
        <w:t>’</w:t>
      </w:r>
      <w:r w:rsidRPr="00B877BC">
        <w:t>être pas né dans la peau d</w:t>
      </w:r>
      <w:r w:rsidR="00FA6A88">
        <w:t>’</w:t>
      </w:r>
      <w:r w:rsidRPr="00B877BC">
        <w:t>un chien quand l</w:t>
      </w:r>
      <w:r w:rsidR="00FA6A88">
        <w:t>’</w:t>
      </w:r>
      <w:r w:rsidRPr="00B877BC">
        <w:t>acariâtre destinée refusa le groin d</w:t>
      </w:r>
      <w:r w:rsidR="00FA6A88">
        <w:t>’</w:t>
      </w:r>
      <w:r w:rsidRPr="00B877BC">
        <w:t>un heureux pourceau</w:t>
      </w:r>
      <w:r w:rsidR="00FA6A88">
        <w:t>…</w:t>
      </w:r>
    </w:p>
    <w:p w14:paraId="6966AA43" w14:textId="77777777" w:rsidR="00FA6A88" w:rsidRDefault="00A92B34" w:rsidP="00FA6A88">
      <w:r w:rsidRPr="00B877BC">
        <w:t>Tout le monde vous dira que cet indigent fameux a été fr</w:t>
      </w:r>
      <w:r w:rsidRPr="00B877BC">
        <w:t>é</w:t>
      </w:r>
      <w:r w:rsidRPr="00B877BC">
        <w:t>nétiquement secouru par des bienfaiteurs innombrables</w:t>
      </w:r>
      <w:r w:rsidR="00FA6A88">
        <w:t xml:space="preserve">, </w:t>
      </w:r>
      <w:r w:rsidRPr="00B877BC">
        <w:t>et que c</w:t>
      </w:r>
      <w:r w:rsidR="00FA6A88">
        <w:t>’</w:t>
      </w:r>
      <w:r w:rsidRPr="00B877BC">
        <w:t xml:space="preserve">est à peine si les entrailles de la charité contemporaine sont guérissables des tumeurs que son </w:t>
      </w:r>
      <w:r w:rsidRPr="00B877BC">
        <w:rPr>
          <w:i/>
          <w:iCs/>
        </w:rPr>
        <w:t>ingratitude</w:t>
      </w:r>
      <w:r w:rsidRPr="00B877BC">
        <w:t xml:space="preserve"> a déterminées</w:t>
      </w:r>
      <w:r w:rsidR="00FA6A88">
        <w:t>.</w:t>
      </w:r>
    </w:p>
    <w:p w14:paraId="3F003A5A" w14:textId="77777777" w:rsidR="00FA6A88" w:rsidRDefault="00A92B34" w:rsidP="00FA6A88">
      <w:r w:rsidRPr="00B877BC">
        <w:t>Mais c</w:t>
      </w:r>
      <w:r w:rsidR="00FA6A88">
        <w:t>’</w:t>
      </w:r>
      <w:r w:rsidRPr="00B877BC">
        <w:t>est dans le monde littéraire qu</w:t>
      </w:r>
      <w:r w:rsidR="00FA6A88">
        <w:t>’</w:t>
      </w:r>
      <w:r w:rsidRPr="00B877BC">
        <w:t>il passe pour avoir</w:t>
      </w:r>
      <w:r w:rsidR="00FA6A88">
        <w:t xml:space="preserve">, </w:t>
      </w:r>
      <w:r w:rsidRPr="00B877BC">
        <w:t>surtout</w:t>
      </w:r>
      <w:r w:rsidR="00FA6A88">
        <w:t xml:space="preserve">, </w:t>
      </w:r>
      <w:r w:rsidRPr="00B877BC">
        <w:t>perpétré la déprédation</w:t>
      </w:r>
      <w:r w:rsidR="00FA6A88">
        <w:t xml:space="preserve">. </w:t>
      </w:r>
      <w:r w:rsidRPr="00B877BC">
        <w:t>Il n</w:t>
      </w:r>
      <w:r w:rsidR="00FA6A88">
        <w:t>’</w:t>
      </w:r>
      <w:r w:rsidRPr="00B877BC">
        <w:t>est pas jusqu</w:t>
      </w:r>
      <w:r w:rsidR="00FA6A88">
        <w:t>’</w:t>
      </w:r>
      <w:r w:rsidRPr="00B877BC">
        <w:t>au plus v</w:t>
      </w:r>
      <w:r w:rsidRPr="00B877BC">
        <w:t>a</w:t>
      </w:r>
      <w:r w:rsidRPr="00B877BC">
        <w:t>seux giton de l</w:t>
      </w:r>
      <w:r w:rsidR="00FA6A88">
        <w:t>’</w:t>
      </w:r>
      <w:r w:rsidRPr="00B877BC">
        <w:t>écritoire qui n</w:t>
      </w:r>
      <w:r w:rsidR="00FA6A88">
        <w:t>’</w:t>
      </w:r>
      <w:r w:rsidRPr="00B877BC">
        <w:t>exploite volontiers</w:t>
      </w:r>
      <w:r w:rsidR="00FA6A88">
        <w:t xml:space="preserve">, </w:t>
      </w:r>
      <w:r w:rsidRPr="00B877BC">
        <w:t>comme une carrière de diamants</w:t>
      </w:r>
      <w:r w:rsidR="00FA6A88">
        <w:t xml:space="preserve">, </w:t>
      </w:r>
      <w:r w:rsidRPr="00B877BC">
        <w:t>cette légende cristallisée devenue sembl</w:t>
      </w:r>
      <w:r w:rsidRPr="00B877BC">
        <w:t>a</w:t>
      </w:r>
      <w:r w:rsidRPr="00B877BC">
        <w:t>ble à un intraitable calcul dans le bas endroit des sécrétions du journalisme</w:t>
      </w:r>
      <w:r w:rsidR="00FA6A88">
        <w:t>.</w:t>
      </w:r>
    </w:p>
    <w:p w14:paraId="44E63C66" w14:textId="77777777" w:rsidR="00FA6A88" w:rsidRDefault="00A92B34" w:rsidP="00FA6A88">
      <w:r w:rsidRPr="00B877BC">
        <w:t>J</w:t>
      </w:r>
      <w:r w:rsidR="00FA6A88">
        <w:t>’</w:t>
      </w:r>
      <w:r w:rsidRPr="00B877BC">
        <w:t>en ai soigné quelques-uns de ces valétudinaires excitants dont la semelle de mes bottes rafraîchissait instantanément le rognon</w:t>
      </w:r>
      <w:r w:rsidR="00FA6A88">
        <w:t xml:space="preserve">. </w:t>
      </w:r>
      <w:r w:rsidRPr="00B877BC">
        <w:t>Ils se souvenaient alors de n</w:t>
      </w:r>
      <w:r w:rsidR="00FA6A88">
        <w:t>’</w:t>
      </w:r>
      <w:r w:rsidRPr="00B877BC">
        <w:t xml:space="preserve">avoir jamais </w:t>
      </w:r>
      <w:r w:rsidRPr="00B877BC">
        <w:rPr>
          <w:i/>
          <w:iCs/>
        </w:rPr>
        <w:t>connu</w:t>
      </w:r>
      <w:r w:rsidRPr="00B877BC">
        <w:t xml:space="preserve"> avec précision le parasite supposé</w:t>
      </w:r>
      <w:r w:rsidR="00FA6A88">
        <w:t xml:space="preserve">. </w:t>
      </w:r>
      <w:r w:rsidRPr="00B877BC">
        <w:t>Marchenoir</w:t>
      </w:r>
      <w:r w:rsidR="00FA6A88">
        <w:t xml:space="preserve">, </w:t>
      </w:r>
      <w:r w:rsidRPr="00B877BC">
        <w:t>en personne</w:t>
      </w:r>
      <w:r w:rsidR="00FA6A88">
        <w:t xml:space="preserve">, </w:t>
      </w:r>
      <w:r w:rsidRPr="00B877BC">
        <w:t>a pl</w:t>
      </w:r>
      <w:r w:rsidRPr="00B877BC">
        <w:t>u</w:t>
      </w:r>
      <w:r w:rsidRPr="00B877BC">
        <w:t>sieurs fois obtenu de ces cures miraculeuses et ses procédés</w:t>
      </w:r>
      <w:r w:rsidR="00FA6A88">
        <w:t xml:space="preserve">, </w:t>
      </w:r>
      <w:r w:rsidRPr="00B877BC">
        <w:t>supérieurs aux miens</w:t>
      </w:r>
      <w:r w:rsidR="00FA6A88">
        <w:t xml:space="preserve">, </w:t>
      </w:r>
      <w:r w:rsidRPr="00B877BC">
        <w:t>sont tellement infaillibles que je le tiens pour le plus sublime oculiste de la mémoire</w:t>
      </w:r>
      <w:r w:rsidR="00FA6A88">
        <w:t xml:space="preserve">, </w:t>
      </w:r>
      <w:r w:rsidRPr="00B877BC">
        <w:t>capable</w:t>
      </w:r>
      <w:r w:rsidR="00FA6A88">
        <w:t xml:space="preserve">, </w:t>
      </w:r>
      <w:r w:rsidRPr="00B877BC">
        <w:t>j</w:t>
      </w:r>
      <w:r w:rsidR="00FA6A88">
        <w:t>’</w:t>
      </w:r>
      <w:r w:rsidRPr="00B877BC">
        <w:t>en suis persuadé</w:t>
      </w:r>
      <w:r w:rsidR="00FA6A88">
        <w:t xml:space="preserve">, </w:t>
      </w:r>
      <w:r w:rsidRPr="00B877BC">
        <w:t>d</w:t>
      </w:r>
      <w:r w:rsidR="00FA6A88">
        <w:t>’</w:t>
      </w:r>
      <w:r w:rsidRPr="00B877BC">
        <w:t>opérer de la cataracte du Niagara</w:t>
      </w:r>
      <w:r w:rsidR="00FA6A88">
        <w:t> !…</w:t>
      </w:r>
    </w:p>
    <w:p w14:paraId="5B8409B1" w14:textId="77777777" w:rsidR="00FA6A88" w:rsidRDefault="00FA6A88" w:rsidP="00FA6A88">
      <w:pPr>
        <w:pStyle w:val="Etoile"/>
      </w:pPr>
      <w:r>
        <w:lastRenderedPageBreak/>
        <w:t>* * *</w:t>
      </w:r>
    </w:p>
    <w:p w14:paraId="66228956" w14:textId="77777777" w:rsidR="00FA6A88" w:rsidRDefault="00A92B34" w:rsidP="00FA6A88">
      <w:r w:rsidRPr="00B877BC">
        <w:t>Mais voici que je m</w:t>
      </w:r>
      <w:r w:rsidR="00FA6A88">
        <w:t>’</w:t>
      </w:r>
      <w:r w:rsidRPr="00B877BC">
        <w:t>emballe</w:t>
      </w:r>
      <w:r w:rsidR="00FA6A88">
        <w:t xml:space="preserve"> ! </w:t>
      </w:r>
      <w:r w:rsidRPr="00B877BC">
        <w:t>fit Pélopidas en se rasseyant</w:t>
      </w:r>
      <w:r w:rsidR="00FA6A88">
        <w:t xml:space="preserve">. </w:t>
      </w:r>
      <w:r w:rsidRPr="00B877BC">
        <w:t>Car il s</w:t>
      </w:r>
      <w:r w:rsidR="00FA6A88">
        <w:t>’</w:t>
      </w:r>
      <w:r w:rsidRPr="00B877BC">
        <w:t>était levé</w:t>
      </w:r>
      <w:r w:rsidR="00FA6A88">
        <w:t xml:space="preserve">, </w:t>
      </w:r>
      <w:r w:rsidRPr="00B877BC">
        <w:t>marchant à grands pas et bousculant tout</w:t>
      </w:r>
      <w:r w:rsidR="00FA6A88">
        <w:t xml:space="preserve">, </w:t>
      </w:r>
      <w:r w:rsidRPr="00B877BC">
        <w:t>d</w:t>
      </w:r>
      <w:r w:rsidRPr="00B877BC">
        <w:t>e</w:t>
      </w:r>
      <w:r w:rsidRPr="00B877BC">
        <w:t>puis un instant</w:t>
      </w:r>
      <w:r w:rsidR="00FA6A88">
        <w:t>.</w:t>
      </w:r>
    </w:p>
    <w:p w14:paraId="2F52336E" w14:textId="77777777" w:rsidR="00FA6A88" w:rsidRDefault="00A92B34" w:rsidP="00FA6A88">
      <w:r w:rsidRPr="00B877BC">
        <w:t>Je suis désarmé de tout sang-froid quand je songe à ces animaux qui tueraient un homme supérieur pour glaner trois sous dans le crottin des cynocéphales influents du Premier-Paris</w:t>
      </w:r>
      <w:r w:rsidR="00FA6A88">
        <w:t>.</w:t>
      </w:r>
    </w:p>
    <w:p w14:paraId="2EE28CDA" w14:textId="77777777" w:rsidR="00FA6A88" w:rsidRDefault="00A92B34" w:rsidP="00FA6A88">
      <w:r w:rsidRPr="00B877BC">
        <w:t>Je vous disais donc que j</w:t>
      </w:r>
      <w:r w:rsidR="00FA6A88">
        <w:t>’</w:t>
      </w:r>
      <w:r w:rsidRPr="00B877BC">
        <w:t>avais entrevu Marchenoir à l</w:t>
      </w:r>
      <w:r w:rsidR="00FA6A88">
        <w:t>’</w:t>
      </w:r>
      <w:r w:rsidRPr="00B877BC">
        <w:t>époque lointaine de son noviciat dans les odyssées de la famine et du chienlit</w:t>
      </w:r>
      <w:r w:rsidR="00FA6A88">
        <w:t xml:space="preserve">. </w:t>
      </w:r>
      <w:r w:rsidRPr="00B877BC">
        <w:t>J</w:t>
      </w:r>
      <w:r w:rsidR="00FA6A88">
        <w:t>’</w:t>
      </w:r>
      <w:r w:rsidRPr="00B877BC">
        <w:t>étais moi-même</w:t>
      </w:r>
      <w:r w:rsidR="00FA6A88">
        <w:t xml:space="preserve">, </w:t>
      </w:r>
      <w:r w:rsidRPr="00B877BC">
        <w:t>en ce temps-là</w:t>
      </w:r>
      <w:r w:rsidR="00FA6A88">
        <w:t xml:space="preserve">, </w:t>
      </w:r>
      <w:r w:rsidRPr="00B877BC">
        <w:t>un assez vilain pauvre bougre de petit plâtrier fricoteur qui faisait plus souvent soupeser son torse aux longitudinales du quartier qu</w:t>
      </w:r>
      <w:r w:rsidR="00FA6A88">
        <w:t>’</w:t>
      </w:r>
      <w:r w:rsidRPr="00B877BC">
        <w:t>il ne trit</w:t>
      </w:r>
      <w:r w:rsidRPr="00B877BC">
        <w:t>u</w:t>
      </w:r>
      <w:r w:rsidRPr="00B877BC">
        <w:t>rait la glaise des académies</w:t>
      </w:r>
      <w:r w:rsidR="00FA6A88">
        <w:t xml:space="preserve">. </w:t>
      </w:r>
      <w:r w:rsidRPr="00B877BC">
        <w:t>J</w:t>
      </w:r>
      <w:r w:rsidR="00FA6A88">
        <w:t>’</w:t>
      </w:r>
      <w:r w:rsidRPr="00B877BC">
        <w:t>étais un juste noceur</w:t>
      </w:r>
      <w:r w:rsidR="00FA6A88">
        <w:t xml:space="preserve">, </w:t>
      </w:r>
      <w:r w:rsidRPr="00B877BC">
        <w:t>un de ces malins à compartiments qui dramatisent la billevesée et j</w:t>
      </w:r>
      <w:r w:rsidR="00FA6A88">
        <w:t>’</w:t>
      </w:r>
      <w:r w:rsidRPr="00B877BC">
        <w:t>aurais peut-être joué quelque sale tour à ce lamentable qu</w:t>
      </w:r>
      <w:r w:rsidR="00FA6A88">
        <w:t>’</w:t>
      </w:r>
      <w:r w:rsidRPr="00B877BC">
        <w:t>on voyait passer</w:t>
      </w:r>
      <w:r w:rsidR="00FA6A88">
        <w:t xml:space="preserve">, </w:t>
      </w:r>
      <w:r w:rsidRPr="00B877BC">
        <w:t>de loin en loin</w:t>
      </w:r>
      <w:r w:rsidR="00FA6A88">
        <w:t xml:space="preserve">, </w:t>
      </w:r>
      <w:r w:rsidRPr="00B877BC">
        <w:t>devant l</w:t>
      </w:r>
      <w:r w:rsidR="00FA6A88">
        <w:t>’</w:t>
      </w:r>
      <w:r w:rsidRPr="00B877BC">
        <w:t>atelier</w:t>
      </w:r>
      <w:r w:rsidR="00FA6A88">
        <w:t xml:space="preserve">, </w:t>
      </w:r>
      <w:r w:rsidRPr="00B877BC">
        <w:t>déchiffrant</w:t>
      </w:r>
      <w:r w:rsidR="00FA6A88">
        <w:t xml:space="preserve">, </w:t>
      </w:r>
      <w:r w:rsidRPr="00B877BC">
        <w:t>avec des e</w:t>
      </w:r>
      <w:r w:rsidRPr="00B877BC">
        <w:t>x</w:t>
      </w:r>
      <w:r w:rsidRPr="00B877BC">
        <w:t>tases</w:t>
      </w:r>
      <w:r w:rsidR="00FA6A88">
        <w:t xml:space="preserve">, </w:t>
      </w:r>
      <w:r w:rsidRPr="00B877BC">
        <w:t>une loque d</w:t>
      </w:r>
      <w:r w:rsidR="00FA6A88">
        <w:t>’</w:t>
      </w:r>
      <w:r w:rsidRPr="00B877BC">
        <w:t>elzévir qui paraissait une continuation de ses surprenantes guenilles</w:t>
      </w:r>
      <w:r w:rsidR="00FA6A88">
        <w:t>.</w:t>
      </w:r>
    </w:p>
    <w:p w14:paraId="3E4A0DB4" w14:textId="2ECF3783" w:rsidR="00FA6A88" w:rsidRDefault="00A92B34" w:rsidP="00FA6A88">
      <w:r w:rsidRPr="00B877BC">
        <w:t>Mais il y avait la légende instructive d</w:t>
      </w:r>
      <w:r w:rsidR="00FA6A88">
        <w:t>’</w:t>
      </w:r>
      <w:r w:rsidRPr="00B877BC">
        <w:t>un certain malvat de la chalcographie qu</w:t>
      </w:r>
      <w:r w:rsidR="00FA6A88">
        <w:t>’</w:t>
      </w:r>
      <w:r w:rsidRPr="00B877BC">
        <w:t>il avait</w:t>
      </w:r>
      <w:r w:rsidR="00FA6A88">
        <w:t xml:space="preserve">, </w:t>
      </w:r>
      <w:r w:rsidRPr="00B877BC">
        <w:t>un jour</w:t>
      </w:r>
      <w:r w:rsidR="00FA6A88">
        <w:t xml:space="preserve">, </w:t>
      </w:r>
      <w:r w:rsidRPr="00B877BC">
        <w:t xml:space="preserve">trempé de la tête aux pieds dans une mare de </w:t>
      </w:r>
      <w:r w:rsidR="00CF5238">
        <w:t>b</w:t>
      </w:r>
      <w:r w:rsidR="00CF5238" w:rsidRPr="00B877BC">
        <w:t>oue</w:t>
      </w:r>
      <w:r w:rsidR="00FA6A88">
        <w:t xml:space="preserve">, </w:t>
      </w:r>
      <w:r w:rsidRPr="00B877BC">
        <w:rPr>
          <w:i/>
          <w:iCs/>
        </w:rPr>
        <w:t>sans</w:t>
      </w:r>
      <w:r w:rsidRPr="00B877BC">
        <w:t xml:space="preserve"> </w:t>
      </w:r>
      <w:r w:rsidRPr="00B877BC">
        <w:rPr>
          <w:i/>
          <w:iCs/>
        </w:rPr>
        <w:t>même</w:t>
      </w:r>
      <w:r w:rsidRPr="00B877BC">
        <w:t xml:space="preserve"> </w:t>
      </w:r>
      <w:r w:rsidRPr="00B877BC">
        <w:rPr>
          <w:i/>
          <w:iCs/>
        </w:rPr>
        <w:t>interrompre</w:t>
      </w:r>
      <w:r w:rsidRPr="00B877BC">
        <w:t xml:space="preserve"> </w:t>
      </w:r>
      <w:r w:rsidRPr="00B877BC">
        <w:rPr>
          <w:i/>
          <w:iCs/>
        </w:rPr>
        <w:t>sa</w:t>
      </w:r>
      <w:r w:rsidRPr="00B877BC">
        <w:t xml:space="preserve"> </w:t>
      </w:r>
      <w:r w:rsidRPr="00B877BC">
        <w:rPr>
          <w:i/>
          <w:iCs/>
        </w:rPr>
        <w:t>lecture</w:t>
      </w:r>
      <w:r w:rsidR="00FA6A88">
        <w:t xml:space="preserve">, </w:t>
      </w:r>
      <w:r w:rsidRPr="00B877BC">
        <w:t>et qu</w:t>
      </w:r>
      <w:r w:rsidR="00FA6A88">
        <w:t>’</w:t>
      </w:r>
      <w:r w:rsidRPr="00B877BC">
        <w:t>il avait ensuite mis à sécher en équilibre sur l</w:t>
      </w:r>
      <w:r w:rsidR="00FA6A88">
        <w:t>’</w:t>
      </w:r>
      <w:r w:rsidRPr="00B877BC">
        <w:t>appui d</w:t>
      </w:r>
      <w:r w:rsidR="00FA6A88">
        <w:t>’</w:t>
      </w:r>
      <w:r w:rsidRPr="00B877BC">
        <w:t>une fenêtre balustrée que le soleil dardait avec rage</w:t>
      </w:r>
      <w:r w:rsidR="00FA6A88">
        <w:t xml:space="preserve">. </w:t>
      </w:r>
      <w:r w:rsidRPr="00B877BC">
        <w:t>Épisode qui donnait à réfléchir</w:t>
      </w:r>
      <w:r w:rsidR="00FA6A88">
        <w:t>.</w:t>
      </w:r>
    </w:p>
    <w:p w14:paraId="2AA7AD92" w14:textId="4B20C6B2" w:rsidR="00FA6A88" w:rsidRDefault="00A92B34" w:rsidP="00FA6A88">
      <w:r w:rsidRPr="00B877BC">
        <w:t>Puis</w:t>
      </w:r>
      <w:r w:rsidR="00FA6A88">
        <w:t xml:space="preserve">, </w:t>
      </w:r>
      <w:r w:rsidRPr="00B877BC">
        <w:t>quelque imbécile que je fusse alors</w:t>
      </w:r>
      <w:r w:rsidR="00FA6A88">
        <w:t xml:space="preserve">, </w:t>
      </w:r>
      <w:r w:rsidRPr="00B877BC">
        <w:t>le grandiose de cette misère agissait un peu sur moi</w:t>
      </w:r>
      <w:r w:rsidR="00FA6A88">
        <w:t xml:space="preserve">. </w:t>
      </w:r>
      <w:r w:rsidRPr="00B877BC">
        <w:t>Je sentais</w:t>
      </w:r>
      <w:r w:rsidR="00FA6A88">
        <w:t xml:space="preserve">, </w:t>
      </w:r>
      <w:r w:rsidRPr="00B877BC">
        <w:t>quand même</w:t>
      </w:r>
      <w:r w:rsidR="00FA6A88">
        <w:t xml:space="preserve">, </w:t>
      </w:r>
      <w:r w:rsidRPr="00B877BC">
        <w:t>la présence d</w:t>
      </w:r>
      <w:r w:rsidR="00FA6A88">
        <w:t>’</w:t>
      </w:r>
      <w:r w:rsidRPr="00B877BC">
        <w:t>une âme extraordinaire</w:t>
      </w:r>
      <w:r w:rsidR="00FA6A88">
        <w:t xml:space="preserve">, </w:t>
      </w:r>
      <w:r w:rsidRPr="00B877BC">
        <w:t>et</w:t>
      </w:r>
      <w:r w:rsidR="00FA6A88">
        <w:t xml:space="preserve">, </w:t>
      </w:r>
      <w:r w:rsidRPr="00B877BC">
        <w:t>plus tard</w:t>
      </w:r>
      <w:r w:rsidR="00FA6A88">
        <w:t xml:space="preserve">, </w:t>
      </w:r>
      <w:r w:rsidRPr="00B877BC">
        <w:t>j</w:t>
      </w:r>
      <w:r w:rsidR="00FA6A88">
        <w:t>’</w:t>
      </w:r>
      <w:r w:rsidRPr="00B877BC">
        <w:t>ai compris que c</w:t>
      </w:r>
      <w:r w:rsidR="00FA6A88">
        <w:t>’</w:t>
      </w:r>
      <w:r w:rsidRPr="00B877BC">
        <w:t xml:space="preserve">était là justement ce qui révoltait les enfants de </w:t>
      </w:r>
      <w:r w:rsidRPr="00B877BC">
        <w:lastRenderedPageBreak/>
        <w:t xml:space="preserve">cancrelats répartis sous nos </w:t>
      </w:r>
      <w:r w:rsidR="00CF5238" w:rsidRPr="00B877BC">
        <w:t>épid</w:t>
      </w:r>
      <w:r w:rsidR="00CF5238">
        <w:t>er</w:t>
      </w:r>
      <w:r w:rsidR="00CF5238" w:rsidRPr="00B877BC">
        <w:t>mes</w:t>
      </w:r>
      <w:r w:rsidR="00FA6A88">
        <w:t xml:space="preserve">, </w:t>
      </w:r>
      <w:r w:rsidRPr="00B877BC">
        <w:t>à chacune des apparitions de cet insolite malheureux</w:t>
      </w:r>
      <w:r w:rsidR="00FA6A88">
        <w:t>.</w:t>
      </w:r>
    </w:p>
    <w:p w14:paraId="768C15A7" w14:textId="77777777" w:rsidR="00FA6A88" w:rsidRDefault="00A92B34" w:rsidP="00FA6A88">
      <w:r w:rsidRPr="00B877BC">
        <w:t>Ses haillons</w:t>
      </w:r>
      <w:r w:rsidR="00FA6A88">
        <w:t xml:space="preserve">, </w:t>
      </w:r>
      <w:r w:rsidRPr="00B877BC">
        <w:t>je vous assure</w:t>
      </w:r>
      <w:r w:rsidR="00FA6A88">
        <w:t xml:space="preserve">, </w:t>
      </w:r>
      <w:r w:rsidRPr="00B877BC">
        <w:t>n</w:t>
      </w:r>
      <w:r w:rsidR="00FA6A88">
        <w:t>’</w:t>
      </w:r>
      <w:r w:rsidRPr="00B877BC">
        <w:t>avaient rien d</w:t>
      </w:r>
      <w:r w:rsidR="00FA6A88">
        <w:t>’</w:t>
      </w:r>
      <w:r w:rsidRPr="00B877BC">
        <w:t>ignoble</w:t>
      </w:r>
      <w:r w:rsidR="00FA6A88">
        <w:t xml:space="preserve">. </w:t>
      </w:r>
      <w:r w:rsidRPr="00B877BC">
        <w:t>La propreté de ses hardes en copeaux était même une chose curieuse et touchante</w:t>
      </w:r>
      <w:r w:rsidR="00FA6A88">
        <w:t>.</w:t>
      </w:r>
    </w:p>
    <w:p w14:paraId="46F86C6A" w14:textId="77777777" w:rsidR="00FA6A88" w:rsidRDefault="00A92B34" w:rsidP="00FA6A88">
      <w:r w:rsidRPr="00B877BC">
        <w:t>J</w:t>
      </w:r>
      <w:r w:rsidR="00FA6A88">
        <w:t>’</w:t>
      </w:r>
      <w:r w:rsidRPr="00B877BC">
        <w:t>ai toujours devant les yeux un certain chapeau de haute forme acquis</w:t>
      </w:r>
      <w:r w:rsidR="00FA6A88">
        <w:t xml:space="preserve">, </w:t>
      </w:r>
      <w:r w:rsidRPr="00B877BC">
        <w:t>Dieu sait en quels anciens jours</w:t>
      </w:r>
      <w:r w:rsidR="00FA6A88">
        <w:t xml:space="preserve"> ! </w:t>
      </w:r>
      <w:r w:rsidRPr="00B877BC">
        <w:t>et dont la coca</w:t>
      </w:r>
      <w:r w:rsidRPr="00B877BC">
        <w:t>s</w:t>
      </w:r>
      <w:r w:rsidRPr="00B877BC">
        <w:t>serie ne pouvait être surpassée que par l</w:t>
      </w:r>
      <w:r w:rsidR="00FA6A88">
        <w:t>’</w:t>
      </w:r>
      <w:r w:rsidRPr="00B877BC">
        <w:t>inoubliable tromblon de Thorvaldsen</w:t>
      </w:r>
      <w:r w:rsidR="00FA6A88">
        <w:t xml:space="preserve">, </w:t>
      </w:r>
      <w:r w:rsidR="005B0B0D">
        <w:t>dans cette</w:t>
      </w:r>
      <w:r w:rsidRPr="00B877BC">
        <w:t xml:space="preserve"> </w:t>
      </w:r>
      <w:r w:rsidR="005B0B0D">
        <w:t>fres</w:t>
      </w:r>
      <w:r w:rsidRPr="00B877BC">
        <w:t>que bafouée des vents</w:t>
      </w:r>
      <w:r w:rsidR="00FA6A88">
        <w:t xml:space="preserve">, </w:t>
      </w:r>
      <w:r w:rsidRPr="00B877BC">
        <w:t>hommage d</w:t>
      </w:r>
      <w:r w:rsidRPr="00B877BC">
        <w:t>é</w:t>
      </w:r>
      <w:r w:rsidRPr="00B877BC">
        <w:t>crépit de l</w:t>
      </w:r>
      <w:r w:rsidR="00FA6A88">
        <w:t>’</w:t>
      </w:r>
      <w:r w:rsidRPr="00B877BC">
        <w:t>admiration des Danois sur les parois extérieures de son m</w:t>
      </w:r>
      <w:r w:rsidRPr="00B877BC">
        <w:t>u</w:t>
      </w:r>
      <w:r w:rsidRPr="00B877BC">
        <w:t>sée à Copenhague</w:t>
      </w:r>
      <w:r w:rsidR="00FA6A88">
        <w:t>.</w:t>
      </w:r>
    </w:p>
    <w:p w14:paraId="6D74BD6A" w14:textId="77777777" w:rsidR="00FA6A88" w:rsidRDefault="00A92B34" w:rsidP="00FA6A88">
      <w:r w:rsidRPr="00B877BC">
        <w:t>On vit ce chapeau</w:t>
      </w:r>
      <w:r w:rsidR="00FA6A88">
        <w:t xml:space="preserve">, </w:t>
      </w:r>
      <w:r w:rsidRPr="00B877BC">
        <w:t>fréquenté par les météores</w:t>
      </w:r>
      <w:r w:rsidR="00FA6A88">
        <w:t xml:space="preserve">, </w:t>
      </w:r>
      <w:r w:rsidRPr="00B877BC">
        <w:t>se transfo</w:t>
      </w:r>
      <w:r w:rsidRPr="00B877BC">
        <w:t>r</w:t>
      </w:r>
      <w:r w:rsidRPr="00B877BC">
        <w:t>mer au cours des saisons et passer par toutes les couleurs</w:t>
      </w:r>
      <w:r w:rsidR="00FA6A88">
        <w:t xml:space="preserve">. </w:t>
      </w:r>
      <w:r w:rsidRPr="00B877BC">
        <w:t>Le dernier état constaté fut la spirale ou colimaçon d</w:t>
      </w:r>
      <w:r w:rsidR="00FA6A88">
        <w:t>’</w:t>
      </w:r>
      <w:r w:rsidRPr="00B877BC">
        <w:t>Archimède</w:t>
      </w:r>
      <w:r w:rsidR="00FA6A88">
        <w:t xml:space="preserve">, </w:t>
      </w:r>
      <w:r w:rsidRPr="00B877BC">
        <w:t>aux blanchâtres circonvolutions</w:t>
      </w:r>
      <w:r w:rsidR="00FA6A88">
        <w:t xml:space="preserve">, </w:t>
      </w:r>
      <w:r w:rsidRPr="00B877BC">
        <w:t>qui faisait paraître le titulaire coiffé d</w:t>
      </w:r>
      <w:r w:rsidR="00FA6A88">
        <w:t>’</w:t>
      </w:r>
      <w:r w:rsidRPr="00B877BC">
        <w:t>un tronçon de colonne torse arraché au tremblement de quelque basilique portugaise</w:t>
      </w:r>
      <w:r w:rsidR="00FA6A88">
        <w:t xml:space="preserve">, – </w:t>
      </w:r>
      <w:r w:rsidRPr="00B877BC">
        <w:t>phase décisive suivie</w:t>
      </w:r>
      <w:r w:rsidR="00FA6A88">
        <w:t xml:space="preserve">, </w:t>
      </w:r>
      <w:r w:rsidRPr="00B877BC">
        <w:t>peu de mois plus tard</w:t>
      </w:r>
      <w:r w:rsidR="00FA6A88">
        <w:t xml:space="preserve">, </w:t>
      </w:r>
      <w:r w:rsidRPr="00B877BC">
        <w:t>d</w:t>
      </w:r>
      <w:r w:rsidR="00FA6A88">
        <w:t>’</w:t>
      </w:r>
      <w:r w:rsidRPr="00B877BC">
        <w:t>un affaissement irrémédiable dont trois ou quatre maroufles de l</w:t>
      </w:r>
      <w:r w:rsidR="00FA6A88">
        <w:t>’</w:t>
      </w:r>
      <w:r w:rsidRPr="00B877BC">
        <w:t>atelier furent les témoins éperdus</w:t>
      </w:r>
      <w:r w:rsidR="00FA6A88">
        <w:t xml:space="preserve">. </w:t>
      </w:r>
      <w:r w:rsidRPr="00B877BC">
        <w:t>Je n</w:t>
      </w:r>
      <w:r w:rsidR="00FA6A88">
        <w:t>’</w:t>
      </w:r>
      <w:r w:rsidRPr="00B877BC">
        <w:t>exprimerais jamais la sollicitude avec laquelle il frottait cet objet indéfinissable</w:t>
      </w:r>
      <w:r w:rsidR="00FA6A88">
        <w:t>.</w:t>
      </w:r>
    </w:p>
    <w:p w14:paraId="6077E178" w14:textId="77777777" w:rsidR="00FA6A88" w:rsidRDefault="00A92B34" w:rsidP="00FA6A88">
      <w:r w:rsidRPr="00B877BC">
        <w:t>Après la catastrophe</w:t>
      </w:r>
      <w:r w:rsidR="00FA6A88">
        <w:t xml:space="preserve">, </w:t>
      </w:r>
      <w:r w:rsidRPr="00B877BC">
        <w:t>il alla nu-tête par les rues</w:t>
      </w:r>
      <w:r w:rsidR="00FA6A88">
        <w:t>.</w:t>
      </w:r>
    </w:p>
    <w:p w14:paraId="270BDF6C" w14:textId="77777777" w:rsidR="00FA6A88" w:rsidRDefault="00A92B34" w:rsidP="00FA6A88">
      <w:r w:rsidRPr="00B877BC">
        <w:t>Je ne crois pas qu</w:t>
      </w:r>
      <w:r w:rsidR="00FA6A88">
        <w:t>’</w:t>
      </w:r>
      <w:r w:rsidRPr="00B877BC">
        <w:t>il ait jamais été positivement va-nu-pieds</w:t>
      </w:r>
      <w:r w:rsidR="00FA6A88">
        <w:t xml:space="preserve">, </w:t>
      </w:r>
      <w:r w:rsidRPr="00B877BC">
        <w:t>mais ses bottines auraient fait juger séculières les sand</w:t>
      </w:r>
      <w:r w:rsidRPr="00B877BC">
        <w:t>a</w:t>
      </w:r>
      <w:r w:rsidRPr="00B877BC">
        <w:t>les des anachorètes les plus déchaussés</w:t>
      </w:r>
      <w:r w:rsidR="00FA6A88">
        <w:t xml:space="preserve">. </w:t>
      </w:r>
      <w:r w:rsidRPr="00B877BC">
        <w:t>Je demande la permi</w:t>
      </w:r>
      <w:r w:rsidRPr="00B877BC">
        <w:t>s</w:t>
      </w:r>
      <w:r w:rsidRPr="00B877BC">
        <w:t xml:space="preserve">sion de ne pas insister sur cet endroit de mon poème qui finirait par être aussi long que le </w:t>
      </w:r>
      <w:r w:rsidRPr="00B877BC">
        <w:rPr>
          <w:i/>
          <w:iCs/>
        </w:rPr>
        <w:t>Paradis</w:t>
      </w:r>
      <w:r w:rsidRPr="00B877BC">
        <w:t xml:space="preserve"> </w:t>
      </w:r>
      <w:r w:rsidRPr="00B877BC">
        <w:rPr>
          <w:i/>
          <w:iCs/>
        </w:rPr>
        <w:t>perdu</w:t>
      </w:r>
      <w:r w:rsidRPr="00B877BC">
        <w:t xml:space="preserve"> et qui nous desséch</w:t>
      </w:r>
      <w:r w:rsidRPr="00B877BC">
        <w:t>e</w:t>
      </w:r>
      <w:r w:rsidRPr="00B877BC">
        <w:t>rait autant que les prodromes évangéliques de la fin du monde</w:t>
      </w:r>
      <w:r w:rsidR="00FA6A88">
        <w:t xml:space="preserve">, </w:t>
      </w:r>
      <w:r w:rsidRPr="00B877BC">
        <w:t>si je m</w:t>
      </w:r>
      <w:r w:rsidR="00FA6A88">
        <w:t>’</w:t>
      </w:r>
      <w:r w:rsidRPr="00B877BC">
        <w:t>attardais aux accessoires</w:t>
      </w:r>
      <w:r w:rsidR="00FA6A88">
        <w:t>.</w:t>
      </w:r>
    </w:p>
    <w:p w14:paraId="0C243D69" w14:textId="77777777" w:rsidR="00FA6A88" w:rsidRDefault="00A92B34" w:rsidP="00FA6A88">
      <w:r w:rsidRPr="00B877BC">
        <w:lastRenderedPageBreak/>
        <w:t>Il faudrait je ne sais quelles hyperboles pour donner un aperçu de cette enveloppe d</w:t>
      </w:r>
      <w:r w:rsidR="00FA6A88">
        <w:t>’</w:t>
      </w:r>
      <w:r w:rsidRPr="00B877BC">
        <w:t>un aborigène du malheur</w:t>
      </w:r>
      <w:r w:rsidR="00FA6A88">
        <w:t xml:space="preserve">, </w:t>
      </w:r>
      <w:r w:rsidRPr="00B877BC">
        <w:t>qu</w:t>
      </w:r>
      <w:r w:rsidR="00FA6A88">
        <w:t>’</w:t>
      </w:r>
      <w:r w:rsidRPr="00B877BC">
        <w:t>à la distance de beaucoup d</w:t>
      </w:r>
      <w:r w:rsidR="00FA6A88">
        <w:t>’</w:t>
      </w:r>
      <w:r w:rsidRPr="00B877BC">
        <w:t>années</w:t>
      </w:r>
      <w:r w:rsidR="00FA6A88">
        <w:t xml:space="preserve">, </w:t>
      </w:r>
      <w:r w:rsidRPr="00B877BC">
        <w:t>je me représente accoutré par la griffe même du Chérubin des Humiliations</w:t>
      </w:r>
      <w:r w:rsidR="00FA6A88">
        <w:t>.</w:t>
      </w:r>
    </w:p>
    <w:p w14:paraId="7C8379FF" w14:textId="77777777" w:rsidR="00FA6A88" w:rsidRDefault="00A92B34" w:rsidP="00FA6A88">
      <w:r w:rsidRPr="00B877BC">
        <w:t>En voilà donc tout à fait assez de la digression et je reviens à mon histoire</w:t>
      </w:r>
      <w:r w:rsidR="00FA6A88">
        <w:t>.</w:t>
      </w:r>
    </w:p>
    <w:p w14:paraId="7374BEEA" w14:textId="77777777" w:rsidR="00FA6A88" w:rsidRDefault="00FA6A88" w:rsidP="00FA6A88">
      <w:pPr>
        <w:pStyle w:val="Etoile"/>
      </w:pPr>
      <w:r>
        <w:t>* * *</w:t>
      </w:r>
    </w:p>
    <w:p w14:paraId="538E0A75" w14:textId="37588220" w:rsidR="00FA6A88" w:rsidRDefault="00A92B34" w:rsidP="00FA6A88">
      <w:r w:rsidRPr="00B877BC">
        <w:t>Lorsque j</w:t>
      </w:r>
      <w:r w:rsidR="00FA6A88">
        <w:t>’</w:t>
      </w:r>
      <w:r w:rsidRPr="00B877BC">
        <w:t>eus l</w:t>
      </w:r>
      <w:r w:rsidR="00FA6A88">
        <w:t>’</w:t>
      </w:r>
      <w:r w:rsidRPr="00B877BC">
        <w:t>extrême joie</w:t>
      </w:r>
      <w:r w:rsidR="00FA6A88">
        <w:t xml:space="preserve">, </w:t>
      </w:r>
      <w:r w:rsidRPr="00B877BC">
        <w:t>longtemps espérée</w:t>
      </w:r>
      <w:r w:rsidR="00FA6A88">
        <w:t xml:space="preserve">, </w:t>
      </w:r>
      <w:r w:rsidRPr="00B877BC">
        <w:t>de devenir l</w:t>
      </w:r>
      <w:r w:rsidR="00FA6A88">
        <w:t>’</w:t>
      </w:r>
      <w:r w:rsidRPr="00B877BC">
        <w:t>ami et le compagnon de Marchenoir</w:t>
      </w:r>
      <w:r w:rsidR="00FA6A88">
        <w:t xml:space="preserve">, </w:t>
      </w:r>
      <w:r w:rsidRPr="00B877BC">
        <w:t xml:space="preserve">je </w:t>
      </w:r>
      <w:r w:rsidR="004503BF">
        <w:t>f</w:t>
      </w:r>
      <w:r w:rsidR="004503BF" w:rsidRPr="00B877BC">
        <w:t xml:space="preserve">us </w:t>
      </w:r>
      <w:r w:rsidRPr="00B877BC">
        <w:t>le témoin malhe</w:t>
      </w:r>
      <w:r w:rsidRPr="00B877BC">
        <w:t>u</w:t>
      </w:r>
      <w:r w:rsidRPr="00B877BC">
        <w:t>reusement impuissant</w:t>
      </w:r>
      <w:r w:rsidR="00FA6A88">
        <w:t xml:space="preserve">, – </w:t>
      </w:r>
      <w:r w:rsidRPr="00B877BC">
        <w:t>je n</w:t>
      </w:r>
      <w:r w:rsidR="00FA6A88">
        <w:t>’</w:t>
      </w:r>
      <w:r w:rsidRPr="00B877BC">
        <w:t>étais pas riche</w:t>
      </w:r>
      <w:r w:rsidR="00FA6A88">
        <w:t xml:space="preserve">, </w:t>
      </w:r>
      <w:r w:rsidRPr="00B877BC">
        <w:t>alors</w:t>
      </w:r>
      <w:r w:rsidR="00FA6A88">
        <w:t xml:space="preserve">, – </w:t>
      </w:r>
      <w:r w:rsidRPr="00B877BC">
        <w:t>des av</w:t>
      </w:r>
      <w:r w:rsidRPr="00B877BC">
        <w:t>a</w:t>
      </w:r>
      <w:r w:rsidRPr="00B877BC">
        <w:t>nies sans nom qu</w:t>
      </w:r>
      <w:r w:rsidR="00FA6A88">
        <w:t>’</w:t>
      </w:r>
      <w:r w:rsidRPr="00B877BC">
        <w:t>une vieille propriétaire lui fit endurer</w:t>
      </w:r>
      <w:r w:rsidR="00FA6A88">
        <w:t>.</w:t>
      </w:r>
    </w:p>
    <w:p w14:paraId="68E1AFBF" w14:textId="77777777" w:rsidR="00FA6A88" w:rsidRDefault="00A92B34" w:rsidP="00FA6A88">
      <w:r w:rsidRPr="00B877BC">
        <w:t>Il devait plusieurs termes et ne parvenait pas</w:t>
      </w:r>
      <w:r w:rsidR="00FA6A88">
        <w:t xml:space="preserve">, </w:t>
      </w:r>
      <w:r w:rsidRPr="00B877BC">
        <w:t>quoi qu</w:t>
      </w:r>
      <w:r w:rsidR="00FA6A88">
        <w:t>’</w:t>
      </w:r>
      <w:r w:rsidRPr="00B877BC">
        <w:t>il f</w:t>
      </w:r>
      <w:r>
        <w:t>î</w:t>
      </w:r>
      <w:r w:rsidRPr="00B877BC">
        <w:t>t</w:t>
      </w:r>
      <w:r w:rsidR="00FA6A88">
        <w:t xml:space="preserve">, </w:t>
      </w:r>
      <w:r w:rsidRPr="00B877BC">
        <w:t>à la satisfaire</w:t>
      </w:r>
      <w:r w:rsidR="00FA6A88">
        <w:t xml:space="preserve">. </w:t>
      </w:r>
      <w:r w:rsidRPr="00B877BC">
        <w:t>Cette ordure de femme voulait à toute force qu</w:t>
      </w:r>
      <w:r w:rsidR="00FA6A88">
        <w:t>’</w:t>
      </w:r>
      <w:r w:rsidRPr="00B877BC">
        <w:t>il lui donnât de l</w:t>
      </w:r>
      <w:r w:rsidR="00FA6A88">
        <w:t>’</w:t>
      </w:r>
      <w:r w:rsidRPr="00B877BC">
        <w:t>argent</w:t>
      </w:r>
      <w:r w:rsidR="00FA6A88">
        <w:t>.</w:t>
      </w:r>
    </w:p>
    <w:p w14:paraId="2C75DCBB" w14:textId="77777777" w:rsidR="00FA6A88" w:rsidRDefault="00A92B34" w:rsidP="00FA6A88">
      <w:r w:rsidRPr="00B877BC">
        <w:t>Elle le gardait néanmoins</w:t>
      </w:r>
      <w:r w:rsidR="00FA6A88">
        <w:t xml:space="preserve">, </w:t>
      </w:r>
      <w:r w:rsidRPr="00B877BC">
        <w:t>mais comme on garde les hu</w:t>
      </w:r>
      <w:r w:rsidRPr="00B877BC">
        <w:t>î</w:t>
      </w:r>
      <w:r w:rsidRPr="00B877BC">
        <w:t>tres perlières dans les pêcheries de l</w:t>
      </w:r>
      <w:r w:rsidR="00FA6A88">
        <w:t>’</w:t>
      </w:r>
      <w:r w:rsidRPr="00B877BC">
        <w:t>Océan Indien</w:t>
      </w:r>
      <w:r w:rsidR="00FA6A88">
        <w:t xml:space="preserve">, </w:t>
      </w:r>
      <w:r w:rsidRPr="00B877BC">
        <w:t>surveillées continuellement par des squales attentifs</w:t>
      </w:r>
      <w:r w:rsidR="00FA6A88">
        <w:t xml:space="preserve">, – </w:t>
      </w:r>
      <w:r w:rsidRPr="00B877BC">
        <w:t>ayant mis l</w:t>
      </w:r>
      <w:r w:rsidR="00FA6A88">
        <w:t>’</w:t>
      </w:r>
      <w:r w:rsidRPr="00B877BC">
        <w:t>embargo le plus rigoureux sur les pauvres meubles aux trois quarts détruits qui lui venaient de sa mère et guettant toujours l</w:t>
      </w:r>
      <w:r w:rsidR="00FA6A88">
        <w:t>’</w:t>
      </w:r>
      <w:r w:rsidRPr="00B877BC">
        <w:t>occasion de le dépouiller des misérables aubaines qui po</w:t>
      </w:r>
      <w:r w:rsidRPr="00B877BC">
        <w:t>u</w:t>
      </w:r>
      <w:r w:rsidRPr="00B877BC">
        <w:t>vaient échoir</w:t>
      </w:r>
      <w:r w:rsidR="00FA6A88">
        <w:t>.</w:t>
      </w:r>
    </w:p>
    <w:p w14:paraId="188F2E10" w14:textId="46F7BE80" w:rsidR="00FA6A88" w:rsidRDefault="004503BF" w:rsidP="00FA6A88">
      <w:r w:rsidRPr="00B877BC">
        <w:t>L</w:t>
      </w:r>
      <w:r w:rsidR="00FA6A88">
        <w:t>’</w:t>
      </w:r>
      <w:r>
        <w:t>i</w:t>
      </w:r>
      <w:r w:rsidRPr="00B877BC">
        <w:t xml:space="preserve">nfortuné </w:t>
      </w:r>
      <w:r w:rsidR="00A92B34" w:rsidRPr="00B877BC">
        <w:t>locataire était condamné à ne sortir de sa chambre que sous le feu des réclamations de la pygargue féroce qui l</w:t>
      </w:r>
      <w:r w:rsidR="00FA6A88">
        <w:t>’</w:t>
      </w:r>
      <w:r w:rsidR="00A92B34" w:rsidRPr="00B877BC">
        <w:t>injuriait plusieurs fois par jour</w:t>
      </w:r>
      <w:r w:rsidR="00FA6A88">
        <w:t xml:space="preserve">, </w:t>
      </w:r>
      <w:r w:rsidR="00A92B34" w:rsidRPr="00B877BC">
        <w:t>en présence de tous les vo</w:t>
      </w:r>
      <w:r w:rsidR="00A92B34" w:rsidRPr="00B877BC">
        <w:t>i</w:t>
      </w:r>
      <w:r w:rsidR="00A92B34" w:rsidRPr="00B877BC">
        <w:t>sins</w:t>
      </w:r>
      <w:r w:rsidR="00FA6A88">
        <w:t xml:space="preserve">, </w:t>
      </w:r>
      <w:r w:rsidR="00A92B34" w:rsidRPr="00B877BC">
        <w:t>et souvent même l</w:t>
      </w:r>
      <w:r w:rsidR="00FA6A88">
        <w:t>’</w:t>
      </w:r>
      <w:r w:rsidR="00A92B34" w:rsidRPr="00B877BC">
        <w:t>apostrophait insolemment au milieu des rues</w:t>
      </w:r>
      <w:r w:rsidR="00FA6A88">
        <w:t>.</w:t>
      </w:r>
    </w:p>
    <w:p w14:paraId="7F7C9B17" w14:textId="77777777" w:rsidR="00FA6A88" w:rsidRDefault="00A92B34" w:rsidP="00FA6A88">
      <w:r w:rsidRPr="00B877BC">
        <w:t>Messieurs</w:t>
      </w:r>
      <w:r w:rsidR="00FA6A88">
        <w:t xml:space="preserve">, </w:t>
      </w:r>
      <w:r w:rsidRPr="00B877BC">
        <w:t>cette situation a duré dix ans</w:t>
      </w:r>
      <w:r w:rsidR="00FA6A88">
        <w:t xml:space="preserve">, </w:t>
      </w:r>
      <w:r w:rsidRPr="00B877BC">
        <w:t>Marchenoir n</w:t>
      </w:r>
      <w:r w:rsidR="00FA6A88">
        <w:t>’</w:t>
      </w:r>
      <w:r w:rsidRPr="00B877BC">
        <w:t>arrivant jamais à pouvoir donner mieux que des acomptes et ne pouvant se résoudre à prendre la fuite</w:t>
      </w:r>
      <w:r w:rsidR="00FA6A88">
        <w:t xml:space="preserve">. </w:t>
      </w:r>
      <w:r w:rsidRPr="00B877BC">
        <w:t xml:space="preserve">Pour la somme </w:t>
      </w:r>
      <w:r w:rsidRPr="00B877BC">
        <w:lastRenderedPageBreak/>
        <w:t>de trois ou quatre cents francs</w:t>
      </w:r>
      <w:r w:rsidR="00FA6A88">
        <w:t xml:space="preserve">, </w:t>
      </w:r>
      <w:r w:rsidRPr="00B877BC">
        <w:t>cette gueuse l</w:t>
      </w:r>
      <w:r w:rsidR="00FA6A88">
        <w:t>’</w:t>
      </w:r>
      <w:r w:rsidRPr="00B877BC">
        <w:t>a torturé quarante saisons</w:t>
      </w:r>
      <w:r w:rsidR="00FA6A88">
        <w:t>.</w:t>
      </w:r>
    </w:p>
    <w:p w14:paraId="1D71BAF1" w14:textId="77777777" w:rsidR="00FA6A88" w:rsidRDefault="00A92B34" w:rsidP="00FA6A88">
      <w:r w:rsidRPr="00B877BC">
        <w:t>Ne vous impatientez pas</w:t>
      </w:r>
      <w:r w:rsidR="00FA6A88">
        <w:t xml:space="preserve">, </w:t>
      </w:r>
      <w:r w:rsidRPr="00B877BC">
        <w:t>s</w:t>
      </w:r>
      <w:r w:rsidR="00FA6A88">
        <w:t>’</w:t>
      </w:r>
      <w:r w:rsidRPr="00B877BC">
        <w:t>il vous plaît</w:t>
      </w:r>
      <w:r w:rsidR="00FA6A88">
        <w:t xml:space="preserve">, </w:t>
      </w:r>
      <w:r w:rsidRPr="00B877BC">
        <w:t>j</w:t>
      </w:r>
      <w:r w:rsidR="00FA6A88">
        <w:t>’</w:t>
      </w:r>
      <w:r w:rsidRPr="00B877BC">
        <w:t>arrive à mon anecdote</w:t>
      </w:r>
      <w:r w:rsidR="00FA6A88">
        <w:t xml:space="preserve">. </w:t>
      </w:r>
      <w:r w:rsidRPr="00B877BC">
        <w:t>Mais ce que vous venez d</w:t>
      </w:r>
      <w:r w:rsidR="00FA6A88">
        <w:t>’</w:t>
      </w:r>
      <w:r w:rsidRPr="00B877BC">
        <w:t>entendre était nécessaire pour vous amener à sentir l</w:t>
      </w:r>
      <w:r w:rsidR="00FA6A88">
        <w:t>’</w:t>
      </w:r>
      <w:r w:rsidRPr="00B877BC">
        <w:t>importance unique de la trouvaille qu</w:t>
      </w:r>
      <w:r w:rsidR="00FA6A88">
        <w:t>’</w:t>
      </w:r>
      <w:r w:rsidRPr="00B877BC">
        <w:t>il fit</w:t>
      </w:r>
      <w:r w:rsidR="00FA6A88">
        <w:t>, « </w:t>
      </w:r>
      <w:r w:rsidRPr="00B877BC">
        <w:t>ce beau matin d</w:t>
      </w:r>
      <w:r w:rsidR="00FA6A88">
        <w:t>’</w:t>
      </w:r>
      <w:r w:rsidRPr="00B877BC">
        <w:t>été si doux</w:t>
      </w:r>
      <w:r w:rsidR="00FA6A88">
        <w:t xml:space="preserve"> », </w:t>
      </w:r>
      <w:r w:rsidRPr="00B877BC">
        <w:t>à l</w:t>
      </w:r>
      <w:r w:rsidR="00FA6A88">
        <w:t>’</w:t>
      </w:r>
      <w:r w:rsidRPr="00B877BC">
        <w:t>heure charmante où les convolvulus et les renoncules des bois ouvrent leurs calices</w:t>
      </w:r>
      <w:r w:rsidR="00FA6A88">
        <w:t>.</w:t>
      </w:r>
    </w:p>
    <w:p w14:paraId="18D3CE08" w14:textId="77777777" w:rsidR="00FA6A88" w:rsidRDefault="00A92B34" w:rsidP="00FA6A88">
      <w:r w:rsidRPr="00B877BC">
        <w:t>Il y avait trois ans déjà que la compassion des Océanides avait réussi à désenchaîner notre Prométhée</w:t>
      </w:r>
      <w:r w:rsidR="00FA6A88">
        <w:t xml:space="preserve">. </w:t>
      </w:r>
      <w:r w:rsidRPr="00B877BC">
        <w:t>Un premier succès littéraire</w:t>
      </w:r>
      <w:r w:rsidR="00FA6A88">
        <w:t xml:space="preserve">, </w:t>
      </w:r>
      <w:r w:rsidRPr="00B877BC">
        <w:t>escompté par d</w:t>
      </w:r>
      <w:r w:rsidR="00FA6A88">
        <w:t>’</w:t>
      </w:r>
      <w:r w:rsidRPr="00B877BC">
        <w:t>inexprimables tourments</w:t>
      </w:r>
      <w:r w:rsidR="00FA6A88">
        <w:t xml:space="preserve">, </w:t>
      </w:r>
      <w:r w:rsidRPr="00B877BC">
        <w:t>lui avait permis de trancher enfin le câble d</w:t>
      </w:r>
      <w:r w:rsidR="00FA6A88">
        <w:t>’</w:t>
      </w:r>
      <w:r w:rsidRPr="00B877BC">
        <w:t>ignominie et il vivait à peu près tranquille dans un quartier solitaire</w:t>
      </w:r>
      <w:r w:rsidR="00FA6A88">
        <w:t xml:space="preserve">, </w:t>
      </w:r>
      <w:r w:rsidRPr="00B877BC">
        <w:t>infiniment loin de l</w:t>
      </w:r>
      <w:r w:rsidR="00FA6A88">
        <w:t>’</w:t>
      </w:r>
      <w:r w:rsidRPr="00B877BC">
        <w:t>horrible geôle</w:t>
      </w:r>
      <w:r w:rsidR="00FA6A88">
        <w:t>.</w:t>
      </w:r>
    </w:p>
    <w:p w14:paraId="1135902E" w14:textId="77777777" w:rsidR="00FA6A88" w:rsidRDefault="00A92B34" w:rsidP="00FA6A88">
      <w:r w:rsidRPr="00B877BC">
        <w:t>L</w:t>
      </w:r>
      <w:r w:rsidR="00FA6A88">
        <w:t>’</w:t>
      </w:r>
      <w:r w:rsidRPr="00B877BC">
        <w:t>image du vautour femelle s</w:t>
      </w:r>
      <w:r w:rsidR="00FA6A88">
        <w:t>’</w:t>
      </w:r>
      <w:r w:rsidRPr="00B877BC">
        <w:t>estompait</w:t>
      </w:r>
      <w:r w:rsidR="00FA6A88">
        <w:t xml:space="preserve">, </w:t>
      </w:r>
      <w:r w:rsidRPr="00B877BC">
        <w:t>s</w:t>
      </w:r>
      <w:r w:rsidR="00FA6A88">
        <w:t>’</w:t>
      </w:r>
      <w:r w:rsidRPr="00B877BC">
        <w:t>embrumait de plus en plus</w:t>
      </w:r>
      <w:r w:rsidR="00FA6A88">
        <w:t xml:space="preserve">, </w:t>
      </w:r>
      <w:r w:rsidRPr="00B877BC">
        <w:t>devenait indiscernable</w:t>
      </w:r>
      <w:r w:rsidR="00FA6A88">
        <w:t xml:space="preserve">, </w:t>
      </w:r>
      <w:r w:rsidRPr="00B877BC">
        <w:t>télescopique</w:t>
      </w:r>
      <w:r w:rsidR="00FA6A88">
        <w:t xml:space="preserve">. </w:t>
      </w:r>
      <w:r w:rsidRPr="00B877BC">
        <w:t>Impossible de retrouver le cliché</w:t>
      </w:r>
      <w:r w:rsidR="00FA6A88">
        <w:t xml:space="preserve">, </w:t>
      </w:r>
      <w:r w:rsidRPr="00B877BC">
        <w:t>même au plus profond des latrines de sa mémoire</w:t>
      </w:r>
      <w:r w:rsidR="00FA6A88">
        <w:t>.</w:t>
      </w:r>
    </w:p>
    <w:p w14:paraId="5714F723" w14:textId="77777777" w:rsidR="00FA6A88" w:rsidRDefault="00A92B34" w:rsidP="00FA6A88">
      <w:r w:rsidRPr="00B877BC">
        <w:t>Un jour de juillet</w:t>
      </w:r>
      <w:r w:rsidR="00FA6A88">
        <w:t xml:space="preserve">, </w:t>
      </w:r>
      <w:r w:rsidRPr="00B877BC">
        <w:t>presque à l</w:t>
      </w:r>
      <w:r w:rsidR="00FA6A88">
        <w:t>’</w:t>
      </w:r>
      <w:r w:rsidRPr="00B877BC">
        <w:t>aube et le lever du soleil s</w:t>
      </w:r>
      <w:r w:rsidR="00FA6A88">
        <w:t>’</w:t>
      </w:r>
      <w:r w:rsidRPr="00B877BC">
        <w:t>annonçant à peine</w:t>
      </w:r>
      <w:r w:rsidR="00FA6A88">
        <w:t xml:space="preserve">, </w:t>
      </w:r>
      <w:r w:rsidRPr="00B877BC">
        <w:t>Marchenoir sortit</w:t>
      </w:r>
      <w:r w:rsidR="00FA6A88">
        <w:t xml:space="preserve">, </w:t>
      </w:r>
      <w:r w:rsidRPr="00B877BC">
        <w:t>selon sa coutume</w:t>
      </w:r>
      <w:r w:rsidR="00FA6A88">
        <w:t xml:space="preserve">, </w:t>
      </w:r>
      <w:r w:rsidRPr="00B877BC">
        <w:t>pour se rafraîchir sur les bastions</w:t>
      </w:r>
      <w:r w:rsidR="00FA6A88">
        <w:t xml:space="preserve">, </w:t>
      </w:r>
      <w:r w:rsidRPr="00B877BC">
        <w:t xml:space="preserve">en lisant quelques pages de Saxo </w:t>
      </w:r>
      <w:proofErr w:type="spellStart"/>
      <w:r w:rsidRPr="00B877BC">
        <w:t>Grammaticus</w:t>
      </w:r>
      <w:proofErr w:type="spellEnd"/>
      <w:r w:rsidRPr="00B877BC">
        <w:t xml:space="preserve"> ou de </w:t>
      </w:r>
      <w:smartTag w:uri="urn:schemas-microsoft-com:office:smarttags" w:element="PersonName">
        <w:smartTagPr>
          <w:attr w:name="ProductID" w:val="la Cornucopia"/>
        </w:smartTagPr>
        <w:r w:rsidRPr="00B877BC">
          <w:t xml:space="preserve">la </w:t>
        </w:r>
        <w:proofErr w:type="spellStart"/>
        <w:r w:rsidRPr="00B877BC">
          <w:rPr>
            <w:i/>
            <w:iCs/>
          </w:rPr>
          <w:t>Cornucopia</w:t>
        </w:r>
      </w:smartTag>
      <w:proofErr w:type="spellEnd"/>
      <w:r w:rsidRPr="00B877BC">
        <w:t xml:space="preserve"> de </w:t>
      </w:r>
      <w:proofErr w:type="spellStart"/>
      <w:r w:rsidRPr="00B877BC">
        <w:t>Perotto</w:t>
      </w:r>
      <w:proofErr w:type="spellEnd"/>
      <w:r w:rsidR="00FA6A88">
        <w:t>.</w:t>
      </w:r>
    </w:p>
    <w:p w14:paraId="42F621AE" w14:textId="77777777" w:rsidR="00FA6A88" w:rsidRDefault="00A92B34" w:rsidP="00FA6A88">
      <w:r w:rsidRPr="00B877BC">
        <w:t>Ayant fait une soixantaine de pas environ</w:t>
      </w:r>
      <w:r w:rsidR="00FA6A88">
        <w:t xml:space="preserve">, </w:t>
      </w:r>
      <w:r w:rsidRPr="00B877BC">
        <w:t>comme il rega</w:t>
      </w:r>
      <w:r w:rsidRPr="00B877BC">
        <w:t>r</w:t>
      </w:r>
      <w:r w:rsidRPr="00B877BC">
        <w:t>dait à ses pieds pour tourner l</w:t>
      </w:r>
      <w:r w:rsidR="00FA6A88">
        <w:t>’</w:t>
      </w:r>
      <w:r w:rsidRPr="00B877BC">
        <w:t>angle de sa rue</w:t>
      </w:r>
      <w:r w:rsidR="00FA6A88">
        <w:t xml:space="preserve">, </w:t>
      </w:r>
      <w:r w:rsidRPr="00B877BC">
        <w:t>il aperçut à deux pas</w:t>
      </w:r>
      <w:r w:rsidR="00FA6A88">
        <w:t xml:space="preserve">, </w:t>
      </w:r>
      <w:r w:rsidRPr="00B877BC">
        <w:t>dans ce lieu désert où n</w:t>
      </w:r>
      <w:r w:rsidR="00FA6A88">
        <w:t>’</w:t>
      </w:r>
      <w:r w:rsidRPr="00B877BC">
        <w:t>existaient alors que des clôtures de jardins fruitiers et de terrains vagues</w:t>
      </w:r>
      <w:r w:rsidR="00FA6A88">
        <w:t xml:space="preserve">, </w:t>
      </w:r>
      <w:r w:rsidRPr="00B877BC">
        <w:t>un carton bureaucratique de la forme la plus notariale ou la plus huissière</w:t>
      </w:r>
      <w:r w:rsidR="00FA6A88">
        <w:t xml:space="preserve">, </w:t>
      </w:r>
      <w:r w:rsidRPr="00B877BC">
        <w:t>dont la pr</w:t>
      </w:r>
      <w:r w:rsidRPr="00B877BC">
        <w:t>é</w:t>
      </w:r>
      <w:r w:rsidRPr="00B877BC">
        <w:t>sence l</w:t>
      </w:r>
      <w:r w:rsidR="00FA6A88">
        <w:t>’</w:t>
      </w:r>
      <w:r w:rsidRPr="00B877BC">
        <w:t>étonna</w:t>
      </w:r>
      <w:r w:rsidR="00FA6A88">
        <w:t>.</w:t>
      </w:r>
    </w:p>
    <w:p w14:paraId="28F7DB25" w14:textId="77777777" w:rsidR="00FA6A88" w:rsidRDefault="00A92B34" w:rsidP="00FA6A88">
      <w:r w:rsidRPr="00B877BC">
        <w:lastRenderedPageBreak/>
        <w:t>S</w:t>
      </w:r>
      <w:r w:rsidR="00FA6A88">
        <w:t>’</w:t>
      </w:r>
      <w:r w:rsidRPr="00B877BC">
        <w:t>approchant jusqu</w:t>
      </w:r>
      <w:r w:rsidR="00FA6A88">
        <w:t>’</w:t>
      </w:r>
      <w:r w:rsidRPr="00B877BC">
        <w:t>à le toucher du pied</w:t>
      </w:r>
      <w:r w:rsidR="00FA6A88">
        <w:t xml:space="preserve">, </w:t>
      </w:r>
      <w:r w:rsidRPr="00B877BC">
        <w:t>la résistance de l</w:t>
      </w:r>
      <w:r w:rsidR="00FA6A88">
        <w:t>’</w:t>
      </w:r>
      <w:r w:rsidRPr="00B877BC">
        <w:t>objet redoubla son étonnement qui devint aussitôt de l</w:t>
      </w:r>
      <w:r w:rsidR="00FA6A88">
        <w:t>’</w:t>
      </w:r>
      <w:r w:rsidRPr="00B877BC">
        <w:t>épouvante quand il vit un filet de sang</w:t>
      </w:r>
      <w:r w:rsidR="00FA6A88">
        <w:t>.</w:t>
      </w:r>
    </w:p>
    <w:p w14:paraId="3603175E" w14:textId="77777777" w:rsidR="00FA6A88" w:rsidRDefault="00A92B34" w:rsidP="00FA6A88">
      <w:r w:rsidRPr="00B877BC">
        <w:t>Le couvercle enlevé rapidement</w:t>
      </w:r>
      <w:r w:rsidR="00FA6A88">
        <w:t xml:space="preserve">, </w:t>
      </w:r>
      <w:r w:rsidRPr="00B877BC">
        <w:rPr>
          <w:i/>
          <w:iCs/>
        </w:rPr>
        <w:t>sa</w:t>
      </w:r>
      <w:r w:rsidRPr="00B877BC">
        <w:t xml:space="preserve"> </w:t>
      </w:r>
      <w:r w:rsidRPr="00B877BC">
        <w:rPr>
          <w:i/>
          <w:iCs/>
        </w:rPr>
        <w:t>propriétaire</w:t>
      </w:r>
      <w:r w:rsidRPr="00B877BC">
        <w:t xml:space="preserve"> </w:t>
      </w:r>
      <w:r w:rsidRPr="00B877BC">
        <w:rPr>
          <w:i/>
          <w:iCs/>
        </w:rPr>
        <w:t>lui</w:t>
      </w:r>
      <w:r w:rsidRPr="00B877BC">
        <w:t xml:space="preserve"> </w:t>
      </w:r>
      <w:r w:rsidRPr="00B877BC">
        <w:rPr>
          <w:i/>
          <w:iCs/>
        </w:rPr>
        <w:t>app</w:t>
      </w:r>
      <w:r w:rsidRPr="00B877BC">
        <w:rPr>
          <w:i/>
          <w:iCs/>
        </w:rPr>
        <w:t>a</w:t>
      </w:r>
      <w:r w:rsidRPr="00B877BC">
        <w:rPr>
          <w:i/>
          <w:iCs/>
        </w:rPr>
        <w:t>rut</w:t>
      </w:r>
      <w:r w:rsidR="00FA6A88">
        <w:t xml:space="preserve">…, </w:t>
      </w:r>
      <w:r w:rsidRPr="00B877BC">
        <w:t>la tête coupée de son ancienne propriétaire le regardant de ses yeux morts</w:t>
      </w:r>
      <w:r w:rsidR="00FA6A88">
        <w:t xml:space="preserve">, </w:t>
      </w:r>
      <w:r w:rsidRPr="00B877BC">
        <w:t>de ses blancs yeux morts qui ressemblaient à deux grosses pièces d</w:t>
      </w:r>
      <w:r w:rsidR="00FA6A88">
        <w:t>’</w:t>
      </w:r>
      <w:r w:rsidRPr="00B877BC">
        <w:t>argent</w:t>
      </w:r>
      <w:r w:rsidR="00FA6A88">
        <w:t>.</w:t>
      </w:r>
    </w:p>
    <w:p w14:paraId="13AFD915" w14:textId="479EE6A5" w:rsidR="00FA6A88" w:rsidRDefault="00A92B34" w:rsidP="00FA6A88">
      <w:pPr>
        <w:pStyle w:val="Titre1"/>
      </w:pPr>
      <w:bookmarkStart w:id="35" w:name="_Toc198811669"/>
      <w:r w:rsidRPr="00B877BC">
        <w:lastRenderedPageBreak/>
        <w:t>XXXII</w:t>
      </w:r>
      <w:r w:rsidRPr="00B877BC">
        <w:br/>
      </w:r>
      <w:r w:rsidRPr="00B877BC">
        <w:br/>
        <w:t>L</w:t>
      </w:r>
      <w:r w:rsidR="00FA6A88">
        <w:t>’</w:t>
      </w:r>
      <w:r w:rsidRPr="00B877BC">
        <w:t>AMI DES BÊTES</w:t>
      </w:r>
      <w:bookmarkEnd w:id="35"/>
      <w:r w:rsidRPr="00B877BC">
        <w:br/>
      </w:r>
    </w:p>
    <w:p w14:paraId="585A17D7" w14:textId="77777777" w:rsidR="00FA6A88" w:rsidRDefault="00FA6A88" w:rsidP="00FA6A88">
      <w:r w:rsidRPr="00E67E99">
        <w:rPr>
          <w:rStyle w:val="Taille-1Caracteres"/>
        </w:rPr>
        <w:t>(</w:t>
      </w:r>
      <w:r w:rsidR="00A92B34" w:rsidRPr="00E67E99">
        <w:rPr>
          <w:rStyle w:val="Taille-1Caracteres"/>
          <w:i/>
          <w:iCs/>
        </w:rPr>
        <w:t>Extrait</w:t>
      </w:r>
      <w:r w:rsidR="00A92B34" w:rsidRPr="00E67E99">
        <w:rPr>
          <w:rStyle w:val="Taille-1Caracteres"/>
        </w:rPr>
        <w:t xml:space="preserve"> </w:t>
      </w:r>
      <w:r w:rsidR="00A92B34" w:rsidRPr="00E67E99">
        <w:rPr>
          <w:rStyle w:val="Taille-1Caracteres"/>
          <w:i/>
          <w:iCs/>
        </w:rPr>
        <w:t>de</w:t>
      </w:r>
      <w:r w:rsidR="00A92B34" w:rsidRPr="00E67E99">
        <w:rPr>
          <w:rStyle w:val="Taille-1Caracteres"/>
        </w:rPr>
        <w:t xml:space="preserve"> </w:t>
      </w:r>
      <w:r w:rsidRPr="00E67E99">
        <w:rPr>
          <w:rStyle w:val="Taille-1Caracteres"/>
        </w:rPr>
        <w:t>« </w:t>
      </w:r>
      <w:r w:rsidR="00A92B34" w:rsidRPr="00E67E99">
        <w:rPr>
          <w:rStyle w:val="Taille-1Caracteres"/>
        </w:rPr>
        <w:t>La Femme Pauvre</w:t>
      </w:r>
      <w:r w:rsidRPr="00E67E99">
        <w:rPr>
          <w:rStyle w:val="Taille-1Caracteres"/>
        </w:rPr>
        <w:t> »)</w:t>
      </w:r>
    </w:p>
    <w:p w14:paraId="37EC9925" w14:textId="77777777" w:rsidR="00FA6A88" w:rsidRDefault="00A92B34" w:rsidP="00FA6A88">
      <w:pPr>
        <w:jc w:val="right"/>
      </w:pPr>
      <w:r w:rsidRPr="00FA6A88">
        <w:rPr>
          <w:i/>
          <w:iCs/>
        </w:rPr>
        <w:t>À l</w:t>
      </w:r>
      <w:r w:rsidR="00FA6A88" w:rsidRPr="00FA6A88">
        <w:rPr>
          <w:i/>
          <w:iCs/>
        </w:rPr>
        <w:t>’</w:t>
      </w:r>
      <w:r w:rsidRPr="00FA6A88">
        <w:rPr>
          <w:i/>
          <w:iCs/>
        </w:rPr>
        <w:t>Ami qui viendra sans être attendu</w:t>
      </w:r>
      <w:r w:rsidR="00FA6A88" w:rsidRPr="00FA6A88">
        <w:rPr>
          <w:i/>
          <w:iCs/>
        </w:rPr>
        <w:t>.</w:t>
      </w:r>
    </w:p>
    <w:p w14:paraId="66AEA2A6" w14:textId="77777777" w:rsidR="00FA6A88" w:rsidRDefault="00A92B34" w:rsidP="00FA6A88">
      <w:pPr>
        <w:jc w:val="right"/>
      </w:pPr>
      <w:proofErr w:type="spellStart"/>
      <w:r w:rsidRPr="00E67E99">
        <w:rPr>
          <w:rStyle w:val="Taille-1Caracteres"/>
        </w:rPr>
        <w:t>Eratque</w:t>
      </w:r>
      <w:proofErr w:type="spellEnd"/>
      <w:r w:rsidRPr="00E67E99">
        <w:rPr>
          <w:rStyle w:val="Taille-1Caracteres"/>
        </w:rPr>
        <w:t xml:space="preserve"> cum </w:t>
      </w:r>
      <w:proofErr w:type="spellStart"/>
      <w:r w:rsidRPr="00E67E99">
        <w:rPr>
          <w:rStyle w:val="Taille-1Caracteres"/>
        </w:rPr>
        <w:t>bestiis</w:t>
      </w:r>
      <w:proofErr w:type="spellEnd"/>
      <w:r w:rsidR="00FA6A88" w:rsidRPr="00E67E99">
        <w:rPr>
          <w:rStyle w:val="Taille-1Caracteres"/>
        </w:rPr>
        <w:t xml:space="preserve">, </w:t>
      </w:r>
      <w:r w:rsidRPr="00E67E99">
        <w:rPr>
          <w:rStyle w:val="Taille-1Caracteres"/>
        </w:rPr>
        <w:t xml:space="preserve">et </w:t>
      </w:r>
      <w:proofErr w:type="spellStart"/>
      <w:r w:rsidRPr="00E67E99">
        <w:rPr>
          <w:rStyle w:val="Taille-1Caracteres"/>
        </w:rPr>
        <w:t>angeli</w:t>
      </w:r>
      <w:proofErr w:type="spellEnd"/>
      <w:r w:rsidRPr="00E67E99">
        <w:rPr>
          <w:rStyle w:val="Taille-1Caracteres"/>
        </w:rPr>
        <w:t xml:space="preserve"> </w:t>
      </w:r>
      <w:proofErr w:type="spellStart"/>
      <w:r w:rsidRPr="00E67E99">
        <w:rPr>
          <w:rStyle w:val="Taille-1Caracteres"/>
        </w:rPr>
        <w:t>ministrabant</w:t>
      </w:r>
      <w:proofErr w:type="spellEnd"/>
      <w:r w:rsidRPr="00E67E99">
        <w:rPr>
          <w:rStyle w:val="Taille-1Caracteres"/>
        </w:rPr>
        <w:t xml:space="preserve"> </w:t>
      </w:r>
      <w:proofErr w:type="spellStart"/>
      <w:r w:rsidRPr="00E67E99">
        <w:rPr>
          <w:rStyle w:val="Taille-1Caracteres"/>
        </w:rPr>
        <w:t>illi</w:t>
      </w:r>
      <w:proofErr w:type="spellEnd"/>
      <w:r w:rsidR="00FA6A88" w:rsidRPr="00E67E99">
        <w:rPr>
          <w:rStyle w:val="Taille-1Caracteres"/>
        </w:rPr>
        <w:t xml:space="preserve">. </w:t>
      </w:r>
      <w:r w:rsidR="003D6701" w:rsidRPr="00FA6A88">
        <w:rPr>
          <w:rStyle w:val="Appelnotedebasdep"/>
          <w:szCs w:val="28"/>
        </w:rPr>
        <w:footnoteReference w:id="6"/>
      </w:r>
    </w:p>
    <w:p w14:paraId="7DBAEE5C" w14:textId="77777777" w:rsidR="00FA6A88" w:rsidRDefault="00A92B34" w:rsidP="00FA6A88">
      <w:pPr>
        <w:jc w:val="right"/>
      </w:pPr>
      <w:r w:rsidRPr="00FB1273">
        <w:t>S</w:t>
      </w:r>
      <w:r w:rsidRPr="00E67E99">
        <w:rPr>
          <w:rStyle w:val="Taille-1Caracteres"/>
        </w:rPr>
        <w:t xml:space="preserve">AINT </w:t>
      </w:r>
      <w:r w:rsidRPr="00FB1273">
        <w:t>M</w:t>
      </w:r>
      <w:r w:rsidRPr="00E67E99">
        <w:rPr>
          <w:rStyle w:val="Taille-1Caracteres"/>
        </w:rPr>
        <w:t>ARC</w:t>
      </w:r>
      <w:r w:rsidR="00FA6A88" w:rsidRPr="00E67E99">
        <w:rPr>
          <w:rStyle w:val="Taille-1Caracteres"/>
        </w:rPr>
        <w:t xml:space="preserve">, </w:t>
      </w:r>
      <w:r w:rsidRPr="00E67E99">
        <w:rPr>
          <w:rStyle w:val="Taille-1Caracteres"/>
          <w:i/>
          <w:iCs/>
        </w:rPr>
        <w:t>chapitre</w:t>
      </w:r>
      <w:r w:rsidRPr="00E67E99">
        <w:rPr>
          <w:rStyle w:val="Taille-1Caracteres"/>
        </w:rPr>
        <w:t xml:space="preserve"> </w:t>
      </w:r>
      <w:r w:rsidRPr="00E67E99">
        <w:rPr>
          <w:rStyle w:val="Taille-1Caracteres"/>
          <w:i/>
          <w:iCs/>
        </w:rPr>
        <w:t>I</w:t>
      </w:r>
      <w:r w:rsidR="00FA6A88" w:rsidRPr="00E67E99">
        <w:rPr>
          <w:rStyle w:val="Taille-1Caracteres"/>
        </w:rPr>
        <w:t>.</w:t>
      </w:r>
    </w:p>
    <w:p w14:paraId="35CF75E0" w14:textId="77777777" w:rsidR="00FA6A88" w:rsidRDefault="00FA6A88" w:rsidP="00FA6A88">
      <w:r>
        <w:t>— </w:t>
      </w:r>
      <w:r w:rsidR="00A92B34" w:rsidRPr="00B877BC">
        <w:t>Je ne sais</w:t>
      </w:r>
      <w:r>
        <w:t xml:space="preserve">, </w:t>
      </w:r>
      <w:r w:rsidR="00A92B34" w:rsidRPr="00B877BC">
        <w:t>nous dit le Consolateur</w:t>
      </w:r>
      <w:r>
        <w:t xml:space="preserve">, </w:t>
      </w:r>
      <w:r w:rsidR="00A92B34" w:rsidRPr="00B877BC">
        <w:t>si le nom d</w:t>
      </w:r>
      <w:r>
        <w:t>’</w:t>
      </w:r>
      <w:r w:rsidR="00A92B34" w:rsidRPr="00B877BC">
        <w:t>histoire convient exactement à ce que vous allez entendre</w:t>
      </w:r>
      <w:r>
        <w:t xml:space="preserve">. </w:t>
      </w:r>
      <w:r w:rsidR="00A92B34" w:rsidRPr="00B877BC">
        <w:t>C</w:t>
      </w:r>
      <w:r>
        <w:t>’</w:t>
      </w:r>
      <w:r w:rsidR="00A92B34" w:rsidRPr="00B877BC">
        <w:t>est plutôt un souvenir de voyage</w:t>
      </w:r>
      <w:r>
        <w:t xml:space="preserve">, </w:t>
      </w:r>
      <w:r w:rsidR="00A92B34" w:rsidRPr="00B877BC">
        <w:t>une impression ancienne</w:t>
      </w:r>
      <w:r>
        <w:t xml:space="preserve">, </w:t>
      </w:r>
      <w:r w:rsidR="00A92B34" w:rsidRPr="00B877BC">
        <w:t>demeurée très vive et très profonde</w:t>
      </w:r>
      <w:r>
        <w:t xml:space="preserve">, </w:t>
      </w:r>
      <w:r w:rsidR="00A92B34" w:rsidRPr="00B877BC">
        <w:t>que je voudrais vous faire partager</w:t>
      </w:r>
      <w:r>
        <w:t>.</w:t>
      </w:r>
    </w:p>
    <w:p w14:paraId="1149007A" w14:textId="77777777" w:rsidR="00FA6A88" w:rsidRDefault="00A92B34" w:rsidP="00FA6A88">
      <w:r w:rsidRPr="00B877BC">
        <w:t>Cela s</w:t>
      </w:r>
      <w:r w:rsidR="00FA6A88">
        <w:t>’</w:t>
      </w:r>
      <w:r w:rsidRPr="00B877BC">
        <w:t>est passé sur la montagne de la Salette</w:t>
      </w:r>
      <w:r w:rsidR="00FA6A88">
        <w:t xml:space="preserve">, </w:t>
      </w:r>
      <w:r w:rsidRPr="00B877BC">
        <w:t>où les cath</w:t>
      </w:r>
      <w:r w:rsidRPr="00B877BC">
        <w:t>o</w:t>
      </w:r>
      <w:r w:rsidRPr="00B877BC">
        <w:t xml:space="preserve">liques savent que </w:t>
      </w:r>
      <w:smartTag w:uri="urn:schemas-microsoft-com:office:smarttags" w:element="PersonName">
        <w:smartTagPr>
          <w:attr w:name="ProductID" w:val="la Vierge"/>
        </w:smartTagPr>
        <w:r w:rsidRPr="00B877BC">
          <w:t>la Vierge</w:t>
        </w:r>
      </w:smartTag>
      <w:r w:rsidRPr="00B877BC">
        <w:t xml:space="preserve"> est apparue</w:t>
      </w:r>
      <w:r w:rsidR="00FA6A88">
        <w:t xml:space="preserve">, </w:t>
      </w:r>
      <w:r w:rsidRPr="00B877BC">
        <w:t>en 1846</w:t>
      </w:r>
      <w:r w:rsidR="00FA6A88">
        <w:t xml:space="preserve">, </w:t>
      </w:r>
      <w:r w:rsidRPr="00B877BC">
        <w:t>à deux enfants pauvres</w:t>
      </w:r>
      <w:r w:rsidR="00FA6A88">
        <w:t>.</w:t>
      </w:r>
    </w:p>
    <w:p w14:paraId="07A33FE7" w14:textId="77777777" w:rsidR="00FA6A88" w:rsidRDefault="00A92B34" w:rsidP="00FA6A88">
      <w:r w:rsidRPr="00B877BC">
        <w:t>Naturellement</w:t>
      </w:r>
      <w:r w:rsidR="00FA6A88">
        <w:t xml:space="preserve">, </w:t>
      </w:r>
      <w:r w:rsidRPr="00B877BC">
        <w:t>on a tout fait pour déshonorer</w:t>
      </w:r>
      <w:r w:rsidR="00FA6A88">
        <w:t xml:space="preserve">, </w:t>
      </w:r>
      <w:r w:rsidRPr="00B877BC">
        <w:t>par le rid</w:t>
      </w:r>
      <w:r w:rsidRPr="00B877BC">
        <w:t>i</w:t>
      </w:r>
      <w:r w:rsidRPr="00B877BC">
        <w:t>cule ou la calomnie</w:t>
      </w:r>
      <w:r w:rsidR="00FA6A88">
        <w:t xml:space="preserve">, </w:t>
      </w:r>
      <w:r w:rsidRPr="00B877BC">
        <w:t>cet événement prodigieux</w:t>
      </w:r>
      <w:r w:rsidR="00FA6A88">
        <w:t xml:space="preserve">. </w:t>
      </w:r>
      <w:r w:rsidRPr="00B877BC">
        <w:t>Mais qu</w:t>
      </w:r>
      <w:r w:rsidR="00FA6A88">
        <w:t>’</w:t>
      </w:r>
      <w:r w:rsidRPr="00B877BC">
        <w:t>importe</w:t>
      </w:r>
      <w:r w:rsidR="00FA6A88">
        <w:t> ?</w:t>
      </w:r>
    </w:p>
    <w:p w14:paraId="08C24431" w14:textId="77777777" w:rsidR="00FA6A88" w:rsidRDefault="00A92B34" w:rsidP="00FA6A88">
      <w:r w:rsidRPr="00B877BC">
        <w:lastRenderedPageBreak/>
        <w:t>Je me trouvais donc en ce lieu de pèlerinage</w:t>
      </w:r>
      <w:r w:rsidR="00FA6A88">
        <w:t xml:space="preserve">, </w:t>
      </w:r>
      <w:r w:rsidRPr="00B877BC">
        <w:t>et</w:t>
      </w:r>
      <w:r w:rsidR="00FA6A88">
        <w:t xml:space="preserve">, </w:t>
      </w:r>
      <w:r w:rsidRPr="00B877BC">
        <w:t>dès le premier soir</w:t>
      </w:r>
      <w:r w:rsidR="00FA6A88">
        <w:t xml:space="preserve">, </w:t>
      </w:r>
      <w:r w:rsidRPr="00B877BC">
        <w:t>j</w:t>
      </w:r>
      <w:r w:rsidR="00FA6A88">
        <w:t>’</w:t>
      </w:r>
      <w:r w:rsidRPr="00B877BC">
        <w:t>avais pris avec énergie la défense d</w:t>
      </w:r>
      <w:r w:rsidR="00FA6A88">
        <w:t>’</w:t>
      </w:r>
      <w:r w:rsidRPr="00B877BC">
        <w:t>un inconnu</w:t>
      </w:r>
      <w:r w:rsidR="00FA6A88">
        <w:t xml:space="preserve">, </w:t>
      </w:r>
      <w:r w:rsidRPr="00B877BC">
        <w:t>l</w:t>
      </w:r>
      <w:r w:rsidR="00FA6A88">
        <w:t>’</w:t>
      </w:r>
      <w:r w:rsidRPr="00B877BC">
        <w:t>un de mes compagnons de table d</w:t>
      </w:r>
      <w:r w:rsidR="00FA6A88">
        <w:t>’</w:t>
      </w:r>
      <w:r w:rsidRPr="00B877BC">
        <w:t>hôte</w:t>
      </w:r>
      <w:r w:rsidR="00FA6A88">
        <w:t xml:space="preserve">, </w:t>
      </w:r>
      <w:r w:rsidRPr="00B877BC">
        <w:t>que tous les convives plastronnaient lâchement de leurs sarcasmes dévots</w:t>
      </w:r>
      <w:r w:rsidR="00FA6A88">
        <w:t>.</w:t>
      </w:r>
    </w:p>
    <w:p w14:paraId="75100934" w14:textId="77777777" w:rsidR="00FA6A88" w:rsidRDefault="00A92B34" w:rsidP="00FA6A88">
      <w:r w:rsidRPr="00B877BC">
        <w:t>J</w:t>
      </w:r>
      <w:r w:rsidR="00FA6A88">
        <w:t>’</w:t>
      </w:r>
      <w:r w:rsidRPr="00B877BC">
        <w:t>avais même forcé l</w:t>
      </w:r>
      <w:r w:rsidR="00FA6A88">
        <w:t>’</w:t>
      </w:r>
      <w:r w:rsidRPr="00B877BC">
        <w:t>une de ces brutes</w:t>
      </w:r>
      <w:r w:rsidR="00FA6A88">
        <w:t xml:space="preserve">, </w:t>
      </w:r>
      <w:r w:rsidRPr="00B877BC">
        <w:t>parmi lesquelles se trouvaient deux ou trois ecclésiastiques</w:t>
      </w:r>
      <w:r w:rsidR="00FA6A88">
        <w:t xml:space="preserve">, </w:t>
      </w:r>
      <w:r w:rsidRPr="00B877BC">
        <w:t>à lui demander pardon</w:t>
      </w:r>
      <w:r w:rsidR="00FA6A88">
        <w:t>.</w:t>
      </w:r>
    </w:p>
    <w:p w14:paraId="7B0867FC" w14:textId="77777777" w:rsidR="00FA6A88" w:rsidRDefault="00A92B34" w:rsidP="00FA6A88">
      <w:r w:rsidRPr="00B877BC">
        <w:t>Vous savez si c</w:t>
      </w:r>
      <w:r w:rsidR="00FA6A88">
        <w:t>’</w:t>
      </w:r>
      <w:r w:rsidRPr="00B877BC">
        <w:t>est dans ma nature de supporter que les fa</w:t>
      </w:r>
      <w:r w:rsidRPr="00B877BC">
        <w:t>i</w:t>
      </w:r>
      <w:r w:rsidRPr="00B877BC">
        <w:t>bles soient opprimés devant moi</w:t>
      </w:r>
      <w:r w:rsidR="00FA6A88">
        <w:t xml:space="preserve">. </w:t>
      </w:r>
      <w:r w:rsidRPr="00B877BC">
        <w:t>Mon client était un perso</w:t>
      </w:r>
      <w:r w:rsidRPr="00B877BC">
        <w:t>n</w:t>
      </w:r>
      <w:r w:rsidRPr="00B877BC">
        <w:t>nage à figure triste</w:t>
      </w:r>
      <w:r w:rsidR="00FA6A88">
        <w:t xml:space="preserve">, </w:t>
      </w:r>
      <w:r w:rsidRPr="00B877BC">
        <w:t>vêtu comme un campagnard et dont la si</w:t>
      </w:r>
      <w:r w:rsidRPr="00B877BC">
        <w:t>m</w:t>
      </w:r>
      <w:r w:rsidRPr="00B877BC">
        <w:t>pl</w:t>
      </w:r>
      <w:r w:rsidRPr="00B877BC">
        <w:t>i</w:t>
      </w:r>
      <w:r w:rsidRPr="00B877BC">
        <w:t>cité m</w:t>
      </w:r>
      <w:r w:rsidR="00FA6A88">
        <w:t>’</w:t>
      </w:r>
      <w:r w:rsidRPr="00B877BC">
        <w:t>avait attendri</w:t>
      </w:r>
      <w:r w:rsidR="00FA6A88">
        <w:t>.</w:t>
      </w:r>
    </w:p>
    <w:p w14:paraId="2C1685AA" w14:textId="46998955" w:rsidR="00FA6A88" w:rsidRDefault="00A92B34" w:rsidP="00FA6A88">
      <w:r w:rsidRPr="00B877BC">
        <w:t>On se moquait de lui parce qu</w:t>
      </w:r>
      <w:r w:rsidR="00FA6A88">
        <w:t>’</w:t>
      </w:r>
      <w:r w:rsidRPr="00B877BC">
        <w:t>il était une espèce de végét</w:t>
      </w:r>
      <w:r w:rsidRPr="00B877BC">
        <w:t>a</w:t>
      </w:r>
      <w:r w:rsidRPr="00B877BC">
        <w:t>rien</w:t>
      </w:r>
      <w:r w:rsidR="00FA6A88">
        <w:t xml:space="preserve">, </w:t>
      </w:r>
      <w:r w:rsidRPr="00B877BC">
        <w:t>n</w:t>
      </w:r>
      <w:r w:rsidR="00FA6A88">
        <w:t>’</w:t>
      </w:r>
      <w:r w:rsidRPr="00B877BC">
        <w:t>admettant pas qu</w:t>
      </w:r>
      <w:r w:rsidR="00FA6A88">
        <w:t>’</w:t>
      </w:r>
      <w:r w:rsidRPr="00B877BC">
        <w:t>on tuât les bêtes et s</w:t>
      </w:r>
      <w:r w:rsidR="00FA6A88">
        <w:t>’</w:t>
      </w:r>
      <w:r w:rsidRPr="00B877BC">
        <w:t>interdisant de manger leur chair</w:t>
      </w:r>
      <w:r w:rsidR="00FA6A88">
        <w:t xml:space="preserve">, </w:t>
      </w:r>
      <w:r w:rsidRPr="00B877BC">
        <w:t xml:space="preserve">sous quelque prétexte que ce </w:t>
      </w:r>
      <w:r w:rsidR="0021587D" w:rsidRPr="00B877BC">
        <w:t>f</w:t>
      </w:r>
      <w:r w:rsidR="0021587D">
        <w:t>û</w:t>
      </w:r>
      <w:r w:rsidR="0021587D" w:rsidRPr="00B877BC">
        <w:t>t</w:t>
      </w:r>
      <w:r w:rsidR="00FA6A88">
        <w:t xml:space="preserve">. </w:t>
      </w:r>
      <w:r w:rsidRPr="00B877BC">
        <w:t>Il le disait à qui voulait l</w:t>
      </w:r>
      <w:r w:rsidR="00FA6A88">
        <w:t>’</w:t>
      </w:r>
      <w:r w:rsidRPr="00B877BC">
        <w:t>entendre</w:t>
      </w:r>
      <w:r w:rsidR="00FA6A88">
        <w:t xml:space="preserve">, </w:t>
      </w:r>
      <w:r w:rsidRPr="00B877BC">
        <w:t>sans que nul persiflage eût le pouvoir de le retenir</w:t>
      </w:r>
      <w:r w:rsidR="00FA6A88">
        <w:t xml:space="preserve">, </w:t>
      </w:r>
      <w:r w:rsidRPr="00B877BC">
        <w:t>et on sentait qu</w:t>
      </w:r>
      <w:r w:rsidR="00FA6A88">
        <w:t>’</w:t>
      </w:r>
      <w:r w:rsidRPr="00B877BC">
        <w:t>il aurait donné sa vie pour cette idée</w:t>
      </w:r>
      <w:r w:rsidR="00FA6A88">
        <w:t>.</w:t>
      </w:r>
    </w:p>
    <w:p w14:paraId="60CCFB43" w14:textId="77777777" w:rsidR="00FA6A88" w:rsidRDefault="00FA6A88" w:rsidP="00FA6A88">
      <w:pPr>
        <w:pStyle w:val="Etoile"/>
      </w:pPr>
      <w:r>
        <w:t>* * *</w:t>
      </w:r>
    </w:p>
    <w:p w14:paraId="680BE01E" w14:textId="77777777" w:rsidR="00FA6A88" w:rsidRDefault="00A92B34" w:rsidP="00FA6A88">
      <w:r w:rsidRPr="00B877BC">
        <w:t>Le lendemain</w:t>
      </w:r>
      <w:r w:rsidR="00FA6A88">
        <w:t xml:space="preserve">, </w:t>
      </w:r>
      <w:r w:rsidRPr="00B877BC">
        <w:t>la première personne que j</w:t>
      </w:r>
      <w:r w:rsidR="00FA6A88">
        <w:t>’</w:t>
      </w:r>
      <w:r w:rsidRPr="00B877BC">
        <w:t>aperçus près de la fontaine miraculeuse fut mon protégé</w:t>
      </w:r>
      <w:r w:rsidR="00FA6A88">
        <w:t xml:space="preserve">. </w:t>
      </w:r>
      <w:r w:rsidRPr="00B877BC">
        <w:t>Il priait en grand r</w:t>
      </w:r>
      <w:r w:rsidRPr="00B877BC">
        <w:t>e</w:t>
      </w:r>
      <w:r w:rsidRPr="00B877BC">
        <w:t>cueillement</w:t>
      </w:r>
      <w:r w:rsidR="00FA6A88">
        <w:t xml:space="preserve">, </w:t>
      </w:r>
      <w:r w:rsidRPr="00B877BC">
        <w:t>et je pus l</w:t>
      </w:r>
      <w:r w:rsidR="00FA6A88">
        <w:t>’</w:t>
      </w:r>
      <w:r w:rsidRPr="00B877BC">
        <w:t>observer</w:t>
      </w:r>
      <w:r w:rsidR="00FA6A88">
        <w:t>.</w:t>
      </w:r>
    </w:p>
    <w:p w14:paraId="1A69AEA0" w14:textId="77777777" w:rsidR="00FA6A88" w:rsidRDefault="00A92B34" w:rsidP="00FA6A88">
      <w:r w:rsidRPr="00B877BC">
        <w:t>C</w:t>
      </w:r>
      <w:r w:rsidR="00FA6A88">
        <w:t>’</w:t>
      </w:r>
      <w:r w:rsidRPr="00B877BC">
        <w:t>était un homme d</w:t>
      </w:r>
      <w:r w:rsidR="00FA6A88">
        <w:t>’</w:t>
      </w:r>
      <w:r w:rsidRPr="00B877BC">
        <w:t>aspect vulgaire</w:t>
      </w:r>
      <w:r w:rsidR="00FA6A88">
        <w:t xml:space="preserve">, </w:t>
      </w:r>
      <w:r w:rsidRPr="00B877BC">
        <w:t>habillé de façon pre</w:t>
      </w:r>
      <w:r w:rsidRPr="00B877BC">
        <w:t>s</w:t>
      </w:r>
      <w:r w:rsidRPr="00B877BC">
        <w:t>que misérable</w:t>
      </w:r>
      <w:r w:rsidR="00FA6A88">
        <w:t xml:space="preserve">. </w:t>
      </w:r>
      <w:r w:rsidRPr="00B877BC">
        <w:t>Il devait avoir dépassé cinquante ans et portait déjà les marques d</w:t>
      </w:r>
      <w:r w:rsidR="00FA6A88">
        <w:t>’</w:t>
      </w:r>
      <w:r w:rsidRPr="00B877BC">
        <w:t>une caducité prochaine</w:t>
      </w:r>
      <w:r w:rsidR="00FA6A88">
        <w:t>.</w:t>
      </w:r>
    </w:p>
    <w:p w14:paraId="0109B4CA" w14:textId="77777777" w:rsidR="00FA6A88" w:rsidRDefault="00A92B34" w:rsidP="00FA6A88">
      <w:r w:rsidRPr="00B877BC">
        <w:t>On devinait que toutes les giboulées du malheur s</w:t>
      </w:r>
      <w:r w:rsidR="00FA6A88">
        <w:t>’</w:t>
      </w:r>
      <w:r w:rsidRPr="00B877BC">
        <w:t>étaient acharnées sur lui</w:t>
      </w:r>
      <w:r w:rsidR="00FA6A88">
        <w:t xml:space="preserve">. </w:t>
      </w:r>
      <w:r w:rsidRPr="00B877BC">
        <w:t>Sa figure timide et souffreteuse eût été</w:t>
      </w:r>
      <w:r w:rsidR="00FA6A88">
        <w:t xml:space="preserve">, </w:t>
      </w:r>
      <w:r w:rsidRPr="00B877BC">
        <w:t>je crois</w:t>
      </w:r>
      <w:r w:rsidR="00FA6A88">
        <w:t xml:space="preserve">, </w:t>
      </w:r>
      <w:r w:rsidRPr="00B877BC">
        <w:t>insignifiante</w:t>
      </w:r>
      <w:r w:rsidR="00FA6A88">
        <w:t xml:space="preserve">, </w:t>
      </w:r>
      <w:r w:rsidRPr="00B877BC">
        <w:t>sans une expression de joie singulière qui paraissait être l</w:t>
      </w:r>
      <w:r w:rsidR="00FA6A88">
        <w:t>’</w:t>
      </w:r>
      <w:r w:rsidRPr="00B877BC">
        <w:t>effet d</w:t>
      </w:r>
      <w:r w:rsidR="00FA6A88">
        <w:t>’</w:t>
      </w:r>
      <w:r w:rsidRPr="00B877BC">
        <w:t>un colloque intérieur</w:t>
      </w:r>
      <w:r w:rsidR="00FA6A88">
        <w:t xml:space="preserve">. </w:t>
      </w:r>
      <w:r w:rsidRPr="00B877BC">
        <w:t>Je voyais ses lèvres s</w:t>
      </w:r>
      <w:r w:rsidR="00FA6A88">
        <w:t>’</w:t>
      </w:r>
      <w:r w:rsidRPr="00B877BC">
        <w:t>agiter faiblement et</w:t>
      </w:r>
      <w:r w:rsidR="00FA6A88">
        <w:t xml:space="preserve">, </w:t>
      </w:r>
      <w:r w:rsidRPr="00B877BC">
        <w:t>parfois</w:t>
      </w:r>
      <w:r w:rsidR="00FA6A88">
        <w:t xml:space="preserve">, </w:t>
      </w:r>
      <w:r w:rsidRPr="00B877BC">
        <w:t xml:space="preserve">sourire de ce doux et </w:t>
      </w:r>
      <w:r w:rsidRPr="00B877BC">
        <w:lastRenderedPageBreak/>
        <w:t>pâle sourire de quelques idiots ou de certains êtres pensants dont l</w:t>
      </w:r>
      <w:r w:rsidR="00FA6A88">
        <w:t>’</w:t>
      </w:r>
      <w:r w:rsidRPr="00B877BC">
        <w:t>âme s</w:t>
      </w:r>
      <w:r w:rsidRPr="00B877BC">
        <w:t>e</w:t>
      </w:r>
      <w:r w:rsidRPr="00B877BC">
        <w:t>rait immergée dans un gouffre de dilection</w:t>
      </w:r>
      <w:r w:rsidR="00FA6A88">
        <w:t>.</w:t>
      </w:r>
    </w:p>
    <w:p w14:paraId="208C7C10" w14:textId="77777777" w:rsidR="00FA6A88" w:rsidRDefault="00A92B34" w:rsidP="00FA6A88">
      <w:r w:rsidRPr="00B877BC">
        <w:t>Ses yeux</w:t>
      </w:r>
      <w:r w:rsidR="00FA6A88">
        <w:t xml:space="preserve">, </w:t>
      </w:r>
      <w:r w:rsidRPr="00B877BC">
        <w:t>surtout</w:t>
      </w:r>
      <w:r w:rsidR="00FA6A88">
        <w:t xml:space="preserve">, </w:t>
      </w:r>
      <w:r w:rsidRPr="00B877BC">
        <w:t>m</w:t>
      </w:r>
      <w:r w:rsidR="00FA6A88">
        <w:t>’</w:t>
      </w:r>
      <w:r w:rsidRPr="00B877BC">
        <w:t>étonnèrent</w:t>
      </w:r>
      <w:r w:rsidR="00FA6A88">
        <w:t xml:space="preserve">. </w:t>
      </w:r>
      <w:r w:rsidRPr="00B877BC">
        <w:t>Fixés sur l</w:t>
      </w:r>
      <w:r w:rsidR="00FA6A88">
        <w:t>’</w:t>
      </w:r>
      <w:r w:rsidRPr="00B877BC">
        <w:t>image en bro</w:t>
      </w:r>
      <w:r w:rsidRPr="00B877BC">
        <w:t>n</w:t>
      </w:r>
      <w:r w:rsidRPr="00B877BC">
        <w:t>ze de la Vierge Lamentatrice</w:t>
      </w:r>
      <w:r w:rsidR="00FA6A88">
        <w:t xml:space="preserve">, </w:t>
      </w:r>
      <w:r w:rsidRPr="00B877BC">
        <w:t>ils lui parlaient comme cent bo</w:t>
      </w:r>
      <w:r w:rsidRPr="00B877BC">
        <w:t>u</w:t>
      </w:r>
      <w:r w:rsidRPr="00B877BC">
        <w:t>ches auraient parlé</w:t>
      </w:r>
      <w:r w:rsidR="00FA6A88">
        <w:t xml:space="preserve">, </w:t>
      </w:r>
      <w:r w:rsidRPr="00B877BC">
        <w:t>comme tout un peuple de bouches su</w:t>
      </w:r>
      <w:r w:rsidRPr="00B877BC">
        <w:t>p</w:t>
      </w:r>
      <w:r w:rsidRPr="00B877BC">
        <w:t xml:space="preserve">pliantes ou </w:t>
      </w:r>
      <w:proofErr w:type="spellStart"/>
      <w:r w:rsidRPr="00B877BC">
        <w:t>laudicènes</w:t>
      </w:r>
      <w:proofErr w:type="spellEnd"/>
      <w:r w:rsidR="00FA6A88">
        <w:t xml:space="preserve"> ! </w:t>
      </w:r>
      <w:r w:rsidRPr="00B877BC">
        <w:t>J</w:t>
      </w:r>
      <w:r w:rsidR="00FA6A88">
        <w:t>’</w:t>
      </w:r>
      <w:r w:rsidRPr="00B877BC">
        <w:t>imaginai</w:t>
      </w:r>
      <w:r w:rsidR="00FA6A88">
        <w:t xml:space="preserve"> – </w:t>
      </w:r>
      <w:r w:rsidRPr="00B877BC">
        <w:t>sur le registre divin où les vibrations des cœurs seront</w:t>
      </w:r>
      <w:r w:rsidR="00FA6A88">
        <w:t xml:space="preserve">, </w:t>
      </w:r>
      <w:r w:rsidRPr="00B877BC">
        <w:t>un jour</w:t>
      </w:r>
      <w:r w:rsidR="00FA6A88">
        <w:t xml:space="preserve">, </w:t>
      </w:r>
      <w:r w:rsidRPr="00B877BC">
        <w:t>transposées en ondul</w:t>
      </w:r>
      <w:r w:rsidRPr="00B877BC">
        <w:t>a</w:t>
      </w:r>
      <w:r w:rsidRPr="00B877BC">
        <w:t>tions sonores</w:t>
      </w:r>
      <w:r w:rsidR="00FA6A88">
        <w:t xml:space="preserve"> – </w:t>
      </w:r>
      <w:r w:rsidRPr="00B877BC">
        <w:t>tout un carillon de louanges</w:t>
      </w:r>
      <w:r w:rsidR="00FA6A88">
        <w:t xml:space="preserve">, </w:t>
      </w:r>
      <w:r w:rsidRPr="00B877BC">
        <w:t>de divagations amoureuses</w:t>
      </w:r>
      <w:r w:rsidR="00FA6A88">
        <w:t xml:space="preserve">, </w:t>
      </w:r>
      <w:r w:rsidRPr="00B877BC">
        <w:t>de remerciements et de désirs</w:t>
      </w:r>
      <w:r w:rsidR="00FA6A88">
        <w:t>.</w:t>
      </w:r>
    </w:p>
    <w:p w14:paraId="7AEEEDD7" w14:textId="77777777" w:rsidR="00FA6A88" w:rsidRDefault="00A92B34" w:rsidP="00FA6A88">
      <w:r w:rsidRPr="00B877BC">
        <w:t>Il me sembla même</w:t>
      </w:r>
      <w:r w:rsidR="00FA6A88">
        <w:t xml:space="preserve"> – </w:t>
      </w:r>
      <w:r w:rsidRPr="00B877BC">
        <w:t>et</w:t>
      </w:r>
      <w:r w:rsidR="00FA6A88">
        <w:t xml:space="preserve">, </w:t>
      </w:r>
      <w:r w:rsidRPr="00B877BC">
        <w:t>depuis des ans</w:t>
      </w:r>
      <w:r w:rsidR="00FA6A88">
        <w:t xml:space="preserve">, </w:t>
      </w:r>
      <w:r w:rsidRPr="00B877BC">
        <w:t>je garde cette i</w:t>
      </w:r>
      <w:r w:rsidRPr="00B877BC">
        <w:t>m</w:t>
      </w:r>
      <w:r w:rsidRPr="00B877BC">
        <w:t>pression</w:t>
      </w:r>
      <w:r w:rsidR="00FA6A88">
        <w:t xml:space="preserve"> – </w:t>
      </w:r>
      <w:r w:rsidRPr="00B877BC">
        <w:t>que</w:t>
      </w:r>
      <w:r w:rsidR="00FA6A88">
        <w:t xml:space="preserve">, </w:t>
      </w:r>
      <w:r w:rsidRPr="00B877BC">
        <w:t>du milieu des montagnes environnantes</w:t>
      </w:r>
      <w:r w:rsidR="00FA6A88">
        <w:t xml:space="preserve">, </w:t>
      </w:r>
      <w:r w:rsidRPr="00B877BC">
        <w:t>ceint</w:t>
      </w:r>
      <w:r w:rsidRPr="00B877BC">
        <w:t>u</w:t>
      </w:r>
      <w:r w:rsidRPr="00B877BC">
        <w:t>rées alors d</w:t>
      </w:r>
      <w:r w:rsidR="00FA6A88">
        <w:t>’</w:t>
      </w:r>
      <w:r w:rsidRPr="00B877BC">
        <w:t>éclatants brouillards</w:t>
      </w:r>
      <w:r w:rsidR="00FA6A88">
        <w:t xml:space="preserve">, </w:t>
      </w:r>
      <w:r w:rsidRPr="00B877BC">
        <w:t>mille fils de lumière</w:t>
      </w:r>
      <w:r w:rsidR="00FA6A88">
        <w:t xml:space="preserve">, </w:t>
      </w:r>
      <w:r w:rsidRPr="00B877BC">
        <w:t>d</w:t>
      </w:r>
      <w:r w:rsidR="00FA6A88">
        <w:t>’</w:t>
      </w:r>
      <w:r w:rsidRPr="00B877BC">
        <w:t>une ténuité et d</w:t>
      </w:r>
      <w:r w:rsidR="00FA6A88">
        <w:t>’</w:t>
      </w:r>
      <w:r w:rsidRPr="00B877BC">
        <w:t>une douceur infinies</w:t>
      </w:r>
      <w:r w:rsidR="00FA6A88">
        <w:t xml:space="preserve">, </w:t>
      </w:r>
      <w:r w:rsidRPr="00B877BC">
        <w:t>venaient aboutir au visage c</w:t>
      </w:r>
      <w:r w:rsidRPr="00B877BC">
        <w:t>a</w:t>
      </w:r>
      <w:r w:rsidRPr="00B877BC">
        <w:t>lamiteux de cet adorant</w:t>
      </w:r>
      <w:r w:rsidR="00FA6A88">
        <w:t xml:space="preserve">, </w:t>
      </w:r>
      <w:r w:rsidRPr="00B877BC">
        <w:t>autour de qui je crus voir flotter un très vague effluve</w:t>
      </w:r>
      <w:r w:rsidR="00FA6A88">
        <w:t>…</w:t>
      </w:r>
    </w:p>
    <w:p w14:paraId="32D014AE" w14:textId="77777777" w:rsidR="00FA6A88" w:rsidRDefault="00FA6A88" w:rsidP="00FA6A88">
      <w:pPr>
        <w:pStyle w:val="Etoile"/>
      </w:pPr>
      <w:r>
        <w:t>* * *</w:t>
      </w:r>
    </w:p>
    <w:p w14:paraId="3EF792EE" w14:textId="77777777" w:rsidR="00FA6A88" w:rsidRDefault="00A92B34" w:rsidP="00FA6A88">
      <w:r w:rsidRPr="00B877BC">
        <w:t>Quand il eut fini</w:t>
      </w:r>
      <w:r w:rsidR="00FA6A88">
        <w:t xml:space="preserve">, </w:t>
      </w:r>
      <w:r w:rsidRPr="00B877BC">
        <w:t>il vint à moi et</w:t>
      </w:r>
      <w:r w:rsidR="00FA6A88">
        <w:t xml:space="preserve">, </w:t>
      </w:r>
      <w:r w:rsidRPr="00B877BC">
        <w:t>se découvrant</w:t>
      </w:r>
      <w:r w:rsidR="00FA6A88">
        <w:t> :</w:t>
      </w:r>
    </w:p>
    <w:p w14:paraId="54D50DA2" w14:textId="77777777" w:rsidR="00FA6A88" w:rsidRDefault="00FA6A88" w:rsidP="00FA6A88">
      <w:r>
        <w:t>— </w:t>
      </w:r>
      <w:r w:rsidR="00A92B34" w:rsidRPr="00B877BC">
        <w:t>Monsieur</w:t>
      </w:r>
      <w:r>
        <w:t xml:space="preserve">, </w:t>
      </w:r>
      <w:r w:rsidR="00A92B34" w:rsidRPr="00B877BC">
        <w:t>dit-il</w:t>
      </w:r>
      <w:r>
        <w:t xml:space="preserve">, </w:t>
      </w:r>
      <w:r w:rsidR="00A92B34" w:rsidRPr="00B877BC">
        <w:t>je serais heureux de vous entretenir un moment</w:t>
      </w:r>
      <w:r>
        <w:t xml:space="preserve">. </w:t>
      </w:r>
      <w:r w:rsidR="00A92B34" w:rsidRPr="00B877BC">
        <w:t>Voulez-vous me faire l</w:t>
      </w:r>
      <w:r>
        <w:t>’</w:t>
      </w:r>
      <w:r w:rsidR="00A92B34" w:rsidRPr="00B877BC">
        <w:t>honneur de m</w:t>
      </w:r>
      <w:r>
        <w:t>’</w:t>
      </w:r>
      <w:r w:rsidR="00A92B34" w:rsidRPr="00B877BC">
        <w:t>accompagner quelques pas</w:t>
      </w:r>
      <w:r>
        <w:t> ?</w:t>
      </w:r>
    </w:p>
    <w:p w14:paraId="170CE165" w14:textId="77777777" w:rsidR="00FA6A88" w:rsidRDefault="00A92B34" w:rsidP="00FA6A88">
      <w:r w:rsidRPr="00B877BC">
        <w:t>Nous allâmes nous asseoir derrière l</w:t>
      </w:r>
      <w:r w:rsidR="00FA6A88">
        <w:t>’</w:t>
      </w:r>
      <w:r w:rsidRPr="00B877BC">
        <w:t>église</w:t>
      </w:r>
      <w:r w:rsidR="00FA6A88">
        <w:t xml:space="preserve">, </w:t>
      </w:r>
      <w:r w:rsidRPr="00B877BC">
        <w:t>au bord du pl</w:t>
      </w:r>
      <w:r w:rsidRPr="00B877BC">
        <w:t>a</w:t>
      </w:r>
      <w:r w:rsidRPr="00B877BC">
        <w:t>teau</w:t>
      </w:r>
      <w:r w:rsidR="00FA6A88">
        <w:t xml:space="preserve">, </w:t>
      </w:r>
      <w:r w:rsidRPr="00B877BC">
        <w:t>en face de l</w:t>
      </w:r>
      <w:r w:rsidR="00FA6A88">
        <w:t>’</w:t>
      </w:r>
      <w:proofErr w:type="spellStart"/>
      <w:r w:rsidRPr="00B877BC">
        <w:t>Obiou</w:t>
      </w:r>
      <w:proofErr w:type="spellEnd"/>
      <w:r w:rsidR="00FA6A88">
        <w:t xml:space="preserve">, </w:t>
      </w:r>
      <w:r w:rsidRPr="00B877BC">
        <w:t>dont le soleil</w:t>
      </w:r>
      <w:r w:rsidR="00FA6A88">
        <w:t xml:space="preserve">, </w:t>
      </w:r>
      <w:r w:rsidRPr="00B877BC">
        <w:t>encore invisible sous les vapeurs</w:t>
      </w:r>
      <w:r w:rsidR="00FA6A88">
        <w:t xml:space="preserve">, </w:t>
      </w:r>
      <w:r w:rsidRPr="00B877BC">
        <w:t>éclaboussait</w:t>
      </w:r>
      <w:r w:rsidR="00FA6A88">
        <w:t xml:space="preserve">, </w:t>
      </w:r>
      <w:r w:rsidRPr="00B877BC">
        <w:t>en ce moment</w:t>
      </w:r>
      <w:r w:rsidR="00FA6A88">
        <w:t xml:space="preserve">, </w:t>
      </w:r>
      <w:r w:rsidRPr="00B877BC">
        <w:t>la cime neigeuse</w:t>
      </w:r>
      <w:r w:rsidR="00FA6A88">
        <w:t>.</w:t>
      </w:r>
    </w:p>
    <w:p w14:paraId="0EF45865" w14:textId="77777777" w:rsidR="00FA6A88" w:rsidRDefault="00FA6A88" w:rsidP="00FA6A88">
      <w:r>
        <w:t>— </w:t>
      </w:r>
      <w:r w:rsidR="00A92B34" w:rsidRPr="00B877BC">
        <w:t>Vous m</w:t>
      </w:r>
      <w:r>
        <w:t>’</w:t>
      </w:r>
      <w:r w:rsidR="00A92B34" w:rsidRPr="00B877BC">
        <w:t>avez fait beaucoup de peine hier soir</w:t>
      </w:r>
      <w:r>
        <w:t xml:space="preserve">, </w:t>
      </w:r>
      <w:r w:rsidR="00A92B34" w:rsidRPr="00B877BC">
        <w:t>commença-t-il</w:t>
      </w:r>
      <w:r>
        <w:t xml:space="preserve">. </w:t>
      </w:r>
      <w:r w:rsidR="00A92B34" w:rsidRPr="00B877BC">
        <w:t>Je n</w:t>
      </w:r>
      <w:r>
        <w:t>’</w:t>
      </w:r>
      <w:r w:rsidR="00A92B34" w:rsidRPr="00B877BC">
        <w:t>ai pu vous arrêter</w:t>
      </w:r>
      <w:r>
        <w:t xml:space="preserve">, </w:t>
      </w:r>
      <w:r w:rsidR="00A92B34" w:rsidRPr="00B877BC">
        <w:t>malheureusement</w:t>
      </w:r>
      <w:r>
        <w:t xml:space="preserve">, </w:t>
      </w:r>
      <w:r w:rsidR="00A92B34" w:rsidRPr="00B877BC">
        <w:t>et j</w:t>
      </w:r>
      <w:r>
        <w:t>’</w:t>
      </w:r>
      <w:r w:rsidR="00A92B34" w:rsidRPr="00B877BC">
        <w:t>en suis très affligé</w:t>
      </w:r>
      <w:r>
        <w:t xml:space="preserve">. </w:t>
      </w:r>
      <w:r w:rsidR="00A92B34" w:rsidRPr="00B877BC">
        <w:t>Vous ne me connaissez pas</w:t>
      </w:r>
      <w:r>
        <w:t xml:space="preserve">. </w:t>
      </w:r>
      <w:r w:rsidR="00A92B34" w:rsidRPr="00B877BC">
        <w:t>Je ne suis pas un individu à défendre</w:t>
      </w:r>
      <w:r>
        <w:t xml:space="preserve">. </w:t>
      </w:r>
      <w:r w:rsidR="00A92B34" w:rsidRPr="00B877BC">
        <w:t>Autrefois</w:t>
      </w:r>
      <w:r>
        <w:t xml:space="preserve">, </w:t>
      </w:r>
      <w:r w:rsidR="00A92B34" w:rsidRPr="00B877BC">
        <w:t xml:space="preserve">quand je ne me connaissais pas </w:t>
      </w:r>
      <w:r w:rsidR="00A92B34" w:rsidRPr="00B877BC">
        <w:lastRenderedPageBreak/>
        <w:t>encore moi-même</w:t>
      </w:r>
      <w:r>
        <w:t xml:space="preserve">, </w:t>
      </w:r>
      <w:r w:rsidR="00A92B34" w:rsidRPr="00B877BC">
        <w:t>je me défendais tout seul</w:t>
      </w:r>
      <w:r>
        <w:t xml:space="preserve">. </w:t>
      </w:r>
      <w:r w:rsidR="00A92B34" w:rsidRPr="00B877BC">
        <w:t>J</w:t>
      </w:r>
      <w:r>
        <w:t>’</w:t>
      </w:r>
      <w:r w:rsidR="00A92B34" w:rsidRPr="00B877BC">
        <w:t>étais un héros</w:t>
      </w:r>
      <w:r>
        <w:t xml:space="preserve">. </w:t>
      </w:r>
      <w:r w:rsidR="00A92B34" w:rsidRPr="00B877BC">
        <w:t>J</w:t>
      </w:r>
      <w:r>
        <w:t>’</w:t>
      </w:r>
      <w:r w:rsidR="00A92B34" w:rsidRPr="00B877BC">
        <w:t>ai tué un ami en duel pour une plaisanterie</w:t>
      </w:r>
      <w:r>
        <w:t>.</w:t>
      </w:r>
    </w:p>
    <w:p w14:paraId="5F078D56" w14:textId="77777777" w:rsidR="00FA6A88" w:rsidRDefault="00A92B34" w:rsidP="00FA6A88">
      <w:r w:rsidRPr="00B877BC">
        <w:t>Oui</w:t>
      </w:r>
      <w:r w:rsidR="00FA6A88">
        <w:t xml:space="preserve">, </w:t>
      </w:r>
      <w:r w:rsidRPr="00B877BC">
        <w:t>monsieur</w:t>
      </w:r>
      <w:r w:rsidR="00FA6A88">
        <w:t xml:space="preserve">, </w:t>
      </w:r>
      <w:r w:rsidRPr="00B877BC">
        <w:t>j</w:t>
      </w:r>
      <w:r w:rsidR="00FA6A88">
        <w:t>’</w:t>
      </w:r>
      <w:r w:rsidRPr="00B877BC">
        <w:t>ai tué un être formé à la ressemblance de Dieu</w:t>
      </w:r>
      <w:r w:rsidR="00FA6A88">
        <w:t xml:space="preserve">, </w:t>
      </w:r>
      <w:r w:rsidRPr="00B877BC">
        <w:t>qui ne m</w:t>
      </w:r>
      <w:r w:rsidR="00FA6A88">
        <w:t>’</w:t>
      </w:r>
      <w:r w:rsidRPr="00B877BC">
        <w:t>avait pas même offensé</w:t>
      </w:r>
      <w:r w:rsidR="00FA6A88">
        <w:t xml:space="preserve">. </w:t>
      </w:r>
      <w:r w:rsidRPr="00B877BC">
        <w:t>On appelle ça une a</w:t>
      </w:r>
      <w:r w:rsidRPr="00B877BC">
        <w:t>f</w:t>
      </w:r>
      <w:r w:rsidRPr="00B877BC">
        <w:t>faire d</w:t>
      </w:r>
      <w:r w:rsidR="00FA6A88">
        <w:t>’</w:t>
      </w:r>
      <w:r w:rsidRPr="00B877BC">
        <w:t>honneur</w:t>
      </w:r>
      <w:r w:rsidR="00FA6A88">
        <w:t xml:space="preserve"> ! </w:t>
      </w:r>
      <w:r w:rsidRPr="00B877BC">
        <w:t>Je l</w:t>
      </w:r>
      <w:r w:rsidR="00FA6A88">
        <w:t>’</w:t>
      </w:r>
      <w:r w:rsidRPr="00B877BC">
        <w:t>ai frappé en pleine poitrine</w:t>
      </w:r>
      <w:r w:rsidR="00FA6A88">
        <w:t xml:space="preserve">, </w:t>
      </w:r>
      <w:r w:rsidRPr="00B877BC">
        <w:t>et il est mort en me regardant</w:t>
      </w:r>
      <w:r w:rsidR="00FA6A88">
        <w:t xml:space="preserve">, </w:t>
      </w:r>
      <w:r w:rsidRPr="00B877BC">
        <w:t>sans dire un mot</w:t>
      </w:r>
      <w:r w:rsidR="00FA6A88">
        <w:t xml:space="preserve">… </w:t>
      </w:r>
      <w:r w:rsidRPr="00B877BC">
        <w:t>Ce regard ne m</w:t>
      </w:r>
      <w:r w:rsidR="00FA6A88">
        <w:t>’</w:t>
      </w:r>
      <w:r w:rsidRPr="00B877BC">
        <w:t>a pas quitté depuis vingt-cinq ans</w:t>
      </w:r>
      <w:r w:rsidR="00FA6A88">
        <w:t xml:space="preserve">, </w:t>
      </w:r>
      <w:r w:rsidRPr="00B877BC">
        <w:t>et</w:t>
      </w:r>
      <w:r w:rsidR="00FA6A88">
        <w:t xml:space="preserve">, </w:t>
      </w:r>
      <w:r w:rsidRPr="00B877BC">
        <w:t>au moment où je vous parle</w:t>
      </w:r>
      <w:r w:rsidR="00FA6A88">
        <w:t xml:space="preserve">, </w:t>
      </w:r>
      <w:r w:rsidRPr="00B877BC">
        <w:t>il est là-haut</w:t>
      </w:r>
      <w:r w:rsidR="00FA6A88">
        <w:t xml:space="preserve">, </w:t>
      </w:r>
      <w:r w:rsidRPr="00B877BC">
        <w:t>juste devant moi</w:t>
      </w:r>
      <w:r w:rsidR="00FA6A88">
        <w:t xml:space="preserve">, </w:t>
      </w:r>
      <w:r w:rsidRPr="00B877BC">
        <w:t>sur cette vieille colonne du firmament</w:t>
      </w:r>
      <w:r w:rsidR="00FA6A88">
        <w:t>…</w:t>
      </w:r>
    </w:p>
    <w:p w14:paraId="2C2A4B03" w14:textId="77777777" w:rsidR="00FA6A88" w:rsidRDefault="00A92B34" w:rsidP="00FA6A88">
      <w:r w:rsidRPr="00B877BC">
        <w:t>Quand je me représente cette minute</w:t>
      </w:r>
      <w:r w:rsidR="00FA6A88">
        <w:t xml:space="preserve">, </w:t>
      </w:r>
      <w:r w:rsidRPr="00B877BC">
        <w:t>je suis capable de tout endurer</w:t>
      </w:r>
      <w:r w:rsidR="00FA6A88">
        <w:t xml:space="preserve">. </w:t>
      </w:r>
      <w:r w:rsidRPr="00B877BC">
        <w:t>Ma seule consolation et mon seul espoir</w:t>
      </w:r>
      <w:r w:rsidR="00FA6A88">
        <w:t xml:space="preserve">, </w:t>
      </w:r>
      <w:r w:rsidRPr="00B877BC">
        <w:t>c</w:t>
      </w:r>
      <w:r w:rsidR="00FA6A88">
        <w:t>’</w:t>
      </w:r>
      <w:r w:rsidRPr="00B877BC">
        <w:t>est qu</w:t>
      </w:r>
      <w:r w:rsidR="00FA6A88">
        <w:t>’</w:t>
      </w:r>
      <w:r w:rsidRPr="00B877BC">
        <w:t>on se moque de moi</w:t>
      </w:r>
      <w:r w:rsidR="00FA6A88">
        <w:t xml:space="preserve">, </w:t>
      </w:r>
      <w:r w:rsidRPr="00B877BC">
        <w:t>qu</w:t>
      </w:r>
      <w:r w:rsidR="00FA6A88">
        <w:t>’</w:t>
      </w:r>
      <w:r w:rsidRPr="00B877BC">
        <w:t>on m</w:t>
      </w:r>
      <w:r w:rsidR="00FA6A88">
        <w:t>’</w:t>
      </w:r>
      <w:r w:rsidRPr="00B877BC">
        <w:t>insulte</w:t>
      </w:r>
      <w:r w:rsidR="00FA6A88">
        <w:t xml:space="preserve">, </w:t>
      </w:r>
      <w:r w:rsidRPr="00B877BC">
        <w:t>qu</w:t>
      </w:r>
      <w:r w:rsidR="00FA6A88">
        <w:t>’</w:t>
      </w:r>
      <w:r w:rsidRPr="00B877BC">
        <w:t>on me traîne le v</w:t>
      </w:r>
      <w:r w:rsidRPr="00B877BC">
        <w:t>i</w:t>
      </w:r>
      <w:r w:rsidRPr="00B877BC">
        <w:t>sage dans les ordures</w:t>
      </w:r>
      <w:r w:rsidR="00FA6A88">
        <w:t xml:space="preserve">. </w:t>
      </w:r>
      <w:r w:rsidRPr="00B877BC">
        <w:t>Ceux qui font ainsi</w:t>
      </w:r>
      <w:r w:rsidR="00FA6A88">
        <w:t xml:space="preserve">, </w:t>
      </w:r>
      <w:r w:rsidRPr="00B877BC">
        <w:t>je les aime</w:t>
      </w:r>
      <w:r w:rsidR="00FA6A88">
        <w:t xml:space="preserve">, </w:t>
      </w:r>
      <w:r w:rsidRPr="00B877BC">
        <w:t>je les b</w:t>
      </w:r>
      <w:r w:rsidRPr="00B877BC">
        <w:t>é</w:t>
      </w:r>
      <w:r w:rsidRPr="00B877BC">
        <w:t xml:space="preserve">nis </w:t>
      </w:r>
      <w:r w:rsidR="00FA6A88">
        <w:t>« </w:t>
      </w:r>
      <w:r w:rsidRPr="00B877BC">
        <w:t>de toutes les bénédictions d</w:t>
      </w:r>
      <w:r w:rsidR="00FA6A88">
        <w:t>’</w:t>
      </w:r>
      <w:r w:rsidRPr="00B877BC">
        <w:t>en bas</w:t>
      </w:r>
      <w:r w:rsidR="00FA6A88">
        <w:t xml:space="preserve"> », </w:t>
      </w:r>
      <w:r w:rsidRPr="00B877BC">
        <w:t>parce que cela</w:t>
      </w:r>
      <w:r w:rsidR="00FA6A88">
        <w:t xml:space="preserve">, </w:t>
      </w:r>
      <w:r w:rsidRPr="00B877BC">
        <w:t>voyez-vous</w:t>
      </w:r>
      <w:r w:rsidR="00FA6A88">
        <w:t xml:space="preserve">, </w:t>
      </w:r>
      <w:r w:rsidRPr="00B877BC">
        <w:t>c</w:t>
      </w:r>
      <w:r w:rsidR="00FA6A88">
        <w:t>’</w:t>
      </w:r>
      <w:r w:rsidRPr="00B877BC">
        <w:t>est la justice</w:t>
      </w:r>
      <w:r w:rsidR="00FA6A88">
        <w:t xml:space="preserve">, </w:t>
      </w:r>
      <w:r w:rsidRPr="00B877BC">
        <w:t xml:space="preserve">la </w:t>
      </w:r>
      <w:r w:rsidRPr="00B877BC">
        <w:rPr>
          <w:i/>
          <w:iCs/>
        </w:rPr>
        <w:t>vraie</w:t>
      </w:r>
      <w:r w:rsidRPr="00B877BC">
        <w:t xml:space="preserve"> Justice</w:t>
      </w:r>
      <w:r w:rsidR="00FA6A88">
        <w:t>.</w:t>
      </w:r>
    </w:p>
    <w:p w14:paraId="4314E451" w14:textId="77777777" w:rsidR="00FA6A88" w:rsidRDefault="00A92B34" w:rsidP="00FA6A88">
      <w:r w:rsidRPr="00B877BC">
        <w:t>Vous vous êtes mis en colère et vous avez abusé de votre force contre un homme dont je ne mérite pas</w:t>
      </w:r>
      <w:r w:rsidR="00FA6A88">
        <w:t xml:space="preserve">, </w:t>
      </w:r>
      <w:r w:rsidRPr="00B877BC">
        <w:t>certainement</w:t>
      </w:r>
      <w:r w:rsidR="00FA6A88">
        <w:t xml:space="preserve">, </w:t>
      </w:r>
      <w:r w:rsidRPr="00B877BC">
        <w:t>de décrotter la chaussure</w:t>
      </w:r>
      <w:r w:rsidR="00FA6A88">
        <w:t xml:space="preserve">. </w:t>
      </w:r>
      <w:r w:rsidRPr="00B877BC">
        <w:t>Vous m</w:t>
      </w:r>
      <w:r w:rsidR="00FA6A88">
        <w:t>’</w:t>
      </w:r>
      <w:r w:rsidRPr="00B877BC">
        <w:t>avez forcé à prier pour lui toute la nuit</w:t>
      </w:r>
      <w:r w:rsidR="00FA6A88">
        <w:t xml:space="preserve">, </w:t>
      </w:r>
      <w:r w:rsidRPr="00B877BC">
        <w:t>étendu au seuil de sa porte</w:t>
      </w:r>
      <w:r w:rsidR="00FA6A88">
        <w:t xml:space="preserve">, </w:t>
      </w:r>
      <w:r w:rsidRPr="00B877BC">
        <w:t>ainsi qu</w:t>
      </w:r>
      <w:r w:rsidR="00FA6A88">
        <w:t>’</w:t>
      </w:r>
      <w:r w:rsidRPr="00B877BC">
        <w:t>un cadavre</w:t>
      </w:r>
      <w:r w:rsidR="00FA6A88">
        <w:t xml:space="preserve">, </w:t>
      </w:r>
      <w:r w:rsidRPr="00B877BC">
        <w:t>et</w:t>
      </w:r>
      <w:r w:rsidR="00FA6A88">
        <w:t xml:space="preserve">, </w:t>
      </w:r>
      <w:r w:rsidRPr="00B877BC">
        <w:t>ce matin</w:t>
      </w:r>
      <w:r w:rsidR="00FA6A88">
        <w:t xml:space="preserve">, </w:t>
      </w:r>
      <w:r w:rsidRPr="00B877BC">
        <w:t>je l</w:t>
      </w:r>
      <w:r w:rsidR="00FA6A88">
        <w:t>’</w:t>
      </w:r>
      <w:r w:rsidRPr="00B877BC">
        <w:t>ai supplié</w:t>
      </w:r>
      <w:r w:rsidR="00FA6A88">
        <w:t xml:space="preserve">, </w:t>
      </w:r>
      <w:r w:rsidRPr="00B877BC">
        <w:t>par les Cinq Plaies de notre Sauveur</w:t>
      </w:r>
      <w:r w:rsidR="00FA6A88">
        <w:t xml:space="preserve">, </w:t>
      </w:r>
      <w:r w:rsidRPr="00B877BC">
        <w:t>de me marcher sur la figure</w:t>
      </w:r>
      <w:r w:rsidR="00FA6A88">
        <w:t>…</w:t>
      </w:r>
    </w:p>
    <w:p w14:paraId="5A4088B9" w14:textId="77777777" w:rsidR="00FA6A88" w:rsidRDefault="00A92B34" w:rsidP="00FA6A88">
      <w:r w:rsidRPr="00B877BC">
        <w:t>Oh</w:t>
      </w:r>
      <w:r w:rsidR="00FA6A88">
        <w:t xml:space="preserve"> ! </w:t>
      </w:r>
      <w:r w:rsidRPr="00B877BC">
        <w:t>monsieur</w:t>
      </w:r>
      <w:r w:rsidR="00FA6A88">
        <w:t xml:space="preserve">, </w:t>
      </w:r>
      <w:r w:rsidRPr="00B877BC">
        <w:t>n</w:t>
      </w:r>
      <w:r w:rsidR="00FA6A88">
        <w:t>’</w:t>
      </w:r>
      <w:r w:rsidRPr="00B877BC">
        <w:t>essayez pas de me justifier</w:t>
      </w:r>
      <w:r w:rsidR="00FA6A88">
        <w:t xml:space="preserve">, </w:t>
      </w:r>
      <w:r w:rsidRPr="00B877BC">
        <w:t>je vous en conjure</w:t>
      </w:r>
      <w:r w:rsidR="00FA6A88">
        <w:t xml:space="preserve">. </w:t>
      </w:r>
      <w:r w:rsidRPr="00B877BC">
        <w:rPr>
          <w:i/>
          <w:iCs/>
        </w:rPr>
        <w:t>Ne</w:t>
      </w:r>
      <w:r w:rsidRPr="00B877BC">
        <w:t xml:space="preserve"> </w:t>
      </w:r>
      <w:r w:rsidRPr="00B877BC">
        <w:rPr>
          <w:i/>
          <w:iCs/>
        </w:rPr>
        <w:t>me</w:t>
      </w:r>
      <w:r w:rsidRPr="00B877BC">
        <w:t xml:space="preserve"> </w:t>
      </w:r>
      <w:r w:rsidRPr="00B877BC">
        <w:rPr>
          <w:i/>
          <w:iCs/>
        </w:rPr>
        <w:t>dites</w:t>
      </w:r>
      <w:r w:rsidRPr="00B877BC">
        <w:t xml:space="preserve"> </w:t>
      </w:r>
      <w:r w:rsidRPr="00B877BC">
        <w:rPr>
          <w:i/>
          <w:iCs/>
        </w:rPr>
        <w:t>rien</w:t>
      </w:r>
      <w:r w:rsidRPr="00B877BC">
        <w:t xml:space="preserve"> </w:t>
      </w:r>
      <w:r w:rsidRPr="00B877BC">
        <w:rPr>
          <w:i/>
          <w:iCs/>
        </w:rPr>
        <w:t>d</w:t>
      </w:r>
      <w:r w:rsidR="00FA6A88">
        <w:rPr>
          <w:i/>
          <w:iCs/>
        </w:rPr>
        <w:t>’</w:t>
      </w:r>
      <w:r w:rsidRPr="00B877BC">
        <w:rPr>
          <w:i/>
          <w:iCs/>
        </w:rPr>
        <w:t>humain</w:t>
      </w:r>
      <w:r w:rsidR="00FA6A88">
        <w:t xml:space="preserve">. </w:t>
      </w:r>
      <w:r w:rsidRPr="00B877BC">
        <w:t>Je vous le demande pour l</w:t>
      </w:r>
      <w:r w:rsidR="00FA6A88">
        <w:t>’</w:t>
      </w:r>
      <w:r w:rsidRPr="00B877BC">
        <w:t>Amour de Dieu</w:t>
      </w:r>
      <w:r w:rsidR="00FA6A88">
        <w:t xml:space="preserve">, </w:t>
      </w:r>
      <w:r w:rsidRPr="00B877BC">
        <w:t>qui s</w:t>
      </w:r>
      <w:r w:rsidR="00FA6A88">
        <w:t>’</w:t>
      </w:r>
      <w:r w:rsidRPr="00B877BC">
        <w:t>est promené sur cette montagne</w:t>
      </w:r>
      <w:r w:rsidR="00FA6A88">
        <w:t xml:space="preserve">. </w:t>
      </w:r>
      <w:r w:rsidRPr="00B877BC">
        <w:t>Tout ce qui peut colorer une infamie</w:t>
      </w:r>
      <w:r w:rsidR="00FA6A88">
        <w:t xml:space="preserve">, </w:t>
      </w:r>
      <w:r w:rsidRPr="00B877BC">
        <w:t>croyez-vous que je ne me le sois pas dit à moi-même et que d</w:t>
      </w:r>
      <w:r w:rsidR="00FA6A88">
        <w:t>’</w:t>
      </w:r>
      <w:r w:rsidRPr="00B877BC">
        <w:t>autres encore ne me l</w:t>
      </w:r>
      <w:r w:rsidR="00FA6A88">
        <w:t>’</w:t>
      </w:r>
      <w:r w:rsidRPr="00B877BC">
        <w:t>aient pas dit</w:t>
      </w:r>
      <w:r w:rsidR="00FA6A88">
        <w:t xml:space="preserve">, </w:t>
      </w:r>
      <w:r w:rsidRPr="00B877BC">
        <w:t>jusqu</w:t>
      </w:r>
      <w:r w:rsidR="00FA6A88">
        <w:t>’</w:t>
      </w:r>
      <w:r w:rsidRPr="00B877BC">
        <w:t>au jour où il me fut donné de comprendre que j</w:t>
      </w:r>
      <w:r w:rsidR="00FA6A88">
        <w:t>’</w:t>
      </w:r>
      <w:r w:rsidRPr="00B877BC">
        <w:t>étais le plus ignoble des assassins</w:t>
      </w:r>
      <w:r w:rsidR="00FA6A88">
        <w:t> ?</w:t>
      </w:r>
    </w:p>
    <w:p w14:paraId="77F00A2F" w14:textId="77777777" w:rsidR="00FA6A88" w:rsidRDefault="00A92B34" w:rsidP="00FA6A88">
      <w:r w:rsidRPr="00B877BC">
        <w:t>Cet homme que j</w:t>
      </w:r>
      <w:r w:rsidR="00FA6A88">
        <w:t>’</w:t>
      </w:r>
      <w:r w:rsidRPr="00B877BC">
        <w:t>ai tué avait une femme et deux enfants</w:t>
      </w:r>
      <w:r w:rsidR="00FA6A88">
        <w:t xml:space="preserve">. </w:t>
      </w:r>
      <w:r w:rsidRPr="00B877BC">
        <w:t>La femme est morte de chagrin</w:t>
      </w:r>
      <w:r w:rsidR="00FA6A88">
        <w:t xml:space="preserve">, </w:t>
      </w:r>
      <w:r w:rsidRPr="00B877BC">
        <w:t>entendez-vous</w:t>
      </w:r>
      <w:r w:rsidR="00FA6A88">
        <w:t xml:space="preserve"> ? </w:t>
      </w:r>
      <w:r w:rsidRPr="00B877BC">
        <w:t>Moi</w:t>
      </w:r>
      <w:r w:rsidR="00FA6A88">
        <w:t xml:space="preserve">, </w:t>
      </w:r>
      <w:r w:rsidRPr="00B877BC">
        <w:t>j</w:t>
      </w:r>
      <w:r w:rsidR="00FA6A88">
        <w:t>’</w:t>
      </w:r>
      <w:r w:rsidRPr="00B877BC">
        <w:t xml:space="preserve">ai </w:t>
      </w:r>
      <w:r w:rsidRPr="00B877BC">
        <w:lastRenderedPageBreak/>
        <w:t>donné un million pour les orphelins</w:t>
      </w:r>
      <w:r w:rsidR="00FA6A88">
        <w:t xml:space="preserve">. </w:t>
      </w:r>
      <w:r w:rsidRPr="00B877BC">
        <w:t>Si je n</w:t>
      </w:r>
      <w:r w:rsidR="00FA6A88">
        <w:t>’</w:t>
      </w:r>
      <w:r w:rsidRPr="00B877BC">
        <w:t>ai pas tout donné</w:t>
      </w:r>
      <w:r w:rsidR="00FA6A88">
        <w:t xml:space="preserve">, </w:t>
      </w:r>
      <w:r w:rsidRPr="00B877BC">
        <w:t>c</w:t>
      </w:r>
      <w:r w:rsidR="00FA6A88">
        <w:t>’</w:t>
      </w:r>
      <w:r w:rsidRPr="00B877BC">
        <w:t>est que des raisons de famille</w:t>
      </w:r>
      <w:r w:rsidR="00FA6A88">
        <w:t xml:space="preserve">, </w:t>
      </w:r>
      <w:r w:rsidRPr="00B877BC">
        <w:t>plus fortes que moi</w:t>
      </w:r>
      <w:r w:rsidR="00FA6A88">
        <w:t xml:space="preserve">, </w:t>
      </w:r>
      <w:r w:rsidRPr="00B877BC">
        <w:t>s</w:t>
      </w:r>
      <w:r w:rsidR="00FA6A88">
        <w:t>’</w:t>
      </w:r>
      <w:r w:rsidRPr="00B877BC">
        <w:t>y opposaient</w:t>
      </w:r>
      <w:r w:rsidR="00FA6A88">
        <w:t xml:space="preserve">. </w:t>
      </w:r>
      <w:r w:rsidRPr="00B877BC">
        <w:t>Mais j</w:t>
      </w:r>
      <w:r w:rsidR="00FA6A88">
        <w:t>’</w:t>
      </w:r>
      <w:r w:rsidRPr="00B877BC">
        <w:t>ai promis de vivre</w:t>
      </w:r>
      <w:r w:rsidR="00FA6A88">
        <w:t xml:space="preserve">, </w:t>
      </w:r>
      <w:r w:rsidRPr="00B877BC">
        <w:t>jusqu</w:t>
      </w:r>
      <w:r w:rsidR="00FA6A88">
        <w:t>’</w:t>
      </w:r>
      <w:r w:rsidRPr="00B877BC">
        <w:t>à ma dernière heure</w:t>
      </w:r>
      <w:r w:rsidR="00FA6A88">
        <w:t xml:space="preserve">, </w:t>
      </w:r>
      <w:r w:rsidRPr="00B877BC">
        <w:t>à la façon d</w:t>
      </w:r>
      <w:r w:rsidR="00FA6A88">
        <w:t>’</w:t>
      </w:r>
      <w:r w:rsidRPr="00B877BC">
        <w:t>un mendiant</w:t>
      </w:r>
      <w:r w:rsidR="00FA6A88">
        <w:t>.</w:t>
      </w:r>
    </w:p>
    <w:p w14:paraId="41B3675F" w14:textId="77777777" w:rsidR="00FA6A88" w:rsidRDefault="00A92B34" w:rsidP="00FA6A88">
      <w:r w:rsidRPr="00B877BC">
        <w:t>J</w:t>
      </w:r>
      <w:r w:rsidR="00FA6A88">
        <w:t>’</w:t>
      </w:r>
      <w:r w:rsidRPr="00B877BC">
        <w:t>espérais ainsi que la paix reviendrait en moi</w:t>
      </w:r>
      <w:r w:rsidR="00FA6A88">
        <w:t xml:space="preserve">, </w:t>
      </w:r>
      <w:r w:rsidRPr="00B877BC">
        <w:t>comme si la vie d</w:t>
      </w:r>
      <w:r w:rsidR="00FA6A88">
        <w:t>’</w:t>
      </w:r>
      <w:r w:rsidRPr="00B877BC">
        <w:t>un homme pouvait être payée avec des écus</w:t>
      </w:r>
      <w:r w:rsidR="00FA6A88">
        <w:t xml:space="preserve">. </w:t>
      </w:r>
      <w:r w:rsidRPr="00B877BC">
        <w:t>C</w:t>
      </w:r>
      <w:r w:rsidR="00FA6A88">
        <w:t>’</w:t>
      </w:r>
      <w:r w:rsidRPr="00B877BC">
        <w:t>est l</w:t>
      </w:r>
      <w:r w:rsidR="00FA6A88">
        <w:t>’</w:t>
      </w:r>
      <w:r w:rsidRPr="00B877BC">
        <w:t>argent des princes des prêtres que j</w:t>
      </w:r>
      <w:r w:rsidR="00FA6A88">
        <w:t>’</w:t>
      </w:r>
      <w:r w:rsidRPr="00B877BC">
        <w:t>ai donné à ces pauvres enfants</w:t>
      </w:r>
      <w:r w:rsidR="00FA6A88">
        <w:t xml:space="preserve">, </w:t>
      </w:r>
      <w:r w:rsidRPr="00B877BC">
        <w:t>traités en petits Judas par le meurtrier de leur père</w:t>
      </w:r>
      <w:r w:rsidR="00FA6A88">
        <w:t xml:space="preserve">. </w:t>
      </w:r>
      <w:r w:rsidRPr="00B877BC">
        <w:t>Ah</w:t>
      </w:r>
      <w:r w:rsidR="00FA6A88">
        <w:t xml:space="preserve"> ! </w:t>
      </w:r>
      <w:r w:rsidRPr="00B877BC">
        <w:t>bien oui</w:t>
      </w:r>
      <w:r w:rsidR="00FA6A88">
        <w:t xml:space="preserve"> ! </w:t>
      </w:r>
      <w:r w:rsidRPr="00B877BC">
        <w:t>elle n</w:t>
      </w:r>
      <w:r w:rsidR="00FA6A88">
        <w:t>’</w:t>
      </w:r>
      <w:r w:rsidRPr="00B877BC">
        <w:t>est jamais revenue</w:t>
      </w:r>
      <w:r w:rsidR="00FA6A88">
        <w:t xml:space="preserve">, </w:t>
      </w:r>
      <w:r w:rsidRPr="00B877BC">
        <w:t>la paix divine</w:t>
      </w:r>
      <w:r w:rsidR="00FA6A88">
        <w:t xml:space="preserve">, </w:t>
      </w:r>
      <w:r w:rsidRPr="00B877BC">
        <w:t>et je suis crucifié tous les jours</w:t>
      </w:r>
      <w:r w:rsidR="00FA6A88">
        <w:t> !…</w:t>
      </w:r>
    </w:p>
    <w:p w14:paraId="59EE58F2" w14:textId="77777777" w:rsidR="00FA6A88" w:rsidRDefault="00A92B34" w:rsidP="00FA6A88">
      <w:r w:rsidRPr="00B877BC">
        <w:t>Je vous dis cela</w:t>
      </w:r>
      <w:r w:rsidR="00FA6A88">
        <w:t xml:space="preserve">, </w:t>
      </w:r>
      <w:r w:rsidRPr="00B877BC">
        <w:t>monsieur</w:t>
      </w:r>
      <w:r w:rsidR="00FA6A88">
        <w:t xml:space="preserve">, </w:t>
      </w:r>
      <w:r w:rsidRPr="00B877BC">
        <w:t>parce que vous avez eu de la p</w:t>
      </w:r>
      <w:r w:rsidRPr="00B877BC">
        <w:t>i</w:t>
      </w:r>
      <w:r w:rsidRPr="00B877BC">
        <w:t>tié et que vous pourriez concevoir de l</w:t>
      </w:r>
      <w:r w:rsidR="00FA6A88">
        <w:t>’</w:t>
      </w:r>
      <w:r w:rsidRPr="00B877BC">
        <w:t>estime</w:t>
      </w:r>
      <w:r w:rsidR="00FA6A88">
        <w:t xml:space="preserve">. </w:t>
      </w:r>
      <w:r w:rsidRPr="00B877BC">
        <w:t>Je suis encore trop lâche pour raconter ma vie à tout le monde</w:t>
      </w:r>
      <w:r w:rsidR="00FA6A88">
        <w:t xml:space="preserve">, </w:t>
      </w:r>
      <w:r w:rsidRPr="00B877BC">
        <w:t>ainsi que je le devrais</w:t>
      </w:r>
      <w:r w:rsidR="00FA6A88">
        <w:t xml:space="preserve">, </w:t>
      </w:r>
      <w:r w:rsidRPr="00B877BC">
        <w:t>sans doute</w:t>
      </w:r>
      <w:r w:rsidR="00FA6A88">
        <w:t xml:space="preserve">, </w:t>
      </w:r>
      <w:r w:rsidRPr="00B877BC">
        <w:t>et comme faisaient les grands pénitents du Moyen Âge</w:t>
      </w:r>
      <w:r w:rsidR="00FA6A88">
        <w:t>.</w:t>
      </w:r>
    </w:p>
    <w:p w14:paraId="02F42D12" w14:textId="77777777" w:rsidR="00FA6A88" w:rsidRDefault="00A92B34" w:rsidP="00FA6A88">
      <w:r w:rsidRPr="00B877BC">
        <w:t>J</w:t>
      </w:r>
      <w:r w:rsidR="00FA6A88">
        <w:t>’</w:t>
      </w:r>
      <w:r w:rsidRPr="00B877BC">
        <w:t>ai voulu me faire trappiste</w:t>
      </w:r>
      <w:r w:rsidR="00FA6A88">
        <w:t xml:space="preserve">, </w:t>
      </w:r>
      <w:r w:rsidRPr="00B877BC">
        <w:t>puis chartreux</w:t>
      </w:r>
      <w:r w:rsidR="00FA6A88">
        <w:t xml:space="preserve">. </w:t>
      </w:r>
      <w:r w:rsidRPr="00B877BC">
        <w:t>On m</w:t>
      </w:r>
      <w:r w:rsidR="00FA6A88">
        <w:t>’</w:t>
      </w:r>
      <w:r w:rsidRPr="00B877BC">
        <w:t>a dit partout que je n</w:t>
      </w:r>
      <w:r w:rsidR="00FA6A88">
        <w:t>’</w:t>
      </w:r>
      <w:r w:rsidRPr="00B877BC">
        <w:t>avais pas la vocation</w:t>
      </w:r>
      <w:r w:rsidR="00FA6A88">
        <w:t xml:space="preserve">. </w:t>
      </w:r>
      <w:r w:rsidRPr="00B877BC">
        <w:t>Alors je me suis marié pour souffrir tout mon soûl</w:t>
      </w:r>
      <w:r w:rsidR="00FA6A88">
        <w:t xml:space="preserve">. </w:t>
      </w:r>
      <w:r w:rsidRPr="00B877BC">
        <w:t>J</w:t>
      </w:r>
      <w:r w:rsidR="00FA6A88">
        <w:t>’</w:t>
      </w:r>
      <w:r w:rsidRPr="00B877BC">
        <w:t>ai pris une vieille catin de bas ét</w:t>
      </w:r>
      <w:r w:rsidRPr="00B877BC">
        <w:t>a</w:t>
      </w:r>
      <w:r w:rsidRPr="00B877BC">
        <w:t>ge dont les matelots ne voulaient plus</w:t>
      </w:r>
      <w:r w:rsidR="00FA6A88">
        <w:t xml:space="preserve">. </w:t>
      </w:r>
      <w:r w:rsidRPr="00B877BC">
        <w:t>Elle me roue de coups et m</w:t>
      </w:r>
      <w:r w:rsidR="00FA6A88">
        <w:t>’</w:t>
      </w:r>
      <w:r w:rsidRPr="00B877BC">
        <w:t>abreuve de ridicule et d</w:t>
      </w:r>
      <w:r w:rsidR="00FA6A88">
        <w:t>’</w:t>
      </w:r>
      <w:r w:rsidRPr="00B877BC">
        <w:t>ignominie</w:t>
      </w:r>
      <w:r w:rsidR="00FA6A88">
        <w:t>…</w:t>
      </w:r>
    </w:p>
    <w:p w14:paraId="64495C26" w14:textId="18886D5D" w:rsidR="00FA6A88" w:rsidRDefault="00A92B34" w:rsidP="00FA6A88">
      <w:r w:rsidRPr="00B877BC">
        <w:t>Je ne la laisse manquer de rien</w:t>
      </w:r>
      <w:r w:rsidR="00FA6A88">
        <w:t xml:space="preserve">, </w:t>
      </w:r>
      <w:r w:rsidRPr="00B877BC">
        <w:t>mais j</w:t>
      </w:r>
      <w:r w:rsidR="00FA6A88">
        <w:t>’</w:t>
      </w:r>
      <w:r w:rsidRPr="00B877BC">
        <w:t>ai mis en lieu sûr les débris de ma fortune</w:t>
      </w:r>
      <w:r w:rsidR="00FA6A88">
        <w:t xml:space="preserve">, </w:t>
      </w:r>
      <w:r w:rsidRPr="00B877BC">
        <w:t>qui fut assez considérable</w:t>
      </w:r>
      <w:r w:rsidR="00FA6A88">
        <w:t xml:space="preserve">. </w:t>
      </w:r>
      <w:r w:rsidRPr="00B877BC">
        <w:t>C</w:t>
      </w:r>
      <w:r w:rsidR="00FA6A88">
        <w:t>’</w:t>
      </w:r>
      <w:r w:rsidRPr="00B877BC">
        <w:t>est le bien des pauvres</w:t>
      </w:r>
      <w:r w:rsidR="00FA6A88">
        <w:t xml:space="preserve">, </w:t>
      </w:r>
      <w:r w:rsidRPr="00B877BC">
        <w:t>sur lequel je prélève de faibles sommes pour mes voyages</w:t>
      </w:r>
      <w:r w:rsidR="00FA6A88">
        <w:t xml:space="preserve">. </w:t>
      </w:r>
      <w:r w:rsidRPr="00B877BC">
        <w:t>L</w:t>
      </w:r>
      <w:r w:rsidR="00FA6A88">
        <w:t>’</w:t>
      </w:r>
      <w:r w:rsidRPr="00B877BC">
        <w:t>année dernière</w:t>
      </w:r>
      <w:r w:rsidR="00FA6A88">
        <w:t xml:space="preserve">, </w:t>
      </w:r>
      <w:r w:rsidRPr="00B877BC">
        <w:t>j</w:t>
      </w:r>
      <w:r w:rsidR="00FA6A88">
        <w:t>’</w:t>
      </w:r>
      <w:r w:rsidRPr="00B877BC">
        <w:t>étais en Terre Sainte</w:t>
      </w:r>
      <w:r w:rsidR="00FA6A88">
        <w:t xml:space="preserve">, </w:t>
      </w:r>
      <w:r w:rsidR="00EA0A45" w:rsidRPr="00B877BC">
        <w:t>puis</w:t>
      </w:r>
      <w:r w:rsidR="00EA0A45">
        <w:t xml:space="preserve"> à</w:t>
      </w:r>
      <w:r w:rsidR="00EA0A45" w:rsidRPr="00B877BC">
        <w:t xml:space="preserve"> </w:t>
      </w:r>
      <w:r w:rsidRPr="00B877BC">
        <w:t>Co</w:t>
      </w:r>
      <w:r w:rsidRPr="00B877BC">
        <w:t>m</w:t>
      </w:r>
      <w:r w:rsidRPr="00B877BC">
        <w:t>postelle</w:t>
      </w:r>
      <w:r w:rsidR="00FA6A88">
        <w:t xml:space="preserve">. </w:t>
      </w:r>
      <w:r w:rsidRPr="00B877BC">
        <w:t>Aujourd</w:t>
      </w:r>
      <w:r w:rsidR="00FA6A88">
        <w:t>’</w:t>
      </w:r>
      <w:r w:rsidRPr="00B877BC">
        <w:t>hui</w:t>
      </w:r>
      <w:r w:rsidR="00FA6A88">
        <w:t xml:space="preserve">, </w:t>
      </w:r>
      <w:r w:rsidRPr="00B877BC">
        <w:t xml:space="preserve">je suis à </w:t>
      </w:r>
      <w:smartTag w:uri="urn:schemas-microsoft-com:office:smarttags" w:element="PersonName">
        <w:smartTagPr>
          <w:attr w:name="ProductID" w:val="la Salette"/>
        </w:smartTagPr>
        <w:r w:rsidRPr="00B877BC">
          <w:t>la Salette</w:t>
        </w:r>
      </w:smartTag>
      <w:r w:rsidRPr="00B877BC">
        <w:t xml:space="preserve"> pour la trentième fois</w:t>
      </w:r>
      <w:r w:rsidR="00FA6A88">
        <w:t xml:space="preserve">. </w:t>
      </w:r>
      <w:r w:rsidRPr="00B877BC">
        <w:t>On doit me connaître</w:t>
      </w:r>
      <w:r w:rsidR="00FA6A88">
        <w:t xml:space="preserve">. </w:t>
      </w:r>
      <w:r w:rsidRPr="00B877BC">
        <w:t>C</w:t>
      </w:r>
      <w:r w:rsidR="00FA6A88">
        <w:t>’</w:t>
      </w:r>
      <w:r w:rsidRPr="00B877BC">
        <w:t>est ici que j</w:t>
      </w:r>
      <w:r w:rsidR="00FA6A88">
        <w:t>’</w:t>
      </w:r>
      <w:r w:rsidRPr="00B877BC">
        <w:t>ai reçu les plus grands s</w:t>
      </w:r>
      <w:r w:rsidRPr="00B877BC">
        <w:t>e</w:t>
      </w:r>
      <w:r w:rsidRPr="00B877BC">
        <w:t>cours</w:t>
      </w:r>
      <w:r w:rsidR="00FA6A88">
        <w:t xml:space="preserve">, </w:t>
      </w:r>
      <w:r w:rsidRPr="00B877BC">
        <w:t>et j</w:t>
      </w:r>
      <w:r w:rsidR="00FA6A88">
        <w:t>’</w:t>
      </w:r>
      <w:r w:rsidRPr="00B877BC">
        <w:t>engage tous les malheureux à faire ce pèlerinage</w:t>
      </w:r>
      <w:r w:rsidR="00FA6A88">
        <w:t xml:space="preserve">. </w:t>
      </w:r>
      <w:r w:rsidRPr="00B877BC">
        <w:t>C</w:t>
      </w:r>
      <w:r w:rsidR="00FA6A88">
        <w:t>’</w:t>
      </w:r>
      <w:r w:rsidRPr="00B877BC">
        <w:t>est le Sinaï de la Pénitence</w:t>
      </w:r>
      <w:r w:rsidR="00FA6A88">
        <w:t xml:space="preserve">, </w:t>
      </w:r>
      <w:r w:rsidRPr="00B877BC">
        <w:t>le Paradis de la Douleur</w:t>
      </w:r>
      <w:r w:rsidR="00FA6A88">
        <w:t xml:space="preserve">, </w:t>
      </w:r>
      <w:r w:rsidRPr="00B877BC">
        <w:t>et ceux qui ne le comprennent pas sont bien à plaindre</w:t>
      </w:r>
      <w:r w:rsidR="00FA6A88">
        <w:t xml:space="preserve">. </w:t>
      </w:r>
      <w:r w:rsidRPr="00B877BC">
        <w:t>Moi</w:t>
      </w:r>
      <w:r w:rsidR="00FA6A88">
        <w:t xml:space="preserve">, </w:t>
      </w:r>
      <w:r w:rsidRPr="00B877BC">
        <w:t>je co</w:t>
      </w:r>
      <w:r w:rsidRPr="00B877BC">
        <w:t>m</w:t>
      </w:r>
      <w:r w:rsidRPr="00B877BC">
        <w:t>mence à comprendre et</w:t>
      </w:r>
      <w:r w:rsidR="00FA6A88">
        <w:t xml:space="preserve">, </w:t>
      </w:r>
      <w:r w:rsidRPr="00B877BC">
        <w:t>quelquefois</w:t>
      </w:r>
      <w:r w:rsidR="00FA6A88">
        <w:t xml:space="preserve">, </w:t>
      </w:r>
      <w:r w:rsidRPr="00B877BC">
        <w:t>j</w:t>
      </w:r>
      <w:r w:rsidR="00FA6A88">
        <w:t>’</w:t>
      </w:r>
      <w:r w:rsidRPr="00B877BC">
        <w:t>obtiens d</w:t>
      </w:r>
      <w:r w:rsidR="00FA6A88">
        <w:t>’</w:t>
      </w:r>
      <w:r w:rsidRPr="00B877BC">
        <w:t>être délié pe</w:t>
      </w:r>
      <w:r w:rsidRPr="00B877BC">
        <w:t>n</w:t>
      </w:r>
      <w:r w:rsidRPr="00B877BC">
        <w:t>dant une heure</w:t>
      </w:r>
      <w:r w:rsidR="00FA6A88">
        <w:t>…</w:t>
      </w:r>
    </w:p>
    <w:p w14:paraId="73B61ACB" w14:textId="77777777" w:rsidR="00FA6A88" w:rsidRDefault="00FA6A88" w:rsidP="00FA6A88">
      <w:pPr>
        <w:pStyle w:val="Etoile"/>
      </w:pPr>
      <w:r>
        <w:lastRenderedPageBreak/>
        <w:t>* * *</w:t>
      </w:r>
    </w:p>
    <w:p w14:paraId="67B8FDB1" w14:textId="77777777" w:rsidR="00FA6A88" w:rsidRDefault="00A92B34" w:rsidP="00FA6A88">
      <w:r w:rsidRPr="00B877BC">
        <w:t>Il s</w:t>
      </w:r>
      <w:r w:rsidR="00FA6A88">
        <w:t>’</w:t>
      </w:r>
      <w:r w:rsidRPr="00B877BC">
        <w:t>arrêta</w:t>
      </w:r>
      <w:r w:rsidR="00FA6A88">
        <w:t xml:space="preserve">, </w:t>
      </w:r>
      <w:r w:rsidRPr="00B877BC">
        <w:t>et je me gardai bien de rompre ses pensées</w:t>
      </w:r>
      <w:r w:rsidR="00FA6A88">
        <w:t xml:space="preserve">. </w:t>
      </w:r>
      <w:r w:rsidRPr="00B877BC">
        <w:t>J</w:t>
      </w:r>
      <w:r w:rsidR="00FA6A88">
        <w:t>’</w:t>
      </w:r>
      <w:r w:rsidRPr="00B877BC">
        <w:t>eusse été</w:t>
      </w:r>
      <w:r w:rsidR="00FA6A88">
        <w:t xml:space="preserve">, </w:t>
      </w:r>
      <w:r w:rsidRPr="00B877BC">
        <w:t>d</w:t>
      </w:r>
      <w:r w:rsidR="00FA6A88">
        <w:t>’</w:t>
      </w:r>
      <w:r w:rsidRPr="00B877BC">
        <w:t>ailleurs</w:t>
      </w:r>
      <w:r w:rsidR="00FA6A88">
        <w:t xml:space="preserve">, </w:t>
      </w:r>
      <w:r w:rsidRPr="00B877BC">
        <w:t>assez peu capable de proférer un seul mot qui ne m</w:t>
      </w:r>
      <w:r w:rsidR="00FA6A88">
        <w:t>’</w:t>
      </w:r>
      <w:r w:rsidRPr="00B877BC">
        <w:t>aurait pas semblé ridicule en présence de ce forçat v</w:t>
      </w:r>
      <w:r w:rsidRPr="00B877BC">
        <w:t>o</w:t>
      </w:r>
      <w:r w:rsidRPr="00B877BC">
        <w:t>lontaire</w:t>
      </w:r>
      <w:r w:rsidR="00FA6A88">
        <w:t xml:space="preserve">, </w:t>
      </w:r>
      <w:r w:rsidRPr="00B877BC">
        <w:t>de ce Stylite colossal de l</w:t>
      </w:r>
      <w:r w:rsidR="00FA6A88">
        <w:t>’</w:t>
      </w:r>
      <w:r w:rsidRPr="00B877BC">
        <w:t>Expiation</w:t>
      </w:r>
      <w:r w:rsidR="00FA6A88">
        <w:t>.</w:t>
      </w:r>
    </w:p>
    <w:p w14:paraId="19F4D5BB" w14:textId="77777777" w:rsidR="00FA6A88" w:rsidRDefault="00A92B34" w:rsidP="00FA6A88">
      <w:r w:rsidRPr="00B877BC">
        <w:t>Quand il se remit à parler</w:t>
      </w:r>
      <w:r w:rsidR="00FA6A88">
        <w:t xml:space="preserve">, </w:t>
      </w:r>
      <w:r w:rsidRPr="00B877BC">
        <w:t>au bout d</w:t>
      </w:r>
      <w:r w:rsidR="00FA6A88">
        <w:t>’</w:t>
      </w:r>
      <w:r w:rsidRPr="00B877BC">
        <w:t>un instant</w:t>
      </w:r>
      <w:r w:rsidR="00FA6A88">
        <w:t xml:space="preserve">, </w:t>
      </w:r>
      <w:r w:rsidRPr="00B877BC">
        <w:t>j</w:t>
      </w:r>
      <w:r w:rsidR="00FA6A88">
        <w:t>’</w:t>
      </w:r>
      <w:r w:rsidRPr="00B877BC">
        <w:t>eus la surprise d</w:t>
      </w:r>
      <w:r w:rsidR="00FA6A88">
        <w:t>’</w:t>
      </w:r>
      <w:r w:rsidRPr="00B877BC">
        <w:t>une transformation inouïe</w:t>
      </w:r>
      <w:r w:rsidR="00FA6A88">
        <w:t xml:space="preserve">. </w:t>
      </w:r>
      <w:r w:rsidRPr="00B877BC">
        <w:t>Au lieu de ce pathétique formidable qui venait de me serrer toutes les fibres autour du cœur</w:t>
      </w:r>
      <w:r w:rsidR="00FA6A88">
        <w:t xml:space="preserve">, </w:t>
      </w:r>
      <w:r w:rsidRPr="00B877BC">
        <w:t>à la place de cette houle de remords</w:t>
      </w:r>
      <w:r w:rsidR="00FA6A88">
        <w:t xml:space="preserve">, </w:t>
      </w:r>
      <w:r w:rsidRPr="00B877BC">
        <w:t xml:space="preserve">de ce </w:t>
      </w:r>
      <w:r w:rsidR="00FA6A88">
        <w:t>“</w:t>
      </w:r>
      <w:r w:rsidRPr="00B877BC">
        <w:t>volcan de plaintes qui lançait partout ses laves d</w:t>
      </w:r>
      <w:r w:rsidR="00FA6A88">
        <w:t>’</w:t>
      </w:r>
      <w:r w:rsidRPr="00B877BC">
        <w:t>angoisse</w:t>
      </w:r>
      <w:r w:rsidR="00FA6A88">
        <w:t xml:space="preserve">, </w:t>
      </w:r>
      <w:r w:rsidRPr="00B877BC">
        <w:t>la voix humble et mystérieusement placide que j</w:t>
      </w:r>
      <w:r w:rsidR="00FA6A88">
        <w:t>’</w:t>
      </w:r>
      <w:r w:rsidRPr="00B877BC">
        <w:t xml:space="preserve">avais </w:t>
      </w:r>
      <w:proofErr w:type="spellStart"/>
      <w:r w:rsidRPr="00B877BC">
        <w:t>entendue</w:t>
      </w:r>
      <w:proofErr w:type="spellEnd"/>
      <w:r w:rsidRPr="00B877BC">
        <w:t xml:space="preserve"> la veille</w:t>
      </w:r>
      <w:r w:rsidR="00FA6A88">
        <w:t>.</w:t>
      </w:r>
    </w:p>
    <w:p w14:paraId="142FE4EB" w14:textId="77777777" w:rsidR="00FA6A88" w:rsidRDefault="00A92B34" w:rsidP="00FA6A88">
      <w:r w:rsidRPr="00B877BC">
        <w:t>Si je vous priais d</w:t>
      </w:r>
      <w:r w:rsidR="00FA6A88">
        <w:t>’</w:t>
      </w:r>
      <w:r w:rsidRPr="00B877BC">
        <w:t>imaginer</w:t>
      </w:r>
      <w:r w:rsidR="00FA6A88">
        <w:t xml:space="preserve">, </w:t>
      </w:r>
      <w:r w:rsidRPr="00B877BC">
        <w:t>par exemple</w:t>
      </w:r>
      <w:r w:rsidR="00FA6A88">
        <w:t xml:space="preserve">, </w:t>
      </w:r>
      <w:r w:rsidRPr="00B877BC">
        <w:t>un enfant mo</w:t>
      </w:r>
      <w:r w:rsidRPr="00B877BC">
        <w:t>u</w:t>
      </w:r>
      <w:r w:rsidRPr="00B877BC">
        <w:t>rant que vous entendriez parler à travers un mur</w:t>
      </w:r>
      <w:r w:rsidR="00FA6A88">
        <w:t xml:space="preserve">, </w:t>
      </w:r>
      <w:r w:rsidRPr="00B877BC">
        <w:t>ce serait a</w:t>
      </w:r>
      <w:r w:rsidRPr="00B877BC">
        <w:t>b</w:t>
      </w:r>
      <w:r w:rsidRPr="00B877BC">
        <w:t>surde</w:t>
      </w:r>
      <w:r w:rsidR="00FA6A88">
        <w:t xml:space="preserve">, </w:t>
      </w:r>
      <w:r w:rsidRPr="00B877BC">
        <w:t>et</w:t>
      </w:r>
      <w:r w:rsidR="00FA6A88">
        <w:t xml:space="preserve">, </w:t>
      </w:r>
      <w:r w:rsidRPr="00B877BC">
        <w:t>pourtant</w:t>
      </w:r>
      <w:r w:rsidR="00FA6A88">
        <w:t xml:space="preserve">, </w:t>
      </w:r>
      <w:r w:rsidRPr="00B877BC">
        <w:t>je ne trouve pas mieux</w:t>
      </w:r>
      <w:r w:rsidR="00FA6A88">
        <w:t xml:space="preserve">. </w:t>
      </w:r>
      <w:r w:rsidRPr="00B877BC">
        <w:t>Bref</w:t>
      </w:r>
      <w:r w:rsidR="00FA6A88">
        <w:t xml:space="preserve">, </w:t>
      </w:r>
      <w:r w:rsidRPr="00B877BC">
        <w:t>j</w:t>
      </w:r>
      <w:r w:rsidR="00FA6A88">
        <w:t>’</w:t>
      </w:r>
      <w:r w:rsidRPr="00B877BC">
        <w:t>eus l</w:t>
      </w:r>
      <w:r w:rsidR="00FA6A88">
        <w:t>’</w:t>
      </w:r>
      <w:r w:rsidRPr="00B877BC">
        <w:t>intuition de quelque chose d</w:t>
      </w:r>
      <w:r w:rsidR="00FA6A88">
        <w:t>’</w:t>
      </w:r>
      <w:r w:rsidRPr="00B877BC">
        <w:t>infiniment rare</w:t>
      </w:r>
      <w:r w:rsidR="00FA6A88">
        <w:t>…</w:t>
      </w:r>
    </w:p>
    <w:p w14:paraId="6CF3F1D3" w14:textId="6B7503AA" w:rsidR="00FA6A88" w:rsidRDefault="00FA6A88" w:rsidP="00FA6A88">
      <w:r>
        <w:t>— </w:t>
      </w:r>
      <w:r w:rsidR="00A92B34" w:rsidRPr="00B877BC">
        <w:t>On me raille souvent</w:t>
      </w:r>
      <w:r>
        <w:t xml:space="preserve">, </w:t>
      </w:r>
      <w:r w:rsidR="00A92B34" w:rsidRPr="00B877BC">
        <w:t>disait cette voix</w:t>
      </w:r>
      <w:r>
        <w:t xml:space="preserve">, </w:t>
      </w:r>
      <w:r w:rsidR="00A92B34" w:rsidRPr="00B877BC">
        <w:t>à propos des b</w:t>
      </w:r>
      <w:r w:rsidR="00A92B34" w:rsidRPr="00B877BC">
        <w:t>ê</w:t>
      </w:r>
      <w:r w:rsidR="00A92B34" w:rsidRPr="00B877BC">
        <w:t>tes</w:t>
      </w:r>
      <w:r>
        <w:t xml:space="preserve">. </w:t>
      </w:r>
      <w:r w:rsidR="00A92B34" w:rsidRPr="00B877BC">
        <w:t xml:space="preserve">Vous en avez été </w:t>
      </w:r>
      <w:r w:rsidR="00EA0A45">
        <w:t>l</w:t>
      </w:r>
      <w:r w:rsidR="00EA0A45" w:rsidRPr="00B877BC">
        <w:t xml:space="preserve">e </w:t>
      </w:r>
      <w:r w:rsidR="00A92B34" w:rsidRPr="00B877BC">
        <w:t>témoin</w:t>
      </w:r>
      <w:r>
        <w:t xml:space="preserve">. </w:t>
      </w:r>
      <w:r w:rsidR="00A92B34" w:rsidRPr="00B877BC">
        <w:t>Je crois deviner en vous un homme d</w:t>
      </w:r>
      <w:r>
        <w:t>’</w:t>
      </w:r>
      <w:r w:rsidR="00A92B34" w:rsidRPr="00B877BC">
        <w:t>imagination</w:t>
      </w:r>
      <w:r>
        <w:t xml:space="preserve">. </w:t>
      </w:r>
      <w:r w:rsidR="00A92B34" w:rsidRPr="00B877BC">
        <w:t>Vous pourriez soupçonner</w:t>
      </w:r>
      <w:r>
        <w:t xml:space="preserve">, </w:t>
      </w:r>
      <w:r w:rsidR="00A92B34" w:rsidRPr="00B877BC">
        <w:t>par cons</w:t>
      </w:r>
      <w:r w:rsidR="00A92B34" w:rsidRPr="00B877BC">
        <w:t>é</w:t>
      </w:r>
      <w:r w:rsidR="00A92B34" w:rsidRPr="00B877BC">
        <w:t>quent</w:t>
      </w:r>
      <w:r>
        <w:t xml:space="preserve"> – </w:t>
      </w:r>
      <w:r w:rsidR="00A92B34" w:rsidRPr="00B877BC">
        <w:t>me supposant un zèle téméraire</w:t>
      </w:r>
      <w:r>
        <w:t xml:space="preserve"> – </w:t>
      </w:r>
      <w:r w:rsidR="00A92B34" w:rsidRPr="00B877BC">
        <w:t>que je me suis donné ce ridicule à plaisir</w:t>
      </w:r>
      <w:r>
        <w:t xml:space="preserve">. </w:t>
      </w:r>
      <w:r w:rsidR="00A92B34" w:rsidRPr="00B877BC">
        <w:t>Il n</w:t>
      </w:r>
      <w:r>
        <w:t>’</w:t>
      </w:r>
      <w:r w:rsidR="00A92B34" w:rsidRPr="00B877BC">
        <w:t>en est rien</w:t>
      </w:r>
      <w:r>
        <w:t xml:space="preserve">. </w:t>
      </w:r>
      <w:r w:rsidR="00A92B34" w:rsidRPr="00B877BC">
        <w:t>Je suis véritablement fait comme cela</w:t>
      </w:r>
      <w:r>
        <w:t xml:space="preserve">. </w:t>
      </w:r>
      <w:r w:rsidR="00A92B34" w:rsidRPr="00B877BC">
        <w:t>J</w:t>
      </w:r>
      <w:r>
        <w:t>’</w:t>
      </w:r>
      <w:r w:rsidR="00A92B34" w:rsidRPr="00B877BC">
        <w:t>aime les animaux</w:t>
      </w:r>
      <w:r>
        <w:t xml:space="preserve">, </w:t>
      </w:r>
      <w:r w:rsidR="00A92B34" w:rsidRPr="00B877BC">
        <w:t>quels qu</w:t>
      </w:r>
      <w:r>
        <w:t>’</w:t>
      </w:r>
      <w:r w:rsidR="00A92B34" w:rsidRPr="00B877BC">
        <w:t>ils soient</w:t>
      </w:r>
      <w:r>
        <w:t xml:space="preserve">, </w:t>
      </w:r>
      <w:r w:rsidR="00A92B34" w:rsidRPr="00B877BC">
        <w:t>à peu près autant qu</w:t>
      </w:r>
      <w:r>
        <w:t>’</w:t>
      </w:r>
      <w:r w:rsidR="00A92B34" w:rsidRPr="00B877BC">
        <w:t>il est possible ou permis d</w:t>
      </w:r>
      <w:r>
        <w:t>’</w:t>
      </w:r>
      <w:r w:rsidR="00A92B34" w:rsidRPr="00B877BC">
        <w:t>aimer les hommes</w:t>
      </w:r>
      <w:r>
        <w:t>.</w:t>
      </w:r>
    </w:p>
    <w:p w14:paraId="0AA5E0D4" w14:textId="77777777" w:rsidR="00FA6A88" w:rsidRDefault="00A92B34" w:rsidP="00FA6A88">
      <w:r w:rsidRPr="00B877BC">
        <w:t>J</w:t>
      </w:r>
      <w:r w:rsidR="00FA6A88">
        <w:t>’</w:t>
      </w:r>
      <w:r w:rsidRPr="00B877BC">
        <w:t>ai quelquefois désiré</w:t>
      </w:r>
      <w:r w:rsidR="00FA6A88">
        <w:t xml:space="preserve">, </w:t>
      </w:r>
      <w:r w:rsidRPr="00B877BC">
        <w:t>je l</w:t>
      </w:r>
      <w:r w:rsidR="00FA6A88">
        <w:t>’</w:t>
      </w:r>
      <w:r w:rsidRPr="00B877BC">
        <w:t>avoue</w:t>
      </w:r>
      <w:r w:rsidR="00FA6A88">
        <w:t xml:space="preserve">, </w:t>
      </w:r>
      <w:r w:rsidRPr="00B877BC">
        <w:t>d</w:t>
      </w:r>
      <w:r w:rsidR="00FA6A88">
        <w:t>’</w:t>
      </w:r>
      <w:r w:rsidRPr="00B877BC">
        <w:t>être tout à fait imb</w:t>
      </w:r>
      <w:r w:rsidRPr="00B877BC">
        <w:t>é</w:t>
      </w:r>
      <w:r w:rsidRPr="00B877BC">
        <w:t>cile</w:t>
      </w:r>
      <w:r w:rsidR="00FA6A88">
        <w:t xml:space="preserve">, </w:t>
      </w:r>
      <w:r w:rsidRPr="00B877BC">
        <w:t>afin d</w:t>
      </w:r>
      <w:r w:rsidR="00FA6A88">
        <w:t>’</w:t>
      </w:r>
      <w:r w:rsidRPr="00B877BC">
        <w:t>échapper complètement aux sophismes de l</w:t>
      </w:r>
      <w:r w:rsidR="00FA6A88">
        <w:t>’</w:t>
      </w:r>
      <w:r w:rsidRPr="00B877BC">
        <w:t>orgueil</w:t>
      </w:r>
      <w:r w:rsidR="00FA6A88">
        <w:t xml:space="preserve"> ; </w:t>
      </w:r>
      <w:r w:rsidRPr="00B877BC">
        <w:t>mais</w:t>
      </w:r>
      <w:r w:rsidR="00FA6A88">
        <w:t xml:space="preserve">, </w:t>
      </w:r>
      <w:r w:rsidRPr="00B877BC">
        <w:t>ce désir ne s</w:t>
      </w:r>
      <w:r w:rsidR="00FA6A88">
        <w:t>’</w:t>
      </w:r>
      <w:r w:rsidRPr="00B877BC">
        <w:t>étant pas réalisé jusqu</w:t>
      </w:r>
      <w:r w:rsidR="00FA6A88">
        <w:t>’</w:t>
      </w:r>
      <w:r w:rsidRPr="00B877BC">
        <w:t>ici</w:t>
      </w:r>
      <w:r w:rsidR="00FA6A88">
        <w:t xml:space="preserve">, </w:t>
      </w:r>
      <w:r w:rsidRPr="00B877BC">
        <w:t>je n</w:t>
      </w:r>
      <w:r w:rsidR="00FA6A88">
        <w:t>’</w:t>
      </w:r>
      <w:r w:rsidRPr="00B877BC">
        <w:t>ignore null</w:t>
      </w:r>
      <w:r w:rsidRPr="00B877BC">
        <w:t>e</w:t>
      </w:r>
      <w:r w:rsidRPr="00B877BC">
        <w:t>ment ce qui peut être l</w:t>
      </w:r>
      <w:r w:rsidR="00FA6A88">
        <w:t>’</w:t>
      </w:r>
      <w:r w:rsidRPr="00B877BC">
        <w:t>occasion du mépris dans cette manière de sentir</w:t>
      </w:r>
      <w:r w:rsidR="00FA6A88">
        <w:t xml:space="preserve">, </w:t>
      </w:r>
      <w:r w:rsidRPr="00B877BC">
        <w:t>qui va</w:t>
      </w:r>
      <w:r w:rsidR="00FA6A88">
        <w:t xml:space="preserve">, </w:t>
      </w:r>
      <w:r w:rsidRPr="00B877BC">
        <w:t>chez moi</w:t>
      </w:r>
      <w:r w:rsidR="00FA6A88">
        <w:t xml:space="preserve">, </w:t>
      </w:r>
      <w:r w:rsidRPr="00B877BC">
        <w:t>jusqu</w:t>
      </w:r>
      <w:r w:rsidR="00FA6A88">
        <w:t>’</w:t>
      </w:r>
      <w:r w:rsidRPr="00B877BC">
        <w:t>à la passion et que des perso</w:t>
      </w:r>
      <w:r w:rsidRPr="00B877BC">
        <w:t>n</w:t>
      </w:r>
      <w:r w:rsidRPr="00B877BC">
        <w:t>nes très sages ont réprouvée</w:t>
      </w:r>
      <w:r w:rsidR="00FA6A88">
        <w:t>.</w:t>
      </w:r>
    </w:p>
    <w:p w14:paraId="09B3A8EB" w14:textId="77777777" w:rsidR="00FA6A88" w:rsidRDefault="00A92B34" w:rsidP="00FA6A88">
      <w:r w:rsidRPr="00B877BC">
        <w:lastRenderedPageBreak/>
        <w:t>N</w:t>
      </w:r>
      <w:r w:rsidR="00FA6A88">
        <w:t>’</w:t>
      </w:r>
      <w:r w:rsidRPr="00B877BC">
        <w:t>est-ce point un malentendu</w:t>
      </w:r>
      <w:r w:rsidR="00FA6A88">
        <w:t xml:space="preserve"> ? </w:t>
      </w:r>
      <w:r w:rsidRPr="00B877BC">
        <w:t>Serait-ce que la plupart des hommes ont oublié qu</w:t>
      </w:r>
      <w:r w:rsidR="00FA6A88">
        <w:t>’</w:t>
      </w:r>
      <w:r w:rsidRPr="00B877BC">
        <w:t>étant eux-mêmes des créatures</w:t>
      </w:r>
      <w:r w:rsidR="00FA6A88">
        <w:t xml:space="preserve">, </w:t>
      </w:r>
      <w:r w:rsidRPr="00B877BC">
        <w:t>ils n</w:t>
      </w:r>
      <w:r w:rsidR="00FA6A88">
        <w:t>’</w:t>
      </w:r>
      <w:r w:rsidRPr="00B877BC">
        <w:t>ont pas le droit de mépriser l</w:t>
      </w:r>
      <w:r w:rsidR="00FA6A88">
        <w:t>’</w:t>
      </w:r>
      <w:r w:rsidRPr="00B877BC">
        <w:t>autre côté de la création</w:t>
      </w:r>
      <w:r w:rsidR="00FA6A88">
        <w:t xml:space="preserve"> ? </w:t>
      </w:r>
      <w:r w:rsidRPr="00B877BC">
        <w:t>Saint Fra</w:t>
      </w:r>
      <w:r w:rsidRPr="00B877BC">
        <w:t>n</w:t>
      </w:r>
      <w:r w:rsidRPr="00B877BC">
        <w:t>çois d</w:t>
      </w:r>
      <w:r w:rsidR="00FA6A88">
        <w:t>’</w:t>
      </w:r>
      <w:r w:rsidRPr="00B877BC">
        <w:t>Assise</w:t>
      </w:r>
      <w:r w:rsidR="00FA6A88">
        <w:t xml:space="preserve">, </w:t>
      </w:r>
      <w:r w:rsidRPr="00B877BC">
        <w:t>qu</w:t>
      </w:r>
      <w:r w:rsidR="00FA6A88">
        <w:t>’</w:t>
      </w:r>
      <w:r w:rsidRPr="00B877BC">
        <w:t>admirent les athées eux-mêmes</w:t>
      </w:r>
      <w:r w:rsidR="00FA6A88">
        <w:t xml:space="preserve">, </w:t>
      </w:r>
      <w:r w:rsidRPr="00B877BC">
        <w:t>se disait le très proche parent</w:t>
      </w:r>
      <w:r w:rsidR="00FA6A88">
        <w:t xml:space="preserve">, </w:t>
      </w:r>
      <w:r w:rsidRPr="00B877BC">
        <w:t>non seulement des animaux</w:t>
      </w:r>
      <w:r w:rsidR="00FA6A88">
        <w:t xml:space="preserve">, </w:t>
      </w:r>
      <w:r w:rsidRPr="00B877BC">
        <w:t>mais des pierres et de l</w:t>
      </w:r>
      <w:r w:rsidR="00FA6A88">
        <w:t>’</w:t>
      </w:r>
      <w:r w:rsidRPr="00B877BC">
        <w:t>eau des sources</w:t>
      </w:r>
      <w:r w:rsidR="00FA6A88">
        <w:t xml:space="preserve">, </w:t>
      </w:r>
      <w:r w:rsidRPr="00B877BC">
        <w:t>et le juste Job ne fut pas blâmé pour avoir dit à la pourriture</w:t>
      </w:r>
      <w:r w:rsidR="00FA6A88">
        <w:t xml:space="preserve"> : </w:t>
      </w:r>
      <w:r w:rsidRPr="00B877BC">
        <w:t>Vous êtes ma famille</w:t>
      </w:r>
      <w:r w:rsidR="00FA6A88">
        <w:t> !</w:t>
      </w:r>
    </w:p>
    <w:p w14:paraId="332B8C33" w14:textId="77777777" w:rsidR="00FA6A88" w:rsidRDefault="00FA6A88" w:rsidP="00FA6A88">
      <w:r>
        <w:t xml:space="preserve">… </w:t>
      </w:r>
      <w:r w:rsidR="00A92B34" w:rsidRPr="00B877BC">
        <w:t>Je sais que Dieu nous a livré les bêtes en pâture</w:t>
      </w:r>
      <w:r>
        <w:t xml:space="preserve"> : </w:t>
      </w:r>
      <w:r w:rsidR="00A92B34" w:rsidRPr="00B877BC">
        <w:t>mais il ne nous a pas fait un commandement de les dévorer au sens matériel</w:t>
      </w:r>
      <w:r>
        <w:t xml:space="preserve">, </w:t>
      </w:r>
      <w:r w:rsidR="00A92B34" w:rsidRPr="00B877BC">
        <w:t>et les expériences de la vie ascétique</w:t>
      </w:r>
      <w:r>
        <w:t xml:space="preserve">, </w:t>
      </w:r>
      <w:r w:rsidR="00A92B34" w:rsidRPr="00B877BC">
        <w:t>depuis quelques dizaines de siècles</w:t>
      </w:r>
      <w:r>
        <w:t xml:space="preserve">, </w:t>
      </w:r>
      <w:r w:rsidR="00A92B34" w:rsidRPr="00B877BC">
        <w:t>ont prouvé que la force de l</w:t>
      </w:r>
      <w:r>
        <w:t>’</w:t>
      </w:r>
      <w:r w:rsidR="00A92B34" w:rsidRPr="00B877BC">
        <w:t>homme ne réside pas dans cet aliment</w:t>
      </w:r>
      <w:r>
        <w:t xml:space="preserve">. </w:t>
      </w:r>
      <w:r w:rsidR="00A92B34" w:rsidRPr="00B877BC">
        <w:t>On ne connaît pas l</w:t>
      </w:r>
      <w:r>
        <w:t>’</w:t>
      </w:r>
      <w:r w:rsidR="00A92B34" w:rsidRPr="00B877BC">
        <w:t>Amour universel parce qu</w:t>
      </w:r>
      <w:r>
        <w:t>’</w:t>
      </w:r>
      <w:r w:rsidR="00A92B34" w:rsidRPr="00B877BC">
        <w:t>on ne voit pas la réalité sous les figures</w:t>
      </w:r>
      <w:r>
        <w:t>…</w:t>
      </w:r>
    </w:p>
    <w:p w14:paraId="4482B1AC" w14:textId="77777777" w:rsidR="00FA6A88" w:rsidRDefault="00A92B34" w:rsidP="00FA6A88">
      <w:r w:rsidRPr="00B877BC">
        <w:t>Il me parla ainsi très longtemps avec une grande foi</w:t>
      </w:r>
      <w:r w:rsidR="00FA6A88">
        <w:t xml:space="preserve">, </w:t>
      </w:r>
      <w:r w:rsidRPr="00B877BC">
        <w:t>un grand</w:t>
      </w:r>
      <w:r w:rsidR="00FA6A88">
        <w:t xml:space="preserve">, </w:t>
      </w:r>
      <w:r w:rsidRPr="00B877BC">
        <w:t>amour et je vous prie de le croire</w:t>
      </w:r>
      <w:r w:rsidR="00FA6A88">
        <w:t xml:space="preserve">, </w:t>
      </w:r>
      <w:r w:rsidRPr="00B877BC">
        <w:t>avec une divination merveilleuse du Symbolisme chrétien que j</w:t>
      </w:r>
      <w:r w:rsidR="00FA6A88">
        <w:t>’</w:t>
      </w:r>
      <w:r w:rsidRPr="00B877BC">
        <w:t>étais infiniment éloigné d</w:t>
      </w:r>
      <w:r w:rsidR="00FA6A88">
        <w:t>’</w:t>
      </w:r>
      <w:r w:rsidRPr="00B877BC">
        <w:t>attendre de lui</w:t>
      </w:r>
      <w:r w:rsidR="00FA6A88">
        <w:t xml:space="preserve">. </w:t>
      </w:r>
      <w:r w:rsidRPr="00B877BC">
        <w:t>Je dois beaucoup à cet homme simple</w:t>
      </w:r>
      <w:r w:rsidR="00FA6A88">
        <w:t xml:space="preserve">, </w:t>
      </w:r>
      <w:r w:rsidRPr="00B877BC">
        <w:t>qui me donna</w:t>
      </w:r>
      <w:r w:rsidR="00FA6A88">
        <w:t xml:space="preserve">, </w:t>
      </w:r>
      <w:r w:rsidRPr="00B877BC">
        <w:t>en quelques entretiens</w:t>
      </w:r>
      <w:r w:rsidR="00FA6A88">
        <w:t xml:space="preserve">, </w:t>
      </w:r>
      <w:r w:rsidRPr="00B877BC">
        <w:t>la clef lumineuse d</w:t>
      </w:r>
      <w:r w:rsidR="00FA6A88">
        <w:t>’</w:t>
      </w:r>
      <w:r w:rsidRPr="00B877BC">
        <w:t>un monde inconnu</w:t>
      </w:r>
      <w:r w:rsidR="00FA6A88">
        <w:t>.</w:t>
      </w:r>
    </w:p>
    <w:p w14:paraId="0B702C37" w14:textId="77777777" w:rsidR="00FA6A88" w:rsidRDefault="00A92B34" w:rsidP="00FA6A88">
      <w:r w:rsidRPr="00B877BC">
        <w:t>Je vous assure qu</w:t>
      </w:r>
      <w:r w:rsidR="00FA6A88">
        <w:t>’</w:t>
      </w:r>
      <w:r w:rsidRPr="00B877BC">
        <w:t>il était prodigieux quand il parlait des animaux</w:t>
      </w:r>
      <w:r w:rsidR="00FA6A88">
        <w:t xml:space="preserve">. </w:t>
      </w:r>
      <w:r w:rsidRPr="00B877BC">
        <w:t>Plus rien des grands éclats déchirants de sa première confidence</w:t>
      </w:r>
      <w:r w:rsidR="00FA6A88">
        <w:t xml:space="preserve">, </w:t>
      </w:r>
      <w:r w:rsidRPr="00B877BC">
        <w:t>plus de tempête</w:t>
      </w:r>
      <w:r w:rsidR="00FA6A88">
        <w:t xml:space="preserve">, </w:t>
      </w:r>
      <w:r w:rsidRPr="00B877BC">
        <w:t>plus de météore douloureux</w:t>
      </w:r>
      <w:r w:rsidR="00FA6A88">
        <w:t xml:space="preserve">. </w:t>
      </w:r>
      <w:r w:rsidRPr="00B877BC">
        <w:t>Un calme divin</w:t>
      </w:r>
      <w:r w:rsidR="00FA6A88">
        <w:t xml:space="preserve">, </w:t>
      </w:r>
      <w:r w:rsidRPr="00B877BC">
        <w:t>et quelle candeur</w:t>
      </w:r>
      <w:r w:rsidR="00FA6A88">
        <w:t> !</w:t>
      </w:r>
    </w:p>
    <w:p w14:paraId="2C311D23" w14:textId="77777777" w:rsidR="00FA6A88" w:rsidRDefault="00A92B34" w:rsidP="00FA6A88">
      <w:r w:rsidRPr="00B877BC">
        <w:t>Paisiblement</w:t>
      </w:r>
      <w:r w:rsidR="00FA6A88">
        <w:t xml:space="preserve">, </w:t>
      </w:r>
      <w:r w:rsidRPr="00B877BC">
        <w:t>il s</w:t>
      </w:r>
      <w:r w:rsidR="00FA6A88">
        <w:t>’</w:t>
      </w:r>
      <w:r w:rsidRPr="00B877BC">
        <w:t>allumait comme une toute petite lampe d</w:t>
      </w:r>
      <w:r w:rsidR="00FA6A88">
        <w:t>’</w:t>
      </w:r>
      <w:r w:rsidRPr="00B877BC">
        <w:t>accouchée dans une demeure gardée par les anges</w:t>
      </w:r>
      <w:r w:rsidR="00FA6A88">
        <w:t xml:space="preserve">. </w:t>
      </w:r>
      <w:r w:rsidRPr="00B877BC">
        <w:t>En l</w:t>
      </w:r>
      <w:r w:rsidR="00FA6A88">
        <w:t>’</w:t>
      </w:r>
      <w:r w:rsidRPr="00B877BC">
        <w:t>écoutant</w:t>
      </w:r>
      <w:r w:rsidR="00FA6A88">
        <w:t xml:space="preserve">, </w:t>
      </w:r>
      <w:r w:rsidRPr="00B877BC">
        <w:t>je me souvenais de ces Bienheureux qui furent les premiers compagnons du Séraphique</w:t>
      </w:r>
      <w:r w:rsidR="00FA6A88">
        <w:t xml:space="preserve">, </w:t>
      </w:r>
      <w:r w:rsidRPr="00B877BC">
        <w:t>dont les mains pleines de fleurs ont parfumé l</w:t>
      </w:r>
      <w:r w:rsidR="00FA6A88">
        <w:t>’</w:t>
      </w:r>
      <w:r w:rsidRPr="00B877BC">
        <w:t>Occident</w:t>
      </w:r>
      <w:r w:rsidR="00FA6A88">
        <w:t xml:space="preserve">, </w:t>
      </w:r>
      <w:r w:rsidRPr="00B877BC">
        <w:t xml:space="preserve">et je revoyais aussi tous les </w:t>
      </w:r>
      <w:r w:rsidRPr="00B877BC">
        <w:lastRenderedPageBreak/>
        <w:t>autres Saints de jadis</w:t>
      </w:r>
      <w:r w:rsidR="00FA6A88">
        <w:t xml:space="preserve">, </w:t>
      </w:r>
      <w:r w:rsidRPr="00B877BC">
        <w:t>dont les pitoyables pieds nous ont laissé que</w:t>
      </w:r>
      <w:r w:rsidRPr="00B877BC">
        <w:t>l</w:t>
      </w:r>
      <w:r w:rsidRPr="00B877BC">
        <w:t>ques grains du sable des cieux</w:t>
      </w:r>
      <w:r w:rsidR="00FA6A88">
        <w:t>.</w:t>
      </w:r>
    </w:p>
    <w:p w14:paraId="33FC2746" w14:textId="77777777" w:rsidR="00FA6A88" w:rsidRDefault="00A92B34" w:rsidP="00FA6A88">
      <w:r w:rsidRPr="00B877BC">
        <w:t>Le peu que je vous ai rapporté de ses paroles a dû vous fa</w:t>
      </w:r>
      <w:r w:rsidRPr="00B877BC">
        <w:t>i</w:t>
      </w:r>
      <w:r w:rsidRPr="00B877BC">
        <w:t>re entrevoir qu</w:t>
      </w:r>
      <w:r w:rsidR="00FA6A88">
        <w:t>’</w:t>
      </w:r>
      <w:r w:rsidRPr="00B877BC">
        <w:t>il ne s</w:t>
      </w:r>
      <w:r w:rsidR="00FA6A88">
        <w:t>’</w:t>
      </w:r>
      <w:r w:rsidRPr="00B877BC">
        <w:t>agissait pas de ces transports imbéciles qui sont peut-être le mode le plus dégoûtant de l</w:t>
      </w:r>
      <w:r w:rsidR="00FA6A88">
        <w:t>’</w:t>
      </w:r>
      <w:r w:rsidRPr="00B877BC">
        <w:t>idolâtrie</w:t>
      </w:r>
      <w:r w:rsidR="00FA6A88">
        <w:t xml:space="preserve">. </w:t>
      </w:r>
      <w:r w:rsidRPr="00B877BC">
        <w:t>Les animaux étaient pour lui les signes alphabétique de l</w:t>
      </w:r>
      <w:r w:rsidR="00FA6A88">
        <w:t>’</w:t>
      </w:r>
      <w:r w:rsidRPr="00B877BC">
        <w:t>Extase</w:t>
      </w:r>
      <w:r w:rsidR="00FA6A88">
        <w:t xml:space="preserve">. </w:t>
      </w:r>
      <w:r w:rsidRPr="00B877BC">
        <w:t>Il lisait en eux</w:t>
      </w:r>
      <w:r w:rsidR="00FA6A88">
        <w:t xml:space="preserve"> – </w:t>
      </w:r>
      <w:r w:rsidRPr="00B877BC">
        <w:t>comme les élus dont j</w:t>
      </w:r>
      <w:r w:rsidR="00FA6A88">
        <w:t>’</w:t>
      </w:r>
      <w:r w:rsidRPr="00B877BC">
        <w:t>ai parlé</w:t>
      </w:r>
      <w:r w:rsidR="00FA6A88">
        <w:t xml:space="preserve"> – </w:t>
      </w:r>
      <w:r w:rsidRPr="00B877BC">
        <w:t>la seule histoire qui l</w:t>
      </w:r>
      <w:r w:rsidR="00FA6A88">
        <w:t>’</w:t>
      </w:r>
      <w:r w:rsidRPr="00B877BC">
        <w:t>intéressât</w:t>
      </w:r>
      <w:r w:rsidR="00FA6A88">
        <w:t xml:space="preserve"> : </w:t>
      </w:r>
      <w:r w:rsidRPr="00B877BC">
        <w:t>l</w:t>
      </w:r>
      <w:r w:rsidR="00FA6A88">
        <w:t>’</w:t>
      </w:r>
      <w:r w:rsidRPr="00B877BC">
        <w:t>histoire sempiternelle de la Trinité</w:t>
      </w:r>
      <w:r w:rsidR="00FA6A88">
        <w:t xml:space="preserve">, </w:t>
      </w:r>
      <w:r w:rsidRPr="00B877BC">
        <w:t>qu</w:t>
      </w:r>
      <w:r w:rsidR="00FA6A88">
        <w:t>’</w:t>
      </w:r>
      <w:r w:rsidRPr="00B877BC">
        <w:t>il me faisait épeler dans les caractères symboliques de la Nature</w:t>
      </w:r>
      <w:r w:rsidR="00FA6A88">
        <w:t>.</w:t>
      </w:r>
    </w:p>
    <w:p w14:paraId="7A8C7664" w14:textId="77777777" w:rsidR="00FA6A88" w:rsidRDefault="00A92B34" w:rsidP="00FA6A88">
      <w:r w:rsidRPr="00B877BC">
        <w:t>Mon ravissement fut inexprimable</w:t>
      </w:r>
      <w:r w:rsidR="00FA6A88">
        <w:t xml:space="preserve">. </w:t>
      </w:r>
      <w:r w:rsidRPr="00B877BC">
        <w:t>À ses yeux</w:t>
      </w:r>
      <w:r w:rsidR="00FA6A88">
        <w:t xml:space="preserve">, </w:t>
      </w:r>
      <w:r w:rsidRPr="00B877BC">
        <w:t>l</w:t>
      </w:r>
      <w:r w:rsidR="00FA6A88">
        <w:t>’</w:t>
      </w:r>
      <w:r w:rsidRPr="00B877BC">
        <w:t>empire du monde</w:t>
      </w:r>
      <w:r w:rsidR="00FA6A88">
        <w:t xml:space="preserve">, </w:t>
      </w:r>
      <w:r w:rsidRPr="00B877BC">
        <w:t>perdu par le premier Désobéissant</w:t>
      </w:r>
      <w:r w:rsidR="00FA6A88">
        <w:t xml:space="preserve">, </w:t>
      </w:r>
      <w:r w:rsidRPr="00B877BC">
        <w:t>ne pouvait être r</w:t>
      </w:r>
      <w:r w:rsidRPr="00B877BC">
        <w:t>e</w:t>
      </w:r>
      <w:r w:rsidRPr="00B877BC">
        <w:t xml:space="preserve">conquis que par la restitution </w:t>
      </w:r>
      <w:r w:rsidRPr="00B877BC">
        <w:rPr>
          <w:i/>
          <w:iCs/>
        </w:rPr>
        <w:t>plénière</w:t>
      </w:r>
      <w:r w:rsidRPr="00B877BC">
        <w:t xml:space="preserve"> de tout l</w:t>
      </w:r>
      <w:r w:rsidR="00FA6A88">
        <w:t>’</w:t>
      </w:r>
      <w:r w:rsidRPr="00B877BC">
        <w:t>ancien ordre saccagé</w:t>
      </w:r>
      <w:r w:rsidR="00FA6A88">
        <w:t>.</w:t>
      </w:r>
    </w:p>
    <w:p w14:paraId="12F1CFF2" w14:textId="77777777" w:rsidR="00FA6A88" w:rsidRDefault="00FA6A88" w:rsidP="00FA6A88">
      <w:r>
        <w:t>— </w:t>
      </w:r>
      <w:r w:rsidR="00A92B34" w:rsidRPr="00B877BC">
        <w:rPr>
          <w:i/>
          <w:iCs/>
        </w:rPr>
        <w:t>Les</w:t>
      </w:r>
      <w:r w:rsidR="00A92B34" w:rsidRPr="00B877BC">
        <w:t xml:space="preserve"> </w:t>
      </w:r>
      <w:r w:rsidR="00A92B34" w:rsidRPr="00B877BC">
        <w:rPr>
          <w:i/>
          <w:iCs/>
        </w:rPr>
        <w:t>animaux</w:t>
      </w:r>
      <w:r>
        <w:t xml:space="preserve">, </w:t>
      </w:r>
      <w:r w:rsidR="00A92B34" w:rsidRPr="00B877BC">
        <w:t>me disait-il</w:t>
      </w:r>
      <w:r>
        <w:t xml:space="preserve">, </w:t>
      </w:r>
      <w:r w:rsidR="00A92B34" w:rsidRPr="00B877BC">
        <w:rPr>
          <w:i/>
          <w:iCs/>
        </w:rPr>
        <w:t>sont</w:t>
      </w:r>
      <w:r>
        <w:t xml:space="preserve">, </w:t>
      </w:r>
      <w:r w:rsidR="00A92B34" w:rsidRPr="00B877BC">
        <w:rPr>
          <w:i/>
          <w:iCs/>
        </w:rPr>
        <w:t>dans</w:t>
      </w:r>
      <w:r w:rsidR="00A92B34" w:rsidRPr="00B877BC">
        <w:t xml:space="preserve"> </w:t>
      </w:r>
      <w:r w:rsidR="00A92B34" w:rsidRPr="00B877BC">
        <w:rPr>
          <w:i/>
          <w:iCs/>
        </w:rPr>
        <w:t>nos</w:t>
      </w:r>
      <w:r w:rsidR="00A92B34" w:rsidRPr="00B877BC">
        <w:t xml:space="preserve"> </w:t>
      </w:r>
      <w:r w:rsidR="00A92B34" w:rsidRPr="00B877BC">
        <w:rPr>
          <w:i/>
          <w:iCs/>
        </w:rPr>
        <w:t>mains</w:t>
      </w:r>
      <w:r>
        <w:t xml:space="preserve">, </w:t>
      </w:r>
      <w:r w:rsidR="00A92B34" w:rsidRPr="00B877BC">
        <w:rPr>
          <w:i/>
          <w:iCs/>
        </w:rPr>
        <w:t>les</w:t>
      </w:r>
      <w:r w:rsidR="00A92B34" w:rsidRPr="00B877BC">
        <w:t xml:space="preserve"> </w:t>
      </w:r>
      <w:r w:rsidR="00A92B34" w:rsidRPr="00B877BC">
        <w:rPr>
          <w:i/>
          <w:iCs/>
        </w:rPr>
        <w:t>ot</w:t>
      </w:r>
      <w:r w:rsidR="00A92B34" w:rsidRPr="00B877BC">
        <w:rPr>
          <w:i/>
          <w:iCs/>
        </w:rPr>
        <w:t>a</w:t>
      </w:r>
      <w:r w:rsidR="00A92B34" w:rsidRPr="00B877BC">
        <w:rPr>
          <w:i/>
          <w:iCs/>
        </w:rPr>
        <w:t>ges</w:t>
      </w:r>
      <w:r w:rsidR="00A92B34" w:rsidRPr="00B877BC">
        <w:t xml:space="preserve"> </w:t>
      </w:r>
      <w:r w:rsidR="00A92B34" w:rsidRPr="00B877BC">
        <w:rPr>
          <w:i/>
          <w:iCs/>
        </w:rPr>
        <w:t>de</w:t>
      </w:r>
      <w:r w:rsidR="00A92B34" w:rsidRPr="00B877BC">
        <w:t xml:space="preserve"> </w:t>
      </w:r>
      <w:smartTag w:uri="urn:schemas-microsoft-com:office:smarttags" w:element="PersonName">
        <w:smartTagPr>
          <w:attr w:name="ProductID" w:val="la Beaut￩"/>
        </w:smartTagPr>
        <w:r w:rsidR="00A92B34" w:rsidRPr="00B877BC">
          <w:rPr>
            <w:i/>
            <w:iCs/>
          </w:rPr>
          <w:t>la</w:t>
        </w:r>
        <w:r w:rsidR="00A92B34" w:rsidRPr="00B877BC">
          <w:t xml:space="preserve"> </w:t>
        </w:r>
        <w:r w:rsidR="00A92B34" w:rsidRPr="00B877BC">
          <w:rPr>
            <w:i/>
            <w:iCs/>
          </w:rPr>
          <w:t>Beauté</w:t>
        </w:r>
      </w:smartTag>
      <w:r w:rsidR="00A92B34" w:rsidRPr="00B877BC">
        <w:t xml:space="preserve"> </w:t>
      </w:r>
      <w:r w:rsidR="00A92B34" w:rsidRPr="00B877BC">
        <w:rPr>
          <w:i/>
          <w:iCs/>
        </w:rPr>
        <w:t>céleste</w:t>
      </w:r>
      <w:r w:rsidR="00A92B34" w:rsidRPr="00B877BC">
        <w:t xml:space="preserve"> </w:t>
      </w:r>
      <w:r w:rsidR="00A92B34" w:rsidRPr="00B877BC">
        <w:rPr>
          <w:i/>
          <w:iCs/>
        </w:rPr>
        <w:t>vaincue</w:t>
      </w:r>
      <w:r>
        <w:t>.</w:t>
      </w:r>
    </w:p>
    <w:p w14:paraId="1A6E6B46" w14:textId="77777777" w:rsidR="00FA6A88" w:rsidRDefault="00A92B34" w:rsidP="00FA6A88">
      <w:r w:rsidRPr="00B877BC">
        <w:t>Parole étrange</w:t>
      </w:r>
      <w:r w:rsidR="00FA6A88">
        <w:t xml:space="preserve">, </w:t>
      </w:r>
      <w:r w:rsidRPr="00B877BC">
        <w:t>dont je n</w:t>
      </w:r>
      <w:r w:rsidR="00FA6A88">
        <w:t>’</w:t>
      </w:r>
      <w:r w:rsidRPr="00B877BC">
        <w:t>ai pas encore mesuré toute la pr</w:t>
      </w:r>
      <w:r w:rsidRPr="00B877BC">
        <w:t>o</w:t>
      </w:r>
      <w:r w:rsidRPr="00B877BC">
        <w:t>fondeur</w:t>
      </w:r>
      <w:r w:rsidR="00FA6A88">
        <w:t xml:space="preserve">. </w:t>
      </w:r>
      <w:r w:rsidRPr="00B877BC">
        <w:t>Précisément parce que les Bêtes sont ce que l</w:t>
      </w:r>
      <w:r w:rsidR="00FA6A88">
        <w:t>’</w:t>
      </w:r>
      <w:r w:rsidRPr="00B877BC">
        <w:t>homme a le plus méconnu et le plus opprimé</w:t>
      </w:r>
      <w:r w:rsidR="00FA6A88">
        <w:t xml:space="preserve">, </w:t>
      </w:r>
      <w:r w:rsidRPr="00B877BC">
        <w:t>il pensait qu</w:t>
      </w:r>
      <w:r w:rsidR="00FA6A88">
        <w:t>’</w:t>
      </w:r>
      <w:r w:rsidRPr="00B877BC">
        <w:t>un jour</w:t>
      </w:r>
      <w:r w:rsidR="00FA6A88">
        <w:t xml:space="preserve">, </w:t>
      </w:r>
      <w:r w:rsidRPr="00B877BC">
        <w:t>Dieu ferait par elles quelque chose d</w:t>
      </w:r>
      <w:r w:rsidR="00FA6A88">
        <w:t>’</w:t>
      </w:r>
      <w:r w:rsidRPr="00B877BC">
        <w:t>inimaginable</w:t>
      </w:r>
      <w:r w:rsidR="00FA6A88">
        <w:t xml:space="preserve">, </w:t>
      </w:r>
      <w:r w:rsidRPr="00B877BC">
        <w:t>quand serait venu le moment de manifester sa Gloire</w:t>
      </w:r>
      <w:r w:rsidR="00FA6A88">
        <w:t>.</w:t>
      </w:r>
    </w:p>
    <w:p w14:paraId="01302925" w14:textId="77777777" w:rsidR="00FA6A88" w:rsidRDefault="00A92B34" w:rsidP="00FA6A88">
      <w:r w:rsidRPr="00B877BC">
        <w:t>C</w:t>
      </w:r>
      <w:r w:rsidR="00FA6A88">
        <w:t>’</w:t>
      </w:r>
      <w:r w:rsidRPr="00B877BC">
        <w:t>est pourquoi sa tendresse pour ces créatures était a</w:t>
      </w:r>
      <w:r w:rsidRPr="00B877BC">
        <w:t>c</w:t>
      </w:r>
      <w:r w:rsidRPr="00B877BC">
        <w:t>compagnée d</w:t>
      </w:r>
      <w:r w:rsidR="00FA6A88">
        <w:t>’</w:t>
      </w:r>
      <w:r w:rsidRPr="00B877BC">
        <w:t>une sorte de révérence mystique assez difficile à caractériser par des mots</w:t>
      </w:r>
      <w:r w:rsidR="00FA6A88">
        <w:t xml:space="preserve">. </w:t>
      </w:r>
      <w:r w:rsidRPr="00B877BC">
        <w:t>Il voyait en eux les détenteurs incon</w:t>
      </w:r>
      <w:r w:rsidRPr="00B877BC">
        <w:t>s</w:t>
      </w:r>
      <w:r w:rsidRPr="00B877BC">
        <w:t>cients d</w:t>
      </w:r>
      <w:r w:rsidR="00FA6A88">
        <w:t>’</w:t>
      </w:r>
      <w:r w:rsidRPr="00B877BC">
        <w:t>un Secret sublime que l</w:t>
      </w:r>
      <w:r w:rsidR="00FA6A88">
        <w:t>’</w:t>
      </w:r>
      <w:r w:rsidRPr="00B877BC">
        <w:t>humanité aurait perdu sous les frondaisons de l</w:t>
      </w:r>
      <w:r w:rsidR="00FA6A88">
        <w:t>’</w:t>
      </w:r>
      <w:r w:rsidRPr="00B877BC">
        <w:t>Éden et que leurs tristes yeux</w:t>
      </w:r>
      <w:r w:rsidR="00FA6A88">
        <w:t xml:space="preserve">, </w:t>
      </w:r>
      <w:r w:rsidRPr="00B877BC">
        <w:t>couverts de t</w:t>
      </w:r>
      <w:r w:rsidRPr="00B877BC">
        <w:t>é</w:t>
      </w:r>
      <w:r w:rsidRPr="00B877BC">
        <w:t>nèbres</w:t>
      </w:r>
      <w:r w:rsidR="00FA6A88">
        <w:t xml:space="preserve">, </w:t>
      </w:r>
      <w:r w:rsidRPr="00B877BC">
        <w:t>ne peuvent plus divulguer</w:t>
      </w:r>
      <w:r w:rsidR="00FA6A88">
        <w:t xml:space="preserve">, </w:t>
      </w:r>
      <w:r w:rsidRPr="00B877BC">
        <w:t>depuis l</w:t>
      </w:r>
      <w:r w:rsidR="00FA6A88">
        <w:t>’</w:t>
      </w:r>
      <w:r w:rsidRPr="00B877BC">
        <w:t>effrayante Prévaric</w:t>
      </w:r>
      <w:r w:rsidRPr="00B877BC">
        <w:t>a</w:t>
      </w:r>
      <w:r w:rsidRPr="00B877BC">
        <w:t>tion</w:t>
      </w:r>
      <w:r w:rsidR="00FA6A88">
        <w:t>…</w:t>
      </w:r>
    </w:p>
    <w:p w14:paraId="3795DD04" w14:textId="77777777" w:rsidR="00FA6A88" w:rsidRDefault="00A92B34" w:rsidP="00FA6A88">
      <w:r w:rsidRPr="00B877BC">
        <w:t>Le Consolateur ne disait plus rien</w:t>
      </w:r>
      <w:r w:rsidR="00FA6A88">
        <w:t xml:space="preserve">. </w:t>
      </w:r>
      <w:r w:rsidRPr="00B877BC">
        <w:t>Accoudé sur la table et se pressant les tempes du bout des doigts</w:t>
      </w:r>
      <w:r w:rsidR="00FA6A88">
        <w:t xml:space="preserve">, </w:t>
      </w:r>
      <w:r w:rsidRPr="00B877BC">
        <w:t xml:space="preserve">dans une de ses </w:t>
      </w:r>
      <w:r w:rsidRPr="00B877BC">
        <w:lastRenderedPageBreak/>
        <w:t>att</w:t>
      </w:r>
      <w:r w:rsidRPr="00B877BC">
        <w:t>i</w:t>
      </w:r>
      <w:r w:rsidRPr="00B877BC">
        <w:t>tudes familières</w:t>
      </w:r>
      <w:r w:rsidR="00FA6A88">
        <w:t xml:space="preserve">, </w:t>
      </w:r>
      <w:r w:rsidRPr="00B877BC">
        <w:t>il regardait vaguement devant lui</w:t>
      </w:r>
      <w:r w:rsidR="00FA6A88">
        <w:t xml:space="preserve">, </w:t>
      </w:r>
      <w:r w:rsidRPr="00B877BC">
        <w:t>ayant l</w:t>
      </w:r>
      <w:r w:rsidR="00FA6A88">
        <w:t>’</w:t>
      </w:r>
      <w:r w:rsidRPr="00B877BC">
        <w:t>air de chercher au loin quelque grand oiseau de proie</w:t>
      </w:r>
      <w:r w:rsidR="00FA6A88">
        <w:t xml:space="preserve">, </w:t>
      </w:r>
      <w:r w:rsidRPr="00B877BC">
        <w:t>désespéré d</w:t>
      </w:r>
      <w:r w:rsidR="00FA6A88">
        <w:t>’</w:t>
      </w:r>
      <w:r w:rsidRPr="00B877BC">
        <w:t>être sans capture</w:t>
      </w:r>
      <w:r w:rsidR="00FA6A88">
        <w:t xml:space="preserve">, </w:t>
      </w:r>
      <w:r w:rsidRPr="00B877BC">
        <w:t>qui reflétât sa mélancolie</w:t>
      </w:r>
      <w:r w:rsidR="00FA6A88">
        <w:t>.</w:t>
      </w:r>
    </w:p>
    <w:p w14:paraId="2C2ED7CE" w14:textId="77777777" w:rsidR="00FA6A88" w:rsidRDefault="00FA6A88" w:rsidP="00FA6A88">
      <w:pPr>
        <w:pStyle w:val="Etoile"/>
      </w:pPr>
      <w:r>
        <w:t>* * *</w:t>
      </w:r>
    </w:p>
    <w:p w14:paraId="661D8A97" w14:textId="77777777" w:rsidR="00FA6A88" w:rsidRDefault="00FA6A88" w:rsidP="00FA6A88">
      <w:r>
        <w:t>— </w:t>
      </w:r>
      <w:r w:rsidR="00A92B34" w:rsidRPr="00B877BC">
        <w:t>Qu</w:t>
      </w:r>
      <w:r>
        <w:t>’</w:t>
      </w:r>
      <w:r w:rsidR="00A92B34" w:rsidRPr="00B877BC">
        <w:t>est devenu cet homme</w:t>
      </w:r>
      <w:r>
        <w:t xml:space="preserve"> ? </w:t>
      </w:r>
      <w:r w:rsidR="00A92B34" w:rsidRPr="00B877BC">
        <w:t>lui demanda l</w:t>
      </w:r>
      <w:r>
        <w:t>’</w:t>
      </w:r>
      <w:r w:rsidR="00A92B34" w:rsidRPr="00B877BC">
        <w:t>un de nous</w:t>
      </w:r>
      <w:r>
        <w:t>.</w:t>
      </w:r>
    </w:p>
    <w:p w14:paraId="2E25DFBC" w14:textId="77777777" w:rsidR="00FA6A88" w:rsidRDefault="00FA6A88" w:rsidP="00FA6A88">
      <w:r>
        <w:t>— </w:t>
      </w:r>
      <w:r w:rsidR="00A92B34" w:rsidRPr="00B877BC">
        <w:t>Ah</w:t>
      </w:r>
      <w:r>
        <w:t xml:space="preserve"> ! </w:t>
      </w:r>
      <w:r w:rsidR="00A92B34" w:rsidRPr="00B877BC">
        <w:t>oui</w:t>
      </w:r>
      <w:r>
        <w:t xml:space="preserve"> : </w:t>
      </w:r>
      <w:r w:rsidR="00A92B34" w:rsidRPr="00B877BC">
        <w:t>mon histoire ne serait pas complète</w:t>
      </w:r>
      <w:r>
        <w:t xml:space="preserve">. </w:t>
      </w:r>
      <w:r w:rsidR="00A92B34" w:rsidRPr="00B877BC">
        <w:t>Je ne l</w:t>
      </w:r>
      <w:r>
        <w:t>’</w:t>
      </w:r>
      <w:r w:rsidR="00A92B34" w:rsidRPr="00B877BC">
        <w:t>ai jamais revu</w:t>
      </w:r>
      <w:r>
        <w:t xml:space="preserve">, </w:t>
      </w:r>
      <w:r w:rsidR="00A92B34" w:rsidRPr="00B877BC">
        <w:t>et j</w:t>
      </w:r>
      <w:r>
        <w:t>’</w:t>
      </w:r>
      <w:r w:rsidR="00A92B34" w:rsidRPr="00B877BC">
        <w:t>ai appris sa mort</w:t>
      </w:r>
      <w:r>
        <w:t xml:space="preserve">, </w:t>
      </w:r>
      <w:r w:rsidR="00A92B34" w:rsidRPr="00B877BC">
        <w:t>un an plus tard</w:t>
      </w:r>
      <w:r>
        <w:t xml:space="preserve">, </w:t>
      </w:r>
      <w:r w:rsidR="00A92B34" w:rsidRPr="00B877BC">
        <w:t>par un de mes compatriotes établi dans la petite ville qu</w:t>
      </w:r>
      <w:r>
        <w:t>’</w:t>
      </w:r>
      <w:r w:rsidR="00A92B34" w:rsidRPr="00B877BC">
        <w:t>il habitait en Br</w:t>
      </w:r>
      <w:r w:rsidR="00A92B34" w:rsidRPr="00B877BC">
        <w:t>e</w:t>
      </w:r>
      <w:r w:rsidR="00A92B34" w:rsidRPr="00B877BC">
        <w:t>tagne</w:t>
      </w:r>
      <w:r>
        <w:t xml:space="preserve">, </w:t>
      </w:r>
      <w:r w:rsidR="00A92B34" w:rsidRPr="00B877BC">
        <w:t>au bord de la mer</w:t>
      </w:r>
      <w:r>
        <w:t>.</w:t>
      </w:r>
    </w:p>
    <w:p w14:paraId="1D850BB5" w14:textId="77777777" w:rsidR="00FA6A88" w:rsidRDefault="00A92B34" w:rsidP="00FA6A88">
      <w:r w:rsidRPr="00B877BC">
        <w:t>Il est mort de la façon la plus terrible et</w:t>
      </w:r>
      <w:r w:rsidR="00FA6A88">
        <w:t xml:space="preserve">, </w:t>
      </w:r>
      <w:r w:rsidRPr="00B877BC">
        <w:t>par conséquent la plus désirée par lui</w:t>
      </w:r>
      <w:r w:rsidR="00FA6A88">
        <w:t xml:space="preserve">, </w:t>
      </w:r>
      <w:r w:rsidRPr="00B877BC">
        <w:t>c</w:t>
      </w:r>
      <w:r w:rsidR="00FA6A88">
        <w:t>’</w:t>
      </w:r>
      <w:r w:rsidRPr="00B877BC">
        <w:t>est-à-dire dans sa maison</w:t>
      </w:r>
      <w:r w:rsidR="00FA6A88">
        <w:t xml:space="preserve">, </w:t>
      </w:r>
      <w:r w:rsidRPr="00B877BC">
        <w:t>sous l</w:t>
      </w:r>
      <w:r w:rsidR="00FA6A88">
        <w:t>’</w:t>
      </w:r>
      <w:r w:rsidRPr="00B877BC">
        <w:t>œil de l</w:t>
      </w:r>
      <w:r w:rsidR="00FA6A88">
        <w:t>’</w:t>
      </w:r>
      <w:r w:rsidRPr="00B877BC">
        <w:t xml:space="preserve">abominable </w:t>
      </w:r>
      <w:proofErr w:type="spellStart"/>
      <w:r w:rsidRPr="00B877BC">
        <w:t>Xantippe</w:t>
      </w:r>
      <w:proofErr w:type="spellEnd"/>
      <w:r w:rsidRPr="00B877BC">
        <w:t xml:space="preserve"> qu</w:t>
      </w:r>
      <w:r w:rsidR="00FA6A88">
        <w:t>’</w:t>
      </w:r>
      <w:r w:rsidRPr="00B877BC">
        <w:t>il avait choisie tout exprès pour le torturer</w:t>
      </w:r>
      <w:r w:rsidR="00FA6A88">
        <w:t>.</w:t>
      </w:r>
    </w:p>
    <w:p w14:paraId="7E14EBDC" w14:textId="77777777" w:rsidR="00FA6A88" w:rsidRDefault="00A92B34" w:rsidP="00FA6A88">
      <w:r w:rsidRPr="00B877BC">
        <w:t>Frappé de paralysie peu de temps après notre rencontre</w:t>
      </w:r>
      <w:r w:rsidR="00FA6A88">
        <w:t xml:space="preserve">, </w:t>
      </w:r>
      <w:r w:rsidRPr="00B877BC">
        <w:t>il ne voulut pas qu</w:t>
      </w:r>
      <w:r w:rsidR="00FA6A88">
        <w:t>’</w:t>
      </w:r>
      <w:r w:rsidRPr="00B877BC">
        <w:t>on le transportât dans quelque maison de sa</w:t>
      </w:r>
      <w:r w:rsidRPr="00B877BC">
        <w:t>n</w:t>
      </w:r>
      <w:r w:rsidRPr="00B877BC">
        <w:t>té où il eût pu être exposé à s</w:t>
      </w:r>
      <w:r w:rsidR="00FA6A88">
        <w:t>’</w:t>
      </w:r>
      <w:r w:rsidRPr="00B877BC">
        <w:t>éteindre en paix</w:t>
      </w:r>
      <w:r w:rsidR="00FA6A88">
        <w:t xml:space="preserve">. </w:t>
      </w:r>
      <w:r w:rsidRPr="00B877BC">
        <w:t>Ayant vécu en pénitent</w:t>
      </w:r>
      <w:r w:rsidR="00FA6A88">
        <w:t xml:space="preserve">, </w:t>
      </w:r>
      <w:r w:rsidRPr="00B877BC">
        <w:t>il lui plut de râler et de mourir en pénitent</w:t>
      </w:r>
      <w:r w:rsidR="00FA6A88">
        <w:t>.</w:t>
      </w:r>
    </w:p>
    <w:p w14:paraId="1257FA2F" w14:textId="77777777" w:rsidR="00FA6A88" w:rsidRDefault="00A92B34" w:rsidP="00FA6A88">
      <w:r w:rsidRPr="00B877BC">
        <w:t>Il paraît que sa femme le faisait coucher dans les ordures</w:t>
      </w:r>
      <w:r w:rsidR="00FA6A88">
        <w:t xml:space="preserve">… </w:t>
      </w:r>
      <w:r w:rsidRPr="00B877BC">
        <w:t>Les détails sont affreux</w:t>
      </w:r>
      <w:r w:rsidR="00FA6A88">
        <w:t xml:space="preserve">. </w:t>
      </w:r>
      <w:r w:rsidRPr="00B877BC">
        <w:t>On crut même</w:t>
      </w:r>
      <w:r w:rsidR="00FA6A88">
        <w:t xml:space="preserve">, </w:t>
      </w:r>
      <w:r w:rsidRPr="00B877BC">
        <w:t>un instant</w:t>
      </w:r>
      <w:r w:rsidR="00FA6A88">
        <w:t xml:space="preserve">, </w:t>
      </w:r>
      <w:r w:rsidRPr="00B877BC">
        <w:t>qu</w:t>
      </w:r>
      <w:r w:rsidR="00FA6A88">
        <w:t>’</w:t>
      </w:r>
      <w:r w:rsidRPr="00B877BC">
        <w:t>elle l</w:t>
      </w:r>
      <w:r w:rsidR="00FA6A88">
        <w:t>’</w:t>
      </w:r>
      <w:r w:rsidRPr="00B877BC">
        <w:t>avait empoisonné</w:t>
      </w:r>
      <w:r w:rsidR="00FA6A88">
        <w:t>.</w:t>
      </w:r>
    </w:p>
    <w:p w14:paraId="4406F647" w14:textId="77777777" w:rsidR="00FA6A88" w:rsidRDefault="00A92B34" w:rsidP="00FA6A88">
      <w:r w:rsidRPr="00B877BC">
        <w:t>Il est certain qu</w:t>
      </w:r>
      <w:r w:rsidR="00FA6A88">
        <w:t>’</w:t>
      </w:r>
      <w:r w:rsidRPr="00B877BC">
        <w:t>elle devait être impatiente de sa mort</w:t>
      </w:r>
      <w:r w:rsidR="00FA6A88">
        <w:t xml:space="preserve">, </w:t>
      </w:r>
      <w:r w:rsidRPr="00B877BC">
        <w:t>e</w:t>
      </w:r>
      <w:r w:rsidRPr="00B877BC">
        <w:t>s</w:t>
      </w:r>
      <w:r w:rsidRPr="00B877BC">
        <w:t>pérant hériter de lui</w:t>
      </w:r>
      <w:r w:rsidR="00FA6A88">
        <w:t xml:space="preserve">. </w:t>
      </w:r>
      <w:r w:rsidRPr="00B877BC">
        <w:t>Mais les précautions étaient prises depuis longtemps</w:t>
      </w:r>
      <w:r w:rsidR="00FA6A88">
        <w:t xml:space="preserve">, </w:t>
      </w:r>
      <w:r w:rsidRPr="00B877BC">
        <w:t>ainsi qu</w:t>
      </w:r>
      <w:r w:rsidR="00FA6A88">
        <w:t>’</w:t>
      </w:r>
      <w:r w:rsidRPr="00B877BC">
        <w:t>il me l</w:t>
      </w:r>
      <w:r w:rsidR="00FA6A88">
        <w:t>’</w:t>
      </w:r>
      <w:r w:rsidRPr="00B877BC">
        <w:t>avait dit</w:t>
      </w:r>
      <w:r w:rsidR="00FA6A88">
        <w:t xml:space="preserve">, </w:t>
      </w:r>
      <w:r w:rsidRPr="00B877BC">
        <w:t>et le reliquat de son patr</w:t>
      </w:r>
      <w:r w:rsidRPr="00B877BC">
        <w:t>i</w:t>
      </w:r>
      <w:r w:rsidRPr="00B877BC">
        <w:t>moine est allé dans les mains des pauvres</w:t>
      </w:r>
      <w:r w:rsidR="00FA6A88">
        <w:t xml:space="preserve">. </w:t>
      </w:r>
      <w:r w:rsidRPr="00B877BC">
        <w:t>Le bail de cette cuis</w:t>
      </w:r>
      <w:r w:rsidRPr="00B877BC">
        <w:t>i</w:t>
      </w:r>
      <w:r w:rsidRPr="00B877BC">
        <w:t>nière de son agonie expirait naturellement avec lui</w:t>
      </w:r>
      <w:r w:rsidR="00FA6A88">
        <w:t>.</w:t>
      </w:r>
    </w:p>
    <w:p w14:paraId="05E64C50" w14:textId="77777777" w:rsidR="00FA6A88" w:rsidRDefault="00A92B34" w:rsidP="00FA6A88">
      <w:r w:rsidRPr="00B877BC">
        <w:t>Maintenant</w:t>
      </w:r>
      <w:r w:rsidR="00FA6A88">
        <w:t xml:space="preserve">, </w:t>
      </w:r>
      <w:r w:rsidRPr="00B877BC">
        <w:t>mon histoire est tout à fait finie</w:t>
      </w:r>
      <w:r w:rsidR="00FA6A88">
        <w:t xml:space="preserve">. </w:t>
      </w:r>
      <w:r w:rsidRPr="00B877BC">
        <w:t>Vous voyez qu</w:t>
      </w:r>
      <w:r w:rsidR="00FA6A88">
        <w:t>’</w:t>
      </w:r>
      <w:r w:rsidRPr="00B877BC">
        <w:t>elle n</w:t>
      </w:r>
      <w:r w:rsidR="00FA6A88">
        <w:t>’</w:t>
      </w:r>
      <w:r w:rsidRPr="00B877BC">
        <w:t>était pas très compliquée</w:t>
      </w:r>
      <w:r w:rsidR="00FA6A88">
        <w:t xml:space="preserve">. </w:t>
      </w:r>
      <w:r w:rsidRPr="00B877BC">
        <w:t>Je voulais simplement vous faire voir</w:t>
      </w:r>
      <w:r w:rsidR="00FA6A88">
        <w:t xml:space="preserve">, </w:t>
      </w:r>
      <w:r w:rsidRPr="00B877BC">
        <w:t>tel que je l</w:t>
      </w:r>
      <w:r w:rsidR="00FA6A88">
        <w:t>’</w:t>
      </w:r>
      <w:r w:rsidRPr="00B877BC">
        <w:t>ai vu moi-même</w:t>
      </w:r>
      <w:r w:rsidR="00FA6A88">
        <w:t xml:space="preserve">, </w:t>
      </w:r>
      <w:r w:rsidRPr="00B877BC">
        <w:t>incomplètement</w:t>
      </w:r>
      <w:r w:rsidR="00FA6A88">
        <w:t xml:space="preserve">, </w:t>
      </w:r>
      <w:r w:rsidRPr="00B877BC">
        <w:lastRenderedPageBreak/>
        <w:t>hélas</w:t>
      </w:r>
      <w:r w:rsidR="00FA6A88">
        <w:t xml:space="preserve"> ! </w:t>
      </w:r>
      <w:r w:rsidRPr="00B877BC">
        <w:t>un être humain tout à fait unique</w:t>
      </w:r>
      <w:r w:rsidR="00FA6A88">
        <w:t xml:space="preserve">, </w:t>
      </w:r>
      <w:r w:rsidRPr="00B877BC">
        <w:t>dont je suis persuadé qu</w:t>
      </w:r>
      <w:r w:rsidR="00FA6A88">
        <w:t>’</w:t>
      </w:r>
      <w:r w:rsidRPr="00B877BC">
        <w:t>il n</w:t>
      </w:r>
      <w:r w:rsidR="00FA6A88">
        <w:t>’</w:t>
      </w:r>
      <w:r w:rsidRPr="00B877BC">
        <w:t>existe pas d</w:t>
      </w:r>
      <w:r w:rsidR="00FA6A88">
        <w:t>’</w:t>
      </w:r>
      <w:r w:rsidRPr="00B877BC">
        <w:t>autre exemplaire dans le monde entier</w:t>
      </w:r>
      <w:r w:rsidR="00FA6A88">
        <w:t>.</w:t>
      </w:r>
    </w:p>
    <w:p w14:paraId="78F07E42" w14:textId="0EC6618D" w:rsidR="00FA6A88" w:rsidRDefault="00A92B34" w:rsidP="00FA6A88">
      <w:r w:rsidRPr="00B877BC">
        <w:t>Sans la lettre trop précise de mon correspondant de Bret</w:t>
      </w:r>
      <w:r w:rsidRPr="00B877BC">
        <w:t>a</w:t>
      </w:r>
      <w:r w:rsidRPr="00B877BC">
        <w:t>gne</w:t>
      </w:r>
      <w:r w:rsidR="00FA6A88">
        <w:t xml:space="preserve">, </w:t>
      </w:r>
      <w:r w:rsidRPr="00B877BC">
        <w:t>je serais</w:t>
      </w:r>
      <w:r w:rsidR="00FA6A88">
        <w:t xml:space="preserve">, </w:t>
      </w:r>
      <w:r w:rsidRPr="00B877BC">
        <w:t>parfois</w:t>
      </w:r>
      <w:r w:rsidR="00FA6A88">
        <w:t xml:space="preserve">, </w:t>
      </w:r>
      <w:r w:rsidRPr="00B877BC">
        <w:t>tenté de me demander si tout cela fut bien réel</w:t>
      </w:r>
      <w:r w:rsidR="00FA6A88">
        <w:t xml:space="preserve">, </w:t>
      </w:r>
      <w:r w:rsidRPr="00B877BC">
        <w:t>si cette rencontre fut vraiment autre chose qu</w:t>
      </w:r>
      <w:r w:rsidR="00FA6A88">
        <w:t>’</w:t>
      </w:r>
      <w:r w:rsidRPr="00B877BC">
        <w:t>un mirage de mon cerveau</w:t>
      </w:r>
      <w:r w:rsidR="00FA6A88">
        <w:t xml:space="preserve">, </w:t>
      </w:r>
      <w:r w:rsidRPr="00B877BC">
        <w:t>une espèce de réfraction intérieure du Miracle de la Salette</w:t>
      </w:r>
      <w:r w:rsidR="00FA6A88">
        <w:t xml:space="preserve">, </w:t>
      </w:r>
      <w:r w:rsidRPr="00B877BC">
        <w:t xml:space="preserve">qui se serait ainsi modifié en passant à travers mon </w:t>
      </w:r>
      <w:r w:rsidR="00F85CFA">
        <w:t>â</w:t>
      </w:r>
      <w:r w:rsidRPr="00B877BC">
        <w:t>me</w:t>
      </w:r>
      <w:r w:rsidR="00FA6A88">
        <w:t>.</w:t>
      </w:r>
    </w:p>
    <w:p w14:paraId="5C437663" w14:textId="77777777" w:rsidR="00FA6A88" w:rsidRDefault="00A92B34" w:rsidP="00FA6A88">
      <w:r w:rsidRPr="00B877BC">
        <w:t>Le pauvre homme est resté là</w:t>
      </w:r>
      <w:r w:rsidR="00FA6A88">
        <w:t xml:space="preserve">, </w:t>
      </w:r>
      <w:r w:rsidRPr="00B877BC">
        <w:t>comme une similitude par</w:t>
      </w:r>
      <w:r w:rsidRPr="00B877BC">
        <w:t>a</w:t>
      </w:r>
      <w:r w:rsidRPr="00B877BC">
        <w:t>bolique de ce Christianisme gigantesque d</w:t>
      </w:r>
      <w:r w:rsidR="00FA6A88">
        <w:t>’</w:t>
      </w:r>
      <w:r w:rsidRPr="00B877BC">
        <w:t>autrefois dont ne veulent plus nos générations avortées</w:t>
      </w:r>
      <w:r w:rsidR="00FA6A88">
        <w:t>.</w:t>
      </w:r>
    </w:p>
    <w:p w14:paraId="5BE1EBA2" w14:textId="77777777" w:rsidR="00FA6A88" w:rsidRDefault="00A92B34" w:rsidP="00FA6A88">
      <w:r w:rsidRPr="00B877BC">
        <w:t>Il représente pour moi la combinaison surnaturelle d</w:t>
      </w:r>
      <w:r w:rsidR="00FA6A88">
        <w:t>’</w:t>
      </w:r>
      <w:r w:rsidRPr="00B877BC">
        <w:t>enfantillage dans l</w:t>
      </w:r>
      <w:r w:rsidR="00FA6A88">
        <w:t>’</w:t>
      </w:r>
      <w:r w:rsidRPr="00B877BC">
        <w:t>Amour et de profondeur dans le Sacrifice qui fut tout l</w:t>
      </w:r>
      <w:r w:rsidR="00FA6A88">
        <w:t>’</w:t>
      </w:r>
      <w:r w:rsidRPr="00B877BC">
        <w:t>esprit des premiers chrétiens</w:t>
      </w:r>
      <w:r w:rsidR="00FA6A88">
        <w:t xml:space="preserve">, </w:t>
      </w:r>
      <w:r w:rsidRPr="00B877BC">
        <w:t>autour desquels avait mugi l</w:t>
      </w:r>
      <w:r w:rsidR="00FA6A88">
        <w:t>’</w:t>
      </w:r>
      <w:r w:rsidRPr="00B877BC">
        <w:t>ouragan des douleurs d</w:t>
      </w:r>
      <w:r w:rsidR="00FA6A88">
        <w:t>’</w:t>
      </w:r>
      <w:r w:rsidRPr="00B877BC">
        <w:t>un Dieu</w:t>
      </w:r>
      <w:r w:rsidR="00FA6A88">
        <w:t>.</w:t>
      </w:r>
    </w:p>
    <w:p w14:paraId="3F444F77" w14:textId="77777777" w:rsidR="00FA6A88" w:rsidRDefault="00A92B34" w:rsidP="00FA6A88">
      <w:r w:rsidRPr="00B877BC">
        <w:t>Bafoué par les imbéciles et les hypocrites</w:t>
      </w:r>
      <w:r w:rsidR="00FA6A88">
        <w:t xml:space="preserve">, </w:t>
      </w:r>
      <w:r w:rsidRPr="00B877BC">
        <w:t>indigent volo</w:t>
      </w:r>
      <w:r w:rsidRPr="00B877BC">
        <w:t>n</w:t>
      </w:r>
      <w:r w:rsidRPr="00B877BC">
        <w:t>taire et triste jusqu</w:t>
      </w:r>
      <w:r w:rsidR="00FA6A88">
        <w:t>’</w:t>
      </w:r>
      <w:r w:rsidRPr="00B877BC">
        <w:t>à la mort</w:t>
      </w:r>
      <w:r w:rsidR="00FA6A88">
        <w:t xml:space="preserve">, </w:t>
      </w:r>
      <w:r w:rsidRPr="00B877BC">
        <w:t>quand il se regarde lui-même</w:t>
      </w:r>
      <w:r w:rsidR="00FA6A88">
        <w:t xml:space="preserve">, </w:t>
      </w:r>
      <w:r w:rsidRPr="00B877BC">
        <w:t>fiancé à tous les tourments et compagnon satisfait de tous les opprobres</w:t>
      </w:r>
      <w:r w:rsidR="00FA6A88">
        <w:t xml:space="preserve">, </w:t>
      </w:r>
      <w:r w:rsidRPr="00B877BC">
        <w:t xml:space="preserve">ce brûlant de </w:t>
      </w:r>
      <w:smartTag w:uri="urn:schemas-microsoft-com:office:smarttags" w:element="PersonName">
        <w:smartTagPr>
          <w:attr w:name="ProductID" w:val="la Croix"/>
        </w:smartTagPr>
        <w:r w:rsidRPr="00B877BC">
          <w:t>la Croix</w:t>
        </w:r>
      </w:smartTag>
      <w:r w:rsidRPr="00B877BC">
        <w:t xml:space="preserve"> est</w:t>
      </w:r>
      <w:r w:rsidR="00FA6A88">
        <w:t xml:space="preserve">, </w:t>
      </w:r>
      <w:r w:rsidRPr="00B877BC">
        <w:t>à mes yeux</w:t>
      </w:r>
      <w:r w:rsidR="00FA6A88">
        <w:t xml:space="preserve">, </w:t>
      </w:r>
      <w:r w:rsidRPr="00B877BC">
        <w:t>l</w:t>
      </w:r>
      <w:r w:rsidR="00FA6A88">
        <w:t>’</w:t>
      </w:r>
      <w:r w:rsidRPr="00B877BC">
        <w:t>image et le raccourci très fidèle de ces temps défunts où la terre était co</w:t>
      </w:r>
      <w:r w:rsidRPr="00B877BC">
        <w:t>m</w:t>
      </w:r>
      <w:r w:rsidRPr="00B877BC">
        <w:t>me un grand vaisseau dans les golfes du Paradis</w:t>
      </w:r>
      <w:r w:rsidR="00FA6A88">
        <w:t> !</w:t>
      </w:r>
    </w:p>
    <w:p w14:paraId="069307DA" w14:textId="0519865D" w:rsidR="00BE7A2E" w:rsidRPr="00BE7A2E" w:rsidRDefault="00BE7A2E" w:rsidP="00BE7A2E">
      <w:pPr>
        <w:sectPr w:rsidR="00BE7A2E" w:rsidRPr="00BE7A2E" w:rsidSect="00FA6A88">
          <w:footerReference w:type="default" r:id="rId11"/>
          <w:pgSz w:w="11906" w:h="16838" w:code="9"/>
          <w:pgMar w:top="1134" w:right="1134" w:bottom="1134" w:left="1134" w:header="709" w:footer="709" w:gutter="0"/>
          <w:cols w:space="708"/>
          <w:titlePg/>
          <w:docGrid w:linePitch="360"/>
        </w:sectPr>
      </w:pPr>
    </w:p>
    <w:p w14:paraId="51A0E998" w14:textId="77777777" w:rsidR="00FD1AEB" w:rsidRPr="00E22158" w:rsidRDefault="00FD1AEB" w:rsidP="00FA6A88">
      <w:pPr>
        <w:pStyle w:val="Titre1"/>
        <w:spacing w:before="0" w:after="480"/>
      </w:pPr>
      <w:bookmarkStart w:id="36" w:name="_Toc198811670"/>
      <w:r w:rsidRPr="00E22158">
        <w:lastRenderedPageBreak/>
        <w:t>À propos de cette édition électronique</w:t>
      </w:r>
      <w:bookmarkEnd w:id="36"/>
    </w:p>
    <w:p w14:paraId="481FD31D" w14:textId="77777777" w:rsidR="00FA6A88" w:rsidRPr="00633842" w:rsidRDefault="00FA6A88" w:rsidP="00FA6A88">
      <w:pPr>
        <w:spacing w:before="180" w:after="180"/>
        <w:ind w:firstLine="0"/>
        <w:jc w:val="center"/>
        <w:rPr>
          <w:b/>
          <w:bCs/>
          <w:szCs w:val="32"/>
        </w:rPr>
      </w:pPr>
      <w:r w:rsidRPr="00633842">
        <w:rPr>
          <w:b/>
          <w:bCs/>
          <w:szCs w:val="32"/>
        </w:rPr>
        <w:t>Texte libre de droits.</w:t>
      </w:r>
    </w:p>
    <w:p w14:paraId="07F2CA9E" w14:textId="77777777" w:rsidR="00FA6A88" w:rsidRPr="00633842" w:rsidRDefault="00FA6A88" w:rsidP="00FA6A88">
      <w:pPr>
        <w:pStyle w:val="Centr"/>
        <w:spacing w:before="180" w:after="180"/>
      </w:pPr>
      <w:r w:rsidRPr="00633842">
        <w:t>Corrections, édition, conversion informatique et public</w:t>
      </w:r>
      <w:r w:rsidRPr="00633842">
        <w:t>a</w:t>
      </w:r>
      <w:r w:rsidRPr="00633842">
        <w:t>tion par le groupe :</w:t>
      </w:r>
    </w:p>
    <w:p w14:paraId="0853C307" w14:textId="77777777" w:rsidR="00FA6A88" w:rsidRPr="00633842" w:rsidRDefault="00FA6A88" w:rsidP="00FA6A88">
      <w:pPr>
        <w:spacing w:before="180" w:after="180"/>
        <w:ind w:firstLine="0"/>
        <w:jc w:val="center"/>
        <w:rPr>
          <w:b/>
          <w:bCs/>
          <w:i/>
          <w:iCs/>
          <w:szCs w:val="32"/>
        </w:rPr>
      </w:pPr>
      <w:proofErr w:type="gramStart"/>
      <w:r w:rsidRPr="00633842">
        <w:rPr>
          <w:b/>
          <w:bCs/>
          <w:i/>
          <w:iCs/>
          <w:szCs w:val="32"/>
        </w:rPr>
        <w:t>Ebooks</w:t>
      </w:r>
      <w:proofErr w:type="gramEnd"/>
      <w:r w:rsidRPr="00633842">
        <w:rPr>
          <w:b/>
          <w:bCs/>
          <w:i/>
          <w:iCs/>
          <w:szCs w:val="32"/>
        </w:rPr>
        <w:t xml:space="preserve"> libres et gratuits</w:t>
      </w:r>
    </w:p>
    <w:p w14:paraId="106D9CCB" w14:textId="77777777" w:rsidR="00FA6A88" w:rsidRPr="00633842" w:rsidRDefault="00FA6A88" w:rsidP="00FA6A88">
      <w:pPr>
        <w:pStyle w:val="Centr"/>
        <w:spacing w:before="180" w:after="180"/>
      </w:pPr>
      <w:hyperlink r:id="rId12" w:history="1">
        <w:r w:rsidRPr="00F74CD6">
          <w:rPr>
            <w:rStyle w:val="Lienhypertexte"/>
          </w:rPr>
          <w:t>https://groups.google.com/g/ebooksgratuits</w:t>
        </w:r>
      </w:hyperlink>
    </w:p>
    <w:p w14:paraId="5824C287" w14:textId="2FF0B8BD" w:rsidR="00FA6A88" w:rsidRPr="00FA6A88" w:rsidRDefault="00FA6A88" w:rsidP="00FA6A88">
      <w:pPr>
        <w:pStyle w:val="Centr"/>
        <w:spacing w:before="180" w:after="180"/>
      </w:pPr>
      <w:r w:rsidRPr="00633842">
        <w:t>Adresse du site web du groupe :</w:t>
      </w:r>
      <w:r w:rsidRPr="00633842">
        <w:br/>
      </w:r>
      <w:hyperlink r:id="rId13" w:history="1">
        <w:r w:rsidRPr="00FA6A88">
          <w:rPr>
            <w:rStyle w:val="Lienhypertexte"/>
            <w:szCs w:val="32"/>
          </w:rPr>
          <w:t>http</w:t>
        </w:r>
        <w:r w:rsidRPr="00FA6A88">
          <w:rPr>
            <w:rStyle w:val="Lienhypertexte"/>
            <w:szCs w:val="32"/>
          </w:rPr>
          <w:t>s</w:t>
        </w:r>
        <w:r w:rsidRPr="00FA6A88">
          <w:rPr>
            <w:rStyle w:val="Lienhypertexte"/>
            <w:szCs w:val="32"/>
          </w:rPr>
          <w:t>://www.ebooksgratuits.com/</w:t>
        </w:r>
      </w:hyperlink>
    </w:p>
    <w:p w14:paraId="1547AA62" w14:textId="77777777" w:rsidR="00FA6A88" w:rsidRPr="00633842" w:rsidRDefault="00FA6A88" w:rsidP="00FA6A88">
      <w:pPr>
        <w:pStyle w:val="Centr"/>
        <w:spacing w:before="180" w:after="180"/>
      </w:pPr>
      <w:r w:rsidRPr="00633842">
        <w:t>—</w:t>
      </w:r>
    </w:p>
    <w:p w14:paraId="7960364F" w14:textId="2132EF75" w:rsidR="00FA6A88" w:rsidRPr="00633842" w:rsidRDefault="00FA6A88" w:rsidP="00FA6A88">
      <w:pPr>
        <w:spacing w:before="180" w:after="180"/>
        <w:ind w:firstLine="0"/>
        <w:jc w:val="center"/>
        <w:rPr>
          <w:b/>
          <w:bCs/>
          <w:szCs w:val="32"/>
        </w:rPr>
      </w:pPr>
      <w:r>
        <w:rPr>
          <w:b/>
          <w:bCs/>
          <w:szCs w:val="32"/>
        </w:rPr>
        <w:t>Mai</w:t>
      </w:r>
      <w:r>
        <w:rPr>
          <w:b/>
          <w:bCs/>
          <w:szCs w:val="32"/>
        </w:rPr>
        <w:t xml:space="preserve"> 20</w:t>
      </w:r>
      <w:r>
        <w:rPr>
          <w:b/>
          <w:bCs/>
          <w:szCs w:val="32"/>
        </w:rPr>
        <w:t>2</w:t>
      </w:r>
      <w:r>
        <w:rPr>
          <w:b/>
          <w:bCs/>
          <w:szCs w:val="32"/>
        </w:rPr>
        <w:t>5</w:t>
      </w:r>
    </w:p>
    <w:p w14:paraId="7B106430" w14:textId="77777777" w:rsidR="00FA6A88" w:rsidRPr="00633842" w:rsidRDefault="00FA6A88" w:rsidP="00FA6A88">
      <w:pPr>
        <w:pStyle w:val="Centr"/>
        <w:spacing w:before="180" w:after="180"/>
      </w:pPr>
      <w:r w:rsidRPr="00633842">
        <w:t>—</w:t>
      </w:r>
    </w:p>
    <w:p w14:paraId="3EE0906E" w14:textId="77777777" w:rsidR="00FA6A88" w:rsidRPr="00633842" w:rsidRDefault="00FA6A88" w:rsidP="00FA6A88">
      <w:pPr>
        <w:spacing w:before="180" w:after="180"/>
      </w:pPr>
      <w:r w:rsidRPr="00633842">
        <w:t>– </w:t>
      </w:r>
      <w:r w:rsidRPr="00633842">
        <w:rPr>
          <w:b/>
        </w:rPr>
        <w:t>Élaboration de ce livre électronique</w:t>
      </w:r>
      <w:r w:rsidRPr="00633842">
        <w:t> :</w:t>
      </w:r>
    </w:p>
    <w:p w14:paraId="4811A3B4" w14:textId="0D9C8C04" w:rsidR="00FA6A88" w:rsidRPr="00633842" w:rsidRDefault="00FA6A88" w:rsidP="00FA6A88">
      <w:pPr>
        <w:suppressAutoHyphens/>
        <w:spacing w:before="180" w:after="180"/>
      </w:pPr>
      <w:r w:rsidRPr="00633842">
        <w:t xml:space="preserve">Les membres de </w:t>
      </w:r>
      <w:proofErr w:type="gramStart"/>
      <w:r w:rsidRPr="00633842">
        <w:rPr>
          <w:i/>
        </w:rPr>
        <w:t>Ebooks</w:t>
      </w:r>
      <w:proofErr w:type="gramEnd"/>
      <w:r w:rsidRPr="00633842">
        <w:rPr>
          <w:i/>
        </w:rPr>
        <w:t xml:space="preserve"> libres et gratuits</w:t>
      </w:r>
      <w:r w:rsidRPr="00633842">
        <w:t xml:space="preserve"> qui ont participé à l’élaboration de ce livre, sont :</w:t>
      </w:r>
      <w:r>
        <w:t xml:space="preserve"> </w:t>
      </w:r>
      <w:proofErr w:type="spellStart"/>
      <w:r w:rsidRPr="00FA6A88">
        <w:t>BorisD</w:t>
      </w:r>
      <w:proofErr w:type="spellEnd"/>
      <w:r w:rsidRPr="00FA6A88">
        <w:t xml:space="preserve">, Jean-Marc, </w:t>
      </w:r>
      <w:proofErr w:type="spellStart"/>
      <w:r w:rsidRPr="00FA6A88">
        <w:t>MichelB</w:t>
      </w:r>
      <w:proofErr w:type="spellEnd"/>
      <w:r>
        <w:t xml:space="preserve">, </w:t>
      </w:r>
      <w:proofErr w:type="spellStart"/>
      <w:r>
        <w:t>Coolmicro</w:t>
      </w:r>
      <w:proofErr w:type="spellEnd"/>
      <w:r>
        <w:t>.</w:t>
      </w:r>
    </w:p>
    <w:p w14:paraId="67C1FEC3" w14:textId="77777777" w:rsidR="00FA6A88" w:rsidRPr="00633842" w:rsidRDefault="00FA6A88" w:rsidP="00FA6A88">
      <w:pPr>
        <w:spacing w:before="180" w:after="180"/>
      </w:pPr>
      <w:r w:rsidRPr="00633842">
        <w:t>– </w:t>
      </w:r>
      <w:r w:rsidRPr="00633842">
        <w:rPr>
          <w:b/>
        </w:rPr>
        <w:t>Dispositions</w:t>
      </w:r>
      <w:r w:rsidRPr="00633842">
        <w:t> :</w:t>
      </w:r>
    </w:p>
    <w:p w14:paraId="18577EE5" w14:textId="77777777" w:rsidR="00FA6A88" w:rsidRPr="00633842" w:rsidRDefault="00FA6A88" w:rsidP="00FA6A88">
      <w:pPr>
        <w:spacing w:before="180" w:after="180"/>
      </w:pPr>
      <w:r w:rsidRPr="00633842">
        <w:t xml:space="preserve">Les livres que nous mettons à votre disposition, sont des textes libres de droits, que vous pouvez utiliser librement, </w:t>
      </w:r>
      <w:r w:rsidRPr="00633842">
        <w:rPr>
          <w:u w:val="single"/>
        </w:rPr>
        <w:t>à une fin non commerciale et non professionnelle</w:t>
      </w:r>
      <w:r w:rsidRPr="00633842">
        <w:t>. Tout lien vers notre site est bienvenu…</w:t>
      </w:r>
    </w:p>
    <w:p w14:paraId="6FABDAED" w14:textId="77777777" w:rsidR="00FA6A88" w:rsidRPr="00633842" w:rsidRDefault="00FA6A88" w:rsidP="00FA6A88">
      <w:pPr>
        <w:spacing w:before="180" w:after="180"/>
      </w:pPr>
      <w:r w:rsidRPr="00633842">
        <w:t>– </w:t>
      </w:r>
      <w:r w:rsidRPr="00633842">
        <w:rPr>
          <w:b/>
        </w:rPr>
        <w:t>Qualité</w:t>
      </w:r>
      <w:r w:rsidRPr="00633842">
        <w:t> :</w:t>
      </w:r>
    </w:p>
    <w:p w14:paraId="2EFA97BB" w14:textId="77777777" w:rsidR="00FA6A88" w:rsidRPr="00633842" w:rsidRDefault="00FA6A88" w:rsidP="00FA6A88">
      <w:pPr>
        <w:spacing w:before="180" w:after="180"/>
      </w:pPr>
      <w:r w:rsidRPr="00633842">
        <w:t>Les textes sont livrés tels quels sans garantie de leur int</w:t>
      </w:r>
      <w:r w:rsidRPr="00633842">
        <w:t>é</w:t>
      </w:r>
      <w:r w:rsidRPr="00633842">
        <w:t>grité parfaite par rapport à l'original. Nous rappelons que c'est un travail d'amateurs non rétribués et que nous essayons de promouvoir la culture littéraire avec de maigres moyens.</w:t>
      </w:r>
    </w:p>
    <w:p w14:paraId="5E9BAE7C" w14:textId="77777777" w:rsidR="00FA6A88" w:rsidRPr="00633842" w:rsidRDefault="00FA6A88" w:rsidP="00FA6A88">
      <w:pPr>
        <w:spacing w:before="180" w:after="180"/>
        <w:ind w:firstLine="0"/>
        <w:jc w:val="center"/>
        <w:rPr>
          <w:i/>
          <w:iCs/>
          <w:szCs w:val="32"/>
        </w:rPr>
      </w:pPr>
      <w:r w:rsidRPr="00633842">
        <w:rPr>
          <w:i/>
          <w:iCs/>
          <w:szCs w:val="32"/>
        </w:rPr>
        <w:t>Votre aide est la bienvenue !</w:t>
      </w:r>
    </w:p>
    <w:p w14:paraId="56BB6C9B" w14:textId="3AB7C37F" w:rsidR="000028DA" w:rsidRPr="00FA6A88" w:rsidRDefault="00FA6A88" w:rsidP="00FA6A88">
      <w:pPr>
        <w:pStyle w:val="Centr"/>
        <w:suppressAutoHyphens/>
        <w:spacing w:before="180" w:after="180"/>
      </w:pPr>
      <w:r w:rsidRPr="00633842">
        <w:t>VOUS POUVEZ NOUS AIDER À FAIRE CONNAÎTRE CES CLASSIQUES LITTÉRAIRES.</w:t>
      </w:r>
    </w:p>
    <w:sectPr w:rsidR="000028DA" w:rsidRPr="00FA6A88" w:rsidSect="00FA6A88">
      <w:pgSz w:w="11906" w:h="16838" w:code="9"/>
      <w:pgMar w:top="567" w:right="567" w:bottom="567" w:left="56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C397B77" w14:textId="77777777" w:rsidR="009A60E8" w:rsidRDefault="009A60E8">
      <w:r>
        <w:separator/>
      </w:r>
    </w:p>
  </w:endnote>
  <w:endnote w:type="continuationSeparator" w:id="0">
    <w:p w14:paraId="21DA81CF" w14:textId="77777777" w:rsidR="009A60E8" w:rsidRDefault="009A60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masis30">
    <w:panose1 w:val="02000603050000020003"/>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9D21859" w14:textId="77777777" w:rsidR="00A92B34" w:rsidRDefault="00A92B34">
    <w:pPr>
      <w:pStyle w:val="Pieddepage"/>
    </w:pPr>
    <w:r>
      <w:t xml:space="preserve">– </w:t>
    </w:r>
    <w:r>
      <w:rPr>
        <w:rStyle w:val="Numrodepage"/>
      </w:rPr>
      <w:fldChar w:fldCharType="begin"/>
    </w:r>
    <w:r>
      <w:rPr>
        <w:rStyle w:val="Numrodepage"/>
      </w:rPr>
      <w:instrText xml:space="preserve"> PAGE </w:instrText>
    </w:r>
    <w:r>
      <w:rPr>
        <w:rStyle w:val="Numrodepage"/>
      </w:rPr>
      <w:fldChar w:fldCharType="separate"/>
    </w:r>
    <w:r>
      <w:rPr>
        <w:rStyle w:val="Numrodepage"/>
        <w:noProof/>
      </w:rPr>
      <w:t>2</w:t>
    </w:r>
    <w:r>
      <w:rPr>
        <w:rStyle w:val="Numrodepage"/>
      </w:rPr>
      <w:fldChar w:fldCharType="end"/>
    </w:r>
    <w:r>
      <w:rPr>
        <w:rStyle w:val="Numrodepage"/>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E1D4F1" w14:textId="77777777" w:rsidR="00A92B34" w:rsidRPr="002B3C8B" w:rsidRDefault="00A92B34">
    <w:pPr>
      <w:pStyle w:val="Pieddepage"/>
      <w:rPr>
        <w:sz w:val="30"/>
        <w:szCs w:val="30"/>
      </w:rPr>
    </w:pPr>
    <w:r>
      <w:rPr>
        <w:sz w:val="30"/>
        <w:szCs w:val="30"/>
      </w:rPr>
      <w:t>–</w:t>
    </w:r>
    <w:r w:rsidRPr="002B3C8B">
      <w:rPr>
        <w:sz w:val="30"/>
        <w:szCs w:val="30"/>
      </w:rPr>
      <w:t xml:space="preserve"> </w:t>
    </w:r>
    <w:r w:rsidRPr="002B3C8B">
      <w:rPr>
        <w:rStyle w:val="Numrodepage"/>
        <w:sz w:val="30"/>
        <w:szCs w:val="30"/>
      </w:rPr>
      <w:fldChar w:fldCharType="begin"/>
    </w:r>
    <w:r w:rsidRPr="002B3C8B">
      <w:rPr>
        <w:rStyle w:val="Numrodepage"/>
        <w:sz w:val="30"/>
        <w:szCs w:val="30"/>
      </w:rPr>
      <w:instrText xml:space="preserve"> PAGE </w:instrText>
    </w:r>
    <w:r w:rsidRPr="002B3C8B">
      <w:rPr>
        <w:rStyle w:val="Numrodepage"/>
        <w:sz w:val="30"/>
        <w:szCs w:val="30"/>
      </w:rPr>
      <w:fldChar w:fldCharType="separate"/>
    </w:r>
    <w:r w:rsidR="003A17B3">
      <w:rPr>
        <w:rStyle w:val="Numrodepage"/>
        <w:noProof/>
        <w:sz w:val="30"/>
        <w:szCs w:val="30"/>
      </w:rPr>
      <w:t>225</w:t>
    </w:r>
    <w:r w:rsidRPr="002B3C8B">
      <w:rPr>
        <w:rStyle w:val="Numrodepage"/>
        <w:sz w:val="30"/>
        <w:szCs w:val="30"/>
      </w:rPr>
      <w:fldChar w:fldCharType="end"/>
    </w:r>
    <w:r w:rsidRPr="002B3C8B">
      <w:rPr>
        <w:rStyle w:val="Numrodepage"/>
        <w:sz w:val="30"/>
        <w:szCs w:val="30"/>
      </w:rPr>
      <w:t xml:space="preserve"> </w:t>
    </w:r>
    <w:r>
      <w:rPr>
        <w:rStyle w:val="Numrodepage"/>
        <w:sz w:val="30"/>
        <w:szCs w:val="30"/>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37E524A" w14:textId="77777777" w:rsidR="009A60E8" w:rsidRDefault="009A60E8">
      <w:r>
        <w:separator/>
      </w:r>
    </w:p>
  </w:footnote>
  <w:footnote w:type="continuationSeparator" w:id="0">
    <w:p w14:paraId="238B8AFB" w14:textId="77777777" w:rsidR="009A60E8" w:rsidRDefault="009A60E8">
      <w:r>
        <w:continuationSeparator/>
      </w:r>
    </w:p>
  </w:footnote>
  <w:footnote w:id="1">
    <w:p w14:paraId="56353268" w14:textId="60993494" w:rsidR="00F84E5E" w:rsidRDefault="00F84E5E">
      <w:pPr>
        <w:pStyle w:val="Notedebasdepage"/>
      </w:pPr>
      <w:r>
        <w:rPr>
          <w:rStyle w:val="Appelnotedebasdep"/>
        </w:rPr>
        <w:footnoteRef/>
      </w:r>
      <w:r>
        <w:t xml:space="preserve"> Traduit du latin</w:t>
      </w:r>
      <w:r w:rsidR="00FA6A88">
        <w:t xml:space="preserve"> : </w:t>
      </w:r>
      <w:r w:rsidR="007D49D4">
        <w:t>Bon gré</w:t>
      </w:r>
      <w:r w:rsidR="00FA6A88">
        <w:t xml:space="preserve">, </w:t>
      </w:r>
      <w:r w:rsidR="007D49D4">
        <w:t>mal gré</w:t>
      </w:r>
      <w:r w:rsidR="00FA6A88">
        <w:t xml:space="preserve"> (</w:t>
      </w:r>
      <w:r w:rsidR="00D253EF" w:rsidRPr="00D253EF">
        <w:rPr>
          <w:i/>
          <w:iCs/>
        </w:rPr>
        <w:t>N</w:t>
      </w:r>
      <w:r w:rsidRPr="00D253EF">
        <w:rPr>
          <w:i/>
          <w:iCs/>
        </w:rPr>
        <w:t>ote</w:t>
      </w:r>
      <w:r w:rsidR="00EF7CBA" w:rsidRPr="00D253EF">
        <w:rPr>
          <w:i/>
          <w:iCs/>
        </w:rPr>
        <w:t xml:space="preserve"> du correcteur</w:t>
      </w:r>
      <w:r w:rsidRPr="00D253EF">
        <w:rPr>
          <w:i/>
          <w:iCs/>
        </w:rPr>
        <w:t xml:space="preserve"> </w:t>
      </w:r>
      <w:proofErr w:type="spellStart"/>
      <w:r w:rsidRPr="00D253EF">
        <w:rPr>
          <w:i/>
          <w:iCs/>
        </w:rPr>
        <w:t>ELG</w:t>
      </w:r>
      <w:proofErr w:type="spellEnd"/>
      <w:r w:rsidR="00D253EF" w:rsidRPr="00D253EF">
        <w:rPr>
          <w:i/>
          <w:iCs/>
        </w:rPr>
        <w:t>.</w:t>
      </w:r>
      <w:r w:rsidR="00FA6A88">
        <w:t>)</w:t>
      </w:r>
    </w:p>
  </w:footnote>
  <w:footnote w:id="2">
    <w:p w14:paraId="51DBA4DC" w14:textId="610E6215" w:rsidR="00314249" w:rsidRDefault="00314249">
      <w:pPr>
        <w:pStyle w:val="Notedebasdepage"/>
      </w:pPr>
      <w:r>
        <w:rPr>
          <w:rStyle w:val="Appelnotedebasdep"/>
        </w:rPr>
        <w:footnoteRef/>
      </w:r>
      <w:r>
        <w:t xml:space="preserve"> François Barrême a écrit </w:t>
      </w:r>
      <w:r w:rsidR="005A1C07">
        <w:t xml:space="preserve">les </w:t>
      </w:r>
      <w:r w:rsidR="00FA6A88">
        <w:t>« </w:t>
      </w:r>
      <w:r w:rsidR="005A1C07">
        <w:t>C</w:t>
      </w:r>
      <w:r>
        <w:t>omptes faits du grand co</w:t>
      </w:r>
      <w:r>
        <w:t>m</w:t>
      </w:r>
      <w:r>
        <w:t>merce</w:t>
      </w:r>
      <w:r w:rsidR="00FA6A88">
        <w:t> » (</w:t>
      </w:r>
      <w:r>
        <w:t>1670</w:t>
      </w:r>
      <w:r w:rsidR="00FA6A88">
        <w:t>) (</w:t>
      </w:r>
      <w:r w:rsidR="00D253EF" w:rsidRPr="00D253EF">
        <w:rPr>
          <w:i/>
          <w:iCs/>
        </w:rPr>
        <w:t>N</w:t>
      </w:r>
      <w:r w:rsidRPr="00D253EF">
        <w:rPr>
          <w:i/>
          <w:iCs/>
        </w:rPr>
        <w:t>ote</w:t>
      </w:r>
      <w:r w:rsidR="007D49D4" w:rsidRPr="00D253EF">
        <w:rPr>
          <w:i/>
          <w:iCs/>
        </w:rPr>
        <w:t xml:space="preserve"> du correcteur</w:t>
      </w:r>
      <w:r w:rsidRPr="00D253EF">
        <w:rPr>
          <w:i/>
          <w:iCs/>
        </w:rPr>
        <w:t xml:space="preserve"> </w:t>
      </w:r>
      <w:proofErr w:type="spellStart"/>
      <w:r w:rsidRPr="00D253EF">
        <w:rPr>
          <w:i/>
          <w:iCs/>
        </w:rPr>
        <w:t>ELG</w:t>
      </w:r>
      <w:proofErr w:type="spellEnd"/>
      <w:r w:rsidR="00D253EF" w:rsidRPr="00D253EF">
        <w:rPr>
          <w:i/>
          <w:iCs/>
        </w:rPr>
        <w:t>.</w:t>
      </w:r>
      <w:r w:rsidR="00FA6A88">
        <w:t>)</w:t>
      </w:r>
    </w:p>
  </w:footnote>
  <w:footnote w:id="3">
    <w:p w14:paraId="72506708" w14:textId="05D524D3" w:rsidR="007C2CB5" w:rsidRDefault="007C2CB5">
      <w:pPr>
        <w:pStyle w:val="Notedebasdepage"/>
      </w:pPr>
      <w:r>
        <w:rPr>
          <w:rStyle w:val="Appelnotedebasdep"/>
        </w:rPr>
        <w:footnoteRef/>
      </w:r>
      <w:r>
        <w:t xml:space="preserve"> Tr</w:t>
      </w:r>
      <w:r w:rsidR="007F7EE5">
        <w:t>a</w:t>
      </w:r>
      <w:r>
        <w:t>duit du latin</w:t>
      </w:r>
      <w:r w:rsidR="00FA6A88">
        <w:t xml:space="preserve"> : </w:t>
      </w:r>
      <w:r w:rsidR="007D49D4">
        <w:t>Q</w:t>
      </w:r>
      <w:r>
        <w:t>ue tu ne prostitues pas ta fille</w:t>
      </w:r>
      <w:r w:rsidR="00FA6A88">
        <w:t xml:space="preserve">, </w:t>
      </w:r>
      <w:r w:rsidR="00D96154">
        <w:t xml:space="preserve">que la terre ne soit pas </w:t>
      </w:r>
      <w:r w:rsidR="00E463E3">
        <w:t>souill</w:t>
      </w:r>
      <w:r w:rsidR="00D96154">
        <w:t>ée</w:t>
      </w:r>
      <w:r w:rsidR="00FA6A88">
        <w:t xml:space="preserve">, </w:t>
      </w:r>
      <w:r w:rsidR="007F7EE5">
        <w:t>et qu</w:t>
      </w:r>
      <w:r w:rsidR="00FA6A88">
        <w:t>’</w:t>
      </w:r>
      <w:r w:rsidR="007F7EE5">
        <w:t>elle soit fécondée par un sacrifice</w:t>
      </w:r>
      <w:r w:rsidR="00FA6A88">
        <w:t xml:space="preserve"> (</w:t>
      </w:r>
      <w:r w:rsidR="00D253EF" w:rsidRPr="00D253EF">
        <w:rPr>
          <w:i/>
          <w:iCs/>
        </w:rPr>
        <w:t>N</w:t>
      </w:r>
      <w:r w:rsidR="007F7EE5" w:rsidRPr="00D253EF">
        <w:rPr>
          <w:i/>
          <w:iCs/>
        </w:rPr>
        <w:t>ote</w:t>
      </w:r>
      <w:r w:rsidR="007D49D4" w:rsidRPr="00D253EF">
        <w:rPr>
          <w:i/>
          <w:iCs/>
        </w:rPr>
        <w:t xml:space="preserve"> du </w:t>
      </w:r>
      <w:r w:rsidR="003A17B3" w:rsidRPr="00D253EF">
        <w:rPr>
          <w:i/>
          <w:iCs/>
        </w:rPr>
        <w:t>corre</w:t>
      </w:r>
      <w:r w:rsidR="003A17B3" w:rsidRPr="00D253EF">
        <w:rPr>
          <w:i/>
          <w:iCs/>
        </w:rPr>
        <w:t>c</w:t>
      </w:r>
      <w:r w:rsidR="003A17B3" w:rsidRPr="00D253EF">
        <w:rPr>
          <w:i/>
          <w:iCs/>
        </w:rPr>
        <w:t>teur</w:t>
      </w:r>
      <w:r w:rsidR="007F7EE5" w:rsidRPr="00D253EF">
        <w:rPr>
          <w:i/>
          <w:iCs/>
        </w:rPr>
        <w:t xml:space="preserve"> </w:t>
      </w:r>
      <w:proofErr w:type="spellStart"/>
      <w:r w:rsidR="007F7EE5" w:rsidRPr="00D253EF">
        <w:rPr>
          <w:i/>
          <w:iCs/>
        </w:rPr>
        <w:t>ELG</w:t>
      </w:r>
      <w:proofErr w:type="spellEnd"/>
      <w:r w:rsidR="00D253EF" w:rsidRPr="00D253EF">
        <w:rPr>
          <w:i/>
          <w:iCs/>
        </w:rPr>
        <w:t>.</w:t>
      </w:r>
      <w:r w:rsidR="00FA6A88">
        <w:t>)</w:t>
      </w:r>
    </w:p>
  </w:footnote>
  <w:footnote w:id="4">
    <w:p w14:paraId="0DFB71A2" w14:textId="6CCC3588" w:rsidR="00420D96" w:rsidRDefault="00420D96">
      <w:pPr>
        <w:pStyle w:val="Notedebasdepage"/>
      </w:pPr>
      <w:r>
        <w:rPr>
          <w:rStyle w:val="Appelnotedebasdep"/>
        </w:rPr>
        <w:footnoteRef/>
      </w:r>
      <w:r>
        <w:t xml:space="preserve"> </w:t>
      </w:r>
      <w:r w:rsidRPr="00420D96">
        <w:t>qu’on ne prenait pas au dépourvu</w:t>
      </w:r>
      <w:r>
        <w:t xml:space="preserve"> (</w:t>
      </w:r>
      <w:r w:rsidRPr="00420D96">
        <w:rPr>
          <w:i/>
          <w:iCs/>
        </w:rPr>
        <w:t xml:space="preserve">Note du correcteur </w:t>
      </w:r>
      <w:proofErr w:type="spellStart"/>
      <w:r w:rsidRPr="00420D96">
        <w:rPr>
          <w:i/>
          <w:iCs/>
        </w:rPr>
        <w:t>ELG</w:t>
      </w:r>
      <w:proofErr w:type="spellEnd"/>
      <w:r w:rsidRPr="00420D96">
        <w:rPr>
          <w:i/>
          <w:iCs/>
        </w:rPr>
        <w:t>.</w:t>
      </w:r>
      <w:r>
        <w:t>)</w:t>
      </w:r>
    </w:p>
  </w:footnote>
  <w:footnote w:id="5">
    <w:p w14:paraId="3C0A1F27" w14:textId="22520B43" w:rsidR="00FA6A88" w:rsidRDefault="00C754AC">
      <w:pPr>
        <w:pStyle w:val="Notedebasdepage"/>
      </w:pPr>
      <w:r>
        <w:rPr>
          <w:rStyle w:val="Appelnotedebasdep"/>
        </w:rPr>
        <w:footnoteRef/>
      </w:r>
      <w:r>
        <w:t xml:space="preserve"> Traduit du latin</w:t>
      </w:r>
      <w:r w:rsidR="00FA6A88">
        <w:t xml:space="preserve"> : </w:t>
      </w:r>
      <w:r w:rsidR="007D49D4">
        <w:t>R</w:t>
      </w:r>
      <w:r>
        <w:t>ien n</w:t>
      </w:r>
      <w:r w:rsidR="00FA6A88">
        <w:t>’</w:t>
      </w:r>
      <w:r>
        <w:t xml:space="preserve">est sacré ni </w:t>
      </w:r>
      <w:r w:rsidR="00F83B91">
        <w:t>à l</w:t>
      </w:r>
      <w:r w:rsidR="00FA6A88">
        <w:t>’</w:t>
      </w:r>
      <w:r w:rsidR="00F83B91">
        <w:t>abri</w:t>
      </w:r>
      <w:r>
        <w:t xml:space="preserve"> du sexe</w:t>
      </w:r>
      <w:r w:rsidR="00FA6A88">
        <w:t xml:space="preserve"> (</w:t>
      </w:r>
      <w:r w:rsidR="00D253EF">
        <w:rPr>
          <w:i/>
          <w:iCs/>
        </w:rPr>
        <w:t>N</w:t>
      </w:r>
      <w:r w:rsidRPr="00D253EF">
        <w:rPr>
          <w:i/>
          <w:iCs/>
        </w:rPr>
        <w:t xml:space="preserve">ote </w:t>
      </w:r>
      <w:r w:rsidR="007D49D4" w:rsidRPr="00D253EF">
        <w:rPr>
          <w:i/>
          <w:iCs/>
        </w:rPr>
        <w:t xml:space="preserve">du </w:t>
      </w:r>
      <w:r w:rsidR="003A17B3" w:rsidRPr="00D253EF">
        <w:rPr>
          <w:i/>
          <w:iCs/>
        </w:rPr>
        <w:t>co</w:t>
      </w:r>
      <w:r w:rsidR="003A17B3" w:rsidRPr="00D253EF">
        <w:rPr>
          <w:i/>
          <w:iCs/>
        </w:rPr>
        <w:t>r</w:t>
      </w:r>
      <w:r w:rsidR="003A17B3" w:rsidRPr="00D253EF">
        <w:rPr>
          <w:i/>
          <w:iCs/>
        </w:rPr>
        <w:t xml:space="preserve">recteur </w:t>
      </w:r>
      <w:proofErr w:type="spellStart"/>
      <w:r w:rsidRPr="00D253EF">
        <w:rPr>
          <w:i/>
          <w:iCs/>
        </w:rPr>
        <w:t>ELG</w:t>
      </w:r>
      <w:proofErr w:type="spellEnd"/>
      <w:r w:rsidR="00D253EF" w:rsidRPr="00D253EF">
        <w:rPr>
          <w:i/>
          <w:iCs/>
        </w:rPr>
        <w:t>.</w:t>
      </w:r>
      <w:r w:rsidR="00FA6A88">
        <w:t>)</w:t>
      </w:r>
    </w:p>
    <w:p w14:paraId="118D9951" w14:textId="04409112" w:rsidR="00C754AC" w:rsidRDefault="00C754AC">
      <w:pPr>
        <w:pStyle w:val="Notedebasdepage"/>
      </w:pPr>
    </w:p>
  </w:footnote>
  <w:footnote w:id="6">
    <w:p w14:paraId="7652714D" w14:textId="77777777" w:rsidR="00FA6A88" w:rsidRDefault="003D6701">
      <w:pPr>
        <w:pStyle w:val="Notedebasdepage"/>
      </w:pPr>
      <w:r>
        <w:rPr>
          <w:rStyle w:val="Appelnotedebasdep"/>
        </w:rPr>
        <w:footnoteRef/>
      </w:r>
      <w:r>
        <w:t xml:space="preserve"> Traduit du latin</w:t>
      </w:r>
      <w:r w:rsidR="00FA6A88">
        <w:t xml:space="preserve"> : </w:t>
      </w:r>
      <w:r>
        <w:t>Il était avec les animaux et les anges lu</w:t>
      </w:r>
      <w:r w:rsidR="00092A19">
        <w:t>i</w:t>
      </w:r>
      <w:r>
        <w:t xml:space="preserve"> appo</w:t>
      </w:r>
      <w:r>
        <w:t>r</w:t>
      </w:r>
      <w:r>
        <w:t>taient à manger</w:t>
      </w:r>
      <w:r w:rsidR="00FA6A88">
        <w:t xml:space="preserve"> (</w:t>
      </w:r>
      <w:r>
        <w:t>note</w:t>
      </w:r>
      <w:r w:rsidR="007D49D4">
        <w:t xml:space="preserve"> du</w:t>
      </w:r>
      <w:r w:rsidR="003A17B3" w:rsidRPr="003A17B3">
        <w:t xml:space="preserve"> </w:t>
      </w:r>
      <w:r w:rsidR="003A17B3">
        <w:t>correcteur</w:t>
      </w:r>
      <w:r>
        <w:t xml:space="preserve"> </w:t>
      </w:r>
      <w:proofErr w:type="spellStart"/>
      <w:r>
        <w:t>ELG</w:t>
      </w:r>
      <w:proofErr w:type="spellEnd"/>
      <w:r w:rsidR="00FA6A88">
        <w:t>)</w:t>
      </w:r>
    </w:p>
    <w:p w14:paraId="003F7233" w14:textId="6B59FD2C" w:rsidR="003D6701" w:rsidRDefault="003D6701">
      <w:pPr>
        <w:pStyle w:val="Notedebasdepage"/>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CD8888CC"/>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65D055C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D38052C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15B4EBA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191ED98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9B3CBE7C"/>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34A6531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8544153E"/>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FDD8D8D6"/>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44C266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308A6C0B"/>
    <w:multiLevelType w:val="hybridMultilevel"/>
    <w:tmpl w:val="5E0C6452"/>
    <w:lvl w:ilvl="0" w:tplc="1796595E">
      <w:start w:val="1"/>
      <w:numFmt w:val="bullet"/>
      <w:lvlText w:val=""/>
      <w:lvlJc w:val="left"/>
      <w:pPr>
        <w:tabs>
          <w:tab w:val="num" w:pos="720"/>
        </w:tabs>
        <w:ind w:left="720" w:hanging="360"/>
      </w:pPr>
      <w:rPr>
        <w:rFonts w:ascii="Symbol" w:hAnsi="Symbol" w:hint="default"/>
        <w:sz w:val="20"/>
      </w:rPr>
    </w:lvl>
    <w:lvl w:ilvl="1" w:tplc="004A6EDA" w:tentative="1">
      <w:start w:val="1"/>
      <w:numFmt w:val="bullet"/>
      <w:lvlText w:val="o"/>
      <w:lvlJc w:val="left"/>
      <w:pPr>
        <w:tabs>
          <w:tab w:val="num" w:pos="1440"/>
        </w:tabs>
        <w:ind w:left="1440" w:hanging="360"/>
      </w:pPr>
      <w:rPr>
        <w:rFonts w:ascii="Courier New" w:hAnsi="Courier New" w:hint="default"/>
        <w:sz w:val="20"/>
      </w:rPr>
    </w:lvl>
    <w:lvl w:ilvl="2" w:tplc="23781F22" w:tentative="1">
      <w:start w:val="1"/>
      <w:numFmt w:val="bullet"/>
      <w:lvlText w:val=""/>
      <w:lvlJc w:val="left"/>
      <w:pPr>
        <w:tabs>
          <w:tab w:val="num" w:pos="2160"/>
        </w:tabs>
        <w:ind w:left="2160" w:hanging="360"/>
      </w:pPr>
      <w:rPr>
        <w:rFonts w:ascii="Wingdings" w:hAnsi="Wingdings" w:hint="default"/>
        <w:sz w:val="20"/>
      </w:rPr>
    </w:lvl>
    <w:lvl w:ilvl="3" w:tplc="C0A2B518" w:tentative="1">
      <w:start w:val="1"/>
      <w:numFmt w:val="bullet"/>
      <w:lvlText w:val=""/>
      <w:lvlJc w:val="left"/>
      <w:pPr>
        <w:tabs>
          <w:tab w:val="num" w:pos="2880"/>
        </w:tabs>
        <w:ind w:left="2880" w:hanging="360"/>
      </w:pPr>
      <w:rPr>
        <w:rFonts w:ascii="Wingdings" w:hAnsi="Wingdings" w:hint="default"/>
        <w:sz w:val="20"/>
      </w:rPr>
    </w:lvl>
    <w:lvl w:ilvl="4" w:tplc="DC7E530C" w:tentative="1">
      <w:start w:val="1"/>
      <w:numFmt w:val="bullet"/>
      <w:lvlText w:val=""/>
      <w:lvlJc w:val="left"/>
      <w:pPr>
        <w:tabs>
          <w:tab w:val="num" w:pos="3600"/>
        </w:tabs>
        <w:ind w:left="3600" w:hanging="360"/>
      </w:pPr>
      <w:rPr>
        <w:rFonts w:ascii="Wingdings" w:hAnsi="Wingdings" w:hint="default"/>
        <w:sz w:val="20"/>
      </w:rPr>
    </w:lvl>
    <w:lvl w:ilvl="5" w:tplc="79261CE2" w:tentative="1">
      <w:start w:val="1"/>
      <w:numFmt w:val="bullet"/>
      <w:lvlText w:val=""/>
      <w:lvlJc w:val="left"/>
      <w:pPr>
        <w:tabs>
          <w:tab w:val="num" w:pos="4320"/>
        </w:tabs>
        <w:ind w:left="4320" w:hanging="360"/>
      </w:pPr>
      <w:rPr>
        <w:rFonts w:ascii="Wingdings" w:hAnsi="Wingdings" w:hint="default"/>
        <w:sz w:val="20"/>
      </w:rPr>
    </w:lvl>
    <w:lvl w:ilvl="6" w:tplc="7B60B998" w:tentative="1">
      <w:start w:val="1"/>
      <w:numFmt w:val="bullet"/>
      <w:lvlText w:val=""/>
      <w:lvlJc w:val="left"/>
      <w:pPr>
        <w:tabs>
          <w:tab w:val="num" w:pos="5040"/>
        </w:tabs>
        <w:ind w:left="5040" w:hanging="360"/>
      </w:pPr>
      <w:rPr>
        <w:rFonts w:ascii="Wingdings" w:hAnsi="Wingdings" w:hint="default"/>
        <w:sz w:val="20"/>
      </w:rPr>
    </w:lvl>
    <w:lvl w:ilvl="7" w:tplc="74F0A4DA" w:tentative="1">
      <w:start w:val="1"/>
      <w:numFmt w:val="bullet"/>
      <w:lvlText w:val=""/>
      <w:lvlJc w:val="left"/>
      <w:pPr>
        <w:tabs>
          <w:tab w:val="num" w:pos="5760"/>
        </w:tabs>
        <w:ind w:left="5760" w:hanging="360"/>
      </w:pPr>
      <w:rPr>
        <w:rFonts w:ascii="Wingdings" w:hAnsi="Wingdings" w:hint="default"/>
        <w:sz w:val="20"/>
      </w:rPr>
    </w:lvl>
    <w:lvl w:ilvl="8" w:tplc="E24C3D06"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33691385"/>
    <w:multiLevelType w:val="hybridMultilevel"/>
    <w:tmpl w:val="2EAA8648"/>
    <w:lvl w:ilvl="0" w:tplc="144E4258">
      <w:start w:val="1"/>
      <w:numFmt w:val="bullet"/>
      <w:lvlText w:val=""/>
      <w:lvlJc w:val="left"/>
      <w:pPr>
        <w:tabs>
          <w:tab w:val="num" w:pos="720"/>
        </w:tabs>
        <w:ind w:left="720" w:hanging="360"/>
      </w:pPr>
      <w:rPr>
        <w:rFonts w:ascii="Symbol" w:hAnsi="Symbol" w:hint="default"/>
        <w:sz w:val="20"/>
      </w:rPr>
    </w:lvl>
    <w:lvl w:ilvl="1" w:tplc="B6508ADC" w:tentative="1">
      <w:start w:val="1"/>
      <w:numFmt w:val="bullet"/>
      <w:lvlText w:val="o"/>
      <w:lvlJc w:val="left"/>
      <w:pPr>
        <w:tabs>
          <w:tab w:val="num" w:pos="1440"/>
        </w:tabs>
        <w:ind w:left="1440" w:hanging="360"/>
      </w:pPr>
      <w:rPr>
        <w:rFonts w:ascii="Courier New" w:hAnsi="Courier New" w:hint="default"/>
        <w:sz w:val="20"/>
      </w:rPr>
    </w:lvl>
    <w:lvl w:ilvl="2" w:tplc="8D988CCE" w:tentative="1">
      <w:start w:val="1"/>
      <w:numFmt w:val="bullet"/>
      <w:lvlText w:val=""/>
      <w:lvlJc w:val="left"/>
      <w:pPr>
        <w:tabs>
          <w:tab w:val="num" w:pos="2160"/>
        </w:tabs>
        <w:ind w:left="2160" w:hanging="360"/>
      </w:pPr>
      <w:rPr>
        <w:rFonts w:ascii="Wingdings" w:hAnsi="Wingdings" w:hint="default"/>
        <w:sz w:val="20"/>
      </w:rPr>
    </w:lvl>
    <w:lvl w:ilvl="3" w:tplc="1ED42906" w:tentative="1">
      <w:start w:val="1"/>
      <w:numFmt w:val="bullet"/>
      <w:lvlText w:val=""/>
      <w:lvlJc w:val="left"/>
      <w:pPr>
        <w:tabs>
          <w:tab w:val="num" w:pos="2880"/>
        </w:tabs>
        <w:ind w:left="2880" w:hanging="360"/>
      </w:pPr>
      <w:rPr>
        <w:rFonts w:ascii="Wingdings" w:hAnsi="Wingdings" w:hint="default"/>
        <w:sz w:val="20"/>
      </w:rPr>
    </w:lvl>
    <w:lvl w:ilvl="4" w:tplc="3AB83200" w:tentative="1">
      <w:start w:val="1"/>
      <w:numFmt w:val="bullet"/>
      <w:lvlText w:val=""/>
      <w:lvlJc w:val="left"/>
      <w:pPr>
        <w:tabs>
          <w:tab w:val="num" w:pos="3600"/>
        </w:tabs>
        <w:ind w:left="3600" w:hanging="360"/>
      </w:pPr>
      <w:rPr>
        <w:rFonts w:ascii="Wingdings" w:hAnsi="Wingdings" w:hint="default"/>
        <w:sz w:val="20"/>
      </w:rPr>
    </w:lvl>
    <w:lvl w:ilvl="5" w:tplc="B7502204" w:tentative="1">
      <w:start w:val="1"/>
      <w:numFmt w:val="bullet"/>
      <w:lvlText w:val=""/>
      <w:lvlJc w:val="left"/>
      <w:pPr>
        <w:tabs>
          <w:tab w:val="num" w:pos="4320"/>
        </w:tabs>
        <w:ind w:left="4320" w:hanging="360"/>
      </w:pPr>
      <w:rPr>
        <w:rFonts w:ascii="Wingdings" w:hAnsi="Wingdings" w:hint="default"/>
        <w:sz w:val="20"/>
      </w:rPr>
    </w:lvl>
    <w:lvl w:ilvl="6" w:tplc="4DB0ACFE" w:tentative="1">
      <w:start w:val="1"/>
      <w:numFmt w:val="bullet"/>
      <w:lvlText w:val=""/>
      <w:lvlJc w:val="left"/>
      <w:pPr>
        <w:tabs>
          <w:tab w:val="num" w:pos="5040"/>
        </w:tabs>
        <w:ind w:left="5040" w:hanging="360"/>
      </w:pPr>
      <w:rPr>
        <w:rFonts w:ascii="Wingdings" w:hAnsi="Wingdings" w:hint="default"/>
        <w:sz w:val="20"/>
      </w:rPr>
    </w:lvl>
    <w:lvl w:ilvl="7" w:tplc="F8E4C920" w:tentative="1">
      <w:start w:val="1"/>
      <w:numFmt w:val="bullet"/>
      <w:lvlText w:val=""/>
      <w:lvlJc w:val="left"/>
      <w:pPr>
        <w:tabs>
          <w:tab w:val="num" w:pos="5760"/>
        </w:tabs>
        <w:ind w:left="5760" w:hanging="360"/>
      </w:pPr>
      <w:rPr>
        <w:rFonts w:ascii="Wingdings" w:hAnsi="Wingdings" w:hint="default"/>
        <w:sz w:val="20"/>
      </w:rPr>
    </w:lvl>
    <w:lvl w:ilvl="8" w:tplc="584E42FE"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33A91EB8"/>
    <w:multiLevelType w:val="hybridMultilevel"/>
    <w:tmpl w:val="47F4B040"/>
    <w:lvl w:ilvl="0" w:tplc="30B642FC">
      <w:start w:val="1"/>
      <w:numFmt w:val="bullet"/>
      <w:lvlText w:val=""/>
      <w:lvlJc w:val="left"/>
      <w:pPr>
        <w:tabs>
          <w:tab w:val="num" w:pos="720"/>
        </w:tabs>
        <w:ind w:left="720" w:hanging="360"/>
      </w:pPr>
      <w:rPr>
        <w:rFonts w:ascii="Symbol" w:hAnsi="Symbol" w:hint="default"/>
        <w:sz w:val="20"/>
      </w:rPr>
    </w:lvl>
    <w:lvl w:ilvl="1" w:tplc="35F0C21A" w:tentative="1">
      <w:start w:val="1"/>
      <w:numFmt w:val="bullet"/>
      <w:lvlText w:val="o"/>
      <w:lvlJc w:val="left"/>
      <w:pPr>
        <w:tabs>
          <w:tab w:val="num" w:pos="1440"/>
        </w:tabs>
        <w:ind w:left="1440" w:hanging="360"/>
      </w:pPr>
      <w:rPr>
        <w:rFonts w:ascii="Courier New" w:hAnsi="Courier New" w:hint="default"/>
        <w:sz w:val="20"/>
      </w:rPr>
    </w:lvl>
    <w:lvl w:ilvl="2" w:tplc="14AC85A6" w:tentative="1">
      <w:start w:val="1"/>
      <w:numFmt w:val="bullet"/>
      <w:lvlText w:val=""/>
      <w:lvlJc w:val="left"/>
      <w:pPr>
        <w:tabs>
          <w:tab w:val="num" w:pos="2160"/>
        </w:tabs>
        <w:ind w:left="2160" w:hanging="360"/>
      </w:pPr>
      <w:rPr>
        <w:rFonts w:ascii="Wingdings" w:hAnsi="Wingdings" w:hint="default"/>
        <w:sz w:val="20"/>
      </w:rPr>
    </w:lvl>
    <w:lvl w:ilvl="3" w:tplc="D3D42862" w:tentative="1">
      <w:start w:val="1"/>
      <w:numFmt w:val="bullet"/>
      <w:lvlText w:val=""/>
      <w:lvlJc w:val="left"/>
      <w:pPr>
        <w:tabs>
          <w:tab w:val="num" w:pos="2880"/>
        </w:tabs>
        <w:ind w:left="2880" w:hanging="360"/>
      </w:pPr>
      <w:rPr>
        <w:rFonts w:ascii="Wingdings" w:hAnsi="Wingdings" w:hint="default"/>
        <w:sz w:val="20"/>
      </w:rPr>
    </w:lvl>
    <w:lvl w:ilvl="4" w:tplc="A5A8C902" w:tentative="1">
      <w:start w:val="1"/>
      <w:numFmt w:val="bullet"/>
      <w:lvlText w:val=""/>
      <w:lvlJc w:val="left"/>
      <w:pPr>
        <w:tabs>
          <w:tab w:val="num" w:pos="3600"/>
        </w:tabs>
        <w:ind w:left="3600" w:hanging="360"/>
      </w:pPr>
      <w:rPr>
        <w:rFonts w:ascii="Wingdings" w:hAnsi="Wingdings" w:hint="default"/>
        <w:sz w:val="20"/>
      </w:rPr>
    </w:lvl>
    <w:lvl w:ilvl="5" w:tplc="06CE7BD2" w:tentative="1">
      <w:start w:val="1"/>
      <w:numFmt w:val="bullet"/>
      <w:lvlText w:val=""/>
      <w:lvlJc w:val="left"/>
      <w:pPr>
        <w:tabs>
          <w:tab w:val="num" w:pos="4320"/>
        </w:tabs>
        <w:ind w:left="4320" w:hanging="360"/>
      </w:pPr>
      <w:rPr>
        <w:rFonts w:ascii="Wingdings" w:hAnsi="Wingdings" w:hint="default"/>
        <w:sz w:val="20"/>
      </w:rPr>
    </w:lvl>
    <w:lvl w:ilvl="6" w:tplc="957E85E2" w:tentative="1">
      <w:start w:val="1"/>
      <w:numFmt w:val="bullet"/>
      <w:lvlText w:val=""/>
      <w:lvlJc w:val="left"/>
      <w:pPr>
        <w:tabs>
          <w:tab w:val="num" w:pos="5040"/>
        </w:tabs>
        <w:ind w:left="5040" w:hanging="360"/>
      </w:pPr>
      <w:rPr>
        <w:rFonts w:ascii="Wingdings" w:hAnsi="Wingdings" w:hint="default"/>
        <w:sz w:val="20"/>
      </w:rPr>
    </w:lvl>
    <w:lvl w:ilvl="7" w:tplc="C5B68E2C" w:tentative="1">
      <w:start w:val="1"/>
      <w:numFmt w:val="bullet"/>
      <w:lvlText w:val=""/>
      <w:lvlJc w:val="left"/>
      <w:pPr>
        <w:tabs>
          <w:tab w:val="num" w:pos="5760"/>
        </w:tabs>
        <w:ind w:left="5760" w:hanging="360"/>
      </w:pPr>
      <w:rPr>
        <w:rFonts w:ascii="Wingdings" w:hAnsi="Wingdings" w:hint="default"/>
        <w:sz w:val="20"/>
      </w:rPr>
    </w:lvl>
    <w:lvl w:ilvl="8" w:tplc="B02CF76E"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414649DF"/>
    <w:multiLevelType w:val="multilevel"/>
    <w:tmpl w:val="51F0F6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60E56A04"/>
    <w:multiLevelType w:val="hybridMultilevel"/>
    <w:tmpl w:val="AE8CBB82"/>
    <w:lvl w:ilvl="0" w:tplc="106C64E4">
      <w:start w:val="1"/>
      <w:numFmt w:val="bullet"/>
      <w:lvlText w:val=""/>
      <w:lvlJc w:val="left"/>
      <w:pPr>
        <w:tabs>
          <w:tab w:val="num" w:pos="720"/>
        </w:tabs>
        <w:ind w:left="720" w:hanging="360"/>
      </w:pPr>
      <w:rPr>
        <w:rFonts w:ascii="Symbol" w:hAnsi="Symbol" w:hint="default"/>
        <w:sz w:val="20"/>
      </w:rPr>
    </w:lvl>
    <w:lvl w:ilvl="1" w:tplc="F52884FE" w:tentative="1">
      <w:start w:val="1"/>
      <w:numFmt w:val="bullet"/>
      <w:lvlText w:val="o"/>
      <w:lvlJc w:val="left"/>
      <w:pPr>
        <w:tabs>
          <w:tab w:val="num" w:pos="1440"/>
        </w:tabs>
        <w:ind w:left="1440" w:hanging="360"/>
      </w:pPr>
      <w:rPr>
        <w:rFonts w:ascii="Courier New" w:hAnsi="Courier New" w:hint="default"/>
        <w:sz w:val="20"/>
      </w:rPr>
    </w:lvl>
    <w:lvl w:ilvl="2" w:tplc="8A8C97F0" w:tentative="1">
      <w:start w:val="1"/>
      <w:numFmt w:val="bullet"/>
      <w:lvlText w:val=""/>
      <w:lvlJc w:val="left"/>
      <w:pPr>
        <w:tabs>
          <w:tab w:val="num" w:pos="2160"/>
        </w:tabs>
        <w:ind w:left="2160" w:hanging="360"/>
      </w:pPr>
      <w:rPr>
        <w:rFonts w:ascii="Wingdings" w:hAnsi="Wingdings" w:hint="default"/>
        <w:sz w:val="20"/>
      </w:rPr>
    </w:lvl>
    <w:lvl w:ilvl="3" w:tplc="604CAF0E" w:tentative="1">
      <w:start w:val="1"/>
      <w:numFmt w:val="bullet"/>
      <w:lvlText w:val=""/>
      <w:lvlJc w:val="left"/>
      <w:pPr>
        <w:tabs>
          <w:tab w:val="num" w:pos="2880"/>
        </w:tabs>
        <w:ind w:left="2880" w:hanging="360"/>
      </w:pPr>
      <w:rPr>
        <w:rFonts w:ascii="Wingdings" w:hAnsi="Wingdings" w:hint="default"/>
        <w:sz w:val="20"/>
      </w:rPr>
    </w:lvl>
    <w:lvl w:ilvl="4" w:tplc="34B42966" w:tentative="1">
      <w:start w:val="1"/>
      <w:numFmt w:val="bullet"/>
      <w:lvlText w:val=""/>
      <w:lvlJc w:val="left"/>
      <w:pPr>
        <w:tabs>
          <w:tab w:val="num" w:pos="3600"/>
        </w:tabs>
        <w:ind w:left="3600" w:hanging="360"/>
      </w:pPr>
      <w:rPr>
        <w:rFonts w:ascii="Wingdings" w:hAnsi="Wingdings" w:hint="default"/>
        <w:sz w:val="20"/>
      </w:rPr>
    </w:lvl>
    <w:lvl w:ilvl="5" w:tplc="A9C67F1A" w:tentative="1">
      <w:start w:val="1"/>
      <w:numFmt w:val="bullet"/>
      <w:lvlText w:val=""/>
      <w:lvlJc w:val="left"/>
      <w:pPr>
        <w:tabs>
          <w:tab w:val="num" w:pos="4320"/>
        </w:tabs>
        <w:ind w:left="4320" w:hanging="360"/>
      </w:pPr>
      <w:rPr>
        <w:rFonts w:ascii="Wingdings" w:hAnsi="Wingdings" w:hint="default"/>
        <w:sz w:val="20"/>
      </w:rPr>
    </w:lvl>
    <w:lvl w:ilvl="6" w:tplc="6574B432" w:tentative="1">
      <w:start w:val="1"/>
      <w:numFmt w:val="bullet"/>
      <w:lvlText w:val=""/>
      <w:lvlJc w:val="left"/>
      <w:pPr>
        <w:tabs>
          <w:tab w:val="num" w:pos="5040"/>
        </w:tabs>
        <w:ind w:left="5040" w:hanging="360"/>
      </w:pPr>
      <w:rPr>
        <w:rFonts w:ascii="Wingdings" w:hAnsi="Wingdings" w:hint="default"/>
        <w:sz w:val="20"/>
      </w:rPr>
    </w:lvl>
    <w:lvl w:ilvl="7" w:tplc="64FEDE56" w:tentative="1">
      <w:start w:val="1"/>
      <w:numFmt w:val="bullet"/>
      <w:lvlText w:val=""/>
      <w:lvlJc w:val="left"/>
      <w:pPr>
        <w:tabs>
          <w:tab w:val="num" w:pos="5760"/>
        </w:tabs>
        <w:ind w:left="5760" w:hanging="360"/>
      </w:pPr>
      <w:rPr>
        <w:rFonts w:ascii="Wingdings" w:hAnsi="Wingdings" w:hint="default"/>
        <w:sz w:val="20"/>
      </w:rPr>
    </w:lvl>
    <w:lvl w:ilvl="8" w:tplc="12803640" w:tentative="1">
      <w:start w:val="1"/>
      <w:numFmt w:val="bullet"/>
      <w:lvlText w:val=""/>
      <w:lvlJc w:val="left"/>
      <w:pPr>
        <w:tabs>
          <w:tab w:val="num" w:pos="6480"/>
        </w:tabs>
        <w:ind w:left="6480" w:hanging="360"/>
      </w:pPr>
      <w:rPr>
        <w:rFonts w:ascii="Wingdings" w:hAnsi="Wingdings" w:hint="default"/>
        <w:sz w:val="20"/>
      </w:rPr>
    </w:lvl>
  </w:abstractNum>
  <w:num w:numId="1" w16cid:durableId="1265651722">
    <w:abstractNumId w:val="10"/>
  </w:num>
  <w:num w:numId="2" w16cid:durableId="1596279663">
    <w:abstractNumId w:val="11"/>
  </w:num>
  <w:num w:numId="3" w16cid:durableId="321272366">
    <w:abstractNumId w:val="12"/>
  </w:num>
  <w:num w:numId="4" w16cid:durableId="1038430632">
    <w:abstractNumId w:val="14"/>
  </w:num>
  <w:num w:numId="5" w16cid:durableId="1102992904">
    <w:abstractNumId w:val="8"/>
  </w:num>
  <w:num w:numId="6" w16cid:durableId="1179125473">
    <w:abstractNumId w:val="3"/>
  </w:num>
  <w:num w:numId="7" w16cid:durableId="62802016">
    <w:abstractNumId w:val="2"/>
  </w:num>
  <w:num w:numId="8" w16cid:durableId="1162085266">
    <w:abstractNumId w:val="1"/>
  </w:num>
  <w:num w:numId="9" w16cid:durableId="533276249">
    <w:abstractNumId w:val="0"/>
  </w:num>
  <w:num w:numId="10" w16cid:durableId="1800799563">
    <w:abstractNumId w:val="9"/>
  </w:num>
  <w:num w:numId="11" w16cid:durableId="1039628131">
    <w:abstractNumId w:val="7"/>
  </w:num>
  <w:num w:numId="12" w16cid:durableId="1690716706">
    <w:abstractNumId w:val="6"/>
  </w:num>
  <w:num w:numId="13" w16cid:durableId="860826051">
    <w:abstractNumId w:val="5"/>
  </w:num>
  <w:num w:numId="14" w16cid:durableId="1799107253">
    <w:abstractNumId w:val="4"/>
  </w:num>
  <w:num w:numId="15" w16cid:durableId="32377606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grammar="clean"/>
  <w:attachedTemplate r:id="rId1"/>
  <w:stylePaneFormatFilter w:val="3708" w:allStyles="0" w:customStyles="0" w:latentStyles="0" w:stylesInUse="1" w:headingStyles="0" w:numberingStyles="0" w:tableStyles="0" w:directFormattingOnRuns="1" w:directFormattingOnParagraphs="1" w:directFormattingOnNumbering="1" w:directFormattingOnTables="0" w:clearFormatting="1" w:top3HeadingStyles="1" w:visibleStyles="0" w:alternateStyleNames="0"/>
  <w:defaultTabStop w:val="709"/>
  <w:autoHyphenation/>
  <w:hyphenationZone w:val="567"/>
  <w:doNotHyphenateCaps/>
  <w:noPunctuationKerning/>
  <w:characterSpacingControl w:val="doNotCompres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E0B7E"/>
    <w:rsid w:val="0000184E"/>
    <w:rsid w:val="000028DA"/>
    <w:rsid w:val="00007EE8"/>
    <w:rsid w:val="000109C9"/>
    <w:rsid w:val="00027489"/>
    <w:rsid w:val="0002777B"/>
    <w:rsid w:val="00032BD2"/>
    <w:rsid w:val="000346E9"/>
    <w:rsid w:val="000411DD"/>
    <w:rsid w:val="0005718F"/>
    <w:rsid w:val="00060751"/>
    <w:rsid w:val="000675FD"/>
    <w:rsid w:val="00074794"/>
    <w:rsid w:val="00076483"/>
    <w:rsid w:val="0008501C"/>
    <w:rsid w:val="00092A19"/>
    <w:rsid w:val="00093C4B"/>
    <w:rsid w:val="000946E2"/>
    <w:rsid w:val="00096B45"/>
    <w:rsid w:val="000A6E4C"/>
    <w:rsid w:val="000B17EB"/>
    <w:rsid w:val="000B1C30"/>
    <w:rsid w:val="000B2B7B"/>
    <w:rsid w:val="000C0C91"/>
    <w:rsid w:val="000C3F0B"/>
    <w:rsid w:val="000C6226"/>
    <w:rsid w:val="000D6880"/>
    <w:rsid w:val="000E0F86"/>
    <w:rsid w:val="000F3D8B"/>
    <w:rsid w:val="00106E7D"/>
    <w:rsid w:val="0011083C"/>
    <w:rsid w:val="00130831"/>
    <w:rsid w:val="001308D6"/>
    <w:rsid w:val="0013381B"/>
    <w:rsid w:val="001361B0"/>
    <w:rsid w:val="00142604"/>
    <w:rsid w:val="00142E2A"/>
    <w:rsid w:val="001436F9"/>
    <w:rsid w:val="001547FF"/>
    <w:rsid w:val="0015496B"/>
    <w:rsid w:val="00155DEB"/>
    <w:rsid w:val="00160FAF"/>
    <w:rsid w:val="00163C7D"/>
    <w:rsid w:val="00164658"/>
    <w:rsid w:val="00164B79"/>
    <w:rsid w:val="001659A2"/>
    <w:rsid w:val="001803C6"/>
    <w:rsid w:val="00180DBD"/>
    <w:rsid w:val="00185445"/>
    <w:rsid w:val="001958D5"/>
    <w:rsid w:val="001A39BA"/>
    <w:rsid w:val="001A589A"/>
    <w:rsid w:val="001A615A"/>
    <w:rsid w:val="001C4517"/>
    <w:rsid w:val="001D60A1"/>
    <w:rsid w:val="001D702A"/>
    <w:rsid w:val="001E4D5B"/>
    <w:rsid w:val="001F13E4"/>
    <w:rsid w:val="001F20C6"/>
    <w:rsid w:val="00200807"/>
    <w:rsid w:val="00206F2E"/>
    <w:rsid w:val="002075B5"/>
    <w:rsid w:val="00207792"/>
    <w:rsid w:val="002130AA"/>
    <w:rsid w:val="0021587D"/>
    <w:rsid w:val="00216238"/>
    <w:rsid w:val="00216DAC"/>
    <w:rsid w:val="00216E08"/>
    <w:rsid w:val="00220A0C"/>
    <w:rsid w:val="002262FE"/>
    <w:rsid w:val="00226625"/>
    <w:rsid w:val="00232D06"/>
    <w:rsid w:val="002334C4"/>
    <w:rsid w:val="00252A7F"/>
    <w:rsid w:val="00252EBD"/>
    <w:rsid w:val="00264446"/>
    <w:rsid w:val="00270724"/>
    <w:rsid w:val="00272133"/>
    <w:rsid w:val="0027536B"/>
    <w:rsid w:val="002829E8"/>
    <w:rsid w:val="002A6FF2"/>
    <w:rsid w:val="002B0199"/>
    <w:rsid w:val="002B0559"/>
    <w:rsid w:val="002B0854"/>
    <w:rsid w:val="002B157B"/>
    <w:rsid w:val="002B20B8"/>
    <w:rsid w:val="002B3C8B"/>
    <w:rsid w:val="002C2E88"/>
    <w:rsid w:val="002D09B5"/>
    <w:rsid w:val="002D2E75"/>
    <w:rsid w:val="002E3E29"/>
    <w:rsid w:val="002F4D8E"/>
    <w:rsid w:val="0030138D"/>
    <w:rsid w:val="003027DF"/>
    <w:rsid w:val="00313E50"/>
    <w:rsid w:val="00314249"/>
    <w:rsid w:val="00320223"/>
    <w:rsid w:val="00320843"/>
    <w:rsid w:val="0032631B"/>
    <w:rsid w:val="0032717E"/>
    <w:rsid w:val="00327913"/>
    <w:rsid w:val="00330BB2"/>
    <w:rsid w:val="00333C71"/>
    <w:rsid w:val="003345A2"/>
    <w:rsid w:val="0033594F"/>
    <w:rsid w:val="00343066"/>
    <w:rsid w:val="00346D73"/>
    <w:rsid w:val="00347B02"/>
    <w:rsid w:val="00352B7F"/>
    <w:rsid w:val="00370D95"/>
    <w:rsid w:val="0038104D"/>
    <w:rsid w:val="0039196B"/>
    <w:rsid w:val="003A17B3"/>
    <w:rsid w:val="003B16D5"/>
    <w:rsid w:val="003C328F"/>
    <w:rsid w:val="003C6CC0"/>
    <w:rsid w:val="003D4613"/>
    <w:rsid w:val="003D4C8A"/>
    <w:rsid w:val="003D6701"/>
    <w:rsid w:val="003E23F7"/>
    <w:rsid w:val="00401004"/>
    <w:rsid w:val="00412D93"/>
    <w:rsid w:val="00417D49"/>
    <w:rsid w:val="00420D96"/>
    <w:rsid w:val="00424BBF"/>
    <w:rsid w:val="00425BDC"/>
    <w:rsid w:val="004419C1"/>
    <w:rsid w:val="004503BF"/>
    <w:rsid w:val="00454E70"/>
    <w:rsid w:val="00472E27"/>
    <w:rsid w:val="00473F8A"/>
    <w:rsid w:val="0047511A"/>
    <w:rsid w:val="00481DEF"/>
    <w:rsid w:val="00484077"/>
    <w:rsid w:val="00485DAF"/>
    <w:rsid w:val="004925F9"/>
    <w:rsid w:val="004928BC"/>
    <w:rsid w:val="004A20CC"/>
    <w:rsid w:val="004A7B52"/>
    <w:rsid w:val="004B5DB0"/>
    <w:rsid w:val="004B7D96"/>
    <w:rsid w:val="004C31C3"/>
    <w:rsid w:val="004D6723"/>
    <w:rsid w:val="004E334A"/>
    <w:rsid w:val="004F0501"/>
    <w:rsid w:val="004F6AF3"/>
    <w:rsid w:val="005014DE"/>
    <w:rsid w:val="005015E1"/>
    <w:rsid w:val="005027FD"/>
    <w:rsid w:val="00505DF9"/>
    <w:rsid w:val="00510FEF"/>
    <w:rsid w:val="0051635A"/>
    <w:rsid w:val="005179BF"/>
    <w:rsid w:val="00526490"/>
    <w:rsid w:val="005269FA"/>
    <w:rsid w:val="0053271D"/>
    <w:rsid w:val="00536622"/>
    <w:rsid w:val="00545ED9"/>
    <w:rsid w:val="0054732D"/>
    <w:rsid w:val="005668A9"/>
    <w:rsid w:val="005754B8"/>
    <w:rsid w:val="00575895"/>
    <w:rsid w:val="00586E6E"/>
    <w:rsid w:val="0059407D"/>
    <w:rsid w:val="00594A8B"/>
    <w:rsid w:val="005A1C07"/>
    <w:rsid w:val="005A70DB"/>
    <w:rsid w:val="005B0B0D"/>
    <w:rsid w:val="005B68D5"/>
    <w:rsid w:val="005C30B8"/>
    <w:rsid w:val="005C5C87"/>
    <w:rsid w:val="005D131E"/>
    <w:rsid w:val="005D2A0D"/>
    <w:rsid w:val="005D7F95"/>
    <w:rsid w:val="005E0B70"/>
    <w:rsid w:val="005E266F"/>
    <w:rsid w:val="005F23AF"/>
    <w:rsid w:val="005F2F49"/>
    <w:rsid w:val="005F44FD"/>
    <w:rsid w:val="00603A91"/>
    <w:rsid w:val="00606D65"/>
    <w:rsid w:val="006109A5"/>
    <w:rsid w:val="0061229D"/>
    <w:rsid w:val="00624059"/>
    <w:rsid w:val="00624642"/>
    <w:rsid w:val="00632092"/>
    <w:rsid w:val="00633F07"/>
    <w:rsid w:val="006410DF"/>
    <w:rsid w:val="00641540"/>
    <w:rsid w:val="006461A7"/>
    <w:rsid w:val="00646A9F"/>
    <w:rsid w:val="00656F13"/>
    <w:rsid w:val="00657434"/>
    <w:rsid w:val="00657AA9"/>
    <w:rsid w:val="006635ED"/>
    <w:rsid w:val="00672B2A"/>
    <w:rsid w:val="00673659"/>
    <w:rsid w:val="006756C2"/>
    <w:rsid w:val="00682036"/>
    <w:rsid w:val="006A378B"/>
    <w:rsid w:val="006A38BD"/>
    <w:rsid w:val="006A4E4F"/>
    <w:rsid w:val="006A6D84"/>
    <w:rsid w:val="006B27E7"/>
    <w:rsid w:val="006B4041"/>
    <w:rsid w:val="006C3AC6"/>
    <w:rsid w:val="006C43D9"/>
    <w:rsid w:val="006D22DD"/>
    <w:rsid w:val="006D3531"/>
    <w:rsid w:val="006D3577"/>
    <w:rsid w:val="006E0DEA"/>
    <w:rsid w:val="006E587E"/>
    <w:rsid w:val="006E7FC4"/>
    <w:rsid w:val="006F7033"/>
    <w:rsid w:val="007024CA"/>
    <w:rsid w:val="00706765"/>
    <w:rsid w:val="00710191"/>
    <w:rsid w:val="0071334E"/>
    <w:rsid w:val="00721AAA"/>
    <w:rsid w:val="00730CE4"/>
    <w:rsid w:val="00731521"/>
    <w:rsid w:val="0073158D"/>
    <w:rsid w:val="007368CF"/>
    <w:rsid w:val="007421D9"/>
    <w:rsid w:val="00751DAC"/>
    <w:rsid w:val="00752044"/>
    <w:rsid w:val="00752935"/>
    <w:rsid w:val="00753D59"/>
    <w:rsid w:val="007602D9"/>
    <w:rsid w:val="0076616A"/>
    <w:rsid w:val="00776521"/>
    <w:rsid w:val="007849B4"/>
    <w:rsid w:val="00785FD9"/>
    <w:rsid w:val="00786739"/>
    <w:rsid w:val="00792C1E"/>
    <w:rsid w:val="007949C8"/>
    <w:rsid w:val="00795066"/>
    <w:rsid w:val="00795DC6"/>
    <w:rsid w:val="007A4814"/>
    <w:rsid w:val="007C21EC"/>
    <w:rsid w:val="007C2CB5"/>
    <w:rsid w:val="007C41A2"/>
    <w:rsid w:val="007C68CD"/>
    <w:rsid w:val="007D224F"/>
    <w:rsid w:val="007D3679"/>
    <w:rsid w:val="007D49D4"/>
    <w:rsid w:val="007E526F"/>
    <w:rsid w:val="007E5C13"/>
    <w:rsid w:val="007F7EE5"/>
    <w:rsid w:val="008010C4"/>
    <w:rsid w:val="00801430"/>
    <w:rsid w:val="008123A8"/>
    <w:rsid w:val="00816A2E"/>
    <w:rsid w:val="00822D79"/>
    <w:rsid w:val="0083334A"/>
    <w:rsid w:val="0084237A"/>
    <w:rsid w:val="00852B4F"/>
    <w:rsid w:val="00857555"/>
    <w:rsid w:val="0086021C"/>
    <w:rsid w:val="008610F4"/>
    <w:rsid w:val="00867205"/>
    <w:rsid w:val="0087435E"/>
    <w:rsid w:val="00876394"/>
    <w:rsid w:val="00880273"/>
    <w:rsid w:val="00887980"/>
    <w:rsid w:val="00887C3A"/>
    <w:rsid w:val="00890F04"/>
    <w:rsid w:val="008A051B"/>
    <w:rsid w:val="008A2822"/>
    <w:rsid w:val="008A572C"/>
    <w:rsid w:val="008B49D1"/>
    <w:rsid w:val="008E0B7E"/>
    <w:rsid w:val="008E11CC"/>
    <w:rsid w:val="008F01D3"/>
    <w:rsid w:val="008F20DD"/>
    <w:rsid w:val="0090235A"/>
    <w:rsid w:val="00903194"/>
    <w:rsid w:val="00906666"/>
    <w:rsid w:val="00915184"/>
    <w:rsid w:val="00922E67"/>
    <w:rsid w:val="0092429B"/>
    <w:rsid w:val="00925ED7"/>
    <w:rsid w:val="00926F80"/>
    <w:rsid w:val="00932F27"/>
    <w:rsid w:val="00933333"/>
    <w:rsid w:val="00937CA8"/>
    <w:rsid w:val="00951D0F"/>
    <w:rsid w:val="00956BC7"/>
    <w:rsid w:val="009676E8"/>
    <w:rsid w:val="00974ADE"/>
    <w:rsid w:val="00980F92"/>
    <w:rsid w:val="00981339"/>
    <w:rsid w:val="0098445A"/>
    <w:rsid w:val="00992EE6"/>
    <w:rsid w:val="0099400D"/>
    <w:rsid w:val="009A0EE9"/>
    <w:rsid w:val="009A60E8"/>
    <w:rsid w:val="009A7E6A"/>
    <w:rsid w:val="009B52C2"/>
    <w:rsid w:val="009B5895"/>
    <w:rsid w:val="009C3370"/>
    <w:rsid w:val="009C4B97"/>
    <w:rsid w:val="009D4D3E"/>
    <w:rsid w:val="009D7153"/>
    <w:rsid w:val="009F2621"/>
    <w:rsid w:val="00A05044"/>
    <w:rsid w:val="00A06E71"/>
    <w:rsid w:val="00A10D3C"/>
    <w:rsid w:val="00A1239A"/>
    <w:rsid w:val="00A12668"/>
    <w:rsid w:val="00A13CB6"/>
    <w:rsid w:val="00A151F0"/>
    <w:rsid w:val="00A16C05"/>
    <w:rsid w:val="00A2228A"/>
    <w:rsid w:val="00A23AAB"/>
    <w:rsid w:val="00A26790"/>
    <w:rsid w:val="00A31263"/>
    <w:rsid w:val="00A33D76"/>
    <w:rsid w:val="00A35BBB"/>
    <w:rsid w:val="00A412D3"/>
    <w:rsid w:val="00A42509"/>
    <w:rsid w:val="00A425A0"/>
    <w:rsid w:val="00A42ACF"/>
    <w:rsid w:val="00A46EF8"/>
    <w:rsid w:val="00A46F6A"/>
    <w:rsid w:val="00A51C2F"/>
    <w:rsid w:val="00A55C7E"/>
    <w:rsid w:val="00A61B6C"/>
    <w:rsid w:val="00A62126"/>
    <w:rsid w:val="00A63C47"/>
    <w:rsid w:val="00A83E7B"/>
    <w:rsid w:val="00A9017F"/>
    <w:rsid w:val="00A92B34"/>
    <w:rsid w:val="00AB6032"/>
    <w:rsid w:val="00AB7FE9"/>
    <w:rsid w:val="00AC399D"/>
    <w:rsid w:val="00AC5209"/>
    <w:rsid w:val="00AE0192"/>
    <w:rsid w:val="00B060D2"/>
    <w:rsid w:val="00B21AF0"/>
    <w:rsid w:val="00B21FDB"/>
    <w:rsid w:val="00B27C59"/>
    <w:rsid w:val="00B315DB"/>
    <w:rsid w:val="00B42B1F"/>
    <w:rsid w:val="00B43A48"/>
    <w:rsid w:val="00B512CB"/>
    <w:rsid w:val="00B55D8C"/>
    <w:rsid w:val="00B63185"/>
    <w:rsid w:val="00B6480B"/>
    <w:rsid w:val="00B6560C"/>
    <w:rsid w:val="00B72B40"/>
    <w:rsid w:val="00B82344"/>
    <w:rsid w:val="00B82D9D"/>
    <w:rsid w:val="00B83EE2"/>
    <w:rsid w:val="00B84C6F"/>
    <w:rsid w:val="00B85859"/>
    <w:rsid w:val="00B9305B"/>
    <w:rsid w:val="00BA6727"/>
    <w:rsid w:val="00BB58DA"/>
    <w:rsid w:val="00BB63ED"/>
    <w:rsid w:val="00BC3BEE"/>
    <w:rsid w:val="00BC7B9F"/>
    <w:rsid w:val="00BE4067"/>
    <w:rsid w:val="00BE7A2E"/>
    <w:rsid w:val="00BE7FBD"/>
    <w:rsid w:val="00BF0A68"/>
    <w:rsid w:val="00BF1D35"/>
    <w:rsid w:val="00C02B94"/>
    <w:rsid w:val="00C13159"/>
    <w:rsid w:val="00C17362"/>
    <w:rsid w:val="00C251F4"/>
    <w:rsid w:val="00C25C6A"/>
    <w:rsid w:val="00C34A8E"/>
    <w:rsid w:val="00C43398"/>
    <w:rsid w:val="00C450DD"/>
    <w:rsid w:val="00C47758"/>
    <w:rsid w:val="00C50887"/>
    <w:rsid w:val="00C522A7"/>
    <w:rsid w:val="00C52580"/>
    <w:rsid w:val="00C525E8"/>
    <w:rsid w:val="00C53483"/>
    <w:rsid w:val="00C54FD6"/>
    <w:rsid w:val="00C605F5"/>
    <w:rsid w:val="00C7160D"/>
    <w:rsid w:val="00C7287B"/>
    <w:rsid w:val="00C754AC"/>
    <w:rsid w:val="00C819BE"/>
    <w:rsid w:val="00C96D78"/>
    <w:rsid w:val="00CA5A04"/>
    <w:rsid w:val="00CA5DF0"/>
    <w:rsid w:val="00CB02B0"/>
    <w:rsid w:val="00CB54A7"/>
    <w:rsid w:val="00CB5B88"/>
    <w:rsid w:val="00CC248D"/>
    <w:rsid w:val="00CC2E95"/>
    <w:rsid w:val="00CD0B27"/>
    <w:rsid w:val="00CD22D5"/>
    <w:rsid w:val="00CD2495"/>
    <w:rsid w:val="00CD27E0"/>
    <w:rsid w:val="00CD3687"/>
    <w:rsid w:val="00CD5467"/>
    <w:rsid w:val="00CE06A0"/>
    <w:rsid w:val="00CE5345"/>
    <w:rsid w:val="00CF4968"/>
    <w:rsid w:val="00CF5238"/>
    <w:rsid w:val="00D06DDB"/>
    <w:rsid w:val="00D10E46"/>
    <w:rsid w:val="00D12C9D"/>
    <w:rsid w:val="00D13EDC"/>
    <w:rsid w:val="00D17E55"/>
    <w:rsid w:val="00D253EF"/>
    <w:rsid w:val="00D33AE3"/>
    <w:rsid w:val="00D34AC0"/>
    <w:rsid w:val="00D53A1F"/>
    <w:rsid w:val="00D55118"/>
    <w:rsid w:val="00D559B9"/>
    <w:rsid w:val="00D5686A"/>
    <w:rsid w:val="00D5755D"/>
    <w:rsid w:val="00D612CE"/>
    <w:rsid w:val="00D64F27"/>
    <w:rsid w:val="00D668E0"/>
    <w:rsid w:val="00D66C6F"/>
    <w:rsid w:val="00D73BEA"/>
    <w:rsid w:val="00D806E7"/>
    <w:rsid w:val="00D81B31"/>
    <w:rsid w:val="00D825C1"/>
    <w:rsid w:val="00D85894"/>
    <w:rsid w:val="00D96154"/>
    <w:rsid w:val="00DB3CAC"/>
    <w:rsid w:val="00DC2B19"/>
    <w:rsid w:val="00DC308B"/>
    <w:rsid w:val="00DD6ECC"/>
    <w:rsid w:val="00DE10DE"/>
    <w:rsid w:val="00DE2134"/>
    <w:rsid w:val="00DE4EE8"/>
    <w:rsid w:val="00DE6EE7"/>
    <w:rsid w:val="00DE7331"/>
    <w:rsid w:val="00DF252B"/>
    <w:rsid w:val="00DF7FB2"/>
    <w:rsid w:val="00E0628C"/>
    <w:rsid w:val="00E06A37"/>
    <w:rsid w:val="00E12114"/>
    <w:rsid w:val="00E141AC"/>
    <w:rsid w:val="00E215FE"/>
    <w:rsid w:val="00E24376"/>
    <w:rsid w:val="00E301FB"/>
    <w:rsid w:val="00E33C56"/>
    <w:rsid w:val="00E4497D"/>
    <w:rsid w:val="00E463E3"/>
    <w:rsid w:val="00E54552"/>
    <w:rsid w:val="00E568D5"/>
    <w:rsid w:val="00E61857"/>
    <w:rsid w:val="00E67E99"/>
    <w:rsid w:val="00E714AB"/>
    <w:rsid w:val="00E71517"/>
    <w:rsid w:val="00E742E6"/>
    <w:rsid w:val="00E8086D"/>
    <w:rsid w:val="00E824A8"/>
    <w:rsid w:val="00E90F45"/>
    <w:rsid w:val="00E94059"/>
    <w:rsid w:val="00E94DE6"/>
    <w:rsid w:val="00EA00D7"/>
    <w:rsid w:val="00EA0A45"/>
    <w:rsid w:val="00EA45FA"/>
    <w:rsid w:val="00EB3D85"/>
    <w:rsid w:val="00EB7567"/>
    <w:rsid w:val="00ED0E88"/>
    <w:rsid w:val="00EE1660"/>
    <w:rsid w:val="00EE31F1"/>
    <w:rsid w:val="00EE5904"/>
    <w:rsid w:val="00EF2AA4"/>
    <w:rsid w:val="00EF7CBA"/>
    <w:rsid w:val="00F14D98"/>
    <w:rsid w:val="00F1786B"/>
    <w:rsid w:val="00F20A5B"/>
    <w:rsid w:val="00F25A5C"/>
    <w:rsid w:val="00F306C0"/>
    <w:rsid w:val="00F33DCC"/>
    <w:rsid w:val="00F4289A"/>
    <w:rsid w:val="00F431F4"/>
    <w:rsid w:val="00F62109"/>
    <w:rsid w:val="00F666BB"/>
    <w:rsid w:val="00F70943"/>
    <w:rsid w:val="00F733A5"/>
    <w:rsid w:val="00F80641"/>
    <w:rsid w:val="00F83B91"/>
    <w:rsid w:val="00F84E5E"/>
    <w:rsid w:val="00F85CFA"/>
    <w:rsid w:val="00F90C70"/>
    <w:rsid w:val="00F90F28"/>
    <w:rsid w:val="00F9134A"/>
    <w:rsid w:val="00F95FA8"/>
    <w:rsid w:val="00FA32A6"/>
    <w:rsid w:val="00FA6A88"/>
    <w:rsid w:val="00FB1273"/>
    <w:rsid w:val="00FB7DEF"/>
    <w:rsid w:val="00FC166E"/>
    <w:rsid w:val="00FC7EA0"/>
    <w:rsid w:val="00FD1AEB"/>
    <w:rsid w:val="00FD3BA1"/>
    <w:rsid w:val="00FD5559"/>
    <w:rsid w:val="00FE1B1C"/>
    <w:rsid w:val="00FE1EB4"/>
    <w:rsid w:val="00FE78A6"/>
    <w:rsid w:val="00FF1B54"/>
    <w:rsid w:val="00FF4DA1"/>
    <w:rsid w:val="00FF793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1026"/>
    <o:shapelayout v:ext="edit">
      <o:idmap v:ext="edit" data="1"/>
    </o:shapelayout>
  </w:shapeDefaults>
  <w:decimalSymbol w:val=","/>
  <w:listSeparator w:val=";"/>
  <w14:docId w14:val="0FB81B13"/>
  <w15:chartTrackingRefBased/>
  <w15:docId w15:val="{981D8207-A9F2-47D7-B76A-495510D112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footnote text" w:qFormat="1"/>
    <w:lsdException w:name="caption" w:semiHidden="1" w:unhideWhenUsed="1" w:qFormat="1"/>
    <w:lsdException w:name="footnote reference" w:qFormat="1"/>
    <w:lsdException w:name="endnote reference" w:uiPriority="99" w:qFormat="1"/>
    <w:lsdException w:name="endnote text" w:uiPriority="99"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E67E99"/>
    <w:pPr>
      <w:spacing w:before="240" w:after="240"/>
      <w:ind w:firstLine="680"/>
      <w:jc w:val="both"/>
    </w:pPr>
    <w:rPr>
      <w:rFonts w:ascii="Amasis30" w:hAnsi="Amasis30"/>
      <w:sz w:val="36"/>
      <w:szCs w:val="24"/>
    </w:rPr>
  </w:style>
  <w:style w:type="paragraph" w:styleId="Titre1">
    <w:name w:val="heading 1"/>
    <w:basedOn w:val="Normal"/>
    <w:next w:val="Normal"/>
    <w:qFormat/>
    <w:rsid w:val="00FA6A88"/>
    <w:pPr>
      <w:keepNext/>
      <w:pageBreakBefore/>
      <w:suppressAutoHyphens/>
      <w:spacing w:before="960" w:after="720"/>
      <w:ind w:firstLine="0"/>
      <w:jc w:val="center"/>
      <w:outlineLvl w:val="0"/>
    </w:pPr>
    <w:rPr>
      <w:rFonts w:cs="Arial"/>
      <w:b/>
      <w:bCs/>
      <w:sz w:val="48"/>
      <w:szCs w:val="44"/>
    </w:rPr>
  </w:style>
  <w:style w:type="paragraph" w:styleId="Titre2">
    <w:name w:val="heading 2"/>
    <w:basedOn w:val="Normal"/>
    <w:next w:val="Normal"/>
    <w:qFormat/>
    <w:rsid w:val="00FA6A88"/>
    <w:pPr>
      <w:keepNext/>
      <w:keepLines/>
      <w:suppressAutoHyphens/>
      <w:spacing w:before="960" w:after="720"/>
      <w:ind w:firstLine="0"/>
      <w:jc w:val="center"/>
      <w:outlineLvl w:val="1"/>
    </w:pPr>
    <w:rPr>
      <w:rFonts w:cs="Arial"/>
      <w:b/>
      <w:bCs/>
      <w:iCs/>
      <w:sz w:val="44"/>
      <w:szCs w:val="40"/>
    </w:rPr>
  </w:style>
  <w:style w:type="paragraph" w:styleId="Titre3">
    <w:name w:val="heading 3"/>
    <w:basedOn w:val="Normal"/>
    <w:next w:val="Normal"/>
    <w:qFormat/>
    <w:rsid w:val="00FA6A88"/>
    <w:pPr>
      <w:keepNext/>
      <w:suppressAutoHyphens/>
      <w:spacing w:before="480"/>
      <w:ind w:firstLine="0"/>
      <w:jc w:val="center"/>
      <w:outlineLvl w:val="2"/>
    </w:pPr>
    <w:rPr>
      <w:rFonts w:cs="Arial"/>
      <w:b/>
      <w:bCs/>
      <w:sz w:val="40"/>
      <w:szCs w:val="36"/>
    </w:rPr>
  </w:style>
  <w:style w:type="character" w:default="1" w:styleId="Policepardfaut">
    <w:name w:val="Default Paragraph Font"/>
    <w:semiHidden/>
    <w:rsid w:val="00FA6A88"/>
  </w:style>
  <w:style w:type="table" w:default="1" w:styleId="TableauNormal">
    <w:name w:val="Normal Table"/>
    <w:semiHidden/>
    <w:tblPr>
      <w:tblInd w:w="0" w:type="dxa"/>
      <w:tblCellMar>
        <w:top w:w="0" w:type="dxa"/>
        <w:left w:w="108" w:type="dxa"/>
        <w:bottom w:w="0" w:type="dxa"/>
        <w:right w:w="108" w:type="dxa"/>
      </w:tblCellMar>
    </w:tblPr>
  </w:style>
  <w:style w:type="numbering" w:default="1" w:styleId="Aucuneliste">
    <w:name w:val="No List"/>
    <w:semiHidden/>
    <w:rsid w:val="00FA6A88"/>
  </w:style>
  <w:style w:type="character" w:styleId="Lienhypertexte">
    <w:name w:val="Hyperlink"/>
    <w:uiPriority w:val="99"/>
    <w:rsid w:val="00FA6A88"/>
    <w:rPr>
      <w:rFonts w:ascii="Amasis30" w:hAnsi="Amasis30"/>
      <w:color w:val="004080"/>
      <w:u w:val="single"/>
    </w:rPr>
  </w:style>
  <w:style w:type="paragraph" w:styleId="Explorateurdedocuments">
    <w:name w:val="Document Map"/>
    <w:basedOn w:val="Normal"/>
    <w:semiHidden/>
    <w:rsid w:val="00FA6A88"/>
    <w:pPr>
      <w:shd w:val="clear" w:color="auto" w:fill="000080"/>
    </w:pPr>
    <w:rPr>
      <w:rFonts w:ascii="Tahoma" w:hAnsi="Tahoma" w:cs="Tahoma"/>
    </w:rPr>
  </w:style>
  <w:style w:type="paragraph" w:styleId="TM1">
    <w:name w:val="toc 1"/>
    <w:basedOn w:val="Normal"/>
    <w:next w:val="Normal"/>
    <w:autoRedefine/>
    <w:uiPriority w:val="39"/>
    <w:rsid w:val="00FA6A88"/>
    <w:pPr>
      <w:tabs>
        <w:tab w:val="right" w:leader="dot" w:pos="9639"/>
      </w:tabs>
      <w:spacing w:before="180" w:after="180"/>
      <w:ind w:firstLine="0"/>
      <w:jc w:val="left"/>
    </w:pPr>
    <w:rPr>
      <w:bCs/>
      <w:iCs/>
      <w:noProof/>
      <w:color w:val="000080"/>
      <w:szCs w:val="28"/>
    </w:rPr>
  </w:style>
  <w:style w:type="paragraph" w:styleId="En-tte">
    <w:name w:val="header"/>
    <w:basedOn w:val="Normal"/>
    <w:rsid w:val="00FA6A88"/>
    <w:pPr>
      <w:tabs>
        <w:tab w:val="center" w:pos="4536"/>
        <w:tab w:val="right" w:pos="9072"/>
      </w:tabs>
    </w:pPr>
  </w:style>
  <w:style w:type="paragraph" w:styleId="Pieddepage">
    <w:name w:val="footer"/>
    <w:basedOn w:val="Normal"/>
    <w:rsid w:val="00FA6A88"/>
    <w:pPr>
      <w:tabs>
        <w:tab w:val="center" w:pos="4536"/>
        <w:tab w:val="right" w:pos="9072"/>
      </w:tabs>
      <w:ind w:firstLine="0"/>
      <w:jc w:val="center"/>
    </w:pPr>
    <w:rPr>
      <w:sz w:val="32"/>
    </w:rPr>
  </w:style>
  <w:style w:type="character" w:styleId="Numrodepage">
    <w:name w:val="page number"/>
    <w:basedOn w:val="Policepardfaut"/>
    <w:rsid w:val="00FA6A88"/>
  </w:style>
  <w:style w:type="paragraph" w:styleId="TM2">
    <w:name w:val="toc 2"/>
    <w:basedOn w:val="Normal"/>
    <w:next w:val="Normal"/>
    <w:autoRedefine/>
    <w:uiPriority w:val="39"/>
    <w:rsid w:val="00FA6A88"/>
    <w:pPr>
      <w:tabs>
        <w:tab w:val="right" w:leader="dot" w:pos="9639"/>
      </w:tabs>
      <w:spacing w:before="120" w:after="120"/>
      <w:ind w:left="284" w:firstLine="0"/>
      <w:jc w:val="left"/>
    </w:pPr>
    <w:rPr>
      <w:noProof/>
      <w:color w:val="000080"/>
      <w:sz w:val="34"/>
    </w:rPr>
  </w:style>
  <w:style w:type="paragraph" w:styleId="TM3">
    <w:name w:val="toc 3"/>
    <w:basedOn w:val="Normal"/>
    <w:next w:val="Normal"/>
    <w:autoRedefine/>
    <w:uiPriority w:val="39"/>
    <w:rsid w:val="00FA6A88"/>
    <w:pPr>
      <w:tabs>
        <w:tab w:val="right" w:leader="dot" w:pos="9639"/>
      </w:tabs>
      <w:spacing w:before="120" w:after="120"/>
      <w:ind w:left="567" w:firstLine="0"/>
      <w:jc w:val="left"/>
    </w:pPr>
    <w:rPr>
      <w:color w:val="000080"/>
      <w:sz w:val="32"/>
    </w:rPr>
  </w:style>
  <w:style w:type="paragraph" w:styleId="TM4">
    <w:name w:val="toc 4"/>
    <w:basedOn w:val="Normal"/>
    <w:next w:val="Normal"/>
    <w:autoRedefine/>
    <w:semiHidden/>
    <w:rsid w:val="00FA6A88"/>
    <w:pPr>
      <w:ind w:left="780"/>
    </w:pPr>
  </w:style>
  <w:style w:type="paragraph" w:styleId="TM5">
    <w:name w:val="toc 5"/>
    <w:basedOn w:val="Normal"/>
    <w:next w:val="Normal"/>
    <w:autoRedefine/>
    <w:semiHidden/>
    <w:rsid w:val="00FA6A88"/>
    <w:pPr>
      <w:ind w:left="1040"/>
    </w:pPr>
  </w:style>
  <w:style w:type="paragraph" w:styleId="TM6">
    <w:name w:val="toc 6"/>
    <w:basedOn w:val="Normal"/>
    <w:next w:val="Normal"/>
    <w:autoRedefine/>
    <w:semiHidden/>
    <w:rsid w:val="00FA6A88"/>
    <w:pPr>
      <w:ind w:left="1300"/>
    </w:pPr>
  </w:style>
  <w:style w:type="paragraph" w:styleId="TM7">
    <w:name w:val="toc 7"/>
    <w:basedOn w:val="Normal"/>
    <w:next w:val="Normal"/>
    <w:autoRedefine/>
    <w:semiHidden/>
    <w:rsid w:val="00FA6A88"/>
    <w:pPr>
      <w:ind w:left="1560"/>
    </w:pPr>
  </w:style>
  <w:style w:type="paragraph" w:styleId="TM8">
    <w:name w:val="toc 8"/>
    <w:basedOn w:val="Normal"/>
    <w:next w:val="Normal"/>
    <w:autoRedefine/>
    <w:semiHidden/>
    <w:rsid w:val="00FA6A88"/>
    <w:pPr>
      <w:ind w:left="1820"/>
    </w:pPr>
  </w:style>
  <w:style w:type="paragraph" w:styleId="TM9">
    <w:name w:val="toc 9"/>
    <w:basedOn w:val="Normal"/>
    <w:next w:val="Normal"/>
    <w:autoRedefine/>
    <w:semiHidden/>
    <w:rsid w:val="00FA6A88"/>
    <w:pPr>
      <w:ind w:left="2080"/>
    </w:pPr>
  </w:style>
  <w:style w:type="paragraph" w:styleId="Retraitcorpsdetexte">
    <w:name w:val="Body Text Indent"/>
    <w:basedOn w:val="Normal"/>
    <w:rsid w:val="002B3C8B"/>
    <w:pPr>
      <w:jc w:val="center"/>
    </w:pPr>
    <w:rPr>
      <w:rFonts w:ascii="Arial" w:hAnsi="Arial"/>
    </w:rPr>
  </w:style>
  <w:style w:type="character" w:styleId="Appelnotedebasdep">
    <w:name w:val="footnote reference"/>
    <w:qFormat/>
    <w:rsid w:val="00FA6A88"/>
    <w:rPr>
      <w:rFonts w:ascii="Amasis30" w:hAnsi="Amasis30"/>
      <w:b/>
      <w:sz w:val="36"/>
      <w:vertAlign w:val="superscript"/>
    </w:rPr>
  </w:style>
  <w:style w:type="paragraph" w:styleId="Notedebasdepage">
    <w:name w:val="footnote text"/>
    <w:basedOn w:val="Taille-1Normal"/>
    <w:qFormat/>
    <w:rsid w:val="00FA6A88"/>
    <w:rPr>
      <w:szCs w:val="30"/>
    </w:rPr>
  </w:style>
  <w:style w:type="paragraph" w:styleId="Retraitcorpsdetexte3">
    <w:name w:val="Body Text Indent 3"/>
    <w:basedOn w:val="Normal"/>
    <w:rsid w:val="002B3C8B"/>
    <w:pPr>
      <w:ind w:left="540" w:firstLine="27"/>
    </w:pPr>
    <w:rPr>
      <w:rFonts w:ascii="Helvetica" w:hAnsi="Helvetica"/>
      <w:color w:val="000000"/>
      <w:sz w:val="20"/>
    </w:rPr>
  </w:style>
  <w:style w:type="paragraph" w:customStyle="1" w:styleId="Auteur">
    <w:name w:val="Auteur"/>
    <w:basedOn w:val="Normal"/>
    <w:rsid w:val="00FA6A88"/>
    <w:pPr>
      <w:spacing w:before="0" w:after="1800"/>
      <w:ind w:right="851" w:firstLine="0"/>
      <w:jc w:val="right"/>
    </w:pPr>
    <w:rPr>
      <w:sz w:val="48"/>
    </w:rPr>
  </w:style>
  <w:style w:type="paragraph" w:customStyle="1" w:styleId="Titrelivre">
    <w:name w:val="Titre_livre"/>
    <w:basedOn w:val="Normal"/>
    <w:rsid w:val="00FA6A88"/>
    <w:pPr>
      <w:spacing w:before="0" w:after="1200"/>
      <w:ind w:left="2268" w:right="851" w:firstLine="0"/>
      <w:jc w:val="right"/>
    </w:pPr>
    <w:rPr>
      <w:b/>
      <w:bCs/>
      <w:sz w:val="72"/>
    </w:rPr>
  </w:style>
  <w:style w:type="paragraph" w:customStyle="1" w:styleId="Soustitrelivre">
    <w:name w:val="Sous_titre_livre"/>
    <w:basedOn w:val="Normal"/>
    <w:rsid w:val="00FA6A88"/>
    <w:pPr>
      <w:spacing w:before="0" w:after="2160"/>
      <w:ind w:left="2268" w:right="851" w:firstLine="0"/>
      <w:jc w:val="right"/>
    </w:pPr>
    <w:rPr>
      <w:bCs/>
      <w:sz w:val="44"/>
      <w:szCs w:val="36"/>
    </w:rPr>
  </w:style>
  <w:style w:type="paragraph" w:customStyle="1" w:styleId="Aproposdispositions">
    <w:name w:val="A_propos_dispositions"/>
    <w:basedOn w:val="Normal"/>
    <w:rsid w:val="000028DA"/>
    <w:pPr>
      <w:ind w:left="567" w:firstLine="0"/>
    </w:pPr>
    <w:rPr>
      <w:sz w:val="30"/>
    </w:rPr>
  </w:style>
  <w:style w:type="paragraph" w:customStyle="1" w:styleId="Photoauteur">
    <w:name w:val="Photo_auteur"/>
    <w:basedOn w:val="Normal"/>
    <w:rsid w:val="00FA6A88"/>
    <w:pPr>
      <w:spacing w:after="1080"/>
      <w:ind w:left="2268" w:firstLine="0"/>
      <w:jc w:val="center"/>
    </w:pPr>
    <w:rPr>
      <w:noProof/>
    </w:rPr>
  </w:style>
  <w:style w:type="paragraph" w:customStyle="1" w:styleId="DateSortie">
    <w:name w:val="Date_Sortie"/>
    <w:basedOn w:val="Normal"/>
    <w:rsid w:val="00FA6A88"/>
    <w:pPr>
      <w:spacing w:before="0" w:after="0"/>
      <w:ind w:right="1418" w:firstLine="0"/>
      <w:jc w:val="right"/>
    </w:pPr>
    <w:rPr>
      <w:bCs/>
      <w:sz w:val="40"/>
    </w:rPr>
  </w:style>
  <w:style w:type="paragraph" w:customStyle="1" w:styleId="Titretablematires">
    <w:name w:val="Titre table matières"/>
    <w:basedOn w:val="Normal"/>
    <w:rsid w:val="00FA6A88"/>
    <w:pPr>
      <w:pBdr>
        <w:top w:val="single" w:sz="8" w:space="1" w:color="auto"/>
        <w:bottom w:val="single" w:sz="8" w:space="1" w:color="auto"/>
      </w:pBdr>
      <w:ind w:left="2552" w:right="2552" w:firstLine="0"/>
      <w:jc w:val="center"/>
    </w:pPr>
    <w:rPr>
      <w:bCs/>
    </w:rPr>
  </w:style>
  <w:style w:type="character" w:customStyle="1" w:styleId="hiddenstructure">
    <w:name w:val="hiddenstructure"/>
    <w:basedOn w:val="Policepardfaut"/>
    <w:rsid w:val="00A92B34"/>
  </w:style>
  <w:style w:type="character" w:customStyle="1" w:styleId="optiontext">
    <w:name w:val="optiontext"/>
    <w:basedOn w:val="Policepardfaut"/>
    <w:rsid w:val="00A92B34"/>
  </w:style>
  <w:style w:type="character" w:styleId="Lienhypertextesuivivisit">
    <w:name w:val="FollowedHyperlink"/>
    <w:basedOn w:val="Policepardfaut"/>
    <w:rsid w:val="00A92B34"/>
    <w:rPr>
      <w:color w:val="800080"/>
      <w:u w:val="single"/>
    </w:rPr>
  </w:style>
  <w:style w:type="character" w:styleId="Marquedecommentaire">
    <w:name w:val="annotation reference"/>
    <w:basedOn w:val="Policepardfaut"/>
    <w:semiHidden/>
    <w:rsid w:val="00A92B34"/>
    <w:rPr>
      <w:sz w:val="16"/>
      <w:szCs w:val="16"/>
    </w:rPr>
  </w:style>
  <w:style w:type="paragraph" w:styleId="Commentaire">
    <w:name w:val="annotation text"/>
    <w:basedOn w:val="Normal"/>
    <w:semiHidden/>
    <w:rsid w:val="00A92B34"/>
    <w:rPr>
      <w:sz w:val="20"/>
      <w:szCs w:val="20"/>
    </w:rPr>
  </w:style>
  <w:style w:type="paragraph" w:styleId="Textedebulles">
    <w:name w:val="Balloon Text"/>
    <w:basedOn w:val="Normal"/>
    <w:semiHidden/>
    <w:rsid w:val="00A92B34"/>
    <w:rPr>
      <w:rFonts w:ascii="Tahoma" w:hAnsi="Tahoma" w:cs="Tahoma"/>
      <w:sz w:val="16"/>
      <w:szCs w:val="16"/>
    </w:rPr>
  </w:style>
  <w:style w:type="paragraph" w:styleId="Objetducommentaire">
    <w:name w:val="annotation subject"/>
    <w:basedOn w:val="Commentaire"/>
    <w:next w:val="Commentaire"/>
    <w:semiHidden/>
    <w:rsid w:val="004E334A"/>
    <w:rPr>
      <w:b/>
      <w:bCs/>
    </w:rPr>
  </w:style>
  <w:style w:type="paragraph" w:styleId="Rvision">
    <w:name w:val="Revision"/>
    <w:hidden/>
    <w:uiPriority w:val="99"/>
    <w:semiHidden/>
    <w:rsid w:val="00FA6A88"/>
    <w:rPr>
      <w:rFonts w:ascii="Georgia" w:hAnsi="Georgia"/>
      <w:sz w:val="32"/>
      <w:szCs w:val="24"/>
    </w:rPr>
  </w:style>
  <w:style w:type="paragraph" w:customStyle="1" w:styleId="Centr">
    <w:name w:val="Centré"/>
    <w:basedOn w:val="Normal"/>
    <w:rsid w:val="00FA6A88"/>
    <w:pPr>
      <w:ind w:firstLine="0"/>
      <w:jc w:val="center"/>
    </w:pPr>
    <w:rPr>
      <w:szCs w:val="20"/>
    </w:rPr>
  </w:style>
  <w:style w:type="paragraph" w:customStyle="1" w:styleId="NormalSansIndent">
    <w:name w:val="NormalSansIndent"/>
    <w:basedOn w:val="Normal"/>
    <w:rsid w:val="00FA6A88"/>
    <w:pPr>
      <w:ind w:firstLine="0"/>
    </w:pPr>
    <w:rPr>
      <w:szCs w:val="20"/>
    </w:rPr>
  </w:style>
  <w:style w:type="paragraph" w:customStyle="1" w:styleId="NormalSolidaire">
    <w:name w:val="NormalSolidaire"/>
    <w:basedOn w:val="Normal"/>
    <w:qFormat/>
    <w:rsid w:val="00FA6A88"/>
    <w:pPr>
      <w:keepNext/>
    </w:pPr>
  </w:style>
  <w:style w:type="paragraph" w:customStyle="1" w:styleId="NormalSautPageAvant">
    <w:name w:val="NormalSautPageAvant"/>
    <w:basedOn w:val="Normal"/>
    <w:qFormat/>
    <w:rsid w:val="00FA6A88"/>
    <w:pPr>
      <w:pageBreakBefore/>
    </w:pPr>
  </w:style>
  <w:style w:type="paragraph" w:customStyle="1" w:styleId="NormalEspAvtGrand">
    <w:name w:val="NormalEspAvtGrand"/>
    <w:basedOn w:val="Normal"/>
    <w:rsid w:val="00FA6A88"/>
    <w:pPr>
      <w:spacing w:before="2640"/>
    </w:pPr>
    <w:rPr>
      <w:szCs w:val="20"/>
    </w:rPr>
  </w:style>
  <w:style w:type="paragraph" w:customStyle="1" w:styleId="CentrEspAvt0">
    <w:name w:val="CentréEspAvt0"/>
    <w:basedOn w:val="Centr"/>
    <w:next w:val="CentrEspAvt0EspApr0"/>
    <w:rsid w:val="00FA6A88"/>
    <w:pPr>
      <w:spacing w:before="0"/>
    </w:pPr>
  </w:style>
  <w:style w:type="paragraph" w:customStyle="1" w:styleId="CentrEspApr0">
    <w:name w:val="CentréEspApr0"/>
    <w:basedOn w:val="Centr"/>
    <w:next w:val="Normal"/>
    <w:rsid w:val="00FA6A88"/>
    <w:pPr>
      <w:spacing w:after="0"/>
    </w:pPr>
  </w:style>
  <w:style w:type="paragraph" w:customStyle="1" w:styleId="CentrEspAvt0EspApr0">
    <w:name w:val="CentréEspAvt0EspApr0"/>
    <w:basedOn w:val="Centr"/>
    <w:rsid w:val="00FA6A88"/>
    <w:pPr>
      <w:spacing w:before="0" w:after="0"/>
    </w:pPr>
  </w:style>
  <w:style w:type="paragraph" w:customStyle="1" w:styleId="Droite">
    <w:name w:val="Droite"/>
    <w:basedOn w:val="Normal"/>
    <w:next w:val="Normal"/>
    <w:rsid w:val="00FA6A88"/>
    <w:pPr>
      <w:ind w:firstLine="0"/>
      <w:jc w:val="right"/>
    </w:pPr>
    <w:rPr>
      <w:szCs w:val="20"/>
    </w:rPr>
  </w:style>
  <w:style w:type="paragraph" w:customStyle="1" w:styleId="DroiteRetraitGauche1X">
    <w:name w:val="DroiteRetraitGauche1X"/>
    <w:basedOn w:val="Droite"/>
    <w:next w:val="Normal"/>
    <w:rsid w:val="00FA6A88"/>
    <w:pPr>
      <w:ind w:left="680"/>
    </w:pPr>
  </w:style>
  <w:style w:type="paragraph" w:customStyle="1" w:styleId="DroiteRetraitGauche2X">
    <w:name w:val="DroiteRetraitGauche2X"/>
    <w:basedOn w:val="Droite"/>
    <w:next w:val="Normal"/>
    <w:rsid w:val="00FA6A88"/>
    <w:pPr>
      <w:ind w:left="1361"/>
    </w:pPr>
  </w:style>
  <w:style w:type="paragraph" w:customStyle="1" w:styleId="DroiteRetraitGauche3X">
    <w:name w:val="DroiteRetraitGauche3X"/>
    <w:basedOn w:val="Droite"/>
    <w:next w:val="Normal"/>
    <w:rsid w:val="00FA6A88"/>
    <w:pPr>
      <w:ind w:left="2041"/>
    </w:pPr>
  </w:style>
  <w:style w:type="paragraph" w:customStyle="1" w:styleId="DroiteRetraitGauche4X">
    <w:name w:val="DroiteRetraitGauche4X"/>
    <w:basedOn w:val="Droite"/>
    <w:next w:val="Normal"/>
    <w:rsid w:val="00FA6A88"/>
    <w:pPr>
      <w:ind w:left="2722"/>
    </w:pPr>
  </w:style>
  <w:style w:type="paragraph" w:customStyle="1" w:styleId="Taille-1Normal">
    <w:name w:val="Taille-1Normal"/>
    <w:basedOn w:val="Normal"/>
    <w:rsid w:val="00FA6A88"/>
    <w:rPr>
      <w:sz w:val="32"/>
      <w:szCs w:val="28"/>
    </w:rPr>
  </w:style>
  <w:style w:type="paragraph" w:customStyle="1" w:styleId="Taille-1RetraitGauche1X">
    <w:name w:val="Taille-1RetraitGauche1X"/>
    <w:basedOn w:val="Taille-1Normal"/>
    <w:rsid w:val="00FA6A88"/>
    <w:pPr>
      <w:ind w:left="680"/>
    </w:pPr>
    <w:rPr>
      <w:szCs w:val="20"/>
    </w:rPr>
  </w:style>
  <w:style w:type="paragraph" w:customStyle="1" w:styleId="Taille-1RetraitGauche2X">
    <w:name w:val="Taille-1RetraitGauche2X"/>
    <w:basedOn w:val="Taille-1Normal"/>
    <w:rsid w:val="00FA6A88"/>
    <w:pPr>
      <w:ind w:left="1361"/>
    </w:pPr>
    <w:rPr>
      <w:szCs w:val="20"/>
    </w:rPr>
  </w:style>
  <w:style w:type="paragraph" w:customStyle="1" w:styleId="Taille-1RetraitGauche3X">
    <w:name w:val="Taille-1RetraitGauche3X"/>
    <w:basedOn w:val="Taille-1Normal"/>
    <w:rsid w:val="00FA6A88"/>
    <w:pPr>
      <w:ind w:left="2041"/>
    </w:pPr>
    <w:rPr>
      <w:szCs w:val="20"/>
    </w:rPr>
  </w:style>
  <w:style w:type="paragraph" w:customStyle="1" w:styleId="Taille-1RetraitGauche1XIndent0">
    <w:name w:val="Taille-1RetraitGauche1XIndent0"/>
    <w:basedOn w:val="Taille-1RetraitGauche1X"/>
    <w:rsid w:val="00FA6A88"/>
    <w:pPr>
      <w:ind w:firstLine="0"/>
    </w:pPr>
  </w:style>
  <w:style w:type="paragraph" w:customStyle="1" w:styleId="Taille-1RetraitGauche2XIndent0">
    <w:name w:val="Taille-1RetraitGauche2XIndent0"/>
    <w:basedOn w:val="Taille-1RetraitGauche2X"/>
    <w:rsid w:val="00FA6A88"/>
    <w:pPr>
      <w:ind w:firstLine="0"/>
    </w:pPr>
  </w:style>
  <w:style w:type="paragraph" w:customStyle="1" w:styleId="Taille-1RetraitGauche3XIndent0">
    <w:name w:val="Taille-1RetraitGauche3XIndent0"/>
    <w:basedOn w:val="Taille-1RetraitGauche3X"/>
    <w:rsid w:val="00FA6A88"/>
    <w:pPr>
      <w:ind w:firstLine="0"/>
    </w:pPr>
  </w:style>
  <w:style w:type="paragraph" w:customStyle="1" w:styleId="Taille-1RetraitGauche4XIndent0">
    <w:name w:val="Taille-1RetraitGauche4XIndent0"/>
    <w:basedOn w:val="Taille-1Normal"/>
    <w:rsid w:val="00FA6A88"/>
    <w:pPr>
      <w:ind w:left="2722" w:firstLine="0"/>
    </w:pPr>
    <w:rPr>
      <w:szCs w:val="20"/>
    </w:rPr>
  </w:style>
  <w:style w:type="paragraph" w:customStyle="1" w:styleId="NormalRetraitGauche1X">
    <w:name w:val="NormalRetraitGauche1X"/>
    <w:basedOn w:val="Normal"/>
    <w:rsid w:val="00FA6A88"/>
    <w:pPr>
      <w:ind w:left="680"/>
    </w:pPr>
    <w:rPr>
      <w:szCs w:val="20"/>
    </w:rPr>
  </w:style>
  <w:style w:type="paragraph" w:customStyle="1" w:styleId="NormalRetraitGauche2X">
    <w:name w:val="NormalRetraitGauche2X"/>
    <w:basedOn w:val="Normal"/>
    <w:rsid w:val="00FA6A88"/>
    <w:pPr>
      <w:ind w:left="1361"/>
    </w:pPr>
    <w:rPr>
      <w:szCs w:val="20"/>
    </w:rPr>
  </w:style>
  <w:style w:type="paragraph" w:customStyle="1" w:styleId="NormalRetraitGauche3X">
    <w:name w:val="NormalRetraitGauche3X"/>
    <w:basedOn w:val="Normal"/>
    <w:rsid w:val="00FA6A88"/>
    <w:pPr>
      <w:ind w:left="2041"/>
    </w:pPr>
    <w:rPr>
      <w:szCs w:val="20"/>
    </w:rPr>
  </w:style>
  <w:style w:type="paragraph" w:customStyle="1" w:styleId="NormalRetraitGauche1XIndent0">
    <w:name w:val="NormalRetraitGauche1XIndent0"/>
    <w:basedOn w:val="NormalRetraitGauche1X"/>
    <w:rsid w:val="00FA6A88"/>
    <w:pPr>
      <w:ind w:firstLine="0"/>
    </w:pPr>
  </w:style>
  <w:style w:type="paragraph" w:customStyle="1" w:styleId="NormalRetraitGauche2XIndent0">
    <w:name w:val="NormalRetraitGauche2XIndent0"/>
    <w:basedOn w:val="NormalRetraitGauche2X"/>
    <w:rsid w:val="00FA6A88"/>
    <w:pPr>
      <w:ind w:firstLine="0"/>
    </w:pPr>
  </w:style>
  <w:style w:type="paragraph" w:customStyle="1" w:styleId="NormalRetraitGauche3XIndent0">
    <w:name w:val="NormalRetraitGauche3XIndent0"/>
    <w:basedOn w:val="NormalRetraitGauche3X"/>
    <w:rsid w:val="00FA6A88"/>
    <w:pPr>
      <w:ind w:firstLine="0"/>
    </w:pPr>
  </w:style>
  <w:style w:type="paragraph" w:customStyle="1" w:styleId="NormalRetraitGauche4XIndent0">
    <w:name w:val="NormalRetraitGauche4XIndent0"/>
    <w:basedOn w:val="Normal"/>
    <w:rsid w:val="00FA6A88"/>
    <w:pPr>
      <w:ind w:left="2722" w:firstLine="0"/>
    </w:pPr>
    <w:rPr>
      <w:szCs w:val="20"/>
    </w:rPr>
  </w:style>
  <w:style w:type="paragraph" w:styleId="Notedefin">
    <w:name w:val="endnote text"/>
    <w:basedOn w:val="Taille-1Normal"/>
    <w:link w:val="NotedefinCar"/>
    <w:uiPriority w:val="99"/>
    <w:unhideWhenUsed/>
    <w:qFormat/>
    <w:rsid w:val="00FA6A88"/>
    <w:rPr>
      <w:szCs w:val="20"/>
      <w:lang w:val="x-none" w:eastAsia="x-none"/>
    </w:rPr>
  </w:style>
  <w:style w:type="character" w:customStyle="1" w:styleId="NotedefinCar">
    <w:name w:val="Note de fin Car"/>
    <w:link w:val="Notedefin"/>
    <w:uiPriority w:val="99"/>
    <w:rsid w:val="00FA6A88"/>
    <w:rPr>
      <w:rFonts w:ascii="Amasis30" w:hAnsi="Amasis30"/>
      <w:sz w:val="32"/>
      <w:lang w:val="x-none" w:eastAsia="x-none"/>
    </w:rPr>
  </w:style>
  <w:style w:type="character" w:styleId="Appeldenotedefin">
    <w:name w:val="endnote reference"/>
    <w:uiPriority w:val="99"/>
    <w:unhideWhenUsed/>
    <w:qFormat/>
    <w:rsid w:val="00FA6A88"/>
    <w:rPr>
      <w:rFonts w:ascii="Amasis30" w:hAnsi="Amasis30"/>
      <w:b/>
      <w:sz w:val="36"/>
      <w:vertAlign w:val="superscript"/>
    </w:rPr>
  </w:style>
  <w:style w:type="paragraph" w:customStyle="1" w:styleId="NormalSuspendu1X">
    <w:name w:val="NormalSuspendu1X"/>
    <w:basedOn w:val="Normal"/>
    <w:rsid w:val="00FA6A88"/>
    <w:pPr>
      <w:ind w:left="680" w:hanging="680"/>
    </w:pPr>
    <w:rPr>
      <w:szCs w:val="20"/>
    </w:rPr>
  </w:style>
  <w:style w:type="paragraph" w:customStyle="1" w:styleId="NormalSuspendu1XRetrait1X">
    <w:name w:val="NormalSuspendu1XRetrait1X"/>
    <w:basedOn w:val="Normal"/>
    <w:rsid w:val="00FA6A88"/>
    <w:pPr>
      <w:ind w:left="1360" w:hanging="680"/>
    </w:pPr>
  </w:style>
  <w:style w:type="paragraph" w:customStyle="1" w:styleId="NormalEspAvt0EspApr0">
    <w:name w:val="NormalEspAvt0EspApr0"/>
    <w:basedOn w:val="Normal"/>
    <w:rsid w:val="00FA6A88"/>
    <w:pPr>
      <w:spacing w:before="0" w:after="0"/>
    </w:pPr>
    <w:rPr>
      <w:szCs w:val="20"/>
    </w:rPr>
  </w:style>
  <w:style w:type="paragraph" w:customStyle="1" w:styleId="NormalSuspendu1XRetrait2X">
    <w:name w:val="NormalSuspendu1XRetrait2X"/>
    <w:basedOn w:val="Normal"/>
    <w:rsid w:val="00FA6A88"/>
    <w:pPr>
      <w:ind w:left="2041" w:hanging="680"/>
    </w:pPr>
  </w:style>
  <w:style w:type="paragraph" w:customStyle="1" w:styleId="NormalSuspendu1XRetrait3X">
    <w:name w:val="NormalSuspendu1XRetrait3X"/>
    <w:basedOn w:val="Normal"/>
    <w:rsid w:val="00FA6A88"/>
    <w:pPr>
      <w:ind w:left="2721" w:hanging="680"/>
    </w:pPr>
    <w:rPr>
      <w:szCs w:val="20"/>
    </w:rPr>
  </w:style>
  <w:style w:type="paragraph" w:customStyle="1" w:styleId="NormalSuspendu1XRetrait4X">
    <w:name w:val="NormalSuspendu1XRetrait4X"/>
    <w:basedOn w:val="Normal"/>
    <w:rsid w:val="00FA6A88"/>
    <w:pPr>
      <w:ind w:left="3402" w:hanging="680"/>
    </w:pPr>
    <w:rPr>
      <w:szCs w:val="20"/>
    </w:rPr>
  </w:style>
  <w:style w:type="character" w:customStyle="1" w:styleId="Taille-1Caracteres">
    <w:name w:val="Taille-1Caracteres"/>
    <w:qFormat/>
    <w:rsid w:val="00FA6A88"/>
    <w:rPr>
      <w:sz w:val="32"/>
      <w:szCs w:val="20"/>
    </w:rPr>
  </w:style>
  <w:style w:type="paragraph" w:customStyle="1" w:styleId="Etoile">
    <w:name w:val="Etoile"/>
    <w:basedOn w:val="Normal"/>
    <w:qFormat/>
    <w:rsid w:val="00FA6A88"/>
    <w:pPr>
      <w:ind w:firstLine="0"/>
      <w:jc w:val="center"/>
    </w:pPr>
    <w:rPr>
      <w:b/>
      <w:sz w:val="40"/>
      <w:szCs w:val="28"/>
    </w:rPr>
  </w:style>
  <w:style w:type="paragraph" w:customStyle="1" w:styleId="Taille-1Suspendu1XRetrait1XEsp0">
    <w:name w:val="Taille-1Suspendu1XRetrait1XEsp0"/>
    <w:basedOn w:val="Taille-1RetraitGauche1X"/>
    <w:qFormat/>
    <w:rsid w:val="00FA6A88"/>
    <w:pPr>
      <w:spacing w:before="0" w:after="0"/>
      <w:ind w:left="1360" w:hanging="680"/>
    </w:pPr>
  </w:style>
  <w:style w:type="character" w:styleId="Mentionnonrsolue">
    <w:name w:val="Unresolved Mention"/>
    <w:uiPriority w:val="99"/>
    <w:semiHidden/>
    <w:unhideWhenUsed/>
    <w:rsid w:val="00FA6A88"/>
    <w:rPr>
      <w:color w:val="605E5C"/>
      <w:shd w:val="clear" w:color="auto" w:fill="E1DFDD"/>
    </w:rPr>
  </w:style>
  <w:style w:type="paragraph" w:customStyle="1" w:styleId="Taille-1Suspendu1XRetrait2XEsp0">
    <w:name w:val="Taille-1Suspendu1XRetrait2XEsp0"/>
    <w:basedOn w:val="Taille-1RetraitGauche2X"/>
    <w:qFormat/>
    <w:rsid w:val="00FA6A88"/>
    <w:pPr>
      <w:spacing w:before="0" w:after="0"/>
      <w:ind w:left="2041" w:hanging="680"/>
      <w:jc w:val="left"/>
    </w:pPr>
    <w:rPr>
      <w:szCs w:val="28"/>
    </w:rPr>
  </w:style>
  <w:style w:type="paragraph" w:customStyle="1" w:styleId="NormalSuspendu1XRetrait1XEsp0">
    <w:name w:val="NormalSuspendu1XRetrait1XEsp0"/>
    <w:basedOn w:val="NormalSuspendu1XRetrait1X"/>
    <w:qFormat/>
    <w:rsid w:val="00FA6A88"/>
    <w:pPr>
      <w:spacing w:before="0" w:after="0"/>
    </w:pPr>
  </w:style>
  <w:style w:type="paragraph" w:customStyle="1" w:styleId="NormalSuspendu1XEsp0">
    <w:name w:val="NormalSuspendu1XEsp0"/>
    <w:basedOn w:val="NormalSuspendu1X"/>
    <w:qFormat/>
    <w:rsid w:val="00FA6A88"/>
    <w:pPr>
      <w:spacing w:before="0" w:after="0"/>
    </w:pPr>
  </w:style>
  <w:style w:type="paragraph" w:customStyle="1" w:styleId="NormalSuspendu1XRetrait2XEsp0">
    <w:name w:val="NormalSuspendu1XRetrait2XEsp0"/>
    <w:basedOn w:val="NormalSuspendu1XRetrait2X"/>
    <w:qFormat/>
    <w:rsid w:val="00FA6A88"/>
    <w:pPr>
      <w:spacing w:before="0" w:after="0"/>
    </w:pPr>
  </w:style>
  <w:style w:type="paragraph" w:customStyle="1" w:styleId="ParagrapheVideNormal">
    <w:name w:val="ParagrapheVideNormal"/>
    <w:basedOn w:val="Normal"/>
    <w:next w:val="Normal"/>
    <w:qFormat/>
    <w:rsid w:val="00FA6A88"/>
  </w:style>
  <w:style w:type="paragraph" w:customStyle="1" w:styleId="ParagrapheVideNormal2">
    <w:name w:val="ParagrapheVideNormal2"/>
    <w:basedOn w:val="ParagrapheVideNormal"/>
    <w:next w:val="Normal"/>
    <w:qFormat/>
    <w:rsid w:val="00FA6A88"/>
  </w:style>
  <w:style w:type="paragraph" w:customStyle="1" w:styleId="Image">
    <w:name w:val="Image"/>
    <w:basedOn w:val="Centr"/>
    <w:next w:val="Normal"/>
    <w:qFormat/>
    <w:rsid w:val="00FA6A8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encoding w:val="windows-1252"/>
  <w:optimizeForBrowser/>
  <w:relyOnVML/>
  <w:allowPNG/>
  <w:targetScreenSz w:val="800x600"/>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ebooksgratuits.co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groups.google.com/g/ebooksgratuits"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D:\Documents\Modeles\Ebooks\livres.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D533691-E22F-490C-B518-C1B65BB203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livres.dot</Template>
  <TotalTime>1</TotalTime>
  <Pages>1</Pages>
  <Words>48220</Words>
  <Characters>265215</Characters>
  <Application>Microsoft Office Word</Application>
  <DocSecurity>0</DocSecurity>
  <Lines>2210</Lines>
  <Paragraphs>625</Paragraphs>
  <ScaleCrop>false</ScaleCrop>
  <HeadingPairs>
    <vt:vector size="2" baseType="variant">
      <vt:variant>
        <vt:lpstr>Titre</vt:lpstr>
      </vt:variant>
      <vt:variant>
        <vt:i4>1</vt:i4>
      </vt:variant>
    </vt:vector>
  </HeadingPairs>
  <TitlesOfParts>
    <vt:vector size="1" baseType="lpstr">
      <vt:lpstr>HISTOIRES DÉSOBLIGEANTES</vt:lpstr>
    </vt:vector>
  </TitlesOfParts>
  <Company>Ebooks libres et gratuits</Company>
  <LinksUpToDate>false</LinksUpToDate>
  <CharactersWithSpaces>312810</CharactersWithSpaces>
  <SharedDoc>false</SharedDoc>
  <HLinks>
    <vt:vector size="204" baseType="variant">
      <vt:variant>
        <vt:i4>2293820</vt:i4>
      </vt:variant>
      <vt:variant>
        <vt:i4>198</vt:i4>
      </vt:variant>
      <vt:variant>
        <vt:i4>0</vt:i4>
      </vt:variant>
      <vt:variant>
        <vt:i4>5</vt:i4>
      </vt:variant>
      <vt:variant>
        <vt:lpwstr>http://www.ebooksgratuits.com/</vt:lpwstr>
      </vt:variant>
      <vt:variant>
        <vt:lpwstr/>
      </vt:variant>
      <vt:variant>
        <vt:i4>7929972</vt:i4>
      </vt:variant>
      <vt:variant>
        <vt:i4>195</vt:i4>
      </vt:variant>
      <vt:variant>
        <vt:i4>0</vt:i4>
      </vt:variant>
      <vt:variant>
        <vt:i4>5</vt:i4>
      </vt:variant>
      <vt:variant>
        <vt:lpwstr>http://fr.groups.yahoo.com/group/ebooksgratuits</vt:lpwstr>
      </vt:variant>
      <vt:variant>
        <vt:lpwstr/>
      </vt:variant>
      <vt:variant>
        <vt:i4>1900596</vt:i4>
      </vt:variant>
      <vt:variant>
        <vt:i4>188</vt:i4>
      </vt:variant>
      <vt:variant>
        <vt:i4>0</vt:i4>
      </vt:variant>
      <vt:variant>
        <vt:i4>5</vt:i4>
      </vt:variant>
      <vt:variant>
        <vt:lpwstr/>
      </vt:variant>
      <vt:variant>
        <vt:lpwstr>_Toc237101197</vt:lpwstr>
      </vt:variant>
      <vt:variant>
        <vt:i4>1900596</vt:i4>
      </vt:variant>
      <vt:variant>
        <vt:i4>182</vt:i4>
      </vt:variant>
      <vt:variant>
        <vt:i4>0</vt:i4>
      </vt:variant>
      <vt:variant>
        <vt:i4>5</vt:i4>
      </vt:variant>
      <vt:variant>
        <vt:lpwstr/>
      </vt:variant>
      <vt:variant>
        <vt:lpwstr>_Toc237101196</vt:lpwstr>
      </vt:variant>
      <vt:variant>
        <vt:i4>1900596</vt:i4>
      </vt:variant>
      <vt:variant>
        <vt:i4>176</vt:i4>
      </vt:variant>
      <vt:variant>
        <vt:i4>0</vt:i4>
      </vt:variant>
      <vt:variant>
        <vt:i4>5</vt:i4>
      </vt:variant>
      <vt:variant>
        <vt:lpwstr/>
      </vt:variant>
      <vt:variant>
        <vt:lpwstr>_Toc237101195</vt:lpwstr>
      </vt:variant>
      <vt:variant>
        <vt:i4>1900596</vt:i4>
      </vt:variant>
      <vt:variant>
        <vt:i4>170</vt:i4>
      </vt:variant>
      <vt:variant>
        <vt:i4>0</vt:i4>
      </vt:variant>
      <vt:variant>
        <vt:i4>5</vt:i4>
      </vt:variant>
      <vt:variant>
        <vt:lpwstr/>
      </vt:variant>
      <vt:variant>
        <vt:lpwstr>_Toc237101194</vt:lpwstr>
      </vt:variant>
      <vt:variant>
        <vt:i4>1900596</vt:i4>
      </vt:variant>
      <vt:variant>
        <vt:i4>164</vt:i4>
      </vt:variant>
      <vt:variant>
        <vt:i4>0</vt:i4>
      </vt:variant>
      <vt:variant>
        <vt:i4>5</vt:i4>
      </vt:variant>
      <vt:variant>
        <vt:lpwstr/>
      </vt:variant>
      <vt:variant>
        <vt:lpwstr>_Toc237101193</vt:lpwstr>
      </vt:variant>
      <vt:variant>
        <vt:i4>1900596</vt:i4>
      </vt:variant>
      <vt:variant>
        <vt:i4>158</vt:i4>
      </vt:variant>
      <vt:variant>
        <vt:i4>0</vt:i4>
      </vt:variant>
      <vt:variant>
        <vt:i4>5</vt:i4>
      </vt:variant>
      <vt:variant>
        <vt:lpwstr/>
      </vt:variant>
      <vt:variant>
        <vt:lpwstr>_Toc237101192</vt:lpwstr>
      </vt:variant>
      <vt:variant>
        <vt:i4>1900596</vt:i4>
      </vt:variant>
      <vt:variant>
        <vt:i4>152</vt:i4>
      </vt:variant>
      <vt:variant>
        <vt:i4>0</vt:i4>
      </vt:variant>
      <vt:variant>
        <vt:i4>5</vt:i4>
      </vt:variant>
      <vt:variant>
        <vt:lpwstr/>
      </vt:variant>
      <vt:variant>
        <vt:lpwstr>_Toc237101191</vt:lpwstr>
      </vt:variant>
      <vt:variant>
        <vt:i4>1900596</vt:i4>
      </vt:variant>
      <vt:variant>
        <vt:i4>146</vt:i4>
      </vt:variant>
      <vt:variant>
        <vt:i4>0</vt:i4>
      </vt:variant>
      <vt:variant>
        <vt:i4>5</vt:i4>
      </vt:variant>
      <vt:variant>
        <vt:lpwstr/>
      </vt:variant>
      <vt:variant>
        <vt:lpwstr>_Toc237101190</vt:lpwstr>
      </vt:variant>
      <vt:variant>
        <vt:i4>1835060</vt:i4>
      </vt:variant>
      <vt:variant>
        <vt:i4>140</vt:i4>
      </vt:variant>
      <vt:variant>
        <vt:i4>0</vt:i4>
      </vt:variant>
      <vt:variant>
        <vt:i4>5</vt:i4>
      </vt:variant>
      <vt:variant>
        <vt:lpwstr/>
      </vt:variant>
      <vt:variant>
        <vt:lpwstr>_Toc237101189</vt:lpwstr>
      </vt:variant>
      <vt:variant>
        <vt:i4>1835060</vt:i4>
      </vt:variant>
      <vt:variant>
        <vt:i4>134</vt:i4>
      </vt:variant>
      <vt:variant>
        <vt:i4>0</vt:i4>
      </vt:variant>
      <vt:variant>
        <vt:i4>5</vt:i4>
      </vt:variant>
      <vt:variant>
        <vt:lpwstr/>
      </vt:variant>
      <vt:variant>
        <vt:lpwstr>_Toc237101188</vt:lpwstr>
      </vt:variant>
      <vt:variant>
        <vt:i4>1835060</vt:i4>
      </vt:variant>
      <vt:variant>
        <vt:i4>128</vt:i4>
      </vt:variant>
      <vt:variant>
        <vt:i4>0</vt:i4>
      </vt:variant>
      <vt:variant>
        <vt:i4>5</vt:i4>
      </vt:variant>
      <vt:variant>
        <vt:lpwstr/>
      </vt:variant>
      <vt:variant>
        <vt:lpwstr>_Toc237101187</vt:lpwstr>
      </vt:variant>
      <vt:variant>
        <vt:i4>1835060</vt:i4>
      </vt:variant>
      <vt:variant>
        <vt:i4>122</vt:i4>
      </vt:variant>
      <vt:variant>
        <vt:i4>0</vt:i4>
      </vt:variant>
      <vt:variant>
        <vt:i4>5</vt:i4>
      </vt:variant>
      <vt:variant>
        <vt:lpwstr/>
      </vt:variant>
      <vt:variant>
        <vt:lpwstr>_Toc237101186</vt:lpwstr>
      </vt:variant>
      <vt:variant>
        <vt:i4>1835060</vt:i4>
      </vt:variant>
      <vt:variant>
        <vt:i4>116</vt:i4>
      </vt:variant>
      <vt:variant>
        <vt:i4>0</vt:i4>
      </vt:variant>
      <vt:variant>
        <vt:i4>5</vt:i4>
      </vt:variant>
      <vt:variant>
        <vt:lpwstr/>
      </vt:variant>
      <vt:variant>
        <vt:lpwstr>_Toc237101185</vt:lpwstr>
      </vt:variant>
      <vt:variant>
        <vt:i4>1835060</vt:i4>
      </vt:variant>
      <vt:variant>
        <vt:i4>110</vt:i4>
      </vt:variant>
      <vt:variant>
        <vt:i4>0</vt:i4>
      </vt:variant>
      <vt:variant>
        <vt:i4>5</vt:i4>
      </vt:variant>
      <vt:variant>
        <vt:lpwstr/>
      </vt:variant>
      <vt:variant>
        <vt:lpwstr>_Toc237101184</vt:lpwstr>
      </vt:variant>
      <vt:variant>
        <vt:i4>1835060</vt:i4>
      </vt:variant>
      <vt:variant>
        <vt:i4>104</vt:i4>
      </vt:variant>
      <vt:variant>
        <vt:i4>0</vt:i4>
      </vt:variant>
      <vt:variant>
        <vt:i4>5</vt:i4>
      </vt:variant>
      <vt:variant>
        <vt:lpwstr/>
      </vt:variant>
      <vt:variant>
        <vt:lpwstr>_Toc237101183</vt:lpwstr>
      </vt:variant>
      <vt:variant>
        <vt:i4>1835060</vt:i4>
      </vt:variant>
      <vt:variant>
        <vt:i4>98</vt:i4>
      </vt:variant>
      <vt:variant>
        <vt:i4>0</vt:i4>
      </vt:variant>
      <vt:variant>
        <vt:i4>5</vt:i4>
      </vt:variant>
      <vt:variant>
        <vt:lpwstr/>
      </vt:variant>
      <vt:variant>
        <vt:lpwstr>_Toc237101182</vt:lpwstr>
      </vt:variant>
      <vt:variant>
        <vt:i4>1835060</vt:i4>
      </vt:variant>
      <vt:variant>
        <vt:i4>92</vt:i4>
      </vt:variant>
      <vt:variant>
        <vt:i4>0</vt:i4>
      </vt:variant>
      <vt:variant>
        <vt:i4>5</vt:i4>
      </vt:variant>
      <vt:variant>
        <vt:lpwstr/>
      </vt:variant>
      <vt:variant>
        <vt:lpwstr>_Toc237101181</vt:lpwstr>
      </vt:variant>
      <vt:variant>
        <vt:i4>1835060</vt:i4>
      </vt:variant>
      <vt:variant>
        <vt:i4>86</vt:i4>
      </vt:variant>
      <vt:variant>
        <vt:i4>0</vt:i4>
      </vt:variant>
      <vt:variant>
        <vt:i4>5</vt:i4>
      </vt:variant>
      <vt:variant>
        <vt:lpwstr/>
      </vt:variant>
      <vt:variant>
        <vt:lpwstr>_Toc237101180</vt:lpwstr>
      </vt:variant>
      <vt:variant>
        <vt:i4>1245236</vt:i4>
      </vt:variant>
      <vt:variant>
        <vt:i4>80</vt:i4>
      </vt:variant>
      <vt:variant>
        <vt:i4>0</vt:i4>
      </vt:variant>
      <vt:variant>
        <vt:i4>5</vt:i4>
      </vt:variant>
      <vt:variant>
        <vt:lpwstr/>
      </vt:variant>
      <vt:variant>
        <vt:lpwstr>_Toc237101179</vt:lpwstr>
      </vt:variant>
      <vt:variant>
        <vt:i4>1245236</vt:i4>
      </vt:variant>
      <vt:variant>
        <vt:i4>74</vt:i4>
      </vt:variant>
      <vt:variant>
        <vt:i4>0</vt:i4>
      </vt:variant>
      <vt:variant>
        <vt:i4>5</vt:i4>
      </vt:variant>
      <vt:variant>
        <vt:lpwstr/>
      </vt:variant>
      <vt:variant>
        <vt:lpwstr>_Toc237101178</vt:lpwstr>
      </vt:variant>
      <vt:variant>
        <vt:i4>1245236</vt:i4>
      </vt:variant>
      <vt:variant>
        <vt:i4>68</vt:i4>
      </vt:variant>
      <vt:variant>
        <vt:i4>0</vt:i4>
      </vt:variant>
      <vt:variant>
        <vt:i4>5</vt:i4>
      </vt:variant>
      <vt:variant>
        <vt:lpwstr/>
      </vt:variant>
      <vt:variant>
        <vt:lpwstr>_Toc237101177</vt:lpwstr>
      </vt:variant>
      <vt:variant>
        <vt:i4>1245236</vt:i4>
      </vt:variant>
      <vt:variant>
        <vt:i4>62</vt:i4>
      </vt:variant>
      <vt:variant>
        <vt:i4>0</vt:i4>
      </vt:variant>
      <vt:variant>
        <vt:i4>5</vt:i4>
      </vt:variant>
      <vt:variant>
        <vt:lpwstr/>
      </vt:variant>
      <vt:variant>
        <vt:lpwstr>_Toc237101176</vt:lpwstr>
      </vt:variant>
      <vt:variant>
        <vt:i4>1245236</vt:i4>
      </vt:variant>
      <vt:variant>
        <vt:i4>56</vt:i4>
      </vt:variant>
      <vt:variant>
        <vt:i4>0</vt:i4>
      </vt:variant>
      <vt:variant>
        <vt:i4>5</vt:i4>
      </vt:variant>
      <vt:variant>
        <vt:lpwstr/>
      </vt:variant>
      <vt:variant>
        <vt:lpwstr>_Toc237101175</vt:lpwstr>
      </vt:variant>
      <vt:variant>
        <vt:i4>1245236</vt:i4>
      </vt:variant>
      <vt:variant>
        <vt:i4>50</vt:i4>
      </vt:variant>
      <vt:variant>
        <vt:i4>0</vt:i4>
      </vt:variant>
      <vt:variant>
        <vt:i4>5</vt:i4>
      </vt:variant>
      <vt:variant>
        <vt:lpwstr/>
      </vt:variant>
      <vt:variant>
        <vt:lpwstr>_Toc237101174</vt:lpwstr>
      </vt:variant>
      <vt:variant>
        <vt:i4>1245236</vt:i4>
      </vt:variant>
      <vt:variant>
        <vt:i4>44</vt:i4>
      </vt:variant>
      <vt:variant>
        <vt:i4>0</vt:i4>
      </vt:variant>
      <vt:variant>
        <vt:i4>5</vt:i4>
      </vt:variant>
      <vt:variant>
        <vt:lpwstr/>
      </vt:variant>
      <vt:variant>
        <vt:lpwstr>_Toc237101173</vt:lpwstr>
      </vt:variant>
      <vt:variant>
        <vt:i4>1245236</vt:i4>
      </vt:variant>
      <vt:variant>
        <vt:i4>38</vt:i4>
      </vt:variant>
      <vt:variant>
        <vt:i4>0</vt:i4>
      </vt:variant>
      <vt:variant>
        <vt:i4>5</vt:i4>
      </vt:variant>
      <vt:variant>
        <vt:lpwstr/>
      </vt:variant>
      <vt:variant>
        <vt:lpwstr>_Toc237101172</vt:lpwstr>
      </vt:variant>
      <vt:variant>
        <vt:i4>1245236</vt:i4>
      </vt:variant>
      <vt:variant>
        <vt:i4>32</vt:i4>
      </vt:variant>
      <vt:variant>
        <vt:i4>0</vt:i4>
      </vt:variant>
      <vt:variant>
        <vt:i4>5</vt:i4>
      </vt:variant>
      <vt:variant>
        <vt:lpwstr/>
      </vt:variant>
      <vt:variant>
        <vt:lpwstr>_Toc237101171</vt:lpwstr>
      </vt:variant>
      <vt:variant>
        <vt:i4>1245236</vt:i4>
      </vt:variant>
      <vt:variant>
        <vt:i4>26</vt:i4>
      </vt:variant>
      <vt:variant>
        <vt:i4>0</vt:i4>
      </vt:variant>
      <vt:variant>
        <vt:i4>5</vt:i4>
      </vt:variant>
      <vt:variant>
        <vt:lpwstr/>
      </vt:variant>
      <vt:variant>
        <vt:lpwstr>_Toc237101170</vt:lpwstr>
      </vt:variant>
      <vt:variant>
        <vt:i4>1179700</vt:i4>
      </vt:variant>
      <vt:variant>
        <vt:i4>20</vt:i4>
      </vt:variant>
      <vt:variant>
        <vt:i4>0</vt:i4>
      </vt:variant>
      <vt:variant>
        <vt:i4>5</vt:i4>
      </vt:variant>
      <vt:variant>
        <vt:lpwstr/>
      </vt:variant>
      <vt:variant>
        <vt:lpwstr>_Toc237101169</vt:lpwstr>
      </vt:variant>
      <vt:variant>
        <vt:i4>1179700</vt:i4>
      </vt:variant>
      <vt:variant>
        <vt:i4>14</vt:i4>
      </vt:variant>
      <vt:variant>
        <vt:i4>0</vt:i4>
      </vt:variant>
      <vt:variant>
        <vt:i4>5</vt:i4>
      </vt:variant>
      <vt:variant>
        <vt:lpwstr/>
      </vt:variant>
      <vt:variant>
        <vt:lpwstr>_Toc237101168</vt:lpwstr>
      </vt:variant>
      <vt:variant>
        <vt:i4>1179700</vt:i4>
      </vt:variant>
      <vt:variant>
        <vt:i4>8</vt:i4>
      </vt:variant>
      <vt:variant>
        <vt:i4>0</vt:i4>
      </vt:variant>
      <vt:variant>
        <vt:i4>5</vt:i4>
      </vt:variant>
      <vt:variant>
        <vt:lpwstr/>
      </vt:variant>
      <vt:variant>
        <vt:lpwstr>_Toc237101167</vt:lpwstr>
      </vt:variant>
      <vt:variant>
        <vt:i4>1179700</vt:i4>
      </vt:variant>
      <vt:variant>
        <vt:i4>2</vt:i4>
      </vt:variant>
      <vt:variant>
        <vt:i4>0</vt:i4>
      </vt:variant>
      <vt:variant>
        <vt:i4>5</vt:i4>
      </vt:variant>
      <vt:variant>
        <vt:lpwstr/>
      </vt:variant>
      <vt:variant>
        <vt:lpwstr>_Toc237101166</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Histoires désobligeantes</dc:title>
  <dc:subject>Nouvelles</dc:subject>
  <dc:creator>Léon Bloy</dc:creator>
  <cp:keywords/>
  <dc:description>Dans ces courtes nouvelles, l'auteur résume en quelques pages des vies hors normes. Le style est rapide et léger. Il faut peser chaque mot pour ne rien perdre de cette ironie impalpable et pince sans rire. Nous sommes à la limite du rien, du non-événement. Et ce rien est dit avec un luxe de mots recherchés, rares, précieux, insolites, obsolètes, oubliés. Ces histoires jouent souvent sur la frustration. L'auteur plante un décor, la trame d'une intrigue se met en place et puis... cela tourne court sans dénouement ou en queue de poisson. On n'y contemple pas souvent la face heureuse et optimiste de l'humanité. Les héros positifs sont rares...</dc:description>
  <cp:lastModifiedBy>Cool Micro</cp:lastModifiedBy>
  <cp:revision>4</cp:revision>
  <cp:lastPrinted>2025-05-22T11:07:00Z</cp:lastPrinted>
  <dcterms:created xsi:type="dcterms:W3CDTF">2025-05-22T11:07:00Z</dcterms:created>
  <dcterms:modified xsi:type="dcterms:W3CDTF">2025-05-22T11:08:00Z</dcterms:modified>
  <cp:category>Nouvelles</cp:category>
</cp:coreProperties>
</file>