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6527A" w14:textId="010CABE3" w:rsidR="00033562" w:rsidRPr="007549CD" w:rsidRDefault="00394786" w:rsidP="00DD1C38">
      <w:pPr>
        <w:pStyle w:val="Photoauteur"/>
      </w:pPr>
      <w:r w:rsidRPr="007549CD">
        <w:drawing>
          <wp:anchor distT="0" distB="0" distL="114300" distR="114300" simplePos="0" relativeHeight="251657728" behindDoc="0" locked="0" layoutInCell="1" allowOverlap="1" wp14:anchorId="11B85645" wp14:editId="29F6EDC7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440180" cy="10692130"/>
            <wp:effectExtent l="0" t="0" r="0" b="0"/>
            <wp:wrapNone/>
            <wp:docPr id="7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068D">
        <w:drawing>
          <wp:inline distT="0" distB="0" distL="0" distR="0" wp14:anchorId="55DB6D99" wp14:editId="47C0FADD">
            <wp:extent cx="3750310" cy="5327650"/>
            <wp:effectExtent l="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0310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6DC47" w14:textId="77777777" w:rsidR="00033562" w:rsidRDefault="003D3044">
      <w:pPr>
        <w:pStyle w:val="Auteur"/>
      </w:pPr>
      <w:bookmarkStart w:id="0" w:name="bookmark0"/>
      <w:bookmarkEnd w:id="0"/>
      <w:r>
        <w:t>Pierre Benoi</w:t>
      </w:r>
      <w:r w:rsidRPr="003D3044">
        <w:t>t</w:t>
      </w:r>
    </w:p>
    <w:p w14:paraId="593D4DFB" w14:textId="77777777" w:rsidR="00033562" w:rsidRPr="007C1C6B" w:rsidRDefault="003D3044" w:rsidP="007C1C6B">
      <w:pPr>
        <w:pStyle w:val="Titrelivre"/>
      </w:pPr>
      <w:r w:rsidRPr="003D3044">
        <w:t xml:space="preserve">NOTRE-DAME DE </w:t>
      </w:r>
      <w:proofErr w:type="spellStart"/>
      <w:r w:rsidRPr="003D3044">
        <w:t>TORTOSE</w:t>
      </w:r>
      <w:proofErr w:type="spellEnd"/>
    </w:p>
    <w:p w14:paraId="4468756A" w14:textId="1F411FE5" w:rsidR="00033562" w:rsidRDefault="003D3044" w:rsidP="00A92AF2">
      <w:pPr>
        <w:pStyle w:val="DateSortie"/>
      </w:pPr>
      <w:r w:rsidRPr="003D3044">
        <w:t>1939</w:t>
      </w:r>
    </w:p>
    <w:p w14:paraId="766D40F1" w14:textId="77777777" w:rsidR="00033562" w:rsidRDefault="00033562" w:rsidP="007C1C6B">
      <w:pPr>
        <w:sectPr w:rsidR="00033562">
          <w:footerReference w:type="default" r:id="rId10"/>
          <w:pgSz w:w="11906" w:h="16838" w:code="9"/>
          <w:pgMar w:top="0" w:right="0" w:bottom="0" w:left="0" w:header="0" w:footer="0" w:gutter="0"/>
          <w:cols w:space="708"/>
          <w:titlePg/>
          <w:docGrid w:linePitch="360"/>
        </w:sectPr>
      </w:pPr>
    </w:p>
    <w:p w14:paraId="58614ACC" w14:textId="77777777" w:rsidR="00033562" w:rsidRDefault="00033562" w:rsidP="00DD1C38">
      <w:pPr>
        <w:pStyle w:val="Titretablematires"/>
      </w:pPr>
      <w:r>
        <w:lastRenderedPageBreak/>
        <w:t>Table des matières</w:t>
      </w:r>
    </w:p>
    <w:p w14:paraId="277F47A8" w14:textId="77777777" w:rsidR="00033562" w:rsidRDefault="00033562"/>
    <w:p w14:paraId="5503C54E" w14:textId="60B9F5A4" w:rsidR="003A7320" w:rsidRDefault="00033562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r>
        <w:rPr>
          <w:noProof w:val="0"/>
        </w:rPr>
        <w:fldChar w:fldCharType="begin"/>
      </w:r>
      <w:r>
        <w:rPr>
          <w:noProof w:val="0"/>
        </w:rPr>
        <w:instrText xml:space="preserve"> TOC \o "1-3" \h \z </w:instrText>
      </w:r>
      <w:r>
        <w:rPr>
          <w:noProof w:val="0"/>
        </w:rPr>
        <w:fldChar w:fldCharType="separate"/>
      </w:r>
      <w:hyperlink w:anchor="_Toc194342864" w:history="1">
        <w:r w:rsidR="003A7320" w:rsidRPr="00202499">
          <w:rPr>
            <w:rStyle w:val="Lienhypertexte"/>
          </w:rPr>
          <w:t>I</w:t>
        </w:r>
        <w:r w:rsidR="003A7320">
          <w:rPr>
            <w:webHidden/>
          </w:rPr>
          <w:tab/>
        </w:r>
        <w:r w:rsidR="003A7320">
          <w:rPr>
            <w:webHidden/>
          </w:rPr>
          <w:fldChar w:fldCharType="begin"/>
        </w:r>
        <w:r w:rsidR="003A7320">
          <w:rPr>
            <w:webHidden/>
          </w:rPr>
          <w:instrText xml:space="preserve"> PAGEREF _Toc194342864 \h </w:instrText>
        </w:r>
        <w:r w:rsidR="003A7320">
          <w:rPr>
            <w:webHidden/>
          </w:rPr>
        </w:r>
        <w:r w:rsidR="003A7320">
          <w:rPr>
            <w:webHidden/>
          </w:rPr>
          <w:fldChar w:fldCharType="separate"/>
        </w:r>
        <w:r w:rsidR="001C05D9">
          <w:rPr>
            <w:webHidden/>
          </w:rPr>
          <w:t>5</w:t>
        </w:r>
        <w:r w:rsidR="003A7320">
          <w:rPr>
            <w:webHidden/>
          </w:rPr>
          <w:fldChar w:fldCharType="end"/>
        </w:r>
      </w:hyperlink>
    </w:p>
    <w:p w14:paraId="0CB51F13" w14:textId="1605923F" w:rsidR="003A7320" w:rsidRDefault="003A7320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342865" w:history="1">
        <w:r w:rsidRPr="00202499">
          <w:rPr>
            <w:rStyle w:val="Lienhypertexte"/>
          </w:rPr>
          <w:t>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_Toc194342865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C05D9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1B75D84C" w14:textId="1234259D" w:rsidR="003A7320" w:rsidRDefault="003A7320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342866" w:history="1">
        <w:r w:rsidRPr="00202499">
          <w:rPr>
            <w:rStyle w:val="Lienhypertexte"/>
          </w:rPr>
          <w:t>III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_Toc194342866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C05D9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12F79E86" w14:textId="3E190766" w:rsidR="003A7320" w:rsidRDefault="003A7320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342867" w:history="1">
        <w:r w:rsidRPr="00202499">
          <w:rPr>
            <w:rStyle w:val="Lienhypertexte"/>
          </w:rPr>
          <w:t>IV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_Toc194342867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C05D9"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14:paraId="40893606" w14:textId="1616FDEF" w:rsidR="003A7320" w:rsidRDefault="003A7320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342868" w:history="1">
        <w:r w:rsidRPr="00202499">
          <w:rPr>
            <w:rStyle w:val="Lienhypertexte"/>
          </w:rPr>
          <w:t>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_Toc194342868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C05D9">
          <w:rPr>
            <w:webHidden/>
          </w:rPr>
          <w:t>54</w:t>
        </w:r>
        <w:r>
          <w:rPr>
            <w:webHidden/>
          </w:rPr>
          <w:fldChar w:fldCharType="end"/>
        </w:r>
      </w:hyperlink>
    </w:p>
    <w:p w14:paraId="6AEA589F" w14:textId="473685D4" w:rsidR="003A7320" w:rsidRDefault="003A7320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342869" w:history="1">
        <w:r w:rsidRPr="00202499">
          <w:rPr>
            <w:rStyle w:val="Lienhypertexte"/>
          </w:rPr>
          <w:t>VI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_Toc194342869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C05D9">
          <w:rPr>
            <w:webHidden/>
          </w:rPr>
          <w:t>66</w:t>
        </w:r>
        <w:r>
          <w:rPr>
            <w:webHidden/>
          </w:rPr>
          <w:fldChar w:fldCharType="end"/>
        </w:r>
      </w:hyperlink>
    </w:p>
    <w:p w14:paraId="3B56C0CD" w14:textId="7F6BEF80" w:rsidR="003A7320" w:rsidRDefault="003A7320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342870" w:history="1">
        <w:r w:rsidRPr="00202499">
          <w:rPr>
            <w:rStyle w:val="Lienhypertexte"/>
          </w:rPr>
          <w:t>VII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_Toc194342870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C05D9">
          <w:rPr>
            <w:webHidden/>
          </w:rPr>
          <w:t>78</w:t>
        </w:r>
        <w:r>
          <w:rPr>
            <w:webHidden/>
          </w:rPr>
          <w:fldChar w:fldCharType="end"/>
        </w:r>
      </w:hyperlink>
    </w:p>
    <w:p w14:paraId="0A2F47D3" w14:textId="4B2E4D7F" w:rsidR="003A7320" w:rsidRDefault="003A7320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342871" w:history="1">
        <w:r w:rsidRPr="00202499">
          <w:rPr>
            <w:rStyle w:val="Lienhypertexte"/>
          </w:rPr>
          <w:t>VIII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_Toc194342871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C05D9">
          <w:rPr>
            <w:webHidden/>
          </w:rPr>
          <w:t>90</w:t>
        </w:r>
        <w:r>
          <w:rPr>
            <w:webHidden/>
          </w:rPr>
          <w:fldChar w:fldCharType="end"/>
        </w:r>
      </w:hyperlink>
    </w:p>
    <w:p w14:paraId="52E32AD7" w14:textId="5A9FB7A5" w:rsidR="003A7320" w:rsidRDefault="003A7320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342872" w:history="1">
        <w:r w:rsidRPr="00202499">
          <w:rPr>
            <w:rStyle w:val="Lienhypertexte"/>
          </w:rPr>
          <w:t>IX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_Toc194342872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C05D9">
          <w:rPr>
            <w:webHidden/>
          </w:rPr>
          <w:t>102</w:t>
        </w:r>
        <w:r>
          <w:rPr>
            <w:webHidden/>
          </w:rPr>
          <w:fldChar w:fldCharType="end"/>
        </w:r>
      </w:hyperlink>
    </w:p>
    <w:p w14:paraId="6FEF54FE" w14:textId="29BCB6F2" w:rsidR="003A7320" w:rsidRDefault="003A7320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342873" w:history="1">
        <w:r w:rsidRPr="00202499">
          <w:rPr>
            <w:rStyle w:val="Lienhypertexte"/>
          </w:rPr>
          <w:t>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_Toc194342873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C05D9">
          <w:rPr>
            <w:webHidden/>
          </w:rPr>
          <w:t>114</w:t>
        </w:r>
        <w:r>
          <w:rPr>
            <w:webHidden/>
          </w:rPr>
          <w:fldChar w:fldCharType="end"/>
        </w:r>
      </w:hyperlink>
    </w:p>
    <w:p w14:paraId="4B9C7AC6" w14:textId="259F0665" w:rsidR="003A7320" w:rsidRDefault="003A7320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342874" w:history="1">
        <w:r w:rsidRPr="00202499">
          <w:rPr>
            <w:rStyle w:val="Lienhypertexte"/>
          </w:rPr>
          <w:t>XI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_Toc194342874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C05D9">
          <w:rPr>
            <w:webHidden/>
          </w:rPr>
          <w:t>125</w:t>
        </w:r>
        <w:r>
          <w:rPr>
            <w:webHidden/>
          </w:rPr>
          <w:fldChar w:fldCharType="end"/>
        </w:r>
      </w:hyperlink>
    </w:p>
    <w:p w14:paraId="4D1EEA5A" w14:textId="02B9263A" w:rsidR="003A7320" w:rsidRDefault="003A7320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342875" w:history="1">
        <w:r w:rsidRPr="00202499">
          <w:rPr>
            <w:rStyle w:val="Lienhypertexte"/>
          </w:rPr>
          <w:t>XII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_Toc194342875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C05D9">
          <w:rPr>
            <w:webHidden/>
          </w:rPr>
          <w:t>137</w:t>
        </w:r>
        <w:r>
          <w:rPr>
            <w:webHidden/>
          </w:rPr>
          <w:fldChar w:fldCharType="end"/>
        </w:r>
      </w:hyperlink>
    </w:p>
    <w:p w14:paraId="3611522B" w14:textId="4C124335" w:rsidR="003A7320" w:rsidRDefault="003A7320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342876" w:history="1">
        <w:r w:rsidRPr="00202499">
          <w:rPr>
            <w:rStyle w:val="Lienhypertexte"/>
          </w:rPr>
          <w:t>XIII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_Toc194342876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C05D9">
          <w:rPr>
            <w:webHidden/>
          </w:rPr>
          <w:t>147</w:t>
        </w:r>
        <w:r>
          <w:rPr>
            <w:webHidden/>
          </w:rPr>
          <w:fldChar w:fldCharType="end"/>
        </w:r>
      </w:hyperlink>
    </w:p>
    <w:p w14:paraId="5189FC6F" w14:textId="3B375CC3" w:rsidR="003A7320" w:rsidRDefault="003A7320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342877" w:history="1">
        <w:r w:rsidRPr="00202499">
          <w:rPr>
            <w:rStyle w:val="Lienhypertexte"/>
          </w:rPr>
          <w:t>XIV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_Toc194342877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C05D9">
          <w:rPr>
            <w:webHidden/>
          </w:rPr>
          <w:t>158</w:t>
        </w:r>
        <w:r>
          <w:rPr>
            <w:webHidden/>
          </w:rPr>
          <w:fldChar w:fldCharType="end"/>
        </w:r>
      </w:hyperlink>
    </w:p>
    <w:p w14:paraId="35A60CBC" w14:textId="377F01E7" w:rsidR="003A7320" w:rsidRDefault="003A7320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342878" w:history="1">
        <w:r w:rsidRPr="00202499">
          <w:rPr>
            <w:rStyle w:val="Lienhypertexte"/>
          </w:rPr>
          <w:t>XV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_Toc194342878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C05D9">
          <w:rPr>
            <w:webHidden/>
          </w:rPr>
          <w:t>170</w:t>
        </w:r>
        <w:r>
          <w:rPr>
            <w:webHidden/>
          </w:rPr>
          <w:fldChar w:fldCharType="end"/>
        </w:r>
      </w:hyperlink>
    </w:p>
    <w:p w14:paraId="3E435D0B" w14:textId="1D27E0E9" w:rsidR="003A7320" w:rsidRDefault="003A7320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342879" w:history="1">
        <w:r w:rsidRPr="00202499">
          <w:rPr>
            <w:rStyle w:val="Lienhypertexte"/>
          </w:rPr>
          <w:t>XVI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_Toc194342879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C05D9">
          <w:rPr>
            <w:webHidden/>
          </w:rPr>
          <w:t>183</w:t>
        </w:r>
        <w:r>
          <w:rPr>
            <w:webHidden/>
          </w:rPr>
          <w:fldChar w:fldCharType="end"/>
        </w:r>
      </w:hyperlink>
    </w:p>
    <w:p w14:paraId="3955332E" w14:textId="01587EC0" w:rsidR="003A7320" w:rsidRDefault="003A7320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342880" w:history="1">
        <w:r w:rsidRPr="00202499">
          <w:rPr>
            <w:rStyle w:val="Lienhypertexte"/>
          </w:rPr>
          <w:t>XVII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_Toc194342880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C05D9">
          <w:rPr>
            <w:webHidden/>
          </w:rPr>
          <w:t>194</w:t>
        </w:r>
        <w:r>
          <w:rPr>
            <w:webHidden/>
          </w:rPr>
          <w:fldChar w:fldCharType="end"/>
        </w:r>
      </w:hyperlink>
    </w:p>
    <w:p w14:paraId="149950CB" w14:textId="03B2075F" w:rsidR="003A7320" w:rsidRDefault="003A7320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342881" w:history="1">
        <w:r w:rsidRPr="00202499">
          <w:rPr>
            <w:rStyle w:val="Lienhypertexte"/>
          </w:rPr>
          <w:t>XVIII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_Toc194342881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C05D9">
          <w:rPr>
            <w:webHidden/>
          </w:rPr>
          <w:t>206</w:t>
        </w:r>
        <w:r>
          <w:rPr>
            <w:webHidden/>
          </w:rPr>
          <w:fldChar w:fldCharType="end"/>
        </w:r>
      </w:hyperlink>
    </w:p>
    <w:p w14:paraId="58BD307F" w14:textId="03A71F3B" w:rsidR="003A7320" w:rsidRDefault="003A7320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342882" w:history="1">
        <w:r w:rsidRPr="00202499">
          <w:rPr>
            <w:rStyle w:val="Lienhypertexte"/>
          </w:rPr>
          <w:t>XIX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_Toc194342882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C05D9">
          <w:rPr>
            <w:webHidden/>
          </w:rPr>
          <w:t>218</w:t>
        </w:r>
        <w:r>
          <w:rPr>
            <w:webHidden/>
          </w:rPr>
          <w:fldChar w:fldCharType="end"/>
        </w:r>
      </w:hyperlink>
    </w:p>
    <w:p w14:paraId="6CFA4D2E" w14:textId="05F8110D" w:rsidR="003A7320" w:rsidRDefault="003A7320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342883" w:history="1">
        <w:r w:rsidRPr="00202499">
          <w:rPr>
            <w:rStyle w:val="Lienhypertexte"/>
          </w:rPr>
          <w:t>XX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_Toc194342883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C05D9">
          <w:rPr>
            <w:webHidden/>
          </w:rPr>
          <w:t>232</w:t>
        </w:r>
        <w:r>
          <w:rPr>
            <w:webHidden/>
          </w:rPr>
          <w:fldChar w:fldCharType="end"/>
        </w:r>
      </w:hyperlink>
    </w:p>
    <w:p w14:paraId="596FBDC5" w14:textId="21E99FD8" w:rsidR="003A7320" w:rsidRDefault="003A7320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342884" w:history="1">
        <w:r w:rsidRPr="00202499">
          <w:rPr>
            <w:rStyle w:val="Lienhypertexte"/>
          </w:rPr>
          <w:t>À propos de cette édition électronique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_Toc194342884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C05D9">
          <w:rPr>
            <w:webHidden/>
          </w:rPr>
          <w:t>245</w:t>
        </w:r>
        <w:r>
          <w:rPr>
            <w:webHidden/>
          </w:rPr>
          <w:fldChar w:fldCharType="end"/>
        </w:r>
      </w:hyperlink>
    </w:p>
    <w:p w14:paraId="792386E7" w14:textId="2ED00350" w:rsidR="00033562" w:rsidRDefault="00033562">
      <w:r>
        <w:fldChar w:fldCharType="end"/>
      </w:r>
    </w:p>
    <w:p w14:paraId="62FB5483" w14:textId="77777777" w:rsidR="003D3044" w:rsidRPr="006D142F" w:rsidRDefault="003D3044" w:rsidP="003D3044">
      <w:pPr>
        <w:pStyle w:val="NormalEspAvtGrand"/>
        <w:pageBreakBefore/>
      </w:pPr>
    </w:p>
    <w:p w14:paraId="78EB4943" w14:textId="77777777" w:rsidR="00DD1C38" w:rsidRDefault="003D3044" w:rsidP="00CE047E">
      <w:pPr>
        <w:pStyle w:val="NormalRetraitGauche3XIndent0"/>
      </w:pPr>
      <w:r w:rsidRPr="006D142F">
        <w:t>Pour ce qui est de la manière dont le Grand Se</w:t>
      </w:r>
      <w:r w:rsidRPr="006D142F">
        <w:t>i</w:t>
      </w:r>
      <w:r w:rsidRPr="006D142F">
        <w:t>gneur se gouverne dans la poursuite de ses amours</w:t>
      </w:r>
      <w:r w:rsidR="00DD1C38">
        <w:t xml:space="preserve">, </w:t>
      </w:r>
      <w:r w:rsidRPr="006D142F">
        <w:t>c</w:t>
      </w:r>
      <w:r w:rsidR="00DD1C38">
        <w:t>’</w:t>
      </w:r>
      <w:r w:rsidRPr="006D142F">
        <w:t>est un secret que je ne pénètre point</w:t>
      </w:r>
      <w:r w:rsidR="00DD1C38">
        <w:t xml:space="preserve">, </w:t>
      </w:r>
      <w:r w:rsidRPr="006D142F">
        <w:t>je n</w:t>
      </w:r>
      <w:r w:rsidR="00DD1C38">
        <w:t>’</w:t>
      </w:r>
      <w:r w:rsidRPr="006D142F">
        <w:t>en ay pu rien apprendre</w:t>
      </w:r>
      <w:r w:rsidR="00DD1C38">
        <w:t xml:space="preserve">, </w:t>
      </w:r>
      <w:r w:rsidRPr="006D142F">
        <w:t>et à moins que de vo</w:t>
      </w:r>
      <w:r w:rsidRPr="006D142F">
        <w:t>u</w:t>
      </w:r>
      <w:r w:rsidRPr="006D142F">
        <w:t>loir faire un roman</w:t>
      </w:r>
      <w:r w:rsidR="00DD1C38">
        <w:t xml:space="preserve">, </w:t>
      </w:r>
      <w:r w:rsidRPr="006D142F">
        <w:t>il est difficile d</w:t>
      </w:r>
      <w:r w:rsidR="00DD1C38">
        <w:t>’</w:t>
      </w:r>
      <w:r w:rsidRPr="006D142F">
        <w:t>en parler</w:t>
      </w:r>
      <w:r w:rsidR="00DD1C38">
        <w:t>.</w:t>
      </w:r>
    </w:p>
    <w:p w14:paraId="7AC017B0" w14:textId="77777777" w:rsidR="00DD1C38" w:rsidRDefault="003D3044" w:rsidP="00CE047E">
      <w:pPr>
        <w:pStyle w:val="NormalRetraitGauche4XIndent0"/>
        <w:numPr>
          <w:ins w:id="1" w:author="pc" w:date="2013-09-22T14:58:00Z"/>
        </w:numPr>
      </w:pPr>
      <w:r w:rsidRPr="006D142F">
        <w:t>J</w:t>
      </w:r>
      <w:r w:rsidR="00DD1C38">
        <w:t xml:space="preserve">. </w:t>
      </w:r>
      <w:r w:rsidRPr="006D142F">
        <w:t>-B</w:t>
      </w:r>
      <w:r w:rsidR="00DD1C38">
        <w:t xml:space="preserve">. </w:t>
      </w:r>
      <w:r w:rsidRPr="006D142F">
        <w:t>T</w:t>
      </w:r>
      <w:r w:rsidRPr="006D142F">
        <w:rPr>
          <w:rStyle w:val="Taille-1Caracteres"/>
        </w:rPr>
        <w:t>AVERNIER</w:t>
      </w:r>
      <w:r w:rsidR="00DD1C38">
        <w:t xml:space="preserve">. </w:t>
      </w:r>
      <w:r w:rsidRPr="006D142F">
        <w:rPr>
          <w:i/>
        </w:rPr>
        <w:t>Nouvelle relation de l</w:t>
      </w:r>
      <w:r w:rsidR="00DD1C38">
        <w:rPr>
          <w:i/>
        </w:rPr>
        <w:t>’</w:t>
      </w:r>
      <w:r w:rsidRPr="006D142F">
        <w:rPr>
          <w:i/>
        </w:rPr>
        <w:t>intérieur du Sérail du Grand Seigneur</w:t>
      </w:r>
      <w:r w:rsidR="00DD1C38">
        <w:t xml:space="preserve">, </w:t>
      </w:r>
      <w:r w:rsidRPr="006D142F">
        <w:t>P</w:t>
      </w:r>
      <w:r w:rsidRPr="006D142F">
        <w:t>a</w:t>
      </w:r>
      <w:r w:rsidRPr="006D142F">
        <w:t>ris</w:t>
      </w:r>
      <w:r w:rsidR="00DD1C38">
        <w:t xml:space="preserve">, </w:t>
      </w:r>
      <w:r w:rsidRPr="006D142F">
        <w:t>1675</w:t>
      </w:r>
      <w:r w:rsidR="00DD1C38">
        <w:t>.</w:t>
      </w:r>
    </w:p>
    <w:p w14:paraId="29C470CF" w14:textId="75669070" w:rsidR="003D3044" w:rsidRPr="006D142F" w:rsidRDefault="003D3044" w:rsidP="003D3044">
      <w:pPr>
        <w:pStyle w:val="NormalEspAvtGrand"/>
        <w:pageBreakBefore/>
      </w:pPr>
      <w:bookmarkStart w:id="2" w:name="bookmark2"/>
      <w:bookmarkEnd w:id="2"/>
    </w:p>
    <w:p w14:paraId="70287689" w14:textId="77777777" w:rsidR="00DA00DC" w:rsidRDefault="00DA00DC" w:rsidP="00DA00DC">
      <w:pPr>
        <w:pStyle w:val="Droite"/>
      </w:pPr>
      <w:r>
        <w:rPr>
          <w:i/>
        </w:rPr>
        <w:t>À ÉDOUARD BOURDET</w:t>
      </w:r>
    </w:p>
    <w:p w14:paraId="5B584E98" w14:textId="77777777" w:rsidR="00DA00DC" w:rsidRDefault="00DA00DC" w:rsidP="00DD1C38">
      <w:pPr>
        <w:pStyle w:val="Titre1"/>
        <w:numPr>
          <w:ilvl w:val="0"/>
          <w:numId w:val="16"/>
        </w:numPr>
        <w:ind w:firstLine="0"/>
      </w:pPr>
      <w:bookmarkStart w:id="3" w:name="__RefHeading___Toc367651711"/>
      <w:bookmarkStart w:id="4" w:name="_Toc194342864"/>
      <w:bookmarkEnd w:id="3"/>
      <w:r>
        <w:lastRenderedPageBreak/>
        <w:t>I</w:t>
      </w:r>
      <w:bookmarkEnd w:id="4"/>
    </w:p>
    <w:p w14:paraId="65CBFB8D" w14:textId="366B2CBC" w:rsidR="00DA00DC" w:rsidRDefault="00DD1C38" w:rsidP="00DA00DC">
      <w:r>
        <w:t>« </w:t>
      </w:r>
      <w:r w:rsidR="00DA00DC">
        <w:t>Il y a tout de même une chose à laquelle je songe</w:t>
      </w:r>
      <w:r>
        <w:t xml:space="preserve"> ! </w:t>
      </w:r>
      <w:r w:rsidR="00DA00DC">
        <w:t>s</w:t>
      </w:r>
      <w:r>
        <w:t>’</w:t>
      </w:r>
      <w:r w:rsidR="00DA00DC">
        <w:t xml:space="preserve">exclama le père </w:t>
      </w:r>
      <w:proofErr w:type="spellStart"/>
      <w:r w:rsidR="00DA00DC">
        <w:t>Englebert</w:t>
      </w:r>
      <w:proofErr w:type="spellEnd"/>
      <w:r>
        <w:t xml:space="preserve">. </w:t>
      </w:r>
      <w:r w:rsidR="00DA00DC">
        <w:t>Pourquoi êtes-vous obligé d</w:t>
      </w:r>
      <w:r>
        <w:t>’</w:t>
      </w:r>
      <w:r w:rsidR="00DA00DC">
        <w:t>être ce soir à Tartous</w:t>
      </w:r>
      <w:r>
        <w:t xml:space="preserve"> ? </w:t>
      </w:r>
      <w:r w:rsidR="00DA00DC">
        <w:t>Quand je pense que je ne vous l</w:t>
      </w:r>
      <w:r>
        <w:t>’</w:t>
      </w:r>
      <w:r w:rsidR="00DA00DC">
        <w:t>ai pas encore demandé</w:t>
      </w:r>
      <w:r>
        <w:t> ! »</w:t>
      </w:r>
    </w:p>
    <w:p w14:paraId="2AC0AD96" w14:textId="77777777" w:rsidR="00DD1C38" w:rsidRDefault="00DA00DC" w:rsidP="00DA00DC">
      <w:r>
        <w:t>Roche ne répondit pas immédiatement à la question</w:t>
      </w:r>
      <w:r w:rsidR="00DD1C38">
        <w:t>.</w:t>
      </w:r>
    </w:p>
    <w:p w14:paraId="50116C17" w14:textId="3659B6A5" w:rsidR="00DA00DC" w:rsidRDefault="00DA00DC" w:rsidP="00DA00DC"/>
    <w:p w14:paraId="1731A108" w14:textId="77777777" w:rsidR="00DD1C38" w:rsidRDefault="00DA00DC" w:rsidP="00DA00DC">
      <w:r>
        <w:t>C</w:t>
      </w:r>
      <w:r w:rsidR="00DD1C38">
        <w:t>’</w:t>
      </w:r>
      <w:r>
        <w:t>était en effet le matin seulement que son départ avait été décidé</w:t>
      </w:r>
      <w:r w:rsidR="00DD1C38">
        <w:t xml:space="preserve">. </w:t>
      </w:r>
      <w:r>
        <w:t>Pour le surlendemain</w:t>
      </w:r>
      <w:r w:rsidR="00DD1C38">
        <w:t xml:space="preserve">, </w:t>
      </w:r>
      <w:r>
        <w:t>dimanche de Pâques</w:t>
      </w:r>
      <w:r w:rsidR="00DD1C38">
        <w:t xml:space="preserve">, </w:t>
      </w:r>
      <w:r>
        <w:t>il avait depuis plusieurs jours arrêté un programme des plus attrayants</w:t>
      </w:r>
      <w:r w:rsidR="00DD1C38">
        <w:t xml:space="preserve">, </w:t>
      </w:r>
      <w:r>
        <w:t>oui</w:t>
      </w:r>
      <w:r w:rsidR="00DD1C38">
        <w:t xml:space="preserve">, </w:t>
      </w:r>
      <w:r>
        <w:t>une pêche aux anguilles sur le lac d</w:t>
      </w:r>
      <w:r w:rsidR="00DD1C38">
        <w:t>’</w:t>
      </w:r>
      <w:r>
        <w:t>Antioche</w:t>
      </w:r>
      <w:r w:rsidR="00DD1C38">
        <w:t xml:space="preserve">, </w:t>
      </w:r>
      <w:r>
        <w:t xml:space="preserve">en compagnie de ses camarades </w:t>
      </w:r>
      <w:proofErr w:type="spellStart"/>
      <w:r>
        <w:t>Blary</w:t>
      </w:r>
      <w:proofErr w:type="spellEnd"/>
      <w:r>
        <w:t xml:space="preserve"> et Dubourdieu</w:t>
      </w:r>
      <w:r w:rsidR="00DD1C38">
        <w:t xml:space="preserve">, </w:t>
      </w:r>
      <w:r>
        <w:t>capitaines comme lui aux services spéciaux de l</w:t>
      </w:r>
      <w:r w:rsidR="00DD1C38">
        <w:t>’</w:t>
      </w:r>
      <w:r>
        <w:t>armée du Levant</w:t>
      </w:r>
      <w:r w:rsidR="00DD1C38">
        <w:t xml:space="preserve">, </w:t>
      </w:r>
      <w:r>
        <w:t xml:space="preserve">et dont les postes respectifs se trouvaient être deux endroits de choix dénommés </w:t>
      </w:r>
      <w:proofErr w:type="spellStart"/>
      <w:r>
        <w:t>Qiriq</w:t>
      </w:r>
      <w:proofErr w:type="spellEnd"/>
      <w:r>
        <w:t xml:space="preserve"> Khan et Alexandrette</w:t>
      </w:r>
      <w:r w:rsidR="00DD1C38">
        <w:t xml:space="preserve">. </w:t>
      </w:r>
      <w:r>
        <w:t>Roche avait eu tout juste le temps de les décommander</w:t>
      </w:r>
      <w:r w:rsidR="00DD1C38">
        <w:t>.</w:t>
      </w:r>
    </w:p>
    <w:p w14:paraId="78FDCE50" w14:textId="015FA09A" w:rsidR="00DD1C38" w:rsidRDefault="00DA00DC" w:rsidP="00DA00DC">
      <w:r>
        <w:t>La veille</w:t>
      </w:r>
      <w:r w:rsidR="00DD1C38">
        <w:t xml:space="preserve">, </w:t>
      </w:r>
      <w:r>
        <w:t>donc le jeudi saint</w:t>
      </w:r>
      <w:r w:rsidR="00DD1C38">
        <w:t xml:space="preserve">, </w:t>
      </w:r>
      <w:r>
        <w:t>2</w:t>
      </w:r>
      <w:r w:rsidR="00DD1C38">
        <w:t>9 mars</w:t>
      </w:r>
      <w:r>
        <w:t xml:space="preserve"> de cette année 1923</w:t>
      </w:r>
      <w:r w:rsidR="00DD1C38">
        <w:t xml:space="preserve">, </w:t>
      </w:r>
      <w:r>
        <w:t>il avait reçu à dîner</w:t>
      </w:r>
      <w:r w:rsidR="00DD1C38">
        <w:t xml:space="preserve">, </w:t>
      </w:r>
      <w:r>
        <w:t>en sa villa de la rue du Sérail</w:t>
      </w:r>
      <w:r w:rsidR="00DD1C38">
        <w:t xml:space="preserve">, </w:t>
      </w:r>
      <w:r>
        <w:t>le</w:t>
      </w:r>
      <w:r w:rsidR="00DD1C38">
        <w:t xml:space="preserve"> R.P. </w:t>
      </w:r>
      <w:proofErr w:type="spellStart"/>
      <w:r>
        <w:t>Englebert</w:t>
      </w:r>
      <w:proofErr w:type="spellEnd"/>
      <w:r w:rsidR="00DD1C38">
        <w:t xml:space="preserve">, </w:t>
      </w:r>
      <w:r>
        <w:t>des lazaristes de Tripoli</w:t>
      </w:r>
      <w:r w:rsidR="00DD1C38">
        <w:t xml:space="preserve">, </w:t>
      </w:r>
      <w:r>
        <w:t>envoyé à Antioche pour confesser les Filles de la Charité de cette ville et leur prêcher un bout de retraite à l</w:t>
      </w:r>
      <w:r w:rsidR="00DD1C38">
        <w:t>’</w:t>
      </w:r>
      <w:r>
        <w:t>occasion de la semaine pascale</w:t>
      </w:r>
      <w:r w:rsidR="00DD1C38">
        <w:t xml:space="preserve">. </w:t>
      </w:r>
      <w:r>
        <w:t xml:space="preserve">Le père </w:t>
      </w:r>
      <w:proofErr w:type="spellStart"/>
      <w:r>
        <w:t>Englebert</w:t>
      </w:r>
      <w:proofErr w:type="spellEnd"/>
      <w:r>
        <w:t xml:space="preserve"> devait rallier sa maison mère le lundi suivant</w:t>
      </w:r>
      <w:r w:rsidR="00DD1C38">
        <w:t xml:space="preserve">, </w:t>
      </w:r>
      <w:r>
        <w:t>après avoir rempli le même office auprès de la communauté catholique de Tartous</w:t>
      </w:r>
      <w:r w:rsidR="00DD1C38">
        <w:t xml:space="preserve">, </w:t>
      </w:r>
      <w:r>
        <w:t>où il avait donc ainsi pris ses précautions</w:t>
      </w:r>
      <w:r w:rsidR="00DD1C38">
        <w:t xml:space="preserve"> – </w:t>
      </w:r>
      <w:r>
        <w:t>on verra dans quel but</w:t>
      </w:r>
      <w:r w:rsidR="00DD1C38">
        <w:t xml:space="preserve"> – </w:t>
      </w:r>
      <w:r>
        <w:t>pour dire la messe le jour de Pâques</w:t>
      </w:r>
      <w:r w:rsidR="00DD1C38">
        <w:t xml:space="preserve">. </w:t>
      </w:r>
      <w:r>
        <w:t>Il s</w:t>
      </w:r>
      <w:r w:rsidR="00DD1C38">
        <w:t>’</w:t>
      </w:r>
      <w:r>
        <w:t>était abondamment plaint</w:t>
      </w:r>
      <w:r w:rsidR="00DD1C38">
        <w:t xml:space="preserve">, </w:t>
      </w:r>
      <w:r>
        <w:t>au cours du dîner en question</w:t>
      </w:r>
      <w:r w:rsidR="00DD1C38">
        <w:t xml:space="preserve">, </w:t>
      </w:r>
      <w:r>
        <w:t>du manque de parole d</w:t>
      </w:r>
      <w:r w:rsidR="00DD1C38">
        <w:t>’</w:t>
      </w:r>
      <w:r>
        <w:t>un ancien élève à lui</w:t>
      </w:r>
      <w:r w:rsidR="00DD1C38">
        <w:t xml:space="preserve">, </w:t>
      </w:r>
      <w:r>
        <w:t>jeune avocat beyrouthin</w:t>
      </w:r>
      <w:r w:rsidR="00DD1C38">
        <w:t xml:space="preserve">, </w:t>
      </w:r>
      <w:r>
        <w:t>venu régler à Antioche une affaire d</w:t>
      </w:r>
      <w:r w:rsidR="00DD1C38">
        <w:t>’</w:t>
      </w:r>
      <w:r>
        <w:t>héritage fort compliquée</w:t>
      </w:r>
      <w:r w:rsidR="00DD1C38">
        <w:t xml:space="preserve">, </w:t>
      </w:r>
      <w:r>
        <w:t>et qui s</w:t>
      </w:r>
      <w:r w:rsidR="00DD1C38">
        <w:t>’</w:t>
      </w:r>
      <w:r>
        <w:t xml:space="preserve">était offert de lui-même à </w:t>
      </w:r>
      <w:r>
        <w:lastRenderedPageBreak/>
        <w:t>véhiculer</w:t>
      </w:r>
      <w:r w:rsidR="00DD1C38">
        <w:t xml:space="preserve">, </w:t>
      </w:r>
      <w:r>
        <w:t>dans sa belle voiture américaine flambant neuf</w:t>
      </w:r>
      <w:r w:rsidR="00DD1C38">
        <w:t xml:space="preserve">, </w:t>
      </w:r>
      <w:r>
        <w:t>le religieux jusqu</w:t>
      </w:r>
      <w:r w:rsidR="00DD1C38">
        <w:t>’</w:t>
      </w:r>
      <w:r>
        <w:t>à Tartous</w:t>
      </w:r>
      <w:r w:rsidR="00DD1C38">
        <w:t xml:space="preserve">. </w:t>
      </w:r>
      <w:r>
        <w:t>Cette gloire naissante du barreau libanais était repartie pour Beyrouth à l</w:t>
      </w:r>
      <w:r w:rsidR="00DD1C38">
        <w:t>’</w:t>
      </w:r>
      <w:r>
        <w:t>improviste</w:t>
      </w:r>
      <w:r w:rsidR="00DD1C38">
        <w:t xml:space="preserve">, </w:t>
      </w:r>
      <w:r>
        <w:t>dans l</w:t>
      </w:r>
      <w:r w:rsidR="00DD1C38">
        <w:t>’</w:t>
      </w:r>
      <w:r>
        <w:t>après-midi</w:t>
      </w:r>
      <w:r w:rsidR="00DD1C38">
        <w:t xml:space="preserve">, </w:t>
      </w:r>
      <w:r>
        <w:t>sans prendre la peine de s</w:t>
      </w:r>
      <w:r w:rsidR="00DD1C38">
        <w:t>’</w:t>
      </w:r>
      <w:r>
        <w:t>excuser autrement que par un mot déposé à la mission une heure auparavant</w:t>
      </w:r>
      <w:r w:rsidR="00DD1C38">
        <w:t xml:space="preserve">, </w:t>
      </w:r>
      <w:r>
        <w:t>un petit mot tout ce qu</w:t>
      </w:r>
      <w:r w:rsidR="00DD1C38">
        <w:t>’</w:t>
      </w:r>
      <w:r>
        <w:t>il y avait de plus cavalier</w:t>
      </w:r>
      <w:r w:rsidR="00DD1C38">
        <w:t>.</w:t>
      </w:r>
    </w:p>
    <w:p w14:paraId="3974DC47" w14:textId="77777777" w:rsidR="00DD1C38" w:rsidRDefault="00DA00DC" w:rsidP="00DA00DC">
      <w:r>
        <w:t>Roche</w:t>
      </w:r>
      <w:r w:rsidR="00DD1C38">
        <w:t xml:space="preserve">, </w:t>
      </w:r>
      <w:r>
        <w:t>qui n</w:t>
      </w:r>
      <w:r w:rsidR="00DD1C38">
        <w:t>’</w:t>
      </w:r>
      <w:r>
        <w:t>avait pas cessé de se montrer ce soir-là d</w:t>
      </w:r>
      <w:r w:rsidR="00DD1C38">
        <w:t>’</w:t>
      </w:r>
      <w:r>
        <w:t>excellente humeur</w:t>
      </w:r>
      <w:r w:rsidR="00DD1C38">
        <w:t xml:space="preserve">, </w:t>
      </w:r>
      <w:r>
        <w:t>avait calmé de son mieux la hargne de son invité</w:t>
      </w:r>
      <w:r w:rsidR="00DD1C38">
        <w:t>.</w:t>
      </w:r>
    </w:p>
    <w:p w14:paraId="75FDE24E" w14:textId="77777777" w:rsidR="00DD1C38" w:rsidRDefault="00DD1C38" w:rsidP="00DA00DC">
      <w:r>
        <w:t>« </w:t>
      </w:r>
      <w:r w:rsidR="00DA00DC">
        <w:t>Allons</w:t>
      </w:r>
      <w:r>
        <w:t xml:space="preserve">, </w:t>
      </w:r>
      <w:r w:rsidR="00DA00DC">
        <w:t>mon père</w:t>
      </w:r>
      <w:r>
        <w:t xml:space="preserve">, </w:t>
      </w:r>
      <w:r w:rsidR="00DA00DC">
        <w:t>ne vous emballez donc pas pour si peu</w:t>
      </w:r>
      <w:r>
        <w:t xml:space="preserve"> ! </w:t>
      </w:r>
      <w:r w:rsidR="00DA00DC">
        <w:t xml:space="preserve">Vous vous imaginez bien que je ne vais pas vous laisser regagner Tartous à travers le </w:t>
      </w:r>
      <w:proofErr w:type="spellStart"/>
      <w:r w:rsidR="00DA00DC">
        <w:t>Cassiuns</w:t>
      </w:r>
      <w:proofErr w:type="spellEnd"/>
      <w:r w:rsidR="00DA00DC">
        <w:t xml:space="preserve"> à dos de mulet</w:t>
      </w:r>
      <w:r>
        <w:t xml:space="preserve">. </w:t>
      </w:r>
      <w:r w:rsidR="00DA00DC">
        <w:t>Il est joliment regrettable que j</w:t>
      </w:r>
      <w:r>
        <w:t>’</w:t>
      </w:r>
      <w:r w:rsidR="00DA00DC">
        <w:t>aie pris rendez-vous avec mon collègue d</w:t>
      </w:r>
      <w:r>
        <w:t>’</w:t>
      </w:r>
      <w:r w:rsidR="00DA00DC">
        <w:t>Idlib pour une de ces histoires de contrebande d</w:t>
      </w:r>
      <w:r>
        <w:t>’</w:t>
      </w:r>
      <w:r w:rsidR="00DA00DC">
        <w:t>armes à laquelle il importe de mettre au plus tôt le holà</w:t>
      </w:r>
      <w:r>
        <w:t xml:space="preserve">, </w:t>
      </w:r>
      <w:r w:rsidR="00DA00DC">
        <w:t>sous peine de voir à feu et à sang toute la montagne Ansarieh</w:t>
      </w:r>
      <w:r>
        <w:t xml:space="preserve">. </w:t>
      </w:r>
      <w:r w:rsidR="00DA00DC">
        <w:t>Sans cela</w:t>
      </w:r>
      <w:r>
        <w:t xml:space="preserve">, </w:t>
      </w:r>
      <w:r w:rsidR="00DA00DC">
        <w:t>je vous jure que c</w:t>
      </w:r>
      <w:r>
        <w:t>’</w:t>
      </w:r>
      <w:r w:rsidR="00DA00DC">
        <w:t>eût été pour moi un plaisir</w:t>
      </w:r>
      <w:r>
        <w:t xml:space="preserve">… </w:t>
      </w:r>
      <w:r w:rsidR="00DA00DC">
        <w:t>Mais qu</w:t>
      </w:r>
      <w:r>
        <w:t>’</w:t>
      </w:r>
      <w:r w:rsidR="00DA00DC">
        <w:t>ai-je besoin de vous casser la tête avec mes jérémiades</w:t>
      </w:r>
      <w:r>
        <w:t xml:space="preserve">, </w:t>
      </w:r>
      <w:r w:rsidR="00DA00DC">
        <w:t>alors que je viens de me rappeler que j</w:t>
      </w:r>
      <w:r>
        <w:t>’</w:t>
      </w:r>
      <w:r w:rsidR="00DA00DC">
        <w:t>ai très exactement ce qu</w:t>
      </w:r>
      <w:r>
        <w:t>’</w:t>
      </w:r>
      <w:r w:rsidR="00DA00DC">
        <w:t>il vous faut</w:t>
      </w:r>
      <w:r>
        <w:t xml:space="preserve">, </w:t>
      </w:r>
      <w:r w:rsidR="00DA00DC">
        <w:t>un ami</w:t>
      </w:r>
      <w:r>
        <w:t xml:space="preserve">, </w:t>
      </w:r>
      <w:r w:rsidR="00DA00DC">
        <w:t>un excellent ami</w:t>
      </w:r>
      <w:r>
        <w:t xml:space="preserve">, </w:t>
      </w:r>
      <w:r w:rsidR="00DA00DC">
        <w:t>qui part tout juste demain matin pour Beyrouth</w:t>
      </w:r>
      <w:r>
        <w:t xml:space="preserve">. </w:t>
      </w:r>
      <w:r w:rsidR="00DA00DC">
        <w:t>Je vais sans plus tarder lui donner un coup de téléphone</w:t>
      </w:r>
      <w:r>
        <w:t xml:space="preserve">. </w:t>
      </w:r>
      <w:r w:rsidR="00DA00DC">
        <w:t>Il sera ravi</w:t>
      </w:r>
      <w:r>
        <w:t>…</w:t>
      </w:r>
    </w:p>
    <w:p w14:paraId="4F334443" w14:textId="77777777" w:rsidR="00DD1C38" w:rsidRDefault="00DD1C38" w:rsidP="00DA00DC">
      <w:r>
        <w:t>— </w:t>
      </w:r>
      <w:r w:rsidR="00DA00DC">
        <w:t>C</w:t>
      </w:r>
      <w:r>
        <w:t>’</w:t>
      </w:r>
      <w:r w:rsidR="00DA00DC">
        <w:t>est vous qui êtes l</w:t>
      </w:r>
      <w:r>
        <w:t>’</w:t>
      </w:r>
      <w:r w:rsidR="00DA00DC">
        <w:t>amabilité même</w:t>
      </w:r>
      <w:r>
        <w:t xml:space="preserve">, </w:t>
      </w:r>
      <w:r w:rsidR="00DA00DC">
        <w:t>mon capitaine</w:t>
      </w:r>
      <w:r>
        <w:t xml:space="preserve">. </w:t>
      </w:r>
      <w:r w:rsidR="00DA00DC">
        <w:t>Mais ne croyez-vous point que ce sera de ma part abuser</w:t>
      </w:r>
      <w:r>
        <w:t>… ?</w:t>
      </w:r>
    </w:p>
    <w:p w14:paraId="76C2A8B9" w14:textId="27DFC91E" w:rsidR="00DA00DC" w:rsidRDefault="00DD1C38" w:rsidP="00DA00DC">
      <w:r>
        <w:t>— </w:t>
      </w:r>
      <w:r w:rsidR="00DA00DC">
        <w:t>Vous voulez rire</w:t>
      </w:r>
      <w:r>
        <w:t xml:space="preserve"> ! </w:t>
      </w:r>
      <w:r w:rsidR="00DA00DC">
        <w:t>Avec Marchal</w:t>
      </w:r>
      <w:r>
        <w:t xml:space="preserve"> ! </w:t>
      </w:r>
      <w:r w:rsidR="00DA00DC">
        <w:t>Car c</w:t>
      </w:r>
      <w:r>
        <w:t>’</w:t>
      </w:r>
      <w:r w:rsidR="00DA00DC">
        <w:t>est de lui qu</w:t>
      </w:r>
      <w:r>
        <w:t>’</w:t>
      </w:r>
      <w:r w:rsidR="00DA00DC">
        <w:t>il s</w:t>
      </w:r>
      <w:r>
        <w:t>’</w:t>
      </w:r>
      <w:r w:rsidR="00DA00DC">
        <w:t>agit</w:t>
      </w:r>
      <w:r>
        <w:t xml:space="preserve">. </w:t>
      </w:r>
      <w:r w:rsidR="00DA00DC">
        <w:t>Vous savez bien</w:t>
      </w:r>
      <w:r>
        <w:t xml:space="preserve">, </w:t>
      </w:r>
      <w:r w:rsidR="00DA00DC">
        <w:t>Marchal</w:t>
      </w:r>
      <w:r>
        <w:t xml:space="preserve">, </w:t>
      </w:r>
      <w:r w:rsidR="00DA00DC">
        <w:t>le délégué pour le sandjak de la direction des Antiquités du haut-commissariat</w:t>
      </w:r>
      <w:r>
        <w:t> ? »</w:t>
      </w:r>
    </w:p>
    <w:p w14:paraId="1CDC0C72" w14:textId="77777777" w:rsidR="00DD1C38" w:rsidRDefault="00DA00DC" w:rsidP="00DA00DC">
      <w:r>
        <w:t xml:space="preserve">Le visage du père </w:t>
      </w:r>
      <w:proofErr w:type="spellStart"/>
      <w:r>
        <w:t>Englebert</w:t>
      </w:r>
      <w:proofErr w:type="spellEnd"/>
      <w:r w:rsidR="00DD1C38">
        <w:t xml:space="preserve">, </w:t>
      </w:r>
      <w:r>
        <w:t>instantanément</w:t>
      </w:r>
      <w:r w:rsidR="00DD1C38">
        <w:t xml:space="preserve">, </w:t>
      </w:r>
      <w:r>
        <w:t>s</w:t>
      </w:r>
      <w:r w:rsidR="00DD1C38">
        <w:t>’</w:t>
      </w:r>
      <w:r>
        <w:t>était rembruni</w:t>
      </w:r>
      <w:r w:rsidR="00DD1C38">
        <w:t>.</w:t>
      </w:r>
    </w:p>
    <w:p w14:paraId="52BFB982" w14:textId="7CCE994D" w:rsidR="00DA00DC" w:rsidRDefault="00DD1C38" w:rsidP="00DA00DC">
      <w:r>
        <w:lastRenderedPageBreak/>
        <w:t>« </w:t>
      </w:r>
      <w:r w:rsidR="00DA00DC">
        <w:t>Cent fois</w:t>
      </w:r>
      <w:r>
        <w:t xml:space="preserve">, </w:t>
      </w:r>
      <w:r w:rsidR="00DA00DC">
        <w:t>mille fois plutôt le mulet dont vous me parliez tout à l</w:t>
      </w:r>
      <w:r>
        <w:t>’</w:t>
      </w:r>
      <w:r w:rsidR="00DA00DC">
        <w:t>heure</w:t>
      </w:r>
      <w:r>
        <w:t xml:space="preserve"> ! </w:t>
      </w:r>
      <w:r w:rsidR="00DA00DC">
        <w:t>avait-il fait sur un ton de dignité rogue</w:t>
      </w:r>
      <w:r>
        <w:t xml:space="preserve">. </w:t>
      </w:r>
      <w:r w:rsidR="00DA00DC">
        <w:t>Non</w:t>
      </w:r>
      <w:r>
        <w:t xml:space="preserve">, </w:t>
      </w:r>
      <w:r w:rsidR="00DA00DC">
        <w:t>je vous en supplie</w:t>
      </w:r>
      <w:r>
        <w:t xml:space="preserve">, </w:t>
      </w:r>
      <w:r w:rsidR="00DA00DC">
        <w:t>n</w:t>
      </w:r>
      <w:r>
        <w:t>’</w:t>
      </w:r>
      <w:r w:rsidR="00DA00DC">
        <w:t>insistez pas</w:t>
      </w:r>
      <w:r>
        <w:t xml:space="preserve">. </w:t>
      </w:r>
      <w:r w:rsidR="00DA00DC">
        <w:t>Pour des raisons sur lesquelles je n</w:t>
      </w:r>
      <w:r>
        <w:t>’</w:t>
      </w:r>
      <w:r w:rsidR="00DA00DC">
        <w:t>ai pas à m</w:t>
      </w:r>
      <w:r>
        <w:t>’</w:t>
      </w:r>
      <w:r w:rsidR="00DA00DC">
        <w:t>étendre</w:t>
      </w:r>
      <w:r>
        <w:t xml:space="preserve">, </w:t>
      </w:r>
      <w:r w:rsidR="00DA00DC">
        <w:t>il m</w:t>
      </w:r>
      <w:r>
        <w:t>’</w:t>
      </w:r>
      <w:r w:rsidR="00DA00DC">
        <w:t>est impossible de nouer des relations d</w:t>
      </w:r>
      <w:r>
        <w:t>’</w:t>
      </w:r>
      <w:r w:rsidR="00DA00DC">
        <w:t>une façon quelconque avec ces messieurs de la direction des Antiquités</w:t>
      </w:r>
      <w:r>
        <w:t>. »</w:t>
      </w:r>
    </w:p>
    <w:p w14:paraId="747FB768" w14:textId="77777777" w:rsidR="00DD1C38" w:rsidRDefault="00DA00DC" w:rsidP="00DA00DC">
      <w:r>
        <w:t>Rien ne démontrait qu</w:t>
      </w:r>
      <w:r w:rsidR="00DD1C38">
        <w:t>’</w:t>
      </w:r>
      <w:r>
        <w:t>en insistant un peu</w:t>
      </w:r>
      <w:r w:rsidR="00DD1C38">
        <w:t xml:space="preserve">, </w:t>
      </w:r>
      <w:r>
        <w:t>pour quelque farouche que semblât ce mutisme</w:t>
      </w:r>
      <w:r w:rsidR="00DD1C38">
        <w:t xml:space="preserve">, </w:t>
      </w:r>
      <w:r>
        <w:t>Roche ne fût point parvenu à en triompher</w:t>
      </w:r>
      <w:r w:rsidR="00DD1C38">
        <w:t xml:space="preserve">. </w:t>
      </w:r>
      <w:r>
        <w:t>Mais il fit</w:t>
      </w:r>
      <w:r w:rsidR="00DD1C38">
        <w:t xml:space="preserve">, </w:t>
      </w:r>
      <w:r>
        <w:t>au contraire</w:t>
      </w:r>
      <w:r w:rsidR="00DD1C38">
        <w:t xml:space="preserve">, </w:t>
      </w:r>
      <w:r>
        <w:t>preuve</w:t>
      </w:r>
      <w:r w:rsidR="00DD1C38">
        <w:t xml:space="preserve">, </w:t>
      </w:r>
      <w:r>
        <w:t>en la circonstance</w:t>
      </w:r>
      <w:r w:rsidR="00DD1C38">
        <w:t xml:space="preserve">, </w:t>
      </w:r>
      <w:r>
        <w:t>d</w:t>
      </w:r>
      <w:r w:rsidR="00DD1C38">
        <w:t>’</w:t>
      </w:r>
      <w:r>
        <w:t xml:space="preserve">une discrétion à laquelle le père </w:t>
      </w:r>
      <w:proofErr w:type="spellStart"/>
      <w:r>
        <w:t>Englebert</w:t>
      </w:r>
      <w:proofErr w:type="spellEnd"/>
      <w:r>
        <w:t xml:space="preserve"> ne devait peut-être pas s</w:t>
      </w:r>
      <w:r w:rsidR="00DD1C38">
        <w:t>’</w:t>
      </w:r>
      <w:r>
        <w:t>attendre</w:t>
      </w:r>
      <w:r w:rsidR="00DD1C38">
        <w:t xml:space="preserve">, </w:t>
      </w:r>
      <w:r>
        <w:t>car il ne lui en parut pas autrement reconnaissant</w:t>
      </w:r>
      <w:r w:rsidR="00DD1C38">
        <w:t>.</w:t>
      </w:r>
    </w:p>
    <w:p w14:paraId="4CAC29CE" w14:textId="40D6336D" w:rsidR="00DA00DC" w:rsidRDefault="00DD1C38" w:rsidP="00DA00DC">
      <w:r>
        <w:t>« </w:t>
      </w:r>
      <w:r w:rsidR="00DA00DC">
        <w:t>Ah</w:t>
      </w:r>
      <w:r>
        <w:t xml:space="preserve"> ! </w:t>
      </w:r>
      <w:r w:rsidR="00DA00DC">
        <w:t>bah</w:t>
      </w:r>
      <w:r>
        <w:t xml:space="preserve"> ! </w:t>
      </w:r>
      <w:r w:rsidR="00DA00DC">
        <w:t>Ah</w:t>
      </w:r>
      <w:r>
        <w:t xml:space="preserve"> ! </w:t>
      </w:r>
      <w:r w:rsidR="00DA00DC">
        <w:t>bah</w:t>
      </w:r>
      <w:r>
        <w:t xml:space="preserve"> ! </w:t>
      </w:r>
      <w:r w:rsidR="00DA00DC">
        <w:t>Mon père</w:t>
      </w:r>
      <w:r>
        <w:t xml:space="preserve">, </w:t>
      </w:r>
      <w:r w:rsidR="00DA00DC">
        <w:t>veuillez m</w:t>
      </w:r>
      <w:r>
        <w:t>’</w:t>
      </w:r>
      <w:r w:rsidR="00DA00DC">
        <w:t>excuser</w:t>
      </w:r>
      <w:r>
        <w:t xml:space="preserve">. </w:t>
      </w:r>
      <w:r w:rsidR="00DA00DC">
        <w:t>Je n</w:t>
      </w:r>
      <w:r>
        <w:t>’</w:t>
      </w:r>
      <w:r w:rsidR="00DA00DC">
        <w:t>étais pas du tout au courant</w:t>
      </w:r>
      <w:r>
        <w:t xml:space="preserve">. </w:t>
      </w:r>
      <w:r w:rsidR="00DA00DC">
        <w:t>Mais qu</w:t>
      </w:r>
      <w:r>
        <w:t>’</w:t>
      </w:r>
      <w:r w:rsidR="00DA00DC">
        <w:t>à cela ne tienne</w:t>
      </w:r>
      <w:r>
        <w:t xml:space="preserve"> ! </w:t>
      </w:r>
      <w:r w:rsidR="00DA00DC">
        <w:t>Il n</w:t>
      </w:r>
      <w:r>
        <w:t>’</w:t>
      </w:r>
      <w:r w:rsidR="00DA00DC">
        <w:t>y aura pas</w:t>
      </w:r>
      <w:r>
        <w:t xml:space="preserve">, </w:t>
      </w:r>
      <w:r w:rsidR="00DA00DC">
        <w:t>demain matin</w:t>
      </w:r>
      <w:r>
        <w:t xml:space="preserve">, </w:t>
      </w:r>
      <w:r w:rsidR="00DA00DC">
        <w:t>dans la direction de Tartous</w:t>
      </w:r>
      <w:r>
        <w:t xml:space="preserve">, </w:t>
      </w:r>
      <w:r w:rsidR="00DA00DC">
        <w:t>qu</w:t>
      </w:r>
      <w:r>
        <w:t>’</w:t>
      </w:r>
      <w:r w:rsidR="00DA00DC">
        <w:t>une seule automobile à prendre la route</w:t>
      </w:r>
      <w:r>
        <w:t xml:space="preserve">, </w:t>
      </w:r>
      <w:r w:rsidR="00DA00DC">
        <w:t>n</w:t>
      </w:r>
      <w:r>
        <w:t>’</w:t>
      </w:r>
      <w:r w:rsidR="00DA00DC">
        <w:t>est-il pas vrai</w:t>
      </w:r>
      <w:r>
        <w:t xml:space="preserve"> ? </w:t>
      </w:r>
      <w:r w:rsidR="00DA00DC">
        <w:t>Ce serait bien la guigne si je n</w:t>
      </w:r>
      <w:r>
        <w:t>’</w:t>
      </w:r>
      <w:r w:rsidR="00DA00DC">
        <w:t>arrivais point</w:t>
      </w:r>
      <w:r>
        <w:t xml:space="preserve">… </w:t>
      </w:r>
      <w:r w:rsidR="00DA00DC">
        <w:t>Un bon conseil</w:t>
      </w:r>
      <w:r>
        <w:t xml:space="preserve"> : </w:t>
      </w:r>
      <w:r w:rsidR="00DA00DC">
        <w:t>finissez en paix votre petit verre de fine</w:t>
      </w:r>
      <w:r>
        <w:t xml:space="preserve">, </w:t>
      </w:r>
      <w:r w:rsidR="00DA00DC">
        <w:t>et le fond de la bouteille avec</w:t>
      </w:r>
      <w:r>
        <w:t xml:space="preserve">, </w:t>
      </w:r>
      <w:r w:rsidR="00DA00DC">
        <w:t>où il n</w:t>
      </w:r>
      <w:r>
        <w:t>’</w:t>
      </w:r>
      <w:r w:rsidR="00DA00DC">
        <w:t>en reste pas la valeur d</w:t>
      </w:r>
      <w:r>
        <w:t>’</w:t>
      </w:r>
      <w:r w:rsidR="00DA00DC">
        <w:t>un dé</w:t>
      </w:r>
      <w:r>
        <w:t xml:space="preserve">. </w:t>
      </w:r>
      <w:r w:rsidR="00DA00DC">
        <w:t>Comment</w:t>
      </w:r>
      <w:r>
        <w:t> ? « </w:t>
      </w:r>
      <w:r w:rsidR="00DA00DC">
        <w:t>Le carême</w:t>
      </w:r>
      <w:r>
        <w:t> ! »</w:t>
      </w:r>
      <w:r w:rsidR="00DA00DC">
        <w:t xml:space="preserve"> dites-vous</w:t>
      </w:r>
      <w:r>
        <w:t xml:space="preserve"> ? </w:t>
      </w:r>
      <w:r w:rsidR="00DA00DC">
        <w:t>Voyons</w:t>
      </w:r>
      <w:r>
        <w:t xml:space="preserve">, </w:t>
      </w:r>
      <w:r w:rsidR="00DA00DC">
        <w:t>voyons</w:t>
      </w:r>
      <w:r>
        <w:t xml:space="preserve">, </w:t>
      </w:r>
      <w:r w:rsidR="00DA00DC">
        <w:t>vous êtes en voyage</w:t>
      </w:r>
      <w:r>
        <w:t xml:space="preserve">, </w:t>
      </w:r>
      <w:r w:rsidR="00DA00DC">
        <w:t>que diable</w:t>
      </w:r>
      <w:r>
        <w:t xml:space="preserve"> ! </w:t>
      </w:r>
      <w:r w:rsidR="00DA00DC">
        <w:t>C</w:t>
      </w:r>
      <w:r>
        <w:t>’</w:t>
      </w:r>
      <w:r w:rsidR="00DA00DC">
        <w:t>est là un genre de restriction qui ne peut vous être opposé</w:t>
      </w:r>
      <w:r>
        <w:t>. »</w:t>
      </w:r>
    </w:p>
    <w:p w14:paraId="7EEEDB76" w14:textId="77777777" w:rsidR="00DD1C38" w:rsidRDefault="00DA00DC" w:rsidP="00DA00DC">
      <w:r>
        <w:t xml:space="preserve">Si profonde que fût la foi du père </w:t>
      </w:r>
      <w:proofErr w:type="spellStart"/>
      <w:r>
        <w:t>Englebert</w:t>
      </w:r>
      <w:proofErr w:type="spellEnd"/>
      <w:r>
        <w:t xml:space="preserve"> dans la complaisance de Roche</w:t>
      </w:r>
      <w:r w:rsidR="00DD1C38">
        <w:t xml:space="preserve">, </w:t>
      </w:r>
      <w:r>
        <w:t>il n</w:t>
      </w:r>
      <w:r w:rsidR="00DD1C38">
        <w:t>’</w:t>
      </w:r>
      <w:r>
        <w:t>avait pu faire autrement que d</w:t>
      </w:r>
      <w:r w:rsidR="00DD1C38">
        <w:t>’</w:t>
      </w:r>
      <w:r>
        <w:t>élever une affectueuse protestation lorsque le lendemain matin</w:t>
      </w:r>
      <w:r w:rsidR="00DD1C38">
        <w:t xml:space="preserve">, </w:t>
      </w:r>
      <w:r>
        <w:t>la demie avant midi</w:t>
      </w:r>
      <w:r w:rsidR="00DD1C38">
        <w:t xml:space="preserve">, </w:t>
      </w:r>
      <w:r>
        <w:t>heure fixée pour son départ</w:t>
      </w:r>
      <w:r w:rsidR="00DD1C38">
        <w:t xml:space="preserve">, </w:t>
      </w:r>
      <w:r>
        <w:t>il avait vu la propre automobile de l</w:t>
      </w:r>
      <w:r w:rsidR="00DD1C38">
        <w:t>’</w:t>
      </w:r>
      <w:r>
        <w:t>officier de renseignements venir se ranger devant le perron des religieuses de Saint-Vincent à l</w:t>
      </w:r>
      <w:r w:rsidR="00DD1C38">
        <w:t>’</w:t>
      </w:r>
      <w:r>
        <w:t>hospitalité de qui</w:t>
      </w:r>
      <w:r w:rsidR="00DD1C38">
        <w:t xml:space="preserve">, </w:t>
      </w:r>
      <w:r>
        <w:t>durant son séjour à Antioche</w:t>
      </w:r>
      <w:r w:rsidR="00DD1C38">
        <w:t xml:space="preserve">, </w:t>
      </w:r>
      <w:r>
        <w:t>le lazariste avait eu recours</w:t>
      </w:r>
      <w:r w:rsidR="00DD1C38">
        <w:t xml:space="preserve">. </w:t>
      </w:r>
      <w:r>
        <w:t>Roche était seul</w:t>
      </w:r>
      <w:r w:rsidR="00DD1C38">
        <w:t>.</w:t>
      </w:r>
    </w:p>
    <w:p w14:paraId="6970A9F8" w14:textId="77777777" w:rsidR="00DD1C38" w:rsidRDefault="00DD1C38" w:rsidP="00DA00DC">
      <w:r>
        <w:lastRenderedPageBreak/>
        <w:t>« </w:t>
      </w:r>
      <w:r w:rsidR="00DA00DC">
        <w:t>Non</w:t>
      </w:r>
      <w:r>
        <w:t xml:space="preserve">, </w:t>
      </w:r>
      <w:r w:rsidR="00DA00DC">
        <w:t>vraiment</w:t>
      </w:r>
      <w:r>
        <w:t xml:space="preserve">, </w:t>
      </w:r>
      <w:r w:rsidR="00DA00DC">
        <w:t>mon capitaine</w:t>
      </w:r>
      <w:r>
        <w:t xml:space="preserve">, </w:t>
      </w:r>
      <w:r w:rsidR="00DA00DC">
        <w:t>je ne peux accepter</w:t>
      </w:r>
      <w:r>
        <w:t xml:space="preserve">… </w:t>
      </w:r>
      <w:r w:rsidR="00DA00DC">
        <w:t>Et votre rendez-vous d</w:t>
      </w:r>
      <w:r>
        <w:t>’</w:t>
      </w:r>
      <w:r w:rsidR="00DA00DC">
        <w:t>Idlib</w:t>
      </w:r>
      <w:r>
        <w:t> ?</w:t>
      </w:r>
    </w:p>
    <w:p w14:paraId="7BF24657" w14:textId="77777777" w:rsidR="00DD1C38" w:rsidRDefault="00DD1C38" w:rsidP="00DA00DC">
      <w:r>
        <w:t>— </w:t>
      </w:r>
      <w:r w:rsidR="00DA00DC">
        <w:t>Renvoyé</w:t>
      </w:r>
      <w:r>
        <w:t xml:space="preserve"> ! </w:t>
      </w:r>
      <w:r w:rsidR="00DA00DC">
        <w:t>À la réflexion</w:t>
      </w:r>
      <w:r>
        <w:t xml:space="preserve">, </w:t>
      </w:r>
      <w:r w:rsidR="00DA00DC">
        <w:t>c</w:t>
      </w:r>
      <w:r>
        <w:t>’</w:t>
      </w:r>
      <w:r w:rsidR="00DA00DC">
        <w:t>est une affaire qui peut attendre</w:t>
      </w:r>
      <w:r>
        <w:t xml:space="preserve">. </w:t>
      </w:r>
      <w:r w:rsidR="00DA00DC">
        <w:t>Allons</w:t>
      </w:r>
      <w:r>
        <w:t xml:space="preserve">, </w:t>
      </w:r>
      <w:r w:rsidR="00DA00DC">
        <w:t>vite</w:t>
      </w:r>
      <w:r>
        <w:t xml:space="preserve">, </w:t>
      </w:r>
      <w:r w:rsidR="00DA00DC">
        <w:t>mon père</w:t>
      </w:r>
      <w:r>
        <w:t xml:space="preserve">, </w:t>
      </w:r>
      <w:r w:rsidR="00DA00DC">
        <w:t>montez</w:t>
      </w:r>
      <w:r>
        <w:t> !</w:t>
      </w:r>
    </w:p>
    <w:p w14:paraId="0C9822F3" w14:textId="2235906C" w:rsidR="00DA00DC" w:rsidRDefault="00DD1C38" w:rsidP="00DA00DC">
      <w:r>
        <w:t>— </w:t>
      </w:r>
      <w:r w:rsidR="00DA00DC">
        <w:t>Et vous tenez à me conduire vous-même</w:t>
      </w:r>
      <w:r>
        <w:t xml:space="preserve">, </w:t>
      </w:r>
      <w:r w:rsidR="00DA00DC">
        <w:t>par-dessus le marché</w:t>
      </w:r>
      <w:r>
        <w:t xml:space="preserve"> ! </w:t>
      </w:r>
      <w:r w:rsidR="00DA00DC">
        <w:t>Tout au moins</w:t>
      </w:r>
      <w:r>
        <w:t xml:space="preserve">, </w:t>
      </w:r>
      <w:r w:rsidR="00DA00DC">
        <w:t>ne vous donnez pas cet embarras</w:t>
      </w:r>
      <w:r>
        <w:t xml:space="preserve">. </w:t>
      </w:r>
      <w:r w:rsidR="00DA00DC">
        <w:t>Vous mettez votre automobile à ma disposition</w:t>
      </w:r>
      <w:r>
        <w:t xml:space="preserve">, </w:t>
      </w:r>
      <w:r w:rsidR="00DA00DC">
        <w:t>c</w:t>
      </w:r>
      <w:r>
        <w:t>’</w:t>
      </w:r>
      <w:r w:rsidR="00DA00DC">
        <w:t>est déjà assez beau</w:t>
      </w:r>
      <w:r>
        <w:t xml:space="preserve">. </w:t>
      </w:r>
      <w:r w:rsidR="00DA00DC">
        <w:t>Il ne doit pas manquer de sous-officiers ou d</w:t>
      </w:r>
      <w:r>
        <w:t>’</w:t>
      </w:r>
      <w:r w:rsidR="00DA00DC">
        <w:t>hommes de troupe susceptibles de vous remplacer</w:t>
      </w:r>
      <w:r>
        <w:t xml:space="preserve">. </w:t>
      </w:r>
      <w:r w:rsidR="00DA00DC">
        <w:t>Inutile</w:t>
      </w:r>
      <w:r>
        <w:t xml:space="preserve"> ! </w:t>
      </w:r>
      <w:r w:rsidR="00DA00DC">
        <w:t>C</w:t>
      </w:r>
      <w:r>
        <w:t>’</w:t>
      </w:r>
      <w:r w:rsidR="00DA00DC">
        <w:t>est à cette seule condition que j</w:t>
      </w:r>
      <w:r>
        <w:t>’</w:t>
      </w:r>
      <w:r w:rsidR="00DA00DC">
        <w:t>accepte</w:t>
      </w:r>
      <w:r>
        <w:t>… »</w:t>
      </w:r>
    </w:p>
    <w:p w14:paraId="36491B20" w14:textId="77777777" w:rsidR="00DD1C38" w:rsidRDefault="00DA00DC" w:rsidP="00DA00DC">
      <w:r>
        <w:t xml:space="preserve">Le père </w:t>
      </w:r>
      <w:proofErr w:type="spellStart"/>
      <w:r>
        <w:t>Englebert</w:t>
      </w:r>
      <w:proofErr w:type="spellEnd"/>
      <w:r>
        <w:t xml:space="preserve"> ne s</w:t>
      </w:r>
      <w:r w:rsidR="00DD1C38">
        <w:t>’</w:t>
      </w:r>
      <w:r>
        <w:t>était pas aperçu qu</w:t>
      </w:r>
      <w:r w:rsidR="00DD1C38">
        <w:t>’</w:t>
      </w:r>
      <w:r>
        <w:t>à ce moment précis Roche avait réprimé un geste d</w:t>
      </w:r>
      <w:r w:rsidR="00DD1C38">
        <w:t>’</w:t>
      </w:r>
      <w:r>
        <w:t>impatience</w:t>
      </w:r>
      <w:r w:rsidR="00DD1C38">
        <w:t>.</w:t>
      </w:r>
    </w:p>
    <w:p w14:paraId="5B4BBCB8" w14:textId="18815FE9" w:rsidR="00DA00DC" w:rsidRDefault="00DD1C38" w:rsidP="00DA00DC">
      <w:r>
        <w:t>« </w:t>
      </w:r>
      <w:r w:rsidR="00DA00DC">
        <w:t>De grâce</w:t>
      </w:r>
      <w:r>
        <w:t xml:space="preserve">, </w:t>
      </w:r>
      <w:r w:rsidR="00DA00DC">
        <w:t>mon père</w:t>
      </w:r>
      <w:r>
        <w:t xml:space="preserve">, </w:t>
      </w:r>
      <w:r w:rsidR="00DA00DC">
        <w:t>ne faites pas l</w:t>
      </w:r>
      <w:r>
        <w:t>’</w:t>
      </w:r>
      <w:r w:rsidR="00DA00DC">
        <w:t>enfant</w:t>
      </w:r>
      <w:r>
        <w:t xml:space="preserve"> ! </w:t>
      </w:r>
      <w:r w:rsidR="00DA00DC">
        <w:t>Montez donc</w:t>
      </w:r>
      <w:r>
        <w:t xml:space="preserve">, </w:t>
      </w:r>
      <w:r w:rsidR="00DA00DC">
        <w:t>je vous en conjure</w:t>
      </w:r>
      <w:r>
        <w:t xml:space="preserve">. </w:t>
      </w:r>
      <w:r w:rsidR="00DA00DC">
        <w:t>Nous allons être en retard</w:t>
      </w:r>
      <w:r>
        <w:t xml:space="preserve">, </w:t>
      </w:r>
      <w:proofErr w:type="spellStart"/>
      <w:r w:rsidR="00DA00DC">
        <w:t>ci</w:t>
      </w:r>
      <w:proofErr w:type="spellEnd"/>
      <w:r w:rsidR="00DA00DC">
        <w:t xml:space="preserve"> ça continue</w:t>
      </w:r>
      <w:r>
        <w:t>. »</w:t>
      </w:r>
    </w:p>
    <w:p w14:paraId="4DD359F6" w14:textId="77777777" w:rsidR="00DD1C38" w:rsidRDefault="00DA00DC" w:rsidP="00DA00DC">
      <w:r>
        <w:t>Et sans doute pour le libérer une bonne fois de ses scrupules</w:t>
      </w:r>
      <w:r w:rsidR="00DD1C38">
        <w:t> :</w:t>
      </w:r>
    </w:p>
    <w:p w14:paraId="6778847C" w14:textId="77777777" w:rsidR="00DD1C38" w:rsidRDefault="00DD1C38" w:rsidP="00DA00DC">
      <w:r>
        <w:t>« </w:t>
      </w:r>
      <w:r w:rsidR="00DA00DC">
        <w:t>Je me trouve</w:t>
      </w:r>
      <w:r>
        <w:t xml:space="preserve">, </w:t>
      </w:r>
      <w:r w:rsidR="00DA00DC">
        <w:t>moi aussi</w:t>
      </w:r>
      <w:r>
        <w:t xml:space="preserve">, </w:t>
      </w:r>
      <w:r w:rsidR="00DA00DC">
        <w:t>dans l</w:t>
      </w:r>
      <w:r>
        <w:t>’</w:t>
      </w:r>
      <w:r w:rsidR="00DA00DC">
        <w:t>obligation d</w:t>
      </w:r>
      <w:r>
        <w:t>’</w:t>
      </w:r>
      <w:r w:rsidR="00DA00DC">
        <w:t>être ce soir à Tartous</w:t>
      </w:r>
      <w:r>
        <w:t xml:space="preserve">. </w:t>
      </w:r>
      <w:r w:rsidR="00DA00DC">
        <w:t>Là</w:t>
      </w:r>
      <w:r>
        <w:t xml:space="preserve"> ! </w:t>
      </w:r>
      <w:r w:rsidR="00DA00DC">
        <w:t>Êtes-vous satisfait</w:t>
      </w:r>
      <w:r>
        <w:t> ?</w:t>
      </w:r>
    </w:p>
    <w:p w14:paraId="567F67EA" w14:textId="77777777" w:rsidR="00DD1C38" w:rsidRDefault="00DD1C38" w:rsidP="00DA00DC">
      <w:r>
        <w:t>— </w:t>
      </w:r>
      <w:r w:rsidR="00DA00DC">
        <w:t>Vous aussi</w:t>
      </w:r>
      <w:r>
        <w:t xml:space="preserve"> ? </w:t>
      </w:r>
      <w:r w:rsidR="00DA00DC">
        <w:t>Dans l</w:t>
      </w:r>
      <w:r>
        <w:t>’</w:t>
      </w:r>
      <w:r w:rsidR="00DA00DC">
        <w:t>obligation d</w:t>
      </w:r>
      <w:r>
        <w:t>’</w:t>
      </w:r>
      <w:r w:rsidR="00DA00DC">
        <w:t>être à Tartous</w:t>
      </w:r>
      <w:r>
        <w:t xml:space="preserve"> ?… </w:t>
      </w:r>
      <w:r w:rsidR="00DA00DC">
        <w:t>Oh</w:t>
      </w:r>
      <w:r>
        <w:t xml:space="preserve"> ! </w:t>
      </w:r>
      <w:r w:rsidR="00DA00DC">
        <w:t>mais alors</w:t>
      </w:r>
      <w:r>
        <w:t xml:space="preserve">, </w:t>
      </w:r>
      <w:r w:rsidR="00DA00DC">
        <w:t>c</w:t>
      </w:r>
      <w:r>
        <w:t>’</w:t>
      </w:r>
      <w:r w:rsidR="00DA00DC">
        <w:t>est différent</w:t>
      </w:r>
      <w:r>
        <w:t xml:space="preserve"> ! </w:t>
      </w:r>
      <w:r w:rsidR="00DA00DC">
        <w:t>J</w:t>
      </w:r>
      <w:r>
        <w:t>’</w:t>
      </w:r>
      <w:r w:rsidR="00DA00DC">
        <w:t>ai le droit d</w:t>
      </w:r>
      <w:r>
        <w:t>’</w:t>
      </w:r>
      <w:r w:rsidR="00DA00DC">
        <w:t>être tout à la joie de voyager en votre compagnie</w:t>
      </w:r>
      <w:r>
        <w:t xml:space="preserve">. </w:t>
      </w:r>
      <w:r w:rsidR="00DA00DC">
        <w:t>Donnez-moi cependant votre parole d</w:t>
      </w:r>
      <w:r>
        <w:t>’</w:t>
      </w:r>
      <w:r w:rsidR="00DA00DC">
        <w:t>honneur que c</w:t>
      </w:r>
      <w:r>
        <w:t>’</w:t>
      </w:r>
      <w:r w:rsidR="00DA00DC">
        <w:t>est vrai</w:t>
      </w:r>
      <w:r>
        <w:t xml:space="preserve">, </w:t>
      </w:r>
      <w:r w:rsidR="00DA00DC">
        <w:t>que vous ne dites pas cela uniquement pour</w:t>
      </w:r>
      <w:r>
        <w:t>…</w:t>
      </w:r>
    </w:p>
    <w:p w14:paraId="35064561" w14:textId="157F7A31" w:rsidR="00DA00DC" w:rsidRDefault="00DD1C38" w:rsidP="00DA00DC">
      <w:r>
        <w:t>— </w:t>
      </w:r>
      <w:r w:rsidR="00DA00DC">
        <w:t>Parole d</w:t>
      </w:r>
      <w:r>
        <w:t>’</w:t>
      </w:r>
      <w:r w:rsidR="00DA00DC">
        <w:t>honneur</w:t>
      </w:r>
      <w:r>
        <w:t xml:space="preserve">, </w:t>
      </w:r>
      <w:r w:rsidR="00DA00DC">
        <w:t>je vous assure</w:t>
      </w:r>
      <w:r>
        <w:t xml:space="preserve">, </w:t>
      </w:r>
      <w:r w:rsidR="00DA00DC">
        <w:t>mon père</w:t>
      </w:r>
      <w:r>
        <w:t xml:space="preserve">… </w:t>
      </w:r>
      <w:r w:rsidR="00DA00DC">
        <w:t>Montez</w:t>
      </w:r>
      <w:r>
        <w:t> ! »</w:t>
      </w:r>
    </w:p>
    <w:p w14:paraId="4CA06B9C" w14:textId="77777777" w:rsidR="00DA00DC" w:rsidRDefault="00DA00DC" w:rsidP="00DA00DC"/>
    <w:p w14:paraId="6DB9F117" w14:textId="77777777" w:rsidR="00DD1C38" w:rsidRDefault="00DA00DC" w:rsidP="00DA00DC">
      <w:r>
        <w:lastRenderedPageBreak/>
        <w:t>Roche conduisait à vive allure</w:t>
      </w:r>
      <w:r w:rsidR="00DD1C38">
        <w:t xml:space="preserve">. </w:t>
      </w:r>
      <w:r>
        <w:t>À midi</w:t>
      </w:r>
      <w:r w:rsidR="00DD1C38">
        <w:t xml:space="preserve">, </w:t>
      </w:r>
      <w:r>
        <w:t>le sentier muletier qui</w:t>
      </w:r>
      <w:r w:rsidR="00DD1C38">
        <w:t xml:space="preserve">, </w:t>
      </w:r>
      <w:r>
        <w:t>sur la gauche</w:t>
      </w:r>
      <w:r w:rsidR="00DD1C38">
        <w:t xml:space="preserve">, </w:t>
      </w:r>
      <w:r>
        <w:t xml:space="preserve">quitte la route pour se diriger vers les ruines franques du château de </w:t>
      </w:r>
      <w:proofErr w:type="spellStart"/>
      <w:r>
        <w:t>Cursat</w:t>
      </w:r>
      <w:proofErr w:type="spellEnd"/>
      <w:r w:rsidR="00DD1C38">
        <w:t xml:space="preserve">, </w:t>
      </w:r>
      <w:r>
        <w:t>était déjà loin derrière eux</w:t>
      </w:r>
      <w:r w:rsidR="00DD1C38">
        <w:t xml:space="preserve">. </w:t>
      </w:r>
      <w:r>
        <w:t>Pendant la nuit</w:t>
      </w:r>
      <w:r w:rsidR="00DD1C38">
        <w:t xml:space="preserve">, </w:t>
      </w:r>
      <w:r>
        <w:t>la pluie était tombée en abondance</w:t>
      </w:r>
      <w:r w:rsidR="00DD1C38">
        <w:t xml:space="preserve">. </w:t>
      </w:r>
      <w:r>
        <w:t>Les torrents ressuscités grondaient au fond des ravins bleuis</w:t>
      </w:r>
      <w:r w:rsidR="00DD1C38">
        <w:t xml:space="preserve">. </w:t>
      </w:r>
      <w:r>
        <w:t>Le vent brassait au ras du plateau une armée de nuages de cuivre</w:t>
      </w:r>
      <w:r w:rsidR="00DD1C38">
        <w:t xml:space="preserve">. </w:t>
      </w:r>
      <w:r>
        <w:t>Les maisons se faisaient rarissimes au flanc des rocs déchiquetés</w:t>
      </w:r>
      <w:r w:rsidR="00DD1C38">
        <w:t xml:space="preserve">. </w:t>
      </w:r>
      <w:r>
        <w:t>Des volées de perdreaux s</w:t>
      </w:r>
      <w:r w:rsidR="00DD1C38">
        <w:t>’</w:t>
      </w:r>
      <w:r>
        <w:t>éparpillaient dans des gouffres emplis jusqu</w:t>
      </w:r>
      <w:r w:rsidR="00DD1C38">
        <w:t>’</w:t>
      </w:r>
      <w:r>
        <w:t>au bord d</w:t>
      </w:r>
      <w:r w:rsidR="00DD1C38">
        <w:t>’</w:t>
      </w:r>
      <w:r>
        <w:t>une étoupe de brume grisâtre</w:t>
      </w:r>
      <w:r w:rsidR="00DD1C38">
        <w:t xml:space="preserve">. </w:t>
      </w:r>
      <w:r>
        <w:t>Puis</w:t>
      </w:r>
      <w:r w:rsidR="00DD1C38">
        <w:t xml:space="preserve">, </w:t>
      </w:r>
      <w:r>
        <w:t>soudain</w:t>
      </w:r>
      <w:r w:rsidR="00DD1C38">
        <w:t xml:space="preserve">, </w:t>
      </w:r>
      <w:r>
        <w:t>après le village turcoman de Cheik-</w:t>
      </w:r>
      <w:proofErr w:type="spellStart"/>
      <w:r>
        <w:t>Keuy</w:t>
      </w:r>
      <w:proofErr w:type="spellEnd"/>
      <w:r w:rsidR="00DD1C38">
        <w:t xml:space="preserve">, </w:t>
      </w:r>
      <w:r>
        <w:t xml:space="preserve">la trouée du </w:t>
      </w:r>
      <w:proofErr w:type="spellStart"/>
      <w:r>
        <w:t>Kosséir</w:t>
      </w:r>
      <w:proofErr w:type="spellEnd"/>
      <w:r>
        <w:t xml:space="preserve"> apparut</w:t>
      </w:r>
      <w:r w:rsidR="00DD1C38">
        <w:t xml:space="preserve">, </w:t>
      </w:r>
      <w:r>
        <w:t>avec l</w:t>
      </w:r>
      <w:r w:rsidR="00DD1C38">
        <w:t>’</w:t>
      </w:r>
      <w:r>
        <w:t>Oronte au loin</w:t>
      </w:r>
      <w:r w:rsidR="00DD1C38">
        <w:t xml:space="preserve">, </w:t>
      </w:r>
      <w:r>
        <w:t>en bas</w:t>
      </w:r>
      <w:r w:rsidR="00DD1C38">
        <w:t xml:space="preserve">, </w:t>
      </w:r>
      <w:r>
        <w:t>dans la plaine qu</w:t>
      </w:r>
      <w:r w:rsidR="00DD1C38">
        <w:t>’</w:t>
      </w:r>
      <w:r>
        <w:t>ils venaient de quitter</w:t>
      </w:r>
      <w:r w:rsidR="00DD1C38">
        <w:t>.</w:t>
      </w:r>
    </w:p>
    <w:p w14:paraId="1E715D02" w14:textId="77777777" w:rsidR="00DD1C38" w:rsidRDefault="00DA00DC" w:rsidP="00DA00DC">
      <w:r>
        <w:t>La petite automobile soufflait</w:t>
      </w:r>
      <w:r w:rsidR="00DD1C38">
        <w:t xml:space="preserve">. </w:t>
      </w:r>
      <w:r>
        <w:t>Roche s</w:t>
      </w:r>
      <w:r w:rsidR="00DD1C38">
        <w:t>’</w:t>
      </w:r>
      <w:r>
        <w:t>arrêta pour lui donner de l</w:t>
      </w:r>
      <w:r w:rsidR="00DD1C38">
        <w:t>’</w:t>
      </w:r>
      <w:r>
        <w:t>eau</w:t>
      </w:r>
      <w:r w:rsidR="00DD1C38">
        <w:t>.</w:t>
      </w:r>
    </w:p>
    <w:p w14:paraId="5B052434" w14:textId="77777777" w:rsidR="00DD1C38" w:rsidRDefault="00DD1C38" w:rsidP="00DA00DC">
      <w:r>
        <w:t>« </w:t>
      </w:r>
      <w:r w:rsidR="00DA00DC">
        <w:t>Nous serons à Lattaquié vers trois heures</w:t>
      </w:r>
      <w:r>
        <w:t xml:space="preserve"> », </w:t>
      </w:r>
      <w:r w:rsidR="00DA00DC">
        <w:t xml:space="preserve">dit le père </w:t>
      </w:r>
      <w:proofErr w:type="spellStart"/>
      <w:r w:rsidR="00DA00DC">
        <w:t>Englebert</w:t>
      </w:r>
      <w:proofErr w:type="spellEnd"/>
      <w:r>
        <w:t>.</w:t>
      </w:r>
    </w:p>
    <w:p w14:paraId="2418C784" w14:textId="77777777" w:rsidR="00DD1C38" w:rsidRDefault="00DA00DC" w:rsidP="00DA00DC">
      <w:r>
        <w:t>Il ajouta</w:t>
      </w:r>
      <w:r w:rsidR="00DD1C38">
        <w:t xml:space="preserve">, </w:t>
      </w:r>
      <w:r>
        <w:t>avec un coup d</w:t>
      </w:r>
      <w:r w:rsidR="00DD1C38">
        <w:t>’</w:t>
      </w:r>
      <w:r>
        <w:t>œil engageant à l</w:t>
      </w:r>
      <w:r w:rsidR="00DD1C38">
        <w:t>’</w:t>
      </w:r>
      <w:r>
        <w:t>adresse de son compagnon qui n</w:t>
      </w:r>
      <w:r w:rsidR="00DD1C38">
        <w:t>’</w:t>
      </w:r>
      <w:r>
        <w:t>avait pas</w:t>
      </w:r>
      <w:r w:rsidR="00DD1C38">
        <w:t xml:space="preserve">, </w:t>
      </w:r>
      <w:r>
        <w:t>lui</w:t>
      </w:r>
      <w:r w:rsidR="00DD1C38">
        <w:t xml:space="preserve">, </w:t>
      </w:r>
      <w:r>
        <w:t>depuis leur départ d</w:t>
      </w:r>
      <w:r w:rsidR="00DD1C38">
        <w:t>’</w:t>
      </w:r>
      <w:r>
        <w:t>Antioche</w:t>
      </w:r>
      <w:r w:rsidR="00DD1C38">
        <w:t xml:space="preserve">, </w:t>
      </w:r>
      <w:r>
        <w:t>encore prononcé une parole</w:t>
      </w:r>
      <w:r w:rsidR="00DD1C38">
        <w:t> :</w:t>
      </w:r>
    </w:p>
    <w:p w14:paraId="279A9318" w14:textId="6F4ACFF4" w:rsidR="00DA00DC" w:rsidRDefault="00DD1C38" w:rsidP="00DA00DC">
      <w:r>
        <w:t>« </w:t>
      </w:r>
      <w:r w:rsidR="00DA00DC">
        <w:t>Et à Tartous</w:t>
      </w:r>
      <w:r>
        <w:t xml:space="preserve">, </w:t>
      </w:r>
      <w:r w:rsidR="00DA00DC">
        <w:t>s</w:t>
      </w:r>
      <w:r>
        <w:t>’</w:t>
      </w:r>
      <w:r w:rsidR="00DA00DC">
        <w:t>il plaît à Dieu</w:t>
      </w:r>
      <w:r>
        <w:t xml:space="preserve">, </w:t>
      </w:r>
      <w:r w:rsidR="00DA00DC">
        <w:t>bien avant la nuit</w:t>
      </w:r>
      <w:r>
        <w:t>. »</w:t>
      </w:r>
    </w:p>
    <w:p w14:paraId="677F0E1C" w14:textId="77777777" w:rsidR="00DD1C38" w:rsidRDefault="00DA00DC" w:rsidP="00DA00DC">
      <w:r>
        <w:t>Roche continuait à se taire</w:t>
      </w:r>
      <w:r w:rsidR="00DD1C38">
        <w:t xml:space="preserve">. </w:t>
      </w:r>
      <w:r>
        <w:t xml:space="preserve">Ce silence ne paraissait pas faire le compte du père </w:t>
      </w:r>
      <w:proofErr w:type="spellStart"/>
      <w:r>
        <w:t>Englebert</w:t>
      </w:r>
      <w:proofErr w:type="spellEnd"/>
      <w:r w:rsidR="00DD1C38">
        <w:t>.</w:t>
      </w:r>
    </w:p>
    <w:p w14:paraId="7B21531E" w14:textId="77777777" w:rsidR="00DD1C38" w:rsidRDefault="00DD1C38" w:rsidP="00DA00DC">
      <w:r>
        <w:t>« </w:t>
      </w:r>
      <w:r w:rsidR="00DA00DC">
        <w:t>Il ne me restera plus qu</w:t>
      </w:r>
      <w:r>
        <w:t>’</w:t>
      </w:r>
      <w:r w:rsidR="00DA00DC">
        <w:t>à vous remercier</w:t>
      </w:r>
      <w:r>
        <w:t xml:space="preserve">, </w:t>
      </w:r>
      <w:r w:rsidR="00DA00DC">
        <w:t>poursuivit-il</w:t>
      </w:r>
      <w:r>
        <w:t xml:space="preserve">, </w:t>
      </w:r>
      <w:r w:rsidR="00DA00DC">
        <w:t>et qu</w:t>
      </w:r>
      <w:r>
        <w:t>’</w:t>
      </w:r>
      <w:r w:rsidR="00DA00DC">
        <w:t>à m</w:t>
      </w:r>
      <w:r>
        <w:t>’</w:t>
      </w:r>
      <w:r w:rsidR="00DA00DC">
        <w:t>excuser</w:t>
      </w:r>
      <w:r>
        <w:t xml:space="preserve">, </w:t>
      </w:r>
      <w:r w:rsidR="00DA00DC">
        <w:t>encore une fois</w:t>
      </w:r>
      <w:r>
        <w:t xml:space="preserve">… </w:t>
      </w:r>
      <w:r w:rsidR="00DA00DC">
        <w:t>Mais si</w:t>
      </w:r>
      <w:r>
        <w:t xml:space="preserve">, </w:t>
      </w:r>
      <w:r w:rsidR="00DA00DC">
        <w:t>mais si</w:t>
      </w:r>
      <w:r>
        <w:t xml:space="preserve">, </w:t>
      </w:r>
      <w:r w:rsidR="00DA00DC">
        <w:t>voyons</w:t>
      </w:r>
      <w:r>
        <w:t xml:space="preserve"> ! </w:t>
      </w:r>
      <w:r w:rsidR="00DA00DC">
        <w:t>Ne protestez pas</w:t>
      </w:r>
      <w:r>
        <w:t xml:space="preserve"> ! </w:t>
      </w:r>
      <w:r w:rsidR="00DA00DC">
        <w:t>Je suis sûr que je vous ai malgré tout dérangé</w:t>
      </w:r>
      <w:r>
        <w:t>.</w:t>
      </w:r>
    </w:p>
    <w:p w14:paraId="3F8E6FFC" w14:textId="77777777" w:rsidR="00DD1C38" w:rsidRDefault="00DD1C38" w:rsidP="00DA00DC">
      <w:r>
        <w:t>— </w:t>
      </w:r>
      <w:r w:rsidR="00DA00DC">
        <w:t>Je vous ai affirmé le contraire</w:t>
      </w:r>
      <w:r>
        <w:t xml:space="preserve">, </w:t>
      </w:r>
      <w:r w:rsidR="00DA00DC">
        <w:t>mon père</w:t>
      </w:r>
      <w:r>
        <w:t>.</w:t>
      </w:r>
    </w:p>
    <w:p w14:paraId="093C8098" w14:textId="3C47F68F" w:rsidR="00DA00DC" w:rsidRDefault="00DD1C38" w:rsidP="00DA00DC">
      <w:r>
        <w:t>— </w:t>
      </w:r>
      <w:r w:rsidR="00DA00DC">
        <w:t>Par politesse</w:t>
      </w:r>
      <w:r>
        <w:t xml:space="preserve"> ! </w:t>
      </w:r>
      <w:r w:rsidR="00DA00DC">
        <w:t>Et c</w:t>
      </w:r>
      <w:r>
        <w:t>’</w:t>
      </w:r>
      <w:r w:rsidR="00DA00DC">
        <w:t>est par politesse aussi que vous ne m</w:t>
      </w:r>
      <w:r>
        <w:t>’</w:t>
      </w:r>
      <w:r w:rsidR="00DA00DC">
        <w:t>avez pas seulement interrogé sur</w:t>
      </w:r>
      <w:r>
        <w:t xml:space="preserve">… </w:t>
      </w:r>
      <w:r w:rsidR="00DA00DC">
        <w:t xml:space="preserve">Il faut tout de même </w:t>
      </w:r>
      <w:r w:rsidR="00DA00DC">
        <w:lastRenderedPageBreak/>
        <w:t>que je me mette en règle avec vous</w:t>
      </w:r>
      <w:r>
        <w:t xml:space="preserve">. </w:t>
      </w:r>
      <w:r w:rsidR="00DA00DC">
        <w:t>L</w:t>
      </w:r>
      <w:r>
        <w:t>’</w:t>
      </w:r>
      <w:r w:rsidR="00DA00DC">
        <w:t xml:space="preserve">automobile de ce </w:t>
      </w:r>
      <w:r>
        <w:t>M. </w:t>
      </w:r>
      <w:r w:rsidR="00DA00DC">
        <w:t>Marchal</w:t>
      </w:r>
      <w:r>
        <w:t xml:space="preserve">, </w:t>
      </w:r>
      <w:r w:rsidR="00DA00DC">
        <w:t>si je l</w:t>
      </w:r>
      <w:r>
        <w:t>’</w:t>
      </w:r>
      <w:r w:rsidR="00DA00DC">
        <w:t>ai refusée ainsi</w:t>
      </w:r>
      <w:r>
        <w:t xml:space="preserve">, </w:t>
      </w:r>
      <w:r w:rsidR="00DA00DC">
        <w:t>vous comprenez bien que ce n</w:t>
      </w:r>
      <w:r>
        <w:t>’</w:t>
      </w:r>
      <w:r w:rsidR="00DA00DC">
        <w:t>est point par lubie</w:t>
      </w:r>
      <w:r>
        <w:t xml:space="preserve">. </w:t>
      </w:r>
      <w:r w:rsidR="00DA00DC">
        <w:t>Je dois avoir</w:t>
      </w:r>
      <w:r>
        <w:t xml:space="preserve">, </w:t>
      </w:r>
      <w:r w:rsidR="00DA00DC">
        <w:t>vous le pensez</w:t>
      </w:r>
      <w:r>
        <w:t xml:space="preserve">, </w:t>
      </w:r>
      <w:r w:rsidR="00DA00DC">
        <w:t>des motifs sérieux</w:t>
      </w:r>
      <w:r>
        <w:t xml:space="preserve">. </w:t>
      </w:r>
      <w:r w:rsidR="00DA00DC">
        <w:t>Ces motifs</w:t>
      </w:r>
      <w:r>
        <w:t xml:space="preserve">, </w:t>
      </w:r>
      <w:r w:rsidR="00DA00DC">
        <w:t>vous avez le droit de les connaître</w:t>
      </w:r>
      <w:r>
        <w:t xml:space="preserve">. </w:t>
      </w:r>
      <w:r w:rsidR="00DA00DC">
        <w:t>Dès que je vous les aurai exposés</w:t>
      </w:r>
      <w:r>
        <w:t xml:space="preserve">, </w:t>
      </w:r>
      <w:r w:rsidR="00DA00DC">
        <w:t>j</w:t>
      </w:r>
      <w:r>
        <w:t>’</w:t>
      </w:r>
      <w:r w:rsidR="00DA00DC">
        <w:t>ai la conviction que vous serez de mon avis</w:t>
      </w:r>
      <w:r>
        <w:t>. »</w:t>
      </w:r>
    </w:p>
    <w:p w14:paraId="5D029540" w14:textId="77777777" w:rsidR="00DD1C38" w:rsidRDefault="00DA00DC" w:rsidP="00DA00DC">
      <w:r>
        <w:t>Sans être ce qu</w:t>
      </w:r>
      <w:r w:rsidR="00DD1C38">
        <w:t>’</w:t>
      </w:r>
      <w:r>
        <w:t>on appelle communicatif</w:t>
      </w:r>
      <w:r w:rsidR="00DD1C38">
        <w:t xml:space="preserve">, </w:t>
      </w:r>
      <w:r>
        <w:t>Roche n</w:t>
      </w:r>
      <w:r w:rsidR="00DD1C38">
        <w:t>’</w:t>
      </w:r>
      <w:r>
        <w:t>était pas non plus d</w:t>
      </w:r>
      <w:r w:rsidR="00DD1C38">
        <w:t>’</w:t>
      </w:r>
      <w:r>
        <w:t>un naturel particulièrement renfermé</w:t>
      </w:r>
      <w:r w:rsidR="00DD1C38">
        <w:t xml:space="preserve">. </w:t>
      </w:r>
      <w:r>
        <w:t>Le désir qu</w:t>
      </w:r>
      <w:r w:rsidR="00DD1C38">
        <w:t>’</w:t>
      </w:r>
      <w:r>
        <w:t>avait le religieux de lui raconter son histoire éclatait avec une évidence si touchante qu</w:t>
      </w:r>
      <w:r w:rsidR="00DD1C38">
        <w:t>’</w:t>
      </w:r>
      <w:r>
        <w:t>il n</w:t>
      </w:r>
      <w:r w:rsidR="00DD1C38">
        <w:t>’</w:t>
      </w:r>
      <w:r>
        <w:t>eût pas eu</w:t>
      </w:r>
      <w:r w:rsidR="00DD1C38">
        <w:t xml:space="preserve">, </w:t>
      </w:r>
      <w:r>
        <w:t>en temps ordinaire</w:t>
      </w:r>
      <w:r w:rsidR="00DD1C38">
        <w:t xml:space="preserve">, </w:t>
      </w:r>
      <w:r>
        <w:t>une minute de plus la cruauté de faire davantage la sourde oreille</w:t>
      </w:r>
      <w:r w:rsidR="00DD1C38">
        <w:t xml:space="preserve">. </w:t>
      </w:r>
      <w:r>
        <w:t>Mais il n</w:t>
      </w:r>
      <w:r w:rsidR="00DD1C38">
        <w:t>’</w:t>
      </w:r>
      <w:r>
        <w:t>en allait pas ainsi ce matin</w:t>
      </w:r>
      <w:r w:rsidR="00DD1C38">
        <w:t xml:space="preserve">. </w:t>
      </w:r>
      <w:r>
        <w:t>Les pensées auxquelles</w:t>
      </w:r>
      <w:r w:rsidR="00DD1C38">
        <w:t xml:space="preserve">, </w:t>
      </w:r>
      <w:r>
        <w:t>visiblement</w:t>
      </w:r>
      <w:r w:rsidR="00DD1C38">
        <w:t xml:space="preserve">, </w:t>
      </w:r>
      <w:r>
        <w:t>il était en proie</w:t>
      </w:r>
      <w:r w:rsidR="00DD1C38">
        <w:t xml:space="preserve">, </w:t>
      </w:r>
      <w:r>
        <w:t>ne devaient pas être de celles dont on aime à être distrait</w:t>
      </w:r>
      <w:r w:rsidR="00DD1C38">
        <w:t xml:space="preserve">. </w:t>
      </w:r>
      <w:r>
        <w:t xml:space="preserve">Que le père </w:t>
      </w:r>
      <w:proofErr w:type="spellStart"/>
      <w:r>
        <w:t>Englebert</w:t>
      </w:r>
      <w:proofErr w:type="spellEnd"/>
      <w:r>
        <w:t xml:space="preserve"> parlât tout son saoul</w:t>
      </w:r>
      <w:r w:rsidR="00DD1C38">
        <w:t xml:space="preserve">, </w:t>
      </w:r>
      <w:r>
        <w:t>si tel était son bon plaisir</w:t>
      </w:r>
      <w:r w:rsidR="00DD1C38">
        <w:t xml:space="preserve">, </w:t>
      </w:r>
      <w:r>
        <w:t>Roche n</w:t>
      </w:r>
      <w:r w:rsidR="00DD1C38">
        <w:t>’</w:t>
      </w:r>
      <w:r>
        <w:t>y voyait aucun inconvénient</w:t>
      </w:r>
      <w:r w:rsidR="00DD1C38">
        <w:t xml:space="preserve">. </w:t>
      </w:r>
      <w:r>
        <w:t>Il prétendait seulement conserver le droit de ne point payer d</w:t>
      </w:r>
      <w:r w:rsidR="00DD1C38">
        <w:t>’</w:t>
      </w:r>
      <w:proofErr w:type="spellStart"/>
      <w:r>
        <w:t>écot</w:t>
      </w:r>
      <w:proofErr w:type="spellEnd"/>
      <w:r>
        <w:t xml:space="preserve"> à la conversation</w:t>
      </w:r>
      <w:r w:rsidR="00DD1C38">
        <w:t>.</w:t>
      </w:r>
    </w:p>
    <w:p w14:paraId="64668719" w14:textId="77777777" w:rsidR="00DD1C38" w:rsidRDefault="00DD1C38" w:rsidP="00DA00DC">
      <w:r>
        <w:t>« </w:t>
      </w:r>
      <w:r w:rsidR="00DA00DC">
        <w:t>Il est nécessaire que vous sachiez</w:t>
      </w:r>
      <w:r>
        <w:t xml:space="preserve">, </w:t>
      </w:r>
      <w:r w:rsidR="00DA00DC">
        <w:t>pour commencer</w:t>
      </w:r>
      <w:r>
        <w:t>…</w:t>
      </w:r>
    </w:p>
    <w:p w14:paraId="29B55B15" w14:textId="77777777" w:rsidR="00DD1C38" w:rsidRDefault="00DD1C38" w:rsidP="00DA00DC">
      <w:r>
        <w:t>— </w:t>
      </w:r>
      <w:r w:rsidR="00DA00DC">
        <w:t>Mon père</w:t>
      </w:r>
      <w:r>
        <w:t xml:space="preserve">, </w:t>
      </w:r>
      <w:r w:rsidR="00DA00DC">
        <w:t>le croyez-vous bien</w:t>
      </w:r>
      <w:r>
        <w:t xml:space="preserve"> ? </w:t>
      </w:r>
      <w:r w:rsidR="00DA00DC">
        <w:t>Hier</w:t>
      </w:r>
      <w:r>
        <w:t xml:space="preserve">, </w:t>
      </w:r>
      <w:r w:rsidR="00DA00DC">
        <w:t>vous alléguiez des motifs d</w:t>
      </w:r>
      <w:r>
        <w:t>’</w:t>
      </w:r>
      <w:r w:rsidR="00DA00DC">
        <w:t>ordre strictement personnel</w:t>
      </w:r>
      <w:r>
        <w:t xml:space="preserve">. </w:t>
      </w:r>
      <w:r w:rsidR="00DA00DC">
        <w:t>Je ne voudrais</w:t>
      </w:r>
      <w:r>
        <w:t xml:space="preserve">, </w:t>
      </w:r>
      <w:r w:rsidR="00DA00DC">
        <w:t>dans ces conditions</w:t>
      </w:r>
      <w:r>
        <w:t xml:space="preserve">, </w:t>
      </w:r>
      <w:r w:rsidR="00DA00DC">
        <w:t>pour rien au monde</w:t>
      </w:r>
      <w:r>
        <w:t xml:space="preserve">, </w:t>
      </w:r>
      <w:r w:rsidR="00DA00DC">
        <w:t>vous obliger</w:t>
      </w:r>
      <w:r>
        <w:t>…</w:t>
      </w:r>
    </w:p>
    <w:p w14:paraId="684FE831" w14:textId="4C59BD06" w:rsidR="00DA00DC" w:rsidRDefault="00DD1C38" w:rsidP="00DA00DC">
      <w:r>
        <w:t>— </w:t>
      </w:r>
      <w:r w:rsidR="00DA00DC">
        <w:t>Mais non</w:t>
      </w:r>
      <w:r>
        <w:t xml:space="preserve"> ! </w:t>
      </w:r>
      <w:r w:rsidR="00DA00DC">
        <w:t>Mais non</w:t>
      </w:r>
      <w:r>
        <w:t xml:space="preserve"> ! </w:t>
      </w:r>
      <w:r w:rsidR="00DA00DC">
        <w:t>C</w:t>
      </w:r>
      <w:r>
        <w:t>’</w:t>
      </w:r>
      <w:r w:rsidR="00DA00DC">
        <w:t>est moi qui insiste</w:t>
      </w:r>
      <w:r>
        <w:t xml:space="preserve"> ! </w:t>
      </w:r>
      <w:r w:rsidR="00DA00DC">
        <w:t>A-t-on jamais la certitude</w:t>
      </w:r>
      <w:r>
        <w:t xml:space="preserve">, </w:t>
      </w:r>
      <w:r w:rsidR="00DA00DC">
        <w:t>quand on est seul à les juger</w:t>
      </w:r>
      <w:r>
        <w:t xml:space="preserve">, </w:t>
      </w:r>
      <w:r w:rsidR="00DA00DC">
        <w:t>de posséder une vue parfaitement saine des choses</w:t>
      </w:r>
      <w:r>
        <w:t xml:space="preserve"> ! </w:t>
      </w:r>
      <w:r w:rsidR="00DA00DC">
        <w:t>Il y a peu d</w:t>
      </w:r>
      <w:r>
        <w:t>’</w:t>
      </w:r>
      <w:r w:rsidR="00DA00DC">
        <w:t>opinions auxquelles je tienne autant que la vôtre</w:t>
      </w:r>
      <w:r>
        <w:t xml:space="preserve">, </w:t>
      </w:r>
      <w:r w:rsidR="00DA00DC">
        <w:t>mon cher ami</w:t>
      </w:r>
      <w:r>
        <w:t xml:space="preserve">. </w:t>
      </w:r>
      <w:r w:rsidR="00DA00DC">
        <w:t>Vous savez donc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, </w:t>
      </w:r>
      <w:r w:rsidR="00DA00DC">
        <w:t>que Tartous</w:t>
      </w:r>
      <w:r>
        <w:t xml:space="preserve">, </w:t>
      </w:r>
      <w:r w:rsidR="00DA00DC">
        <w:t>la petite ville où vous avez l</w:t>
      </w:r>
      <w:r>
        <w:t>’</w:t>
      </w:r>
      <w:r w:rsidR="00DA00DC">
        <w:t>amabilité de me conduire aujourd</w:t>
      </w:r>
      <w:r>
        <w:t>’</w:t>
      </w:r>
      <w:r w:rsidR="00DA00DC">
        <w:t>hui</w:t>
      </w:r>
      <w:r>
        <w:t xml:space="preserve">, </w:t>
      </w:r>
      <w:r w:rsidR="00DA00DC">
        <w:t>n</w:t>
      </w:r>
      <w:r>
        <w:t>’</w:t>
      </w:r>
      <w:r w:rsidR="00DA00DC">
        <w:t>est autre que l</w:t>
      </w:r>
      <w:r>
        <w:t>’</w:t>
      </w:r>
      <w:r w:rsidR="00DA00DC">
        <w:t xml:space="preserve">antique cité de </w:t>
      </w:r>
      <w:proofErr w:type="spellStart"/>
      <w:r w:rsidR="00DA00DC">
        <w:t>Tortose</w:t>
      </w:r>
      <w:proofErr w:type="spellEnd"/>
      <w:r>
        <w:t> ? »</w:t>
      </w:r>
    </w:p>
    <w:p w14:paraId="585EC323" w14:textId="77777777" w:rsidR="00DD1C38" w:rsidRDefault="00DA00DC" w:rsidP="00DA00DC">
      <w:r>
        <w:t>Roche regarda le lazariste légèrement de travers</w:t>
      </w:r>
      <w:r w:rsidR="00DD1C38">
        <w:t>.</w:t>
      </w:r>
    </w:p>
    <w:p w14:paraId="74F39425" w14:textId="77777777" w:rsidR="00DD1C38" w:rsidRDefault="00DD1C38" w:rsidP="00DA00DC">
      <w:r>
        <w:t>« </w:t>
      </w:r>
      <w:r w:rsidR="00DA00DC">
        <w:t>Je sais</w:t>
      </w:r>
      <w:r>
        <w:t xml:space="preserve">, </w:t>
      </w:r>
      <w:r w:rsidR="00DA00DC">
        <w:t>je sais</w:t>
      </w:r>
      <w:r>
        <w:t> ! »</w:t>
      </w:r>
      <w:r w:rsidR="00DA00DC">
        <w:t xml:space="preserve"> fit-il sur un ton d</w:t>
      </w:r>
      <w:r>
        <w:t>’</w:t>
      </w:r>
      <w:r w:rsidR="00DA00DC">
        <w:t>ironie assez âpre</w:t>
      </w:r>
      <w:r>
        <w:t>.</w:t>
      </w:r>
    </w:p>
    <w:p w14:paraId="4263BD01" w14:textId="77777777" w:rsidR="00DD1C38" w:rsidRDefault="00DA00DC" w:rsidP="00DA00DC">
      <w:r>
        <w:lastRenderedPageBreak/>
        <w:t>Et</w:t>
      </w:r>
      <w:r w:rsidR="00DD1C38">
        <w:t xml:space="preserve">, </w:t>
      </w:r>
      <w:r>
        <w:t>à mi-voix</w:t>
      </w:r>
      <w:r w:rsidR="00DD1C38">
        <w:t xml:space="preserve">, </w:t>
      </w:r>
      <w:r>
        <w:t>entre les dents</w:t>
      </w:r>
      <w:r w:rsidR="00DD1C38">
        <w:t xml:space="preserve">, </w:t>
      </w:r>
      <w:r>
        <w:t>il ne put s</w:t>
      </w:r>
      <w:r w:rsidR="00DD1C38">
        <w:t>’</w:t>
      </w:r>
      <w:r>
        <w:t>empêcher d</w:t>
      </w:r>
      <w:r w:rsidR="00DD1C38">
        <w:t>’</w:t>
      </w:r>
      <w:r>
        <w:t>ajouter</w:t>
      </w:r>
      <w:r w:rsidR="00DD1C38">
        <w:t> :</w:t>
      </w:r>
    </w:p>
    <w:p w14:paraId="29BDAD51" w14:textId="3F873E09" w:rsidR="00DA00DC" w:rsidRDefault="00DD1C38" w:rsidP="00DA00DC">
      <w:r>
        <w:t>« </w:t>
      </w:r>
      <w:r w:rsidR="00DA00DC">
        <w:t>À moins d</w:t>
      </w:r>
      <w:r>
        <w:t>’</w:t>
      </w:r>
      <w:r w:rsidR="00DA00DC">
        <w:t>être totalement illettré et idiot</w:t>
      </w:r>
      <w:r>
        <w:t xml:space="preserve">, </w:t>
      </w:r>
      <w:r w:rsidR="00DA00DC">
        <w:t>il serait malheureux qu</w:t>
      </w:r>
      <w:r>
        <w:t>’</w:t>
      </w:r>
      <w:r w:rsidR="00DA00DC">
        <w:t>après dix-huit mois</w:t>
      </w:r>
      <w:r>
        <w:t>… »</w:t>
      </w:r>
    </w:p>
    <w:p w14:paraId="23FC122D" w14:textId="77777777" w:rsidR="00DD1C38" w:rsidRDefault="00DA00DC" w:rsidP="00DA00DC">
      <w:r>
        <w:t xml:space="preserve">Mais déjà le père </w:t>
      </w:r>
      <w:proofErr w:type="spellStart"/>
      <w:r>
        <w:t>Englebert</w:t>
      </w:r>
      <w:proofErr w:type="spellEnd"/>
      <w:r>
        <w:t xml:space="preserve"> se confondait en protestations</w:t>
      </w:r>
      <w:r w:rsidR="00DD1C38">
        <w:t>.</w:t>
      </w:r>
    </w:p>
    <w:p w14:paraId="1D6471BF" w14:textId="77777777" w:rsidR="00DD1C38" w:rsidRDefault="00DD1C38" w:rsidP="00DA00DC">
      <w:r>
        <w:t>« </w:t>
      </w:r>
      <w:r w:rsidR="00DA00DC">
        <w:t>Où ai-je la tête</w:t>
      </w:r>
      <w:r>
        <w:t xml:space="preserve">, </w:t>
      </w:r>
      <w:r w:rsidR="00DA00DC">
        <w:t>je me le demande</w:t>
      </w:r>
      <w:r>
        <w:t xml:space="preserve"> ? </w:t>
      </w:r>
      <w:r w:rsidR="00DA00DC">
        <w:t>Excusez-moi</w:t>
      </w:r>
      <w:r>
        <w:t xml:space="preserve"> ! </w:t>
      </w:r>
      <w:r w:rsidR="00DA00DC">
        <w:t>Avoir oublié que vous avez été un an et demi en garnison à Tartous</w:t>
      </w:r>
      <w:r>
        <w:t xml:space="preserve"> ! </w:t>
      </w:r>
      <w:r w:rsidR="00DA00DC">
        <w:t>C</w:t>
      </w:r>
      <w:r>
        <w:t>’</w:t>
      </w:r>
      <w:r w:rsidR="00DA00DC">
        <w:t>est au début de cet hiver que vous en êtes parti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> ?</w:t>
      </w:r>
    </w:p>
    <w:p w14:paraId="29B9E403" w14:textId="77777777" w:rsidR="00DD1C38" w:rsidRDefault="00DD1C38" w:rsidP="00DA00DC">
      <w:r>
        <w:t>— </w:t>
      </w:r>
      <w:r w:rsidR="00DA00DC">
        <w:t>Oui</w:t>
      </w:r>
      <w:r>
        <w:t xml:space="preserve"> ! </w:t>
      </w:r>
      <w:r w:rsidR="00DA00DC">
        <w:t>fit Roche</w:t>
      </w:r>
      <w:r>
        <w:t xml:space="preserve">, </w:t>
      </w:r>
      <w:r w:rsidR="00DA00DC">
        <w:t>sur un ton évasif</w:t>
      </w:r>
      <w:r>
        <w:t xml:space="preserve">, </w:t>
      </w:r>
      <w:r w:rsidR="00DA00DC">
        <w:t>comme s</w:t>
      </w:r>
      <w:r>
        <w:t>’</w:t>
      </w:r>
      <w:r w:rsidR="00DA00DC">
        <w:t>il s</w:t>
      </w:r>
      <w:r>
        <w:t>’</w:t>
      </w:r>
      <w:r w:rsidR="00DA00DC">
        <w:t>en voulait d</w:t>
      </w:r>
      <w:r>
        <w:t>’</w:t>
      </w:r>
      <w:r w:rsidR="00DA00DC">
        <w:t>avoir contribué à remettre ces souvenirs en circulation</w:t>
      </w:r>
      <w:r>
        <w:t>.</w:t>
      </w:r>
    </w:p>
    <w:p w14:paraId="048C7C86" w14:textId="1ADE499D" w:rsidR="00DD1C38" w:rsidRDefault="00DD1C38" w:rsidP="00DA00DC">
      <w:r>
        <w:t>— </w:t>
      </w:r>
      <w:r w:rsidR="00DA00DC">
        <w:t>Je suis d</w:t>
      </w:r>
      <w:r>
        <w:t>’</w:t>
      </w:r>
      <w:r w:rsidR="00DA00DC">
        <w:t>autant moins pardonnable</w:t>
      </w:r>
      <w:r>
        <w:t xml:space="preserve">, </w:t>
      </w:r>
      <w:r w:rsidR="00DA00DC">
        <w:t>poursuivait cependant le religieux</w:t>
      </w:r>
      <w:r>
        <w:t xml:space="preserve">, </w:t>
      </w:r>
      <w:r w:rsidR="00DA00DC">
        <w:t>oui</w:t>
      </w:r>
      <w:r>
        <w:t xml:space="preserve">, </w:t>
      </w:r>
      <w:r w:rsidR="00DA00DC">
        <w:t>d</w:t>
      </w:r>
      <w:r>
        <w:t>’</w:t>
      </w:r>
      <w:r w:rsidR="00DA00DC">
        <w:t>autant moins que nous nous sommes rencontrés là-bas tous les deux vous et moi</w:t>
      </w:r>
      <w:r>
        <w:t xml:space="preserve">, </w:t>
      </w:r>
      <w:r w:rsidR="00DA00DC">
        <w:t>que nous avons eu l</w:t>
      </w:r>
      <w:r>
        <w:t>’</w:t>
      </w:r>
      <w:r w:rsidR="00DA00DC">
        <w:t>avantage de déjeuner ensemble dans une maison amie</w:t>
      </w:r>
      <w:r>
        <w:t xml:space="preserve">, </w:t>
      </w:r>
      <w:r w:rsidR="00DA00DC">
        <w:t xml:space="preserve">chez Elias </w:t>
      </w:r>
      <w:proofErr w:type="spellStart"/>
      <w:r w:rsidR="00DA00DC">
        <w:t>Hadjilar</w:t>
      </w:r>
      <w:proofErr w:type="spellEnd"/>
      <w:r w:rsidR="00DA00DC">
        <w:t xml:space="preserve"> Pacha</w:t>
      </w:r>
      <w:r>
        <w:t xml:space="preserve">, </w:t>
      </w:r>
      <w:r w:rsidR="00DA00DC">
        <w:t>rappelez-vous</w:t>
      </w:r>
      <w:r>
        <w:t xml:space="preserve"> – </w:t>
      </w:r>
      <w:r w:rsidR="00DA00DC">
        <w:t>et que j</w:t>
      </w:r>
      <w:r>
        <w:t>’</w:t>
      </w:r>
      <w:r w:rsidR="00DA00DC">
        <w:t>ai même eu ce jour-là recours à vos bons offices</w:t>
      </w:r>
      <w:r>
        <w:t xml:space="preserve">. </w:t>
      </w:r>
      <w:r w:rsidR="00DA00DC">
        <w:t>Ce devait être vers la fin de 1921</w:t>
      </w:r>
      <w:r>
        <w:t xml:space="preserve">, </w:t>
      </w:r>
      <w:r w:rsidR="00DA00DC">
        <w:t>le 10 ou le 1</w:t>
      </w:r>
      <w:r>
        <w:t xml:space="preserve">2 décembre, </w:t>
      </w:r>
      <w:r w:rsidR="00DA00DC">
        <w:t>très exactement</w:t>
      </w:r>
      <w:r>
        <w:t xml:space="preserve">. </w:t>
      </w:r>
      <w:r w:rsidR="00DA00DC">
        <w:t>Ah</w:t>
      </w:r>
      <w:r>
        <w:t xml:space="preserve"> ! </w:t>
      </w:r>
      <w:r w:rsidR="00DA00DC">
        <w:t>c</w:t>
      </w:r>
      <w:r>
        <w:t>’</w:t>
      </w:r>
      <w:r w:rsidR="00DA00DC">
        <w:t>est qu</w:t>
      </w:r>
      <w:r>
        <w:t>’</w:t>
      </w:r>
      <w:r w:rsidR="00DA00DC">
        <w:t>il me déplairait fort de passer à vos yeux pour un ingrat</w:t>
      </w:r>
      <w:r>
        <w:t xml:space="preserve">, </w:t>
      </w:r>
      <w:r w:rsidR="00DA00DC">
        <w:t>vous comprenez</w:t>
      </w:r>
      <w:r>
        <w:t> !</w:t>
      </w:r>
    </w:p>
    <w:p w14:paraId="234DDFA4" w14:textId="77777777" w:rsidR="00DD1C38" w:rsidRDefault="00DD1C38" w:rsidP="00DA00DC">
      <w:r>
        <w:t>— </w:t>
      </w:r>
      <w:r w:rsidR="00DA00DC">
        <w:t>Mon père</w:t>
      </w:r>
      <w:r>
        <w:t xml:space="preserve">, </w:t>
      </w:r>
      <w:r w:rsidR="00DA00DC">
        <w:t>il ne saurait en être question</w:t>
      </w:r>
      <w:r>
        <w:t xml:space="preserve"> ! </w:t>
      </w:r>
      <w:r w:rsidR="00DA00DC">
        <w:t>essaya d</w:t>
      </w:r>
      <w:r>
        <w:t>’</w:t>
      </w:r>
      <w:r w:rsidR="00DA00DC">
        <w:t>objecter Roche</w:t>
      </w:r>
      <w:r>
        <w:t xml:space="preserve">, </w:t>
      </w:r>
      <w:r w:rsidR="00DA00DC">
        <w:t>que l</w:t>
      </w:r>
      <w:r>
        <w:t>’</w:t>
      </w:r>
      <w:r w:rsidR="00DA00DC">
        <w:t>étalage de ces détails avait l</w:t>
      </w:r>
      <w:r>
        <w:t>’</w:t>
      </w:r>
      <w:r w:rsidR="00DA00DC">
        <w:t>air de mettre au supplice</w:t>
      </w:r>
      <w:r>
        <w:t>.</w:t>
      </w:r>
    </w:p>
    <w:p w14:paraId="1C2370A0" w14:textId="77777777" w:rsidR="00DD1C38" w:rsidRDefault="00DD1C38" w:rsidP="00DA00DC">
      <w:r>
        <w:t>— </w:t>
      </w:r>
      <w:r w:rsidR="00DA00DC">
        <w:t>Du tout</w:t>
      </w:r>
      <w:r>
        <w:t xml:space="preserve"> ! </w:t>
      </w:r>
      <w:r w:rsidR="00DA00DC">
        <w:t>Du tout</w:t>
      </w:r>
      <w:r>
        <w:t xml:space="preserve"> ! </w:t>
      </w:r>
      <w:r w:rsidR="00DA00DC">
        <w:t>D</w:t>
      </w:r>
      <w:r>
        <w:t>’</w:t>
      </w:r>
      <w:r w:rsidR="00DA00DC">
        <w:t>autant plus que ce serait le contraire de la vérité</w:t>
      </w:r>
      <w:r>
        <w:t xml:space="preserve">. </w:t>
      </w:r>
      <w:r w:rsidR="00DA00DC">
        <w:t>Tenez</w:t>
      </w:r>
      <w:r>
        <w:t xml:space="preserve">, </w:t>
      </w:r>
      <w:r w:rsidR="00DA00DC">
        <w:t>je parie que vous ne vous souvenez pas aussi bien que moi</w:t>
      </w:r>
      <w:r>
        <w:t xml:space="preserve"> – </w:t>
      </w:r>
      <w:r w:rsidR="00DA00DC">
        <w:t>en admettant que vous vous en souveniez encore</w:t>
      </w:r>
      <w:r>
        <w:t xml:space="preserve"> – </w:t>
      </w:r>
      <w:r w:rsidR="00DA00DC">
        <w:t>de la nature du service que je vous ai demandé ce jour-là</w:t>
      </w:r>
      <w:r>
        <w:t xml:space="preserve">. </w:t>
      </w:r>
      <w:r w:rsidR="00DA00DC">
        <w:t>La chose a pourtant d</w:t>
      </w:r>
      <w:r>
        <w:t>’</w:t>
      </w:r>
      <w:r w:rsidR="00DA00DC">
        <w:t>autant plus d</w:t>
      </w:r>
      <w:r>
        <w:t>’</w:t>
      </w:r>
      <w:r w:rsidR="00DA00DC">
        <w:t xml:space="preserve">intérêt </w:t>
      </w:r>
      <w:r w:rsidR="00DA00DC">
        <w:lastRenderedPageBreak/>
        <w:t>qu</w:t>
      </w:r>
      <w:r>
        <w:t>’</w:t>
      </w:r>
      <w:r w:rsidR="00DA00DC">
        <w:t>elle est en rapport direct avec le sujet de notre conversation d</w:t>
      </w:r>
      <w:r>
        <w:t>’</w:t>
      </w:r>
      <w:r w:rsidR="00DA00DC">
        <w:t>aujourd</w:t>
      </w:r>
      <w:r>
        <w:t>’</w:t>
      </w:r>
      <w:r w:rsidR="00DA00DC">
        <w:t>hui</w:t>
      </w:r>
      <w:r>
        <w:t xml:space="preserve">. </w:t>
      </w:r>
      <w:r w:rsidR="00DA00DC">
        <w:t>Allons</w:t>
      </w:r>
      <w:r>
        <w:t xml:space="preserve">, </w:t>
      </w:r>
      <w:r w:rsidR="00DA00DC">
        <w:t>voyons</w:t>
      </w:r>
      <w:r>
        <w:t xml:space="preserve">, </w:t>
      </w:r>
      <w:proofErr w:type="gramStart"/>
      <w:r w:rsidR="00DA00DC">
        <w:t>faites</w:t>
      </w:r>
      <w:proofErr w:type="gramEnd"/>
      <w:r w:rsidR="00DA00DC">
        <w:t xml:space="preserve"> un petit effort</w:t>
      </w:r>
      <w:r>
        <w:t xml:space="preserve">. </w:t>
      </w:r>
      <w:r w:rsidR="00DA00DC">
        <w:t>Il s</w:t>
      </w:r>
      <w:r>
        <w:t>’</w:t>
      </w:r>
      <w:r w:rsidR="00DA00DC">
        <w:t>agissait de la cathédrale</w:t>
      </w:r>
      <w:r>
        <w:t xml:space="preserve">, </w:t>
      </w:r>
      <w:r w:rsidR="00DA00DC">
        <w:t xml:space="preserve">de Notre-Dame de </w:t>
      </w:r>
      <w:proofErr w:type="spellStart"/>
      <w:r w:rsidR="00DA00DC">
        <w:t>Tortose</w:t>
      </w:r>
      <w:proofErr w:type="spellEnd"/>
      <w:r>
        <w:t xml:space="preserve">… </w:t>
      </w:r>
      <w:r w:rsidR="00DA00DC">
        <w:t>Y êtes-vous</w:t>
      </w:r>
      <w:r>
        <w:t> ?</w:t>
      </w:r>
    </w:p>
    <w:p w14:paraId="2A54DD73" w14:textId="7D896CE4" w:rsidR="00DA00DC" w:rsidRDefault="00DD1C38" w:rsidP="00DA00DC">
      <w:r>
        <w:t>— </w:t>
      </w:r>
      <w:r w:rsidR="00DA00DC">
        <w:t>J</w:t>
      </w:r>
      <w:r>
        <w:t>’</w:t>
      </w:r>
      <w:r w:rsidR="00DA00DC">
        <w:t>y suis</w:t>
      </w:r>
      <w:r>
        <w:t xml:space="preserve">, </w:t>
      </w:r>
      <w:r w:rsidR="00DA00DC">
        <w:t>mon père</w:t>
      </w:r>
      <w:r>
        <w:t xml:space="preserve">, </w:t>
      </w:r>
      <w:r w:rsidR="00DA00DC">
        <w:t>j</w:t>
      </w:r>
      <w:r>
        <w:t>’</w:t>
      </w:r>
      <w:r w:rsidR="00DA00DC">
        <w:t>y suis</w:t>
      </w:r>
      <w:r>
        <w:t xml:space="preserve"> ! </w:t>
      </w:r>
      <w:r w:rsidR="00DA00DC">
        <w:t>s</w:t>
      </w:r>
      <w:r>
        <w:t>’</w:t>
      </w:r>
      <w:r w:rsidR="00DA00DC">
        <w:t>empressa de dire le capitaine</w:t>
      </w:r>
      <w:r>
        <w:t xml:space="preserve">, </w:t>
      </w:r>
      <w:r w:rsidR="00DA00DC">
        <w:t>paraissant désormais résigné à faire contre mauvaise fortune bon cœur</w:t>
      </w:r>
      <w:r>
        <w:t xml:space="preserve">. </w:t>
      </w:r>
      <w:r w:rsidR="00DA00DC">
        <w:t>Après les fouilles effectuées</w:t>
      </w:r>
      <w:r>
        <w:t xml:space="preserve">, </w:t>
      </w:r>
      <w:r w:rsidR="00DA00DC">
        <w:t>aux mois d</w:t>
      </w:r>
      <w:r>
        <w:t>’</w:t>
      </w:r>
      <w:r w:rsidR="00DA00DC">
        <w:t>octobre et de novembre de cette année-là</w:t>
      </w:r>
      <w:r>
        <w:t xml:space="preserve">, </w:t>
      </w:r>
      <w:r w:rsidR="00DA00DC">
        <w:t>à l</w:t>
      </w:r>
      <w:r>
        <w:t>’</w:t>
      </w:r>
      <w:r w:rsidR="00DA00DC">
        <w:t>intérieur de la basilique</w:t>
      </w:r>
      <w:r>
        <w:t xml:space="preserve">, </w:t>
      </w:r>
      <w:r w:rsidR="00DA00DC">
        <w:t>celle-ci était retombée dans une telle saleté</w:t>
      </w:r>
      <w:r>
        <w:t xml:space="preserve">, </w:t>
      </w:r>
      <w:r w:rsidR="00DA00DC">
        <w:t>un tel abandon</w:t>
      </w:r>
      <w:r>
        <w:t xml:space="preserve">, </w:t>
      </w:r>
      <w:r w:rsidR="00DA00DC">
        <w:t>que passant à Tartous</w:t>
      </w:r>
      <w:r>
        <w:t xml:space="preserve">, </w:t>
      </w:r>
      <w:r w:rsidR="00DA00DC">
        <w:t>vous vous en êtes ému</w:t>
      </w:r>
      <w:r>
        <w:t xml:space="preserve">. </w:t>
      </w:r>
      <w:r w:rsidR="00DA00DC">
        <w:t>Sur votre requête</w:t>
      </w:r>
      <w:r>
        <w:t xml:space="preserve">, </w:t>
      </w:r>
      <w:r w:rsidR="00DA00DC">
        <w:t>je rassemblai quelques hommes de corvée en vue d</w:t>
      </w:r>
      <w:r>
        <w:t>’</w:t>
      </w:r>
      <w:r w:rsidR="00DA00DC">
        <w:t>aller au plus pressé</w:t>
      </w:r>
      <w:r>
        <w:t xml:space="preserve">. </w:t>
      </w:r>
      <w:r w:rsidR="00DA00DC">
        <w:t>J</w:t>
      </w:r>
      <w:r>
        <w:t>’</w:t>
      </w:r>
      <w:r w:rsidR="00DA00DC">
        <w:t>aurais dû y songer moi-même</w:t>
      </w:r>
      <w:r>
        <w:t xml:space="preserve">. </w:t>
      </w:r>
      <w:r w:rsidR="00DA00DC">
        <w:t>On n</w:t>
      </w:r>
      <w:r>
        <w:t>’</w:t>
      </w:r>
      <w:r w:rsidR="00DA00DC">
        <w:t>a pas besoin d</w:t>
      </w:r>
      <w:r>
        <w:t>’</w:t>
      </w:r>
      <w:r w:rsidR="00DA00DC">
        <w:t>être archéologue pour comprendre la honte qu</w:t>
      </w:r>
      <w:r>
        <w:t>’</w:t>
      </w:r>
      <w:r w:rsidR="00DA00DC">
        <w:t>il y a à laisser des vestiges aussi vénérables dans un tel état</w:t>
      </w:r>
      <w:r>
        <w:t xml:space="preserve">. </w:t>
      </w:r>
      <w:r w:rsidR="00DA00DC">
        <w:t>Mais au moment où</w:t>
      </w:r>
      <w:r>
        <w:t xml:space="preserve">, </w:t>
      </w:r>
      <w:r w:rsidR="00DA00DC">
        <w:t>l</w:t>
      </w:r>
      <w:r>
        <w:t>’</w:t>
      </w:r>
      <w:r w:rsidR="00DA00DC">
        <w:t>an dernier</w:t>
      </w:r>
      <w:r>
        <w:t xml:space="preserve">, </w:t>
      </w:r>
      <w:r w:rsidR="00DA00DC">
        <w:t>j</w:t>
      </w:r>
      <w:r>
        <w:t>’</w:t>
      </w:r>
      <w:r w:rsidR="00DA00DC">
        <w:t>ai quitté Tartous</w:t>
      </w:r>
      <w:r>
        <w:t xml:space="preserve">, </w:t>
      </w:r>
      <w:r w:rsidR="00DA00DC">
        <w:t>mon père</w:t>
      </w:r>
      <w:r>
        <w:t xml:space="preserve">, </w:t>
      </w:r>
      <w:r w:rsidR="00DA00DC">
        <w:t>il me semble que les efforts de gens comme vous étaient sur le point de porter leurs fruits</w:t>
      </w:r>
      <w:r>
        <w:t xml:space="preserve">. </w:t>
      </w:r>
      <w:r w:rsidR="00DA00DC">
        <w:t>Ne se préoccupait-on pas en haut lieu de prendre les mesures indispensables</w:t>
      </w:r>
      <w:r>
        <w:t xml:space="preserve"> ? </w:t>
      </w:r>
      <w:r w:rsidR="00DA00DC">
        <w:t>Je ne me trompe point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 ? </w:t>
      </w:r>
      <w:r w:rsidR="00DA00DC">
        <w:t>Mais qu</w:t>
      </w:r>
      <w:r>
        <w:t>’</w:t>
      </w:r>
      <w:r w:rsidR="00DA00DC">
        <w:t>y a-t-il</w:t>
      </w:r>
      <w:r>
        <w:t> ? »</w:t>
      </w:r>
    </w:p>
    <w:p w14:paraId="3AE12C08" w14:textId="77777777" w:rsidR="00DD1C38" w:rsidRDefault="00DA00DC" w:rsidP="00DA00DC">
      <w:r>
        <w:t>Les yeux du lazariste lançaient des éclairs</w:t>
      </w:r>
      <w:r w:rsidR="00DD1C38">
        <w:t>.</w:t>
      </w:r>
    </w:p>
    <w:p w14:paraId="5067A3AA" w14:textId="08AC5192" w:rsidR="00DD1C38" w:rsidRDefault="00DD1C38" w:rsidP="00DA00DC">
      <w:r>
        <w:t>« </w:t>
      </w:r>
      <w:r w:rsidR="00DA00DC">
        <w:t>Plût au Ciel</w:t>
      </w:r>
      <w:r>
        <w:t xml:space="preserve">, </w:t>
      </w:r>
      <w:r w:rsidR="00DA00DC">
        <w:t>gronda-t-il</w:t>
      </w:r>
      <w:r>
        <w:t xml:space="preserve">, </w:t>
      </w:r>
      <w:r w:rsidR="00DA00DC">
        <w:t>que les messieurs auxquels vous faites allusion n</w:t>
      </w:r>
      <w:r>
        <w:t>’</w:t>
      </w:r>
      <w:r w:rsidR="00DA00DC">
        <w:t>eussent jamais songé à consacrer à Tartous la moindre parcelle de leur néfaste activité</w:t>
      </w:r>
      <w:r>
        <w:t xml:space="preserve"> ! </w:t>
      </w:r>
      <w:r w:rsidR="00DA00DC">
        <w:t>Écoutez-moi donc</w:t>
      </w:r>
      <w:r>
        <w:t xml:space="preserve">, </w:t>
      </w:r>
      <w:r w:rsidR="00DA00DC">
        <w:t>voulez-vous</w:t>
      </w:r>
      <w:r>
        <w:t xml:space="preserve">, </w:t>
      </w:r>
      <w:r w:rsidR="00DA00DC">
        <w:t>et vous n</w:t>
      </w:r>
      <w:r>
        <w:t>’</w:t>
      </w:r>
      <w:r w:rsidR="00DA00DC">
        <w:t>aurez pas de peine à admettre que ce n</w:t>
      </w:r>
      <w:r>
        <w:t>’</w:t>
      </w:r>
      <w:r w:rsidR="00DA00DC">
        <w:t>est pas une fantaisie de vieux radoteur qui m</w:t>
      </w:r>
      <w:r>
        <w:t>’</w:t>
      </w:r>
      <w:r w:rsidR="00DA00DC">
        <w:t>a fait accueillir comme vous l</w:t>
      </w:r>
      <w:r>
        <w:t>’</w:t>
      </w:r>
      <w:r w:rsidR="00DA00DC">
        <w:t>avez vu la proposition de devenir l</w:t>
      </w:r>
      <w:r>
        <w:t>’</w:t>
      </w:r>
      <w:r w:rsidR="00DA00DC">
        <w:t xml:space="preserve">obligé de votre </w:t>
      </w:r>
      <w:r>
        <w:t>M. </w:t>
      </w:r>
      <w:r w:rsidR="00DA00DC">
        <w:t>Marchal et de son automobile</w:t>
      </w:r>
      <w:r>
        <w:t xml:space="preserve">. </w:t>
      </w:r>
      <w:r w:rsidR="00DA00DC">
        <w:t>Mais replaçons les événements dans leur cours normal</w:t>
      </w:r>
      <w:r>
        <w:t xml:space="preserve">, </w:t>
      </w:r>
      <w:r w:rsidR="00DA00DC">
        <w:t>car il est toujours vain de procéder autrement</w:t>
      </w:r>
      <w:r>
        <w:t xml:space="preserve">. </w:t>
      </w:r>
      <w:r w:rsidR="00DA00DC">
        <w:t>Vieux radoteur</w:t>
      </w:r>
      <w:r>
        <w:t xml:space="preserve"> ? </w:t>
      </w:r>
      <w:r w:rsidR="00DA00DC">
        <w:t>Si</w:t>
      </w:r>
      <w:r>
        <w:t xml:space="preserve">, </w:t>
      </w:r>
      <w:r w:rsidR="00DA00DC">
        <w:t>aux yeux de certains</w:t>
      </w:r>
      <w:r>
        <w:t xml:space="preserve">, </w:t>
      </w:r>
      <w:r w:rsidR="00DA00DC">
        <w:t>j</w:t>
      </w:r>
      <w:r>
        <w:t>’</w:t>
      </w:r>
      <w:r w:rsidR="00DA00DC">
        <w:t>ai fini par passer pour l</w:t>
      </w:r>
      <w:r>
        <w:t>’</w:t>
      </w:r>
      <w:r w:rsidR="00DA00DC">
        <w:t>être</w:t>
      </w:r>
      <w:r>
        <w:t xml:space="preserve">, </w:t>
      </w:r>
      <w:r w:rsidR="00DA00DC">
        <w:t>ç</w:t>
      </w:r>
      <w:r>
        <w:t>’</w:t>
      </w:r>
      <w:r w:rsidR="00DA00DC">
        <w:t>a été pour des motifs qui n</w:t>
      </w:r>
      <w:r>
        <w:t>’</w:t>
      </w:r>
      <w:r w:rsidR="00DA00DC">
        <w:t>ont nui à personne</w:t>
      </w:r>
      <w:r>
        <w:t xml:space="preserve">, </w:t>
      </w:r>
      <w:r w:rsidR="00DA00DC">
        <w:t>que je sache</w:t>
      </w:r>
      <w:r>
        <w:t xml:space="preserve">, </w:t>
      </w:r>
      <w:r w:rsidR="00DA00DC">
        <w:t xml:space="preserve">non plus </w:t>
      </w:r>
      <w:r w:rsidR="00DA00DC">
        <w:lastRenderedPageBreak/>
        <w:t>qu</w:t>
      </w:r>
      <w:r>
        <w:t>’</w:t>
      </w:r>
      <w:r w:rsidR="00DA00DC">
        <w:t>à la façon dont je me suis acquitté</w:t>
      </w:r>
      <w:r>
        <w:t xml:space="preserve">, </w:t>
      </w:r>
      <w:r w:rsidR="00DA00DC">
        <w:t>dans ce pays</w:t>
      </w:r>
      <w:r>
        <w:t xml:space="preserve">, </w:t>
      </w:r>
      <w:r w:rsidR="00DA00DC">
        <w:t>durant trente années</w:t>
      </w:r>
      <w:r>
        <w:t xml:space="preserve">, </w:t>
      </w:r>
      <w:r w:rsidR="00DA00DC">
        <w:t>de l</w:t>
      </w:r>
      <w:r>
        <w:t>’</w:t>
      </w:r>
      <w:r w:rsidR="00DA00DC">
        <w:t>exercice de mon ministère</w:t>
      </w:r>
      <w:r>
        <w:t xml:space="preserve">. </w:t>
      </w:r>
      <w:r w:rsidR="00DA00DC">
        <w:t>Il n</w:t>
      </w:r>
      <w:r>
        <w:t>’</w:t>
      </w:r>
      <w:r w:rsidR="00DA00DC">
        <w:t>y a aucune pharisaïsme de ma part à le proclamer</w:t>
      </w:r>
      <w:r>
        <w:t xml:space="preserve">. </w:t>
      </w:r>
      <w:r w:rsidR="00DA00DC">
        <w:t>Vous avez eu la bonté</w:t>
      </w:r>
      <w:r>
        <w:t xml:space="preserve">, </w:t>
      </w:r>
      <w:r w:rsidR="00DA00DC">
        <w:t>il y a un instant</w:t>
      </w:r>
      <w:r>
        <w:t xml:space="preserve">, </w:t>
      </w:r>
      <w:r w:rsidR="00DA00DC">
        <w:t>de faire allusion à ce que j</w:t>
      </w:r>
      <w:r>
        <w:t>’</w:t>
      </w:r>
      <w:r w:rsidR="00DA00DC">
        <w:t>ai toujours considéré comme une des parties les plus imparfaites de ma tâche</w:t>
      </w:r>
      <w:r>
        <w:t xml:space="preserve">, </w:t>
      </w:r>
      <w:r w:rsidR="00DA00DC">
        <w:t>le combat que je mène</w:t>
      </w:r>
      <w:r>
        <w:t xml:space="preserve">, </w:t>
      </w:r>
      <w:r w:rsidR="00DA00DC">
        <w:t>depuis que je suis ici</w:t>
      </w:r>
      <w:r>
        <w:t xml:space="preserve">, </w:t>
      </w:r>
      <w:r w:rsidR="00DA00DC">
        <w:t>sous les Turcs comme sous les Français</w:t>
      </w:r>
      <w:r>
        <w:t xml:space="preserve">, </w:t>
      </w:r>
      <w:r w:rsidR="00DA00DC">
        <w:t>en faveur de la sauvegarde des monuments de notre foi</w:t>
      </w:r>
      <w:r>
        <w:t xml:space="preserve">, </w:t>
      </w:r>
      <w:r w:rsidR="00DA00DC">
        <w:t>de notre grandeur</w:t>
      </w:r>
      <w:r>
        <w:t xml:space="preserve">, </w:t>
      </w:r>
      <w:r w:rsidR="00DA00DC">
        <w:t>sur cette millénaire terre d</w:t>
      </w:r>
      <w:r>
        <w:t>’</w:t>
      </w:r>
      <w:r w:rsidR="00DA00DC">
        <w:t>Asie</w:t>
      </w:r>
      <w:r>
        <w:t xml:space="preserve">. </w:t>
      </w:r>
      <w:r w:rsidR="00DA00DC">
        <w:t>Il paraît</w:t>
      </w:r>
      <w:r>
        <w:t xml:space="preserve">, </w:t>
      </w:r>
      <w:r w:rsidR="00DA00DC">
        <w:t>avez-vous ajouté</w:t>
      </w:r>
      <w:r>
        <w:t xml:space="preserve">, </w:t>
      </w:r>
      <w:r w:rsidR="00DA00DC">
        <w:t>que nos efforts vont porter leurs fruits</w:t>
      </w:r>
      <w:r>
        <w:t xml:space="preserve">, </w:t>
      </w:r>
      <w:r w:rsidR="00DA00DC">
        <w:t>que les mesures indispensables vont être prises</w:t>
      </w:r>
      <w:r>
        <w:t xml:space="preserve"> ? </w:t>
      </w:r>
      <w:r w:rsidR="00DA00DC">
        <w:t>Le beau billet</w:t>
      </w:r>
      <w:r>
        <w:t xml:space="preserve">, </w:t>
      </w:r>
      <w:r w:rsidR="00DA00DC">
        <w:t>en vérité</w:t>
      </w:r>
      <w:r>
        <w:t xml:space="preserve"> ! </w:t>
      </w:r>
      <w:r w:rsidR="00DA00DC">
        <w:t>On oublie toujours une chose</w:t>
      </w:r>
      <w:r>
        <w:t xml:space="preserve"> : </w:t>
      </w:r>
      <w:r w:rsidR="00DA00DC">
        <w:t>c</w:t>
      </w:r>
      <w:r>
        <w:t>’</w:t>
      </w:r>
      <w:r w:rsidR="00DA00DC">
        <w:t>est que l</w:t>
      </w:r>
      <w:r>
        <w:t>’</w:t>
      </w:r>
      <w:r w:rsidR="00DA00DC">
        <w:t>argent ne fait pas tout</w:t>
      </w:r>
      <w:r>
        <w:t xml:space="preserve">, </w:t>
      </w:r>
      <w:r w:rsidR="00DA00DC">
        <w:t>mon ami</w:t>
      </w:r>
      <w:r>
        <w:t xml:space="preserve">. </w:t>
      </w:r>
      <w:r w:rsidR="00DA00DC">
        <w:t>Il y a une disgrâce pire que la ruine pour les monuments dont il s</w:t>
      </w:r>
      <w:r>
        <w:t>’</w:t>
      </w:r>
      <w:r w:rsidR="00DA00DC">
        <w:t>agit</w:t>
      </w:r>
      <w:r>
        <w:t xml:space="preserve">, </w:t>
      </w:r>
      <w:r w:rsidR="00DA00DC">
        <w:t>c</w:t>
      </w:r>
      <w:r>
        <w:t>’</w:t>
      </w:r>
      <w:r w:rsidR="00DA00DC">
        <w:t>est de les voir continuer à vivre restaurés</w:t>
      </w:r>
      <w:r>
        <w:t xml:space="preserve">, </w:t>
      </w:r>
      <w:r w:rsidR="00DA00DC">
        <w:t>consolidés</w:t>
      </w:r>
      <w:r>
        <w:t xml:space="preserve">, </w:t>
      </w:r>
      <w:r w:rsidR="00DA00DC">
        <w:t>mais détournés de leur destination</w:t>
      </w:r>
      <w:r>
        <w:t xml:space="preserve">. </w:t>
      </w:r>
      <w:r w:rsidR="00DA00DC">
        <w:t>Je suis comme la vieille Clotilde</w:t>
      </w:r>
      <w:r>
        <w:t xml:space="preserve">, </w:t>
      </w:r>
      <w:r w:rsidR="00DA00DC">
        <w:t>moi</w:t>
      </w:r>
      <w:r>
        <w:t xml:space="preserve"> : </w:t>
      </w:r>
      <w:r w:rsidR="00DA00DC">
        <w:t>j</w:t>
      </w:r>
      <w:r>
        <w:t>’</w:t>
      </w:r>
      <w:r w:rsidR="00DA00DC">
        <w:t>aime mieux voir les gens que j</w:t>
      </w:r>
      <w:r>
        <w:t>’</w:t>
      </w:r>
      <w:r w:rsidR="00DA00DC">
        <w:t>aime morts que tondus</w:t>
      </w:r>
      <w:r>
        <w:t xml:space="preserve">. </w:t>
      </w:r>
      <w:r w:rsidR="00DA00DC">
        <w:t>C</w:t>
      </w:r>
      <w:r>
        <w:t>’</w:t>
      </w:r>
      <w:r w:rsidR="00DA00DC">
        <w:t>est bien la peine</w:t>
      </w:r>
      <w:r>
        <w:t xml:space="preserve">, </w:t>
      </w:r>
      <w:r w:rsidR="00DA00DC">
        <w:t>par exemple</w:t>
      </w:r>
      <w:r>
        <w:t xml:space="preserve">, </w:t>
      </w:r>
      <w:r w:rsidR="00DA00DC">
        <w:t>vous en conviendrez</w:t>
      </w:r>
      <w:r>
        <w:t xml:space="preserve">, </w:t>
      </w:r>
      <w:r w:rsidR="00DA00DC">
        <w:t>de m</w:t>
      </w:r>
      <w:r>
        <w:t>’</w:t>
      </w:r>
      <w:r w:rsidR="00DA00DC">
        <w:t>être démené sans répit pour le salut de cette infortunée basilique de Tartous</w:t>
      </w:r>
      <w:r>
        <w:t xml:space="preserve">. </w:t>
      </w:r>
      <w:r w:rsidR="00DA00DC">
        <w:t>Au moment où je crois toucher au but</w:t>
      </w:r>
      <w:r>
        <w:t xml:space="preserve">, </w:t>
      </w:r>
      <w:r w:rsidR="00DA00DC">
        <w:t>savez-vous ce que j</w:t>
      </w:r>
      <w:r>
        <w:t>’</w:t>
      </w:r>
      <w:r w:rsidR="00DA00DC">
        <w:t>apprends qu</w:t>
      </w:r>
      <w:r>
        <w:t>’</w:t>
      </w:r>
      <w:r w:rsidR="00DA00DC">
        <w:t>on veut en faire</w:t>
      </w:r>
      <w:r>
        <w:t> ?</w:t>
      </w:r>
    </w:p>
    <w:p w14:paraId="04AF249A" w14:textId="6B630299" w:rsidR="00DA00DC" w:rsidRDefault="00DD1C38" w:rsidP="00DA00DC">
      <w:r>
        <w:t>— </w:t>
      </w:r>
      <w:r w:rsidR="00DA00DC">
        <w:t>Quoi donc</w:t>
      </w:r>
      <w:r>
        <w:t xml:space="preserve">, </w:t>
      </w:r>
      <w:r w:rsidR="00DA00DC">
        <w:t>mon père</w:t>
      </w:r>
      <w:r>
        <w:t xml:space="preserve">, </w:t>
      </w:r>
      <w:r w:rsidR="00DA00DC">
        <w:t>quoi donc</w:t>
      </w:r>
      <w:r>
        <w:t> ? »</w:t>
      </w:r>
    </w:p>
    <w:p w14:paraId="68ECEEB4" w14:textId="77777777" w:rsidR="00DD1C38" w:rsidRDefault="00DA00DC" w:rsidP="00DA00DC">
      <w:r>
        <w:t>L</w:t>
      </w:r>
      <w:r w:rsidR="00DD1C38">
        <w:t>’</w:t>
      </w:r>
      <w:r>
        <w:t xml:space="preserve">indignation suffoquait le père </w:t>
      </w:r>
      <w:proofErr w:type="spellStart"/>
      <w:r>
        <w:t>Englebert</w:t>
      </w:r>
      <w:proofErr w:type="spellEnd"/>
      <w:r w:rsidR="00DD1C38">
        <w:t xml:space="preserve">. </w:t>
      </w:r>
      <w:r>
        <w:t>Sa voix s</w:t>
      </w:r>
      <w:r w:rsidR="00DD1C38">
        <w:t>’</w:t>
      </w:r>
      <w:r>
        <w:t>étrangla</w:t>
      </w:r>
      <w:r w:rsidR="00DD1C38">
        <w:t>.</w:t>
      </w:r>
    </w:p>
    <w:p w14:paraId="4287E380" w14:textId="77777777" w:rsidR="00DD1C38" w:rsidRDefault="00DD1C38" w:rsidP="00DA00DC">
      <w:r>
        <w:t>« </w:t>
      </w:r>
      <w:r w:rsidR="00DA00DC">
        <w:t>Un musée</w:t>
      </w:r>
      <w:r>
        <w:t xml:space="preserve"> ! </w:t>
      </w:r>
      <w:r w:rsidR="00DA00DC">
        <w:t>Vous m</w:t>
      </w:r>
      <w:r>
        <w:t>’</w:t>
      </w:r>
      <w:r w:rsidR="00DA00DC">
        <w:t>entendez bien</w:t>
      </w:r>
      <w:r>
        <w:t xml:space="preserve"> ! </w:t>
      </w:r>
      <w:r w:rsidR="00DA00DC">
        <w:t>Un musée</w:t>
      </w:r>
      <w:r>
        <w:t> !</w:t>
      </w:r>
    </w:p>
    <w:p w14:paraId="243D7262" w14:textId="77777777" w:rsidR="00DD1C38" w:rsidRDefault="00DD1C38" w:rsidP="00DA00DC">
      <w:r>
        <w:t>— </w:t>
      </w:r>
      <w:r w:rsidR="00DA00DC">
        <w:t>Un musée</w:t>
      </w:r>
      <w:r>
        <w:t xml:space="preserve">, </w:t>
      </w:r>
      <w:r w:rsidR="00DA00DC">
        <w:t>vraiment</w:t>
      </w:r>
      <w:r>
        <w:t> ? »</w:t>
      </w:r>
      <w:r w:rsidR="00DA00DC">
        <w:t xml:space="preserve"> fit Roche</w:t>
      </w:r>
      <w:r>
        <w:t xml:space="preserve">, </w:t>
      </w:r>
      <w:r w:rsidR="00DA00DC">
        <w:t>sur le ton de la plus déplorable placidité</w:t>
      </w:r>
      <w:r>
        <w:t>.</w:t>
      </w:r>
    </w:p>
    <w:p w14:paraId="64BE42B1" w14:textId="77777777" w:rsidR="00DD1C38" w:rsidRDefault="00DA00DC" w:rsidP="00DA00DC">
      <w:r>
        <w:t>Le religieux le foudroya du regard</w:t>
      </w:r>
      <w:r w:rsidR="00DD1C38">
        <w:t>.</w:t>
      </w:r>
    </w:p>
    <w:p w14:paraId="31382FF8" w14:textId="6459D145" w:rsidR="00DA00DC" w:rsidRDefault="00DD1C38" w:rsidP="00DA00DC">
      <w:r>
        <w:t>« </w:t>
      </w:r>
      <w:r w:rsidR="00DA00DC">
        <w:t>Vraiment</w:t>
      </w:r>
      <w:r>
        <w:t> ! »</w:t>
      </w:r>
      <w:r w:rsidR="00DA00DC">
        <w:t xml:space="preserve"> Et c</w:t>
      </w:r>
      <w:r>
        <w:t>’</w:t>
      </w:r>
      <w:r w:rsidR="00DA00DC">
        <w:t>est là tout le cri que l</w:t>
      </w:r>
      <w:r>
        <w:t>’</w:t>
      </w:r>
      <w:r w:rsidR="00DA00DC">
        <w:t>annonce d</w:t>
      </w:r>
      <w:r>
        <w:t>’</w:t>
      </w:r>
      <w:r w:rsidR="00DA00DC">
        <w:t>une pareille monstruosité vous arrache</w:t>
      </w:r>
      <w:r>
        <w:t xml:space="preserve"> ? </w:t>
      </w:r>
      <w:r w:rsidR="00DA00DC">
        <w:t>Le sanctuaire cher à Joinville et à Guillaume de Tyr</w:t>
      </w:r>
      <w:r>
        <w:t xml:space="preserve">, </w:t>
      </w:r>
      <w:r w:rsidR="00DA00DC">
        <w:t xml:space="preserve">le joyau des cathédrales </w:t>
      </w:r>
      <w:r w:rsidR="00DA00DC">
        <w:lastRenderedPageBreak/>
        <w:t>franques de Syrie</w:t>
      </w:r>
      <w:r>
        <w:t xml:space="preserve">, </w:t>
      </w:r>
      <w:r w:rsidR="00DA00DC">
        <w:t>la chaste rose objet des vœux de Saladin et du Vieux de la Montagne</w:t>
      </w:r>
      <w:r>
        <w:t xml:space="preserve">, </w:t>
      </w:r>
      <w:r w:rsidR="00DA00DC">
        <w:t>voilà donc toute l</w:t>
      </w:r>
      <w:r>
        <w:t>’</w:t>
      </w:r>
      <w:r w:rsidR="00DA00DC">
        <w:t>ardeur dont on est capable de brûler pour elle</w:t>
      </w:r>
      <w:r>
        <w:t xml:space="preserve">, </w:t>
      </w:r>
      <w:r w:rsidR="00DA00DC">
        <w:t>aujourd</w:t>
      </w:r>
      <w:r>
        <w:t>’</w:t>
      </w:r>
      <w:r w:rsidR="00DA00DC">
        <w:t>hui</w:t>
      </w:r>
      <w:r>
        <w:t xml:space="preserve"> ! </w:t>
      </w:r>
      <w:r w:rsidR="00DA00DC">
        <w:t>Sans mentir</w:t>
      </w:r>
      <w:r>
        <w:t xml:space="preserve">, </w:t>
      </w:r>
      <w:r w:rsidR="00DA00DC">
        <w:t>en regard de l</w:t>
      </w:r>
      <w:r>
        <w:t>’</w:t>
      </w:r>
      <w:r w:rsidR="00DA00DC">
        <w:t>indifférence dont font preuve les moins mauvais</w:t>
      </w:r>
      <w:r>
        <w:t xml:space="preserve">, </w:t>
      </w:r>
      <w:r w:rsidR="00DA00DC">
        <w:t>il faut avoir véritablement le goût de la lutte chevillé au corps pour continuer à se débattre dans de telles conditions</w:t>
      </w:r>
      <w:r>
        <w:t xml:space="preserve">, </w:t>
      </w:r>
      <w:r w:rsidR="00DA00DC">
        <w:t>pour ne pas envoyer tout promener</w:t>
      </w:r>
      <w:r>
        <w:t xml:space="preserve">, </w:t>
      </w:r>
      <w:r w:rsidR="00DA00DC">
        <w:t>alors qu</w:t>
      </w:r>
      <w:r>
        <w:t>’</w:t>
      </w:r>
      <w:r w:rsidR="00DA00DC">
        <w:t xml:space="preserve">en disant </w:t>
      </w:r>
      <w:r w:rsidR="00DA00DC">
        <w:rPr>
          <w:i/>
          <w:iCs/>
        </w:rPr>
        <w:t>amen</w:t>
      </w:r>
      <w:r w:rsidR="00DA00DC">
        <w:t xml:space="preserve"> à tout</w:t>
      </w:r>
      <w:r>
        <w:t xml:space="preserve">, </w:t>
      </w:r>
      <w:r w:rsidR="00DA00DC">
        <w:t>au contraire</w:t>
      </w:r>
      <w:r>
        <w:t xml:space="preserve">, </w:t>
      </w:r>
      <w:r w:rsidR="00DA00DC">
        <w:t>en souriant à Pierre comme à Jacques</w:t>
      </w:r>
      <w:r>
        <w:t xml:space="preserve">, </w:t>
      </w:r>
      <w:r w:rsidR="00DA00DC">
        <w:t>en distribuant indifféremment à droite et à gauche des bénédictions on réussit à s</w:t>
      </w:r>
      <w:r>
        <w:t>’</w:t>
      </w:r>
      <w:r w:rsidR="00DA00DC">
        <w:t>acquérir à peu de frais les suffrages de tous</w:t>
      </w:r>
      <w:r>
        <w:t xml:space="preserve">, </w:t>
      </w:r>
      <w:r w:rsidR="00DA00DC">
        <w:t>croyants et mécréants</w:t>
      </w:r>
      <w:r>
        <w:t xml:space="preserve">. </w:t>
      </w:r>
      <w:r w:rsidR="00DA00DC">
        <w:t>Ah</w:t>
      </w:r>
      <w:r>
        <w:t xml:space="preserve"> ! </w:t>
      </w:r>
      <w:r w:rsidR="00DA00DC">
        <w:t xml:space="preserve">Sainte Vierge de </w:t>
      </w:r>
      <w:proofErr w:type="spellStart"/>
      <w:r w:rsidR="00DA00DC">
        <w:t>Tortose</w:t>
      </w:r>
      <w:proofErr w:type="spellEnd"/>
      <w:r>
        <w:t xml:space="preserve">, </w:t>
      </w:r>
      <w:r w:rsidR="00DA00DC">
        <w:t>permettez que votre serviteur parvienne pour sa tranquillité à pouvoir un jour manger de ce pain-là</w:t>
      </w:r>
      <w:r>
        <w:t> ! »</w:t>
      </w:r>
    </w:p>
    <w:p w14:paraId="24536859" w14:textId="77777777" w:rsidR="00DD1C38" w:rsidRDefault="00DA00DC" w:rsidP="00DA00DC">
      <w:r>
        <w:t>Et</w:t>
      </w:r>
      <w:r w:rsidR="00DD1C38">
        <w:t xml:space="preserve">, </w:t>
      </w:r>
      <w:r>
        <w:t>là-dessus</w:t>
      </w:r>
      <w:r w:rsidR="00DD1C38">
        <w:t xml:space="preserve">, </w:t>
      </w:r>
      <w:r>
        <w:t>il se renversa en arrière d</w:t>
      </w:r>
      <w:r w:rsidR="00DD1C38">
        <w:t>’</w:t>
      </w:r>
      <w:r>
        <w:t>un geste si brusque que la petite automobile manqua presque d</w:t>
      </w:r>
      <w:r w:rsidR="00DD1C38">
        <w:t>’</w:t>
      </w:r>
      <w:r>
        <w:t>en chavirer</w:t>
      </w:r>
      <w:r w:rsidR="00DD1C38">
        <w:t>.</w:t>
      </w:r>
    </w:p>
    <w:p w14:paraId="05102349" w14:textId="77777777" w:rsidR="00DD1C38" w:rsidRDefault="00DD1C38" w:rsidP="00DA00DC">
      <w:r>
        <w:t>« </w:t>
      </w:r>
      <w:r w:rsidR="00DA00DC">
        <w:t>Excusez-moi</w:t>
      </w:r>
      <w:r>
        <w:t xml:space="preserve">, </w:t>
      </w:r>
      <w:r w:rsidR="00DA00DC">
        <w:t>mon père</w:t>
      </w:r>
      <w:r>
        <w:t xml:space="preserve">, </w:t>
      </w:r>
      <w:r w:rsidR="00DA00DC">
        <w:t>dit Roche</w:t>
      </w:r>
      <w:r>
        <w:t xml:space="preserve">, </w:t>
      </w:r>
      <w:r w:rsidR="00DA00DC">
        <w:t>qui venait d</w:t>
      </w:r>
      <w:r>
        <w:t>’</w:t>
      </w:r>
      <w:r w:rsidR="00DA00DC">
        <w:t>avoir toutes les peines du monde à conserver le volant bien en main</w:t>
      </w:r>
      <w:r>
        <w:t xml:space="preserve">. </w:t>
      </w:r>
      <w:r w:rsidR="00DA00DC">
        <w:t>Je m</w:t>
      </w:r>
      <w:r>
        <w:t>’</w:t>
      </w:r>
      <w:r w:rsidR="00DA00DC">
        <w:t>en veux beaucoup</w:t>
      </w:r>
      <w:r>
        <w:t xml:space="preserve">, </w:t>
      </w:r>
      <w:r w:rsidR="00DA00DC">
        <w:t>vous savez</w:t>
      </w:r>
      <w:r>
        <w:t xml:space="preserve">, </w:t>
      </w:r>
      <w:r w:rsidR="00DA00DC">
        <w:t>de n</w:t>
      </w:r>
      <w:r>
        <w:t>’</w:t>
      </w:r>
      <w:r w:rsidR="00DA00DC">
        <w:t>avoir pas partagé tout de suite</w:t>
      </w:r>
      <w:r>
        <w:t xml:space="preserve">, </w:t>
      </w:r>
      <w:r w:rsidR="00DA00DC">
        <w:t>comme j</w:t>
      </w:r>
      <w:r>
        <w:t>’</w:t>
      </w:r>
      <w:r w:rsidR="00DA00DC">
        <w:t>aurais dû</w:t>
      </w:r>
      <w:r>
        <w:t xml:space="preserve">, </w:t>
      </w:r>
      <w:r w:rsidR="00DA00DC">
        <w:t>votre indignation</w:t>
      </w:r>
      <w:r>
        <w:t xml:space="preserve">. </w:t>
      </w:r>
      <w:r w:rsidR="00DA00DC">
        <w:t>C</w:t>
      </w:r>
      <w:r>
        <w:t>’</w:t>
      </w:r>
      <w:r w:rsidR="00DA00DC">
        <w:t>est la tare des besognes terre à terre auxquelles notre métier nous astreint</w:t>
      </w:r>
      <w:r>
        <w:t xml:space="preserve">. </w:t>
      </w:r>
      <w:r w:rsidR="00DA00DC">
        <w:t>Elles tuent en nous l</w:t>
      </w:r>
      <w:r>
        <w:t>’</w:t>
      </w:r>
      <w:r w:rsidR="00DA00DC">
        <w:t>enthousiasme</w:t>
      </w:r>
      <w:r>
        <w:t xml:space="preserve">. </w:t>
      </w:r>
      <w:r w:rsidR="00DA00DC">
        <w:t>Mais tout espoir doit-il donc être abandonné</w:t>
      </w:r>
      <w:r>
        <w:t xml:space="preserve"> ? </w:t>
      </w:r>
      <w:r w:rsidR="00DA00DC">
        <w:t>La décision que vous déplorez n</w:t>
      </w:r>
      <w:r>
        <w:t>’</w:t>
      </w:r>
      <w:r w:rsidR="00DA00DC">
        <w:t>est peut-être pas définitive</w:t>
      </w:r>
      <w:r>
        <w:t> ? ».</w:t>
      </w:r>
    </w:p>
    <w:p w14:paraId="7504FFBD" w14:textId="77777777" w:rsidR="00DD1C38" w:rsidRDefault="00DA00DC" w:rsidP="00DA00DC">
      <w:r>
        <w:t>Le lazariste secoua la tête tristement</w:t>
      </w:r>
      <w:r w:rsidR="00DD1C38">
        <w:t>.</w:t>
      </w:r>
    </w:p>
    <w:p w14:paraId="5ED2036E" w14:textId="572657D9" w:rsidR="00DA00DC" w:rsidRDefault="00DD1C38" w:rsidP="00DA00DC">
      <w:r>
        <w:t>« </w:t>
      </w:r>
      <w:r w:rsidR="00DA00DC">
        <w:t>Hélas</w:t>
      </w:r>
      <w:r>
        <w:t xml:space="preserve"> ! </w:t>
      </w:r>
      <w:r w:rsidR="00DA00DC">
        <w:t>fit-il</w:t>
      </w:r>
      <w:r>
        <w:t xml:space="preserve">, </w:t>
      </w:r>
      <w:r w:rsidR="00DA00DC">
        <w:t>sur un ton un peu radouci</w:t>
      </w:r>
      <w:r>
        <w:t xml:space="preserve">. </w:t>
      </w:r>
      <w:r w:rsidR="00DA00DC">
        <w:t>Je ne vois pas</w:t>
      </w:r>
      <w:r>
        <w:t xml:space="preserve">, </w:t>
      </w:r>
      <w:r w:rsidR="00DA00DC">
        <w:t>moi mis à part</w:t>
      </w:r>
      <w:r>
        <w:t xml:space="preserve">, </w:t>
      </w:r>
      <w:r w:rsidR="00DA00DC">
        <w:t>qui songerait à y mettre un obstacle</w:t>
      </w:r>
      <w:r>
        <w:t xml:space="preserve">. </w:t>
      </w:r>
      <w:r w:rsidR="00DA00DC">
        <w:t>Quand je pense que je me suis donné tant de mal pour empêcher cette pauvre église de redevenir une mosquée</w:t>
      </w:r>
      <w:r>
        <w:t xml:space="preserve">. </w:t>
      </w:r>
      <w:r w:rsidR="00DA00DC">
        <w:t>C</w:t>
      </w:r>
      <w:r>
        <w:t>’</w:t>
      </w:r>
      <w:r w:rsidR="00DA00DC">
        <w:t>est grâce à moi</w:t>
      </w:r>
      <w:r>
        <w:t xml:space="preserve">, </w:t>
      </w:r>
      <w:r w:rsidR="00DA00DC">
        <w:t>on peut le dire</w:t>
      </w:r>
      <w:r>
        <w:t xml:space="preserve">, </w:t>
      </w:r>
      <w:r w:rsidR="00DA00DC">
        <w:t>que</w:t>
      </w:r>
      <w:r>
        <w:t xml:space="preserve">, </w:t>
      </w:r>
      <w:r w:rsidR="00DA00DC">
        <w:t>l</w:t>
      </w:r>
      <w:r>
        <w:t>’</w:t>
      </w:r>
      <w:r w:rsidR="00DA00DC">
        <w:t>année dernière</w:t>
      </w:r>
      <w:r>
        <w:t xml:space="preserve">, </w:t>
      </w:r>
      <w:r w:rsidR="00DA00DC">
        <w:t>elle a été confiée par le haut-commissaire au service des antiquités</w:t>
      </w:r>
      <w:r>
        <w:t xml:space="preserve">. </w:t>
      </w:r>
      <w:r w:rsidR="00DA00DC">
        <w:t>J</w:t>
      </w:r>
      <w:r>
        <w:t>’</w:t>
      </w:r>
      <w:r w:rsidR="00DA00DC">
        <w:t xml:space="preserve">ai été assez sot </w:t>
      </w:r>
      <w:r w:rsidR="00DA00DC">
        <w:lastRenderedPageBreak/>
        <w:t>pour m</w:t>
      </w:r>
      <w:r>
        <w:t>’</w:t>
      </w:r>
      <w:r w:rsidR="00DA00DC">
        <w:t>en réjouir alors</w:t>
      </w:r>
      <w:r>
        <w:t xml:space="preserve">. </w:t>
      </w:r>
      <w:r w:rsidR="00DA00DC">
        <w:t>Je la voyais sauvée</w:t>
      </w:r>
      <w:r>
        <w:t xml:space="preserve">, </w:t>
      </w:r>
      <w:r w:rsidR="00DA00DC">
        <w:t>restaurée</w:t>
      </w:r>
      <w:r>
        <w:t xml:space="preserve">, </w:t>
      </w:r>
      <w:r w:rsidR="00DA00DC">
        <w:t>rendue après sept cents ans à la célébration du culte</w:t>
      </w:r>
      <w:r>
        <w:t xml:space="preserve">, </w:t>
      </w:r>
      <w:r w:rsidR="00DA00DC">
        <w:t>comme il se devait</w:t>
      </w:r>
      <w:r>
        <w:t xml:space="preserve">. </w:t>
      </w:r>
      <w:r w:rsidR="00DA00DC">
        <w:t>Au lieu de cela</w:t>
      </w:r>
      <w:r>
        <w:t xml:space="preserve">, </w:t>
      </w:r>
      <w:r w:rsidR="00DA00DC">
        <w:t>une mesure aussi sacrilège qu</w:t>
      </w:r>
      <w:r>
        <w:t>’</w:t>
      </w:r>
      <w:r w:rsidR="00DA00DC">
        <w:t>inepte</w:t>
      </w:r>
      <w:r>
        <w:t xml:space="preserve"> ! </w:t>
      </w:r>
      <w:r w:rsidR="00DA00DC">
        <w:t>Mais minute</w:t>
      </w:r>
      <w:r>
        <w:t xml:space="preserve">, </w:t>
      </w:r>
      <w:r w:rsidR="00DA00DC">
        <w:t>mes bons amis</w:t>
      </w:r>
      <w:r>
        <w:t xml:space="preserve">, </w:t>
      </w:r>
      <w:r w:rsidR="00DA00DC">
        <w:t>si vous permettez</w:t>
      </w:r>
      <w:r>
        <w:t xml:space="preserve"> ! </w:t>
      </w:r>
      <w:r w:rsidR="00DA00DC">
        <w:t>Le vieux renard n</w:t>
      </w:r>
      <w:r>
        <w:t>’</w:t>
      </w:r>
      <w:r w:rsidR="00DA00DC">
        <w:t>a peut-être pas dit encore son dernier mot</w:t>
      </w:r>
      <w:r>
        <w:t>. »</w:t>
      </w:r>
    </w:p>
    <w:p w14:paraId="6AAC1223" w14:textId="77777777" w:rsidR="00DD1C38" w:rsidRDefault="00DA00DC" w:rsidP="00DA00DC">
      <w:r>
        <w:t>Il cligna de l</w:t>
      </w:r>
      <w:r w:rsidR="00DD1C38">
        <w:t>’</w:t>
      </w:r>
      <w:r>
        <w:t>œil</w:t>
      </w:r>
      <w:r w:rsidR="00DD1C38">
        <w:t xml:space="preserve">, </w:t>
      </w:r>
      <w:r>
        <w:t>sourit à Roche</w:t>
      </w:r>
      <w:r w:rsidR="00DD1C38">
        <w:t>.</w:t>
      </w:r>
    </w:p>
    <w:p w14:paraId="5C82E6E6" w14:textId="77777777" w:rsidR="00DD1C38" w:rsidRDefault="00DD1C38" w:rsidP="00DA00DC">
      <w:r>
        <w:t>« </w:t>
      </w:r>
      <w:r w:rsidR="00DA00DC">
        <w:t>Après-demain</w:t>
      </w:r>
      <w:r>
        <w:t xml:space="preserve">, </w:t>
      </w:r>
      <w:r w:rsidR="00DA00DC">
        <w:t>c</w:t>
      </w:r>
      <w:r>
        <w:t>’</w:t>
      </w:r>
      <w:r w:rsidR="00DA00DC">
        <w:t>est le dimanche de Pâques</w:t>
      </w:r>
      <w:r>
        <w:t xml:space="preserve">, </w:t>
      </w:r>
      <w:r w:rsidR="00DA00DC">
        <w:t>n</w:t>
      </w:r>
      <w:r>
        <w:t>’</w:t>
      </w:r>
      <w:r w:rsidR="00DA00DC">
        <w:t>est-il pas vrai</w:t>
      </w:r>
      <w:r>
        <w:t xml:space="preserve"> ? </w:t>
      </w:r>
      <w:r w:rsidR="00DA00DC">
        <w:t>Que diriez-vous si</w:t>
      </w:r>
      <w:r>
        <w:t xml:space="preserve">, </w:t>
      </w:r>
      <w:r w:rsidR="00DA00DC">
        <w:t>ce matin-là</w:t>
      </w:r>
      <w:r>
        <w:t xml:space="preserve">, </w:t>
      </w:r>
      <w:r w:rsidR="00DA00DC">
        <w:t>la grand</w:t>
      </w:r>
      <w:r>
        <w:t>’</w:t>
      </w:r>
      <w:r w:rsidR="00DA00DC">
        <w:t>messe</w:t>
      </w:r>
      <w:r>
        <w:t xml:space="preserve">, </w:t>
      </w:r>
      <w:r w:rsidR="00DA00DC">
        <w:t>solennellement</w:t>
      </w:r>
      <w:r>
        <w:t xml:space="preserve">, </w:t>
      </w:r>
      <w:r w:rsidR="00DA00DC">
        <w:t xml:space="preserve">était célébrée dans Notre-Dame de </w:t>
      </w:r>
      <w:proofErr w:type="spellStart"/>
      <w:r w:rsidR="00DA00DC">
        <w:t>Tortose</w:t>
      </w:r>
      <w:proofErr w:type="spellEnd"/>
      <w:r>
        <w:t xml:space="preserve"> ? </w:t>
      </w:r>
      <w:r w:rsidR="00DA00DC">
        <w:t>Voilà qui serait sans doute de nature à bousculer un peu les enjeux</w:t>
      </w:r>
      <w:r>
        <w:t xml:space="preserve">, </w:t>
      </w:r>
      <w:r w:rsidR="00DA00DC">
        <w:t>à secouer une opinion contre laquelle il serait ensuite difficile</w:t>
      </w:r>
      <w:r>
        <w:t xml:space="preserve">… </w:t>
      </w:r>
      <w:r w:rsidR="00DA00DC">
        <w:t>Dans un pays comme celui-ci</w:t>
      </w:r>
      <w:r>
        <w:t xml:space="preserve">, </w:t>
      </w:r>
      <w:r w:rsidR="00DA00DC">
        <w:t>lorsque le Saint-Sacrement s</w:t>
      </w:r>
      <w:r>
        <w:t>’</w:t>
      </w:r>
      <w:r w:rsidR="00DA00DC">
        <w:t>est réinstallé quelque part</w:t>
      </w:r>
      <w:r>
        <w:t xml:space="preserve">, </w:t>
      </w:r>
      <w:r w:rsidR="00DA00DC">
        <w:t>on ne le met pas ensuite à la porte si facilement que cela</w:t>
      </w:r>
      <w:r>
        <w:t xml:space="preserve">. </w:t>
      </w:r>
      <w:r w:rsidR="00DA00DC">
        <w:t>Que vous en semble</w:t>
      </w:r>
      <w:r>
        <w:t xml:space="preserve"> ? </w:t>
      </w:r>
      <w:r w:rsidR="00DA00DC">
        <w:t>Que vous en semble</w:t>
      </w:r>
      <w:r>
        <w:t> ?</w:t>
      </w:r>
    </w:p>
    <w:p w14:paraId="62B8CDEC" w14:textId="77777777" w:rsidR="00DD1C38" w:rsidRDefault="00DD1C38" w:rsidP="00DA00DC">
      <w:r>
        <w:t>— </w:t>
      </w:r>
      <w:r w:rsidR="00DA00DC">
        <w:t>Admirable</w:t>
      </w:r>
      <w:r>
        <w:t xml:space="preserve">, </w:t>
      </w:r>
      <w:r w:rsidR="00DA00DC">
        <w:t>mon père</w:t>
      </w:r>
      <w:r>
        <w:t> ! »</w:t>
      </w:r>
      <w:r w:rsidR="00DA00DC">
        <w:t xml:space="preserve"> dit Roche</w:t>
      </w:r>
      <w:r>
        <w:t>.</w:t>
      </w:r>
    </w:p>
    <w:p w14:paraId="0A1A5F61" w14:textId="77777777" w:rsidR="00DD1C38" w:rsidRDefault="00DA00DC" w:rsidP="00DA00DC">
      <w:r>
        <w:t>Il ne mentait pas</w:t>
      </w:r>
      <w:r w:rsidR="00DD1C38">
        <w:t xml:space="preserve">. </w:t>
      </w:r>
      <w:r>
        <w:t>À la fois intéressé et agacé</w:t>
      </w:r>
      <w:r w:rsidR="00DD1C38">
        <w:t xml:space="preserve">, </w:t>
      </w:r>
      <w:r>
        <w:t>il ne pouvait s</w:t>
      </w:r>
      <w:r w:rsidR="00DD1C38">
        <w:t>’</w:t>
      </w:r>
      <w:r>
        <w:t>empêcher de sourire</w:t>
      </w:r>
      <w:r w:rsidR="00DD1C38">
        <w:t xml:space="preserve">, </w:t>
      </w:r>
      <w:r>
        <w:t>lui aussi</w:t>
      </w:r>
      <w:r w:rsidR="00DD1C38">
        <w:t xml:space="preserve">. </w:t>
      </w:r>
      <w:r>
        <w:t>Certes</w:t>
      </w:r>
      <w:r w:rsidR="00DD1C38">
        <w:t xml:space="preserve">, </w:t>
      </w:r>
      <w:r>
        <w:t>il eût préféré à cette heure se retrouver seul</w:t>
      </w:r>
      <w:r w:rsidR="00DD1C38">
        <w:t xml:space="preserve">, </w:t>
      </w:r>
      <w:r>
        <w:t>dans l</w:t>
      </w:r>
      <w:r w:rsidR="00DD1C38">
        <w:t>’</w:t>
      </w:r>
      <w:r>
        <w:t>unique compagnie de soucis dont le pli qui barrait son front depuis le matin attestait assez tout le poids</w:t>
      </w:r>
      <w:r w:rsidR="00DD1C38">
        <w:t xml:space="preserve">. </w:t>
      </w:r>
      <w:r>
        <w:t xml:space="preserve">Mais le père </w:t>
      </w:r>
      <w:proofErr w:type="spellStart"/>
      <w:r>
        <w:t>Englebert</w:t>
      </w:r>
      <w:proofErr w:type="spellEnd"/>
      <w:r>
        <w:t xml:space="preserve"> venait de si bien savoir le conquérir à sa fougue</w:t>
      </w:r>
      <w:r w:rsidR="00DD1C38">
        <w:t xml:space="preserve">. </w:t>
      </w:r>
      <w:r>
        <w:t>Une aussi juvénile ardeur</w:t>
      </w:r>
      <w:r w:rsidR="00DD1C38">
        <w:t xml:space="preserve"> ! </w:t>
      </w:r>
      <w:r>
        <w:t>Roche avait fait tout ce qu</w:t>
      </w:r>
      <w:r w:rsidR="00DD1C38">
        <w:t>’</w:t>
      </w:r>
      <w:r>
        <w:t>il avait pu</w:t>
      </w:r>
      <w:r w:rsidR="00DD1C38">
        <w:t xml:space="preserve">. </w:t>
      </w:r>
      <w:r>
        <w:t>Il n</w:t>
      </w:r>
      <w:r w:rsidR="00DD1C38">
        <w:t>’</w:t>
      </w:r>
      <w:r>
        <w:t>avait pas été en son pouvoir d</w:t>
      </w:r>
      <w:r w:rsidR="00DD1C38">
        <w:t>’</w:t>
      </w:r>
      <w:r>
        <w:t>y rester plus longtemps insensible</w:t>
      </w:r>
      <w:r w:rsidR="00DD1C38">
        <w:t>.</w:t>
      </w:r>
    </w:p>
    <w:p w14:paraId="466805AE" w14:textId="77777777" w:rsidR="00DD1C38" w:rsidRDefault="00DD1C38" w:rsidP="00DA00DC">
      <w:r>
        <w:t>« </w:t>
      </w:r>
      <w:r w:rsidR="00DA00DC">
        <w:t>Admirable</w:t>
      </w:r>
      <w:r>
        <w:t xml:space="preserve"> ! </w:t>
      </w:r>
      <w:r w:rsidR="00DA00DC">
        <w:t>répéta-t-il</w:t>
      </w:r>
      <w:r>
        <w:t xml:space="preserve">, </w:t>
      </w:r>
      <w:r w:rsidR="00DA00DC">
        <w:t>machinalement</w:t>
      </w:r>
      <w:r>
        <w:t>.</w:t>
      </w:r>
    </w:p>
    <w:p w14:paraId="740840B7" w14:textId="30C9BD18" w:rsidR="00DA00DC" w:rsidRDefault="00DD1C38" w:rsidP="00DA00DC">
      <w:r>
        <w:t>— </w:t>
      </w:r>
      <w:r w:rsidR="00DA00DC">
        <w:t>Heu</w:t>
      </w:r>
      <w:r>
        <w:t xml:space="preserve"> ! </w:t>
      </w:r>
      <w:r w:rsidR="00DA00DC">
        <w:t>fit le religieux avec modestie</w:t>
      </w:r>
      <w:r>
        <w:t xml:space="preserve">. </w:t>
      </w:r>
      <w:r w:rsidR="00DA00DC">
        <w:t>Admirable</w:t>
      </w:r>
      <w:r>
        <w:t xml:space="preserve">, </w:t>
      </w:r>
      <w:r w:rsidR="00DA00DC">
        <w:t>c</w:t>
      </w:r>
      <w:r>
        <w:t>’</w:t>
      </w:r>
      <w:r w:rsidR="00DA00DC">
        <w:t>est peut-être trop</w:t>
      </w:r>
      <w:r>
        <w:t xml:space="preserve">. </w:t>
      </w:r>
      <w:r w:rsidR="00DA00DC">
        <w:t>Disons ingénieux</w:t>
      </w:r>
      <w:r>
        <w:t xml:space="preserve">, </w:t>
      </w:r>
      <w:r w:rsidR="00DA00DC">
        <w:t>voulez-vous</w:t>
      </w:r>
      <w:r>
        <w:t xml:space="preserve"> ? </w:t>
      </w:r>
      <w:r w:rsidR="00DA00DC">
        <w:t>Pour être franc</w:t>
      </w:r>
      <w:r>
        <w:t xml:space="preserve">, </w:t>
      </w:r>
      <w:r w:rsidR="00DA00DC">
        <w:t>je ne suis pas mécontent de mon idée</w:t>
      </w:r>
      <w:r>
        <w:t xml:space="preserve">. </w:t>
      </w:r>
      <w:r w:rsidR="00DA00DC">
        <w:t>Et ce n</w:t>
      </w:r>
      <w:r>
        <w:t>’</w:t>
      </w:r>
      <w:r w:rsidR="00DA00DC">
        <w:t>est pas un projet en l</w:t>
      </w:r>
      <w:r>
        <w:t>’</w:t>
      </w:r>
      <w:r w:rsidR="00DA00DC">
        <w:t>air</w:t>
      </w:r>
      <w:r>
        <w:t xml:space="preserve">, </w:t>
      </w:r>
      <w:r w:rsidR="00DA00DC">
        <w:t>vous savez</w:t>
      </w:r>
      <w:r>
        <w:t xml:space="preserve">. </w:t>
      </w:r>
      <w:r w:rsidR="00DA00DC">
        <w:t>Tout est déjà au point</w:t>
      </w:r>
      <w:r>
        <w:t xml:space="preserve">, </w:t>
      </w:r>
      <w:r w:rsidR="00DA00DC">
        <w:t>non seulement pour dimanche</w:t>
      </w:r>
      <w:r>
        <w:t xml:space="preserve">, </w:t>
      </w:r>
      <w:r w:rsidR="00DA00DC">
        <w:t xml:space="preserve">mais encore pour demain samedi </w:t>
      </w:r>
      <w:r w:rsidR="00DA00DC">
        <w:lastRenderedPageBreak/>
        <w:t>saint</w:t>
      </w:r>
      <w:r>
        <w:t xml:space="preserve">, </w:t>
      </w:r>
      <w:r w:rsidR="00DA00DC">
        <w:t>et même aussi pour aujourd</w:t>
      </w:r>
      <w:r>
        <w:t>’</w:t>
      </w:r>
      <w:r w:rsidR="00DA00DC">
        <w:t>hui</w:t>
      </w:r>
      <w:r>
        <w:t xml:space="preserve">. </w:t>
      </w:r>
      <w:r w:rsidR="00DA00DC">
        <w:t>Le téléphone entre Tartous et Antioche a depuis deux jours bien rempli son office</w:t>
      </w:r>
      <w:r>
        <w:t xml:space="preserve">. </w:t>
      </w:r>
      <w:r w:rsidR="00DA00DC">
        <w:t>Tenez</w:t>
      </w:r>
      <w:r>
        <w:t xml:space="preserve">, </w:t>
      </w:r>
      <w:r w:rsidR="00DA00DC">
        <w:t>pendant que je vous parle</w:t>
      </w:r>
      <w:r>
        <w:t xml:space="preserve">, </w:t>
      </w:r>
      <w:r w:rsidR="00DA00DC">
        <w:t>devinez ce que des gens à moi sont en train de dresser dans le bas-côté nord de la cathédrale</w:t>
      </w:r>
      <w:r>
        <w:t xml:space="preserve"> ? </w:t>
      </w:r>
      <w:r w:rsidR="00DA00DC">
        <w:t>Mon confessionnal</w:t>
      </w:r>
      <w:r>
        <w:t xml:space="preserve">, </w:t>
      </w:r>
      <w:r w:rsidR="00DA00DC">
        <w:t>mon bon ami</w:t>
      </w:r>
      <w:r>
        <w:t xml:space="preserve">. </w:t>
      </w:r>
      <w:r w:rsidR="00DA00DC">
        <w:t>Les fidèles sont avisés que c</w:t>
      </w:r>
      <w:r>
        <w:t>’</w:t>
      </w:r>
      <w:r w:rsidR="00DA00DC">
        <w:t>est là que vont s</w:t>
      </w:r>
      <w:r>
        <w:t>’</w:t>
      </w:r>
      <w:r w:rsidR="00DA00DC">
        <w:t>ouvrir pour eux</w:t>
      </w:r>
      <w:r>
        <w:t xml:space="preserve">, </w:t>
      </w:r>
      <w:r w:rsidR="00DA00DC">
        <w:t>à partir de six heures</w:t>
      </w:r>
      <w:r>
        <w:t xml:space="preserve">, </w:t>
      </w:r>
      <w:r w:rsidR="00DA00DC">
        <w:t>ce soir</w:t>
      </w:r>
      <w:r>
        <w:t xml:space="preserve">, </w:t>
      </w:r>
      <w:r w:rsidR="00DA00DC">
        <w:t>les portes du tribunal de la pénitence</w:t>
      </w:r>
      <w:r>
        <w:t xml:space="preserve">. </w:t>
      </w:r>
      <w:r w:rsidR="00DA00DC">
        <w:t>À vous de vous arranger pour que je ne sois pas en retard à mon rendez-vous</w:t>
      </w:r>
      <w:r>
        <w:t>. »</w:t>
      </w:r>
    </w:p>
    <w:p w14:paraId="0C4AFB15" w14:textId="77777777" w:rsidR="00DD1C38" w:rsidRDefault="00DA00DC" w:rsidP="00DA00DC">
      <w:r>
        <w:t>Il tira de sa poche une montre qui pesait bien une demi-livre</w:t>
      </w:r>
      <w:r w:rsidR="00DD1C38">
        <w:t>.</w:t>
      </w:r>
    </w:p>
    <w:p w14:paraId="1053AFB3" w14:textId="77777777" w:rsidR="00DD1C38" w:rsidRDefault="00DD1C38" w:rsidP="00DA00DC">
      <w:r>
        <w:t>« </w:t>
      </w:r>
      <w:r w:rsidR="00DA00DC">
        <w:t>Une heure seulement</w:t>
      </w:r>
      <w:r>
        <w:t xml:space="preserve">. </w:t>
      </w:r>
      <w:r w:rsidR="00DA00DC">
        <w:t>Nous serons en avance</w:t>
      </w:r>
      <w:r>
        <w:t>.</w:t>
      </w:r>
    </w:p>
    <w:p w14:paraId="0401BC1D" w14:textId="77777777" w:rsidR="00DD1C38" w:rsidRDefault="00DD1C38" w:rsidP="00DA00DC">
      <w:r>
        <w:t>— </w:t>
      </w:r>
      <w:r w:rsidR="00DA00DC">
        <w:t>S</w:t>
      </w:r>
      <w:r>
        <w:t>’</w:t>
      </w:r>
      <w:r w:rsidR="00DA00DC">
        <w:t>il plaît à Dieu</w:t>
      </w:r>
      <w:r>
        <w:t xml:space="preserve">, </w:t>
      </w:r>
      <w:r w:rsidR="00DA00DC">
        <w:t>mon père</w:t>
      </w:r>
      <w:r>
        <w:t xml:space="preserve"> ! </w:t>
      </w:r>
      <w:r w:rsidR="00DA00DC">
        <w:t>fit Roche</w:t>
      </w:r>
      <w:r>
        <w:t>.</w:t>
      </w:r>
    </w:p>
    <w:p w14:paraId="1627EAA5" w14:textId="75882BB5" w:rsidR="00DA00DC" w:rsidRDefault="00DD1C38" w:rsidP="00DA00DC">
      <w:r>
        <w:t>— </w:t>
      </w:r>
      <w:r w:rsidR="00DA00DC">
        <w:t>S</w:t>
      </w:r>
      <w:r>
        <w:t>’</w:t>
      </w:r>
      <w:r w:rsidR="00DA00DC">
        <w:t>il plaît à Dieu</w:t>
      </w:r>
      <w:r>
        <w:t xml:space="preserve">, </w:t>
      </w:r>
      <w:r w:rsidR="00DA00DC">
        <w:t>en effet</w:t>
      </w:r>
      <w:r>
        <w:t xml:space="preserve">, </w:t>
      </w:r>
      <w:r w:rsidR="00DA00DC">
        <w:t>mon ami</w:t>
      </w:r>
      <w:r>
        <w:t xml:space="preserve"> ! </w:t>
      </w:r>
      <w:r w:rsidR="00DA00DC">
        <w:t>Ce m</w:t>
      </w:r>
      <w:r>
        <w:t>’</w:t>
      </w:r>
      <w:r w:rsidR="00DA00DC">
        <w:t>est en tout cas une joie supplémentaire de vous avoir dans cette affaire auprès de moi</w:t>
      </w:r>
      <w:r>
        <w:t xml:space="preserve">, </w:t>
      </w:r>
      <w:r w:rsidR="00DA00DC">
        <w:t>de penser qu</w:t>
      </w:r>
      <w:r>
        <w:t>’</w:t>
      </w:r>
      <w:r w:rsidR="00DA00DC">
        <w:t>il va vous être permis de vous rendre compte par vous-même</w:t>
      </w:r>
      <w:r>
        <w:t>… »</w:t>
      </w:r>
    </w:p>
    <w:p w14:paraId="28888444" w14:textId="77777777" w:rsidR="00DD1C38" w:rsidRDefault="00DA00DC" w:rsidP="00DA00DC">
      <w:r>
        <w:t>C</w:t>
      </w:r>
      <w:r w:rsidR="00DD1C38">
        <w:t>’</w:t>
      </w:r>
      <w:r>
        <w:t>était juste à cet instant là que</w:t>
      </w:r>
      <w:r w:rsidR="00DD1C38">
        <w:t xml:space="preserve">, </w:t>
      </w:r>
      <w:r>
        <w:t>s</w:t>
      </w:r>
      <w:r w:rsidR="00DD1C38">
        <w:t>’</w:t>
      </w:r>
      <w:r>
        <w:t>arrêtant et se frappant le front</w:t>
      </w:r>
      <w:r w:rsidR="00DD1C38">
        <w:t xml:space="preserve">, </w:t>
      </w:r>
      <w:r>
        <w:t>il s</w:t>
      </w:r>
      <w:r w:rsidR="00DD1C38">
        <w:t>’</w:t>
      </w:r>
      <w:r>
        <w:t>était écrié</w:t>
      </w:r>
      <w:r w:rsidR="00DD1C38">
        <w:t> :</w:t>
      </w:r>
    </w:p>
    <w:p w14:paraId="7BB6AE1D" w14:textId="519A53AA" w:rsidR="00DA00DC" w:rsidRDefault="00DD1C38" w:rsidP="00DA00DC">
      <w:r>
        <w:t>« </w:t>
      </w:r>
      <w:r w:rsidR="00DA00DC">
        <w:t>Mais</w:t>
      </w:r>
      <w:r>
        <w:t xml:space="preserve">, </w:t>
      </w:r>
      <w:r w:rsidR="00DA00DC">
        <w:t>au fait</w:t>
      </w:r>
      <w:r>
        <w:t xml:space="preserve">, </w:t>
      </w:r>
      <w:r w:rsidR="00DA00DC">
        <w:t>je suis impardonnable</w:t>
      </w:r>
      <w:r>
        <w:t xml:space="preserve"> ! </w:t>
      </w:r>
      <w:r w:rsidR="00DA00DC">
        <w:t>Je ne vous ai même pas demandé pourquoi vous devez être ce soir à Tartous</w:t>
      </w:r>
      <w:r>
        <w:t xml:space="preserve">, </w:t>
      </w:r>
      <w:r w:rsidR="00DA00DC">
        <w:t>vous aussi</w:t>
      </w:r>
      <w:r>
        <w:t> ! »</w:t>
      </w:r>
    </w:p>
    <w:p w14:paraId="2A428A51" w14:textId="77777777" w:rsidR="00DA00DC" w:rsidRDefault="00DA00DC" w:rsidP="00DD1C38">
      <w:pPr>
        <w:pStyle w:val="Titre1"/>
        <w:numPr>
          <w:ilvl w:val="0"/>
          <w:numId w:val="16"/>
        </w:numPr>
        <w:ind w:firstLine="0"/>
      </w:pPr>
      <w:bookmarkStart w:id="5" w:name="__RefHeading___Toc367651712"/>
      <w:bookmarkStart w:id="6" w:name="_Toc194342865"/>
      <w:bookmarkEnd w:id="5"/>
      <w:r>
        <w:lastRenderedPageBreak/>
        <w:t>II</w:t>
      </w:r>
      <w:bookmarkEnd w:id="6"/>
    </w:p>
    <w:p w14:paraId="72221FE5" w14:textId="77777777" w:rsidR="00DD1C38" w:rsidRDefault="00DA00DC" w:rsidP="00DA00DC">
      <w:r>
        <w:t>Roche</w:t>
      </w:r>
      <w:r w:rsidR="00DD1C38">
        <w:t xml:space="preserve">, </w:t>
      </w:r>
      <w:r>
        <w:t>comme il a été dit</w:t>
      </w:r>
      <w:r w:rsidR="00DD1C38">
        <w:t xml:space="preserve">, </w:t>
      </w:r>
      <w:r>
        <w:t>avait mis un temps avant de répondre à la question qui lui était posée de la sorte</w:t>
      </w:r>
      <w:r w:rsidR="00DD1C38">
        <w:t xml:space="preserve">. </w:t>
      </w:r>
      <w:r>
        <w:t>Il allait s</w:t>
      </w:r>
      <w:r w:rsidR="00DD1C38">
        <w:t>’</w:t>
      </w:r>
      <w:r>
        <w:t>y résoudre sans trop d</w:t>
      </w:r>
      <w:r w:rsidR="00DD1C38">
        <w:t>’</w:t>
      </w:r>
      <w:r>
        <w:t>enthousiasme lorsqu</w:t>
      </w:r>
      <w:r w:rsidR="00DD1C38">
        <w:t>’</w:t>
      </w:r>
      <w:r>
        <w:t>un incident se produisit qui l</w:t>
      </w:r>
      <w:r w:rsidR="00DD1C38">
        <w:t>’</w:t>
      </w:r>
      <w:r>
        <w:t>en dispensa pour le moment</w:t>
      </w:r>
      <w:r w:rsidR="00DD1C38">
        <w:t>.</w:t>
      </w:r>
    </w:p>
    <w:p w14:paraId="6D40C0B7" w14:textId="1846E093" w:rsidR="00DA00DC" w:rsidRDefault="00DA00DC" w:rsidP="00DA00DC"/>
    <w:p w14:paraId="6FC07B48" w14:textId="77777777" w:rsidR="00DD1C38" w:rsidRDefault="00DA00DC" w:rsidP="00DA00DC">
      <w:r>
        <w:t>À un brusque coude de la route</w:t>
      </w:r>
      <w:r w:rsidR="00DD1C38">
        <w:t xml:space="preserve">, </w:t>
      </w:r>
      <w:r>
        <w:t>une automobile venait d</w:t>
      </w:r>
      <w:r w:rsidR="00DD1C38">
        <w:t>’</w:t>
      </w:r>
      <w:r>
        <w:t>apparaître</w:t>
      </w:r>
      <w:r w:rsidR="00DD1C38">
        <w:t xml:space="preserve">. </w:t>
      </w:r>
      <w:r>
        <w:t>Elle se dirigeait dans le même sens qu</w:t>
      </w:r>
      <w:r w:rsidR="00DD1C38">
        <w:t>’</w:t>
      </w:r>
      <w:r>
        <w:t>eux</w:t>
      </w:r>
      <w:r w:rsidR="00DD1C38">
        <w:t xml:space="preserve">, </w:t>
      </w:r>
      <w:r>
        <w:t>quand lui était arrivé le mauvais coup du sort qui l</w:t>
      </w:r>
      <w:r w:rsidR="00DD1C38">
        <w:t>’</w:t>
      </w:r>
      <w:r>
        <w:t>avait mise dans ce triste état</w:t>
      </w:r>
      <w:r w:rsidR="00DD1C38">
        <w:t xml:space="preserve">. </w:t>
      </w:r>
      <w:r>
        <w:t>À présent</w:t>
      </w:r>
      <w:r w:rsidR="00DD1C38">
        <w:t xml:space="preserve">, </w:t>
      </w:r>
      <w:r>
        <w:t>elle gisait</w:t>
      </w:r>
      <w:r w:rsidR="00DD1C38">
        <w:t xml:space="preserve">, </w:t>
      </w:r>
      <w:r>
        <w:t>à moitié renversée</w:t>
      </w:r>
      <w:r w:rsidR="00DD1C38">
        <w:t xml:space="preserve">, </w:t>
      </w:r>
      <w:r>
        <w:t>dans le fossé de droite</w:t>
      </w:r>
      <w:r w:rsidR="00DD1C38">
        <w:t xml:space="preserve">, </w:t>
      </w:r>
      <w:r>
        <w:t>ses roues de gauche se balançant en l</w:t>
      </w:r>
      <w:r w:rsidR="00DD1C38">
        <w:t>’</w:t>
      </w:r>
      <w:r>
        <w:t>air</w:t>
      </w:r>
      <w:r w:rsidR="00DD1C38">
        <w:t xml:space="preserve">, </w:t>
      </w:r>
      <w:r>
        <w:t>ne gardant plus aucun contact avec le chemin</w:t>
      </w:r>
      <w:r w:rsidR="00DD1C38">
        <w:t xml:space="preserve">. </w:t>
      </w:r>
      <w:r>
        <w:t>On a vu et on reverra des véhicules en pire posture</w:t>
      </w:r>
      <w:r w:rsidR="00DD1C38">
        <w:t xml:space="preserve">. </w:t>
      </w:r>
      <w:r>
        <w:t xml:space="preserve">Mais celui-ci ne paraissait pas tout de même prêt à repartir de </w:t>
      </w:r>
      <w:proofErr w:type="spellStart"/>
      <w:r>
        <w:t>si tôt</w:t>
      </w:r>
      <w:proofErr w:type="spellEnd"/>
      <w:r w:rsidR="00DD1C38">
        <w:t>.</w:t>
      </w:r>
    </w:p>
    <w:p w14:paraId="15FB8F01" w14:textId="77777777" w:rsidR="00DD1C38" w:rsidRDefault="00DA00DC" w:rsidP="00DA00DC">
      <w:r>
        <w:t>Un homme</w:t>
      </w:r>
      <w:r w:rsidR="00DD1C38">
        <w:t xml:space="preserve">, </w:t>
      </w:r>
      <w:r>
        <w:t>à quelques pas de là</w:t>
      </w:r>
      <w:r w:rsidR="00DD1C38">
        <w:t xml:space="preserve">, </w:t>
      </w:r>
      <w:r>
        <w:t>se tenait assis sur le remblai</w:t>
      </w:r>
      <w:r w:rsidR="00DD1C38">
        <w:t xml:space="preserve">. </w:t>
      </w:r>
      <w:r>
        <w:t>Il était coiffé d</w:t>
      </w:r>
      <w:r w:rsidR="00DD1C38">
        <w:t>’</w:t>
      </w:r>
      <w:r>
        <w:t xml:space="preserve">un </w:t>
      </w:r>
      <w:proofErr w:type="spellStart"/>
      <w:r>
        <w:t>kalpack</w:t>
      </w:r>
      <w:proofErr w:type="spellEnd"/>
      <w:r>
        <w:t xml:space="preserve"> gris et vêtu d</w:t>
      </w:r>
      <w:r w:rsidR="00DD1C38">
        <w:t>’</w:t>
      </w:r>
      <w:r>
        <w:t>un vieux pardessus de même teinte</w:t>
      </w:r>
      <w:r w:rsidR="00DD1C38">
        <w:t xml:space="preserve">, </w:t>
      </w:r>
      <w:r>
        <w:t>une ancienne capote de soldat</w:t>
      </w:r>
      <w:r w:rsidR="00DD1C38">
        <w:t xml:space="preserve">, </w:t>
      </w:r>
      <w:r>
        <w:t>probablement</w:t>
      </w:r>
      <w:r w:rsidR="00DD1C38">
        <w:t xml:space="preserve">. </w:t>
      </w:r>
      <w:r>
        <w:t>Indifférent</w:t>
      </w:r>
      <w:r w:rsidR="00DD1C38">
        <w:t xml:space="preserve">, </w:t>
      </w:r>
      <w:r>
        <w:t>résigné à tout</w:t>
      </w:r>
      <w:r w:rsidR="00DD1C38">
        <w:t xml:space="preserve">, </w:t>
      </w:r>
      <w:r>
        <w:t>il attendait</w:t>
      </w:r>
      <w:r w:rsidR="00DD1C38">
        <w:t xml:space="preserve">. </w:t>
      </w:r>
      <w:r>
        <w:t>Ce devait être le chauffeur</w:t>
      </w:r>
      <w:r w:rsidR="00DD1C38">
        <w:t xml:space="preserve">. </w:t>
      </w:r>
      <w:r>
        <w:t>Propriétaire de l</w:t>
      </w:r>
      <w:r w:rsidR="00DD1C38">
        <w:t>’</w:t>
      </w:r>
      <w:r>
        <w:t>automobile en difficulté</w:t>
      </w:r>
      <w:r w:rsidR="00DD1C38">
        <w:t xml:space="preserve">, </w:t>
      </w:r>
      <w:r>
        <w:t>il eût sans nul doute témoigné d</w:t>
      </w:r>
      <w:r w:rsidR="00DD1C38">
        <w:t>’</w:t>
      </w:r>
      <w:r>
        <w:t>un peu moins de philosophie</w:t>
      </w:r>
      <w:r w:rsidR="00DD1C38">
        <w:t xml:space="preserve">. </w:t>
      </w:r>
      <w:r>
        <w:t>Il ne se leva même pas lorsque l</w:t>
      </w:r>
      <w:r w:rsidR="00DD1C38">
        <w:t>’</w:t>
      </w:r>
      <w:r>
        <w:t>automobile de Roche s</w:t>
      </w:r>
      <w:r w:rsidR="00DD1C38">
        <w:t>’</w:t>
      </w:r>
      <w:r>
        <w:t>arrêta devant lui</w:t>
      </w:r>
      <w:r w:rsidR="00DD1C38">
        <w:t>.</w:t>
      </w:r>
    </w:p>
    <w:p w14:paraId="06F299F1" w14:textId="77777777" w:rsidR="00DD1C38" w:rsidRDefault="00DD1C38" w:rsidP="00DA00DC">
      <w:r>
        <w:t>« </w:t>
      </w:r>
      <w:r w:rsidR="00DA00DC">
        <w:t>As-tu besoin d</w:t>
      </w:r>
      <w:r>
        <w:t>’</w:t>
      </w:r>
      <w:r w:rsidR="00DA00DC">
        <w:t>un coup de main</w:t>
      </w:r>
      <w:r>
        <w:t> ? »</w:t>
      </w:r>
      <w:r w:rsidR="00DA00DC">
        <w:t xml:space="preserve"> demanda en arabe le père </w:t>
      </w:r>
      <w:proofErr w:type="spellStart"/>
      <w:r w:rsidR="00DA00DC">
        <w:t>Englebert</w:t>
      </w:r>
      <w:proofErr w:type="spellEnd"/>
      <w:r>
        <w:t>.</w:t>
      </w:r>
    </w:p>
    <w:p w14:paraId="6ECC4868" w14:textId="77777777" w:rsidR="00DD1C38" w:rsidRDefault="00DA00DC" w:rsidP="00DA00DC">
      <w:r>
        <w:t>L</w:t>
      </w:r>
      <w:r w:rsidR="00DD1C38">
        <w:t>’</w:t>
      </w:r>
      <w:r>
        <w:t xml:space="preserve">homme au </w:t>
      </w:r>
      <w:proofErr w:type="spellStart"/>
      <w:r>
        <w:t>kalpack</w:t>
      </w:r>
      <w:proofErr w:type="spellEnd"/>
      <w:r>
        <w:t xml:space="preserve"> ne broncha pas</w:t>
      </w:r>
      <w:r w:rsidR="00DD1C38">
        <w:t xml:space="preserve">. </w:t>
      </w:r>
      <w:r>
        <w:t>D</w:t>
      </w:r>
      <w:r w:rsidR="00DD1C38">
        <w:t>’</w:t>
      </w:r>
      <w:r>
        <w:t>un ironique mouvement de menton</w:t>
      </w:r>
      <w:r w:rsidR="00DD1C38">
        <w:t xml:space="preserve">, </w:t>
      </w:r>
      <w:r>
        <w:t>il se borna à désigner l</w:t>
      </w:r>
      <w:r w:rsidR="00DD1C38">
        <w:t>’</w:t>
      </w:r>
      <w:r>
        <w:t>objet du sinistre</w:t>
      </w:r>
      <w:r w:rsidR="00DD1C38">
        <w:t xml:space="preserve">. </w:t>
      </w:r>
      <w:r>
        <w:t>Et quelle autre réponse à faire</w:t>
      </w:r>
      <w:r w:rsidR="00DD1C38">
        <w:t xml:space="preserve">, </w:t>
      </w:r>
      <w:r>
        <w:t>effectivement</w:t>
      </w:r>
      <w:r w:rsidR="00DD1C38">
        <w:t xml:space="preserve"> ? </w:t>
      </w:r>
      <w:r>
        <w:t>Pour venir à bout de certains dégâts</w:t>
      </w:r>
      <w:r w:rsidR="00DD1C38">
        <w:t xml:space="preserve">, </w:t>
      </w:r>
      <w:r>
        <w:t xml:space="preserve">il </w:t>
      </w:r>
      <w:proofErr w:type="gramStart"/>
      <w:r>
        <w:t>faut</w:t>
      </w:r>
      <w:proofErr w:type="gramEnd"/>
      <w:r>
        <w:t xml:space="preserve"> mieux que de bonnes paroles</w:t>
      </w:r>
      <w:r w:rsidR="00DD1C38">
        <w:t xml:space="preserve">. </w:t>
      </w:r>
      <w:r>
        <w:lastRenderedPageBreak/>
        <w:t>Le sourire un peu méprisant du chauffeur signifiait que c</w:t>
      </w:r>
      <w:r w:rsidR="00DD1C38">
        <w:t>’</w:t>
      </w:r>
      <w:r>
        <w:t>était malheureusement de réparations de cet ordre qu</w:t>
      </w:r>
      <w:r w:rsidR="00DD1C38">
        <w:t>’</w:t>
      </w:r>
      <w:r>
        <w:t>il s</w:t>
      </w:r>
      <w:r w:rsidR="00DD1C38">
        <w:t>’</w:t>
      </w:r>
      <w:r>
        <w:t>agissait</w:t>
      </w:r>
      <w:r w:rsidR="00DD1C38">
        <w:t>.</w:t>
      </w:r>
    </w:p>
    <w:p w14:paraId="36D5659C" w14:textId="77777777" w:rsidR="00DD1C38" w:rsidRDefault="00DA00DC" w:rsidP="00DA00DC">
      <w:r>
        <w:t>Cette attitude</w:t>
      </w:r>
      <w:r w:rsidR="00DD1C38">
        <w:t xml:space="preserve">, </w:t>
      </w:r>
      <w:r>
        <w:t>néanmoins</w:t>
      </w:r>
      <w:r w:rsidR="00DD1C38">
        <w:t xml:space="preserve">, </w:t>
      </w:r>
      <w:r>
        <w:t>ne parut pas du goût de Roche</w:t>
      </w:r>
      <w:r w:rsidR="00DD1C38">
        <w:t>.</w:t>
      </w:r>
    </w:p>
    <w:p w14:paraId="4B02FDC5" w14:textId="77777777" w:rsidR="00DD1C38" w:rsidRDefault="00DD1C38" w:rsidP="00DA00DC">
      <w:r>
        <w:t>« </w:t>
      </w:r>
      <w:r w:rsidR="00DA00DC">
        <w:t>Ton automobile vient de loin</w:t>
      </w:r>
      <w:r>
        <w:t> ? »</w:t>
      </w:r>
      <w:r w:rsidR="00DA00DC">
        <w:t xml:space="preserve"> demanda-t-il d</w:t>
      </w:r>
      <w:r>
        <w:t>’</w:t>
      </w:r>
      <w:r w:rsidR="00DA00DC">
        <w:t>une voix sèche</w:t>
      </w:r>
      <w:r>
        <w:t xml:space="preserve">, </w:t>
      </w:r>
      <w:r w:rsidR="00DA00DC">
        <w:t>en turc cette fois</w:t>
      </w:r>
      <w:r>
        <w:t>.</w:t>
      </w:r>
    </w:p>
    <w:p w14:paraId="23E44B1D" w14:textId="77777777" w:rsidR="00DD1C38" w:rsidRDefault="00DA00DC" w:rsidP="00DA00DC">
      <w:r>
        <w:t>L</w:t>
      </w:r>
      <w:r w:rsidR="00DD1C38">
        <w:t>’</w:t>
      </w:r>
      <w:r>
        <w:t>inconnu le regarda furtivement</w:t>
      </w:r>
      <w:r w:rsidR="00DD1C38">
        <w:t xml:space="preserve">. </w:t>
      </w:r>
      <w:r>
        <w:t>Il était visible qu</w:t>
      </w:r>
      <w:r w:rsidR="00DD1C38">
        <w:t>’</w:t>
      </w:r>
      <w:r>
        <w:t>il n</w:t>
      </w:r>
      <w:r w:rsidR="00DD1C38">
        <w:t>’</w:t>
      </w:r>
      <w:r>
        <w:t>avait aucun désir d</w:t>
      </w:r>
      <w:r w:rsidR="00DD1C38">
        <w:t>’</w:t>
      </w:r>
      <w:r>
        <w:t>entrer dans la voie des confidences</w:t>
      </w:r>
      <w:r w:rsidR="00DD1C38">
        <w:t xml:space="preserve">. </w:t>
      </w:r>
      <w:r>
        <w:t>Mais</w:t>
      </w:r>
      <w:r w:rsidR="00DD1C38">
        <w:t xml:space="preserve">, </w:t>
      </w:r>
      <w:r>
        <w:t>d</w:t>
      </w:r>
      <w:r w:rsidR="00DD1C38">
        <w:t>’</w:t>
      </w:r>
      <w:r>
        <w:t>autre part</w:t>
      </w:r>
      <w:r w:rsidR="00DD1C38">
        <w:t xml:space="preserve">, </w:t>
      </w:r>
      <w:r>
        <w:t>qui donc en Orient oserait se risquer à laisser sans réponse une question posée par un officier</w:t>
      </w:r>
      <w:r w:rsidR="00DD1C38">
        <w:t> ?</w:t>
      </w:r>
    </w:p>
    <w:p w14:paraId="2B41EE9C" w14:textId="77777777" w:rsidR="00DD1C38" w:rsidRDefault="00DD1C38" w:rsidP="00DA00DC">
      <w:r>
        <w:t>« </w:t>
      </w:r>
      <w:r w:rsidR="00DA00DC">
        <w:t>D</w:t>
      </w:r>
      <w:r>
        <w:t>’</w:t>
      </w:r>
      <w:r w:rsidR="00DA00DC">
        <w:t>assez loin</w:t>
      </w:r>
      <w:r>
        <w:t xml:space="preserve">, </w:t>
      </w:r>
      <w:r w:rsidR="00DA00DC">
        <w:t>en effet</w:t>
      </w:r>
      <w:r>
        <w:t xml:space="preserve"> », </w:t>
      </w:r>
      <w:r w:rsidR="00DA00DC">
        <w:t>murmura-t-il</w:t>
      </w:r>
      <w:r>
        <w:t>.</w:t>
      </w:r>
    </w:p>
    <w:p w14:paraId="0C70CE00" w14:textId="77777777" w:rsidR="00DD1C38" w:rsidRDefault="00DA00DC" w:rsidP="00DA00DC">
      <w:r>
        <w:t>Roche se contenta de hausser les épaules</w:t>
      </w:r>
      <w:r w:rsidR="00DD1C38">
        <w:t>.</w:t>
      </w:r>
    </w:p>
    <w:p w14:paraId="0F690555" w14:textId="77777777" w:rsidR="00DD1C38" w:rsidRDefault="00DD1C38" w:rsidP="00DA00DC">
      <w:r>
        <w:t>« </w:t>
      </w:r>
      <w:r w:rsidR="00DA00DC">
        <w:t>À ton aise</w:t>
      </w:r>
      <w:r>
        <w:t xml:space="preserve">, </w:t>
      </w:r>
      <w:r w:rsidR="00DA00DC">
        <w:t>mon gaillard</w:t>
      </w:r>
      <w:r>
        <w:t xml:space="preserve"> ! </w:t>
      </w:r>
      <w:r w:rsidR="00DA00DC">
        <w:t>Sois tranquille</w:t>
      </w:r>
      <w:r>
        <w:t xml:space="preserve"> : </w:t>
      </w:r>
      <w:r w:rsidR="00DA00DC">
        <w:t>nous n</w:t>
      </w:r>
      <w:r>
        <w:t>’</w:t>
      </w:r>
      <w:r w:rsidR="00DA00DC">
        <w:t>avons pas l</w:t>
      </w:r>
      <w:r>
        <w:t>’</w:t>
      </w:r>
      <w:r w:rsidR="00DA00DC">
        <w:t>intention de te venir en aide malgré toi</w:t>
      </w:r>
      <w:r>
        <w:t>.</w:t>
      </w:r>
    </w:p>
    <w:p w14:paraId="2F311679" w14:textId="5E9B85CD" w:rsidR="00DA00DC" w:rsidRDefault="00DD1C38" w:rsidP="00DA00DC">
      <w:r>
        <w:t>— </w:t>
      </w:r>
      <w:r w:rsidR="00DA00DC">
        <w:t>Drôle de bonhomme</w:t>
      </w:r>
      <w:r>
        <w:t xml:space="preserve"> ! </w:t>
      </w:r>
      <w:r w:rsidR="00DA00DC">
        <w:t xml:space="preserve">dit le père </w:t>
      </w:r>
      <w:proofErr w:type="spellStart"/>
      <w:r w:rsidR="00DA00DC">
        <w:t>Englebert</w:t>
      </w:r>
      <w:proofErr w:type="spellEnd"/>
      <w:r>
        <w:t xml:space="preserve">, </w:t>
      </w:r>
      <w:r w:rsidR="00DA00DC">
        <w:t>lorsqu</w:t>
      </w:r>
      <w:r>
        <w:t>’</w:t>
      </w:r>
      <w:r w:rsidR="00DA00DC">
        <w:t>ils se furent remis en route</w:t>
      </w:r>
      <w:r>
        <w:t xml:space="preserve">. </w:t>
      </w:r>
      <w:r w:rsidR="00DA00DC">
        <w:t>Ça n</w:t>
      </w:r>
      <w:r>
        <w:t>’</w:t>
      </w:r>
      <w:r w:rsidR="00DA00DC">
        <w:t>a pas l</w:t>
      </w:r>
      <w:r>
        <w:t>’</w:t>
      </w:r>
      <w:r w:rsidR="00DA00DC">
        <w:t>air d</w:t>
      </w:r>
      <w:r>
        <w:t>’</w:t>
      </w:r>
      <w:r w:rsidR="00DA00DC">
        <w:t>être quelqu</w:t>
      </w:r>
      <w:r>
        <w:t>’</w:t>
      </w:r>
      <w:r w:rsidR="00DA00DC">
        <w:t xml:space="preserve">un </w:t>
      </w:r>
      <w:proofErr w:type="gramStart"/>
      <w:r w:rsidR="00DA00DC">
        <w:t>de par</w:t>
      </w:r>
      <w:proofErr w:type="gramEnd"/>
      <w:r w:rsidR="00DA00DC">
        <w:t xml:space="preserve"> ici</w:t>
      </w:r>
      <w:r>
        <w:t>. »</w:t>
      </w:r>
    </w:p>
    <w:p w14:paraId="1890E10D" w14:textId="77777777" w:rsidR="00DD1C38" w:rsidRDefault="00DA00DC" w:rsidP="00DA00DC">
      <w:r>
        <w:t>Le capitaine eut une moue</w:t>
      </w:r>
      <w:r w:rsidR="00DD1C38">
        <w:t>.</w:t>
      </w:r>
    </w:p>
    <w:p w14:paraId="3BA90489" w14:textId="77777777" w:rsidR="00DD1C38" w:rsidRDefault="00DD1C38" w:rsidP="00DA00DC">
      <w:r>
        <w:t>« </w:t>
      </w:r>
      <w:r w:rsidR="00DA00DC">
        <w:t>Lui</w:t>
      </w:r>
      <w:r>
        <w:t xml:space="preserve">, </w:t>
      </w:r>
      <w:r w:rsidR="00DA00DC">
        <w:t>je l</w:t>
      </w:r>
      <w:r>
        <w:t>’</w:t>
      </w:r>
      <w:r w:rsidR="00DA00DC">
        <w:t>ignore</w:t>
      </w:r>
      <w:r>
        <w:t xml:space="preserve">. </w:t>
      </w:r>
      <w:r w:rsidR="00DA00DC">
        <w:t>En tout cas</w:t>
      </w:r>
      <w:r>
        <w:t xml:space="preserve">, </w:t>
      </w:r>
      <w:r w:rsidR="00DA00DC">
        <w:t>pour ce qui est de sa guimbarde</w:t>
      </w:r>
      <w:r>
        <w:t xml:space="preserve">, </w:t>
      </w:r>
      <w:r w:rsidR="00DA00DC">
        <w:t>il n</w:t>
      </w:r>
      <w:r>
        <w:t>’</w:t>
      </w:r>
      <w:r w:rsidR="00DA00DC">
        <w:t>aurait pas fallu qu</w:t>
      </w:r>
      <w:r>
        <w:t>’</w:t>
      </w:r>
      <w:r w:rsidR="00DA00DC">
        <w:t>il me répondît de travers</w:t>
      </w:r>
      <w:r>
        <w:t xml:space="preserve">, </w:t>
      </w:r>
      <w:r w:rsidR="00DA00DC">
        <w:t>lorsque je lui ai demandé si elle venait de loin</w:t>
      </w:r>
      <w:r>
        <w:t xml:space="preserve">. </w:t>
      </w:r>
      <w:r w:rsidR="00DA00DC">
        <w:t>Je ne sais pas si vous avez eu le temps de le remarquer</w:t>
      </w:r>
      <w:r>
        <w:t xml:space="preserve"> : </w:t>
      </w:r>
      <w:r w:rsidR="00DA00DC">
        <w:t>il y a un</w:t>
      </w:r>
      <w:r>
        <w:t xml:space="preserve"> </w:t>
      </w:r>
      <w:r w:rsidR="00DA00DC">
        <w:t>T à l</w:t>
      </w:r>
      <w:r>
        <w:t>’</w:t>
      </w:r>
      <w:r w:rsidR="00DA00DC">
        <w:t>arrière</w:t>
      </w:r>
      <w:r>
        <w:t xml:space="preserve">, </w:t>
      </w:r>
      <w:r w:rsidR="00DA00DC">
        <w:t>sur la plaque d</w:t>
      </w:r>
      <w:r>
        <w:t>’</w:t>
      </w:r>
      <w:r w:rsidR="00DA00DC">
        <w:t>origine</w:t>
      </w:r>
      <w:r>
        <w:t>.</w:t>
      </w:r>
    </w:p>
    <w:p w14:paraId="051F012F" w14:textId="77777777" w:rsidR="00DD1C38" w:rsidRDefault="00DD1C38" w:rsidP="00DA00DC">
      <w:r>
        <w:t>— </w:t>
      </w:r>
      <w:r w:rsidR="00DA00DC">
        <w:t>T</w:t>
      </w:r>
      <w:r>
        <w:t xml:space="preserve">, </w:t>
      </w:r>
      <w:r w:rsidR="00DA00DC">
        <w:t>Turquie</w:t>
      </w:r>
      <w:r>
        <w:t xml:space="preserve"> ! </w:t>
      </w:r>
      <w:r w:rsidR="00DA00DC">
        <w:t xml:space="preserve">dit le père </w:t>
      </w:r>
      <w:proofErr w:type="spellStart"/>
      <w:r w:rsidR="00DA00DC">
        <w:t>Englebert</w:t>
      </w:r>
      <w:proofErr w:type="spellEnd"/>
      <w:r>
        <w:t>.</w:t>
      </w:r>
    </w:p>
    <w:p w14:paraId="0A5CC1F4" w14:textId="77777777" w:rsidR="00DD1C38" w:rsidRDefault="00DD1C38" w:rsidP="00DA00DC">
      <w:r>
        <w:t>— </w:t>
      </w:r>
      <w:r w:rsidR="00DA00DC">
        <w:t>Oui</w:t>
      </w:r>
      <w:r>
        <w:t xml:space="preserve">. </w:t>
      </w:r>
      <w:r w:rsidR="00DA00DC">
        <w:t>Turquie</w:t>
      </w:r>
      <w:r>
        <w:t xml:space="preserve">. </w:t>
      </w:r>
      <w:r w:rsidR="00DA00DC">
        <w:t>Aussi avez-vous pu constater que c</w:t>
      </w:r>
      <w:r>
        <w:t>’</w:t>
      </w:r>
      <w:r w:rsidR="00DA00DC">
        <w:t>est en turc que je l</w:t>
      </w:r>
      <w:r>
        <w:t>’</w:t>
      </w:r>
      <w:r w:rsidR="00DA00DC">
        <w:t>ai interrogé</w:t>
      </w:r>
      <w:r>
        <w:t xml:space="preserve">, </w:t>
      </w:r>
      <w:r w:rsidR="00DA00DC">
        <w:t>et que c</w:t>
      </w:r>
      <w:r>
        <w:t>’</w:t>
      </w:r>
      <w:r w:rsidR="00DA00DC">
        <w:t>est dans cette langue</w:t>
      </w:r>
      <w:r>
        <w:t xml:space="preserve">, </w:t>
      </w:r>
      <w:r w:rsidR="00DA00DC">
        <w:t>d</w:t>
      </w:r>
      <w:r>
        <w:t>’</w:t>
      </w:r>
      <w:r w:rsidR="00DA00DC">
        <w:t>ailleurs</w:t>
      </w:r>
      <w:r>
        <w:t xml:space="preserve">, </w:t>
      </w:r>
      <w:r w:rsidR="00DA00DC">
        <w:t>qu</w:t>
      </w:r>
      <w:r>
        <w:t>’</w:t>
      </w:r>
      <w:r w:rsidR="00DA00DC">
        <w:t>il m</w:t>
      </w:r>
      <w:r>
        <w:t>’</w:t>
      </w:r>
      <w:r w:rsidR="00DA00DC">
        <w:t>a répondu</w:t>
      </w:r>
      <w:r>
        <w:t xml:space="preserve">. </w:t>
      </w:r>
      <w:r w:rsidR="00DA00DC">
        <w:t>Tout à l</w:t>
      </w:r>
      <w:r>
        <w:t>’</w:t>
      </w:r>
      <w:r w:rsidR="00DA00DC">
        <w:t>heure</w:t>
      </w:r>
      <w:r>
        <w:t xml:space="preserve">, </w:t>
      </w:r>
      <w:r w:rsidR="00DA00DC">
        <w:t xml:space="preserve">quand nous </w:t>
      </w:r>
      <w:r w:rsidR="00DA00DC">
        <w:lastRenderedPageBreak/>
        <w:t xml:space="preserve">traverserons </w:t>
      </w:r>
      <w:proofErr w:type="spellStart"/>
      <w:r w:rsidR="00DA00DC">
        <w:t>Djisr</w:t>
      </w:r>
      <w:proofErr w:type="spellEnd"/>
      <w:r w:rsidR="00DA00DC">
        <w:t>-Ech-</w:t>
      </w:r>
      <w:proofErr w:type="spellStart"/>
      <w:r w:rsidR="00DA00DC">
        <w:t>Choghour</w:t>
      </w:r>
      <w:proofErr w:type="spellEnd"/>
      <w:r>
        <w:t xml:space="preserve">, </w:t>
      </w:r>
      <w:r w:rsidR="00DA00DC">
        <w:t>je signalerai à la gendarmerie ce lascar un peu trop silencieux à mon gré</w:t>
      </w:r>
      <w:r>
        <w:t xml:space="preserve">. </w:t>
      </w:r>
      <w:r w:rsidR="00DA00DC">
        <w:t>Qui peut jamais savoir par le temps qui court</w:t>
      </w:r>
      <w:r>
        <w:t xml:space="preserve"> ? </w:t>
      </w:r>
      <w:r w:rsidR="00DA00DC">
        <w:t>Et puis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, </w:t>
      </w:r>
      <w:r w:rsidR="00DA00DC">
        <w:t>c</w:t>
      </w:r>
      <w:r>
        <w:t>’</w:t>
      </w:r>
      <w:r w:rsidR="00DA00DC">
        <w:t>est mon métier</w:t>
      </w:r>
      <w:r>
        <w:t xml:space="preserve">, </w:t>
      </w:r>
      <w:r w:rsidR="00DA00DC">
        <w:t>après tout</w:t>
      </w:r>
      <w:r>
        <w:t>.</w:t>
      </w:r>
    </w:p>
    <w:p w14:paraId="6AFD4F6F" w14:textId="77777777" w:rsidR="00DD1C38" w:rsidRDefault="00DD1C38" w:rsidP="00DA00DC">
      <w:r>
        <w:t>— </w:t>
      </w:r>
      <w:proofErr w:type="spellStart"/>
      <w:r w:rsidR="00DA00DC">
        <w:t>Djisr</w:t>
      </w:r>
      <w:proofErr w:type="spellEnd"/>
      <w:r w:rsidR="00DA00DC">
        <w:t>-Ech-</w:t>
      </w:r>
      <w:proofErr w:type="spellStart"/>
      <w:r w:rsidR="00DA00DC">
        <w:t>Choghour</w:t>
      </w:r>
      <w:proofErr w:type="spellEnd"/>
      <w:r>
        <w:t xml:space="preserve">, </w:t>
      </w:r>
      <w:r w:rsidR="00DA00DC">
        <w:t>dit le père</w:t>
      </w:r>
      <w:r>
        <w:t xml:space="preserve">, </w:t>
      </w:r>
      <w:r w:rsidR="00DA00DC">
        <w:t>nous ne devons plus en être très loin</w:t>
      </w:r>
      <w:r>
        <w:t> ?</w:t>
      </w:r>
    </w:p>
    <w:p w14:paraId="6E772AAC" w14:textId="23897294" w:rsidR="00DA00DC" w:rsidRDefault="00DD1C38" w:rsidP="00DA00DC">
      <w:r>
        <w:t>— </w:t>
      </w:r>
      <w:r w:rsidR="00DA00DC">
        <w:t>Non</w:t>
      </w:r>
      <w:r>
        <w:t xml:space="preserve">. </w:t>
      </w:r>
      <w:r w:rsidR="00DA00DC">
        <w:t>Cinq ou six kilomètres</w:t>
      </w:r>
      <w:r>
        <w:t xml:space="preserve">, </w:t>
      </w:r>
      <w:r w:rsidR="00DA00DC">
        <w:t>peut-être</w:t>
      </w:r>
      <w:r>
        <w:t xml:space="preserve">. </w:t>
      </w:r>
      <w:r w:rsidR="00DA00DC">
        <w:t>Ah</w:t>
      </w:r>
      <w:r>
        <w:t xml:space="preserve"> ! </w:t>
      </w:r>
      <w:r w:rsidR="00DA00DC">
        <w:t>mais voilà encore du nouveau</w:t>
      </w:r>
      <w:r>
        <w:t xml:space="preserve"> ! </w:t>
      </w:r>
      <w:r w:rsidR="00DA00DC">
        <w:t>Et cette fois il s</w:t>
      </w:r>
      <w:r>
        <w:t>’</w:t>
      </w:r>
      <w:r w:rsidR="00DA00DC">
        <w:t>agit d</w:t>
      </w:r>
      <w:r>
        <w:t>’</w:t>
      </w:r>
      <w:r w:rsidR="00DA00DC">
        <w:t>un particulier qui me semble assez disposé à engager la conversation</w:t>
      </w:r>
      <w:r>
        <w:t>. »</w:t>
      </w:r>
    </w:p>
    <w:p w14:paraId="6CACF8A6" w14:textId="77777777" w:rsidR="00DA00DC" w:rsidRDefault="00DA00DC" w:rsidP="00DA00DC"/>
    <w:p w14:paraId="4FEA9094" w14:textId="77777777" w:rsidR="00DD1C38" w:rsidRDefault="00DA00DC" w:rsidP="00DA00DC">
      <w:r>
        <w:t>À une centaine de mètres environ</w:t>
      </w:r>
      <w:r w:rsidR="00DD1C38">
        <w:t xml:space="preserve">, </w:t>
      </w:r>
      <w:r>
        <w:t>leur faisant face au beau milieu de la route</w:t>
      </w:r>
      <w:r w:rsidR="00DD1C38">
        <w:t xml:space="preserve">, </w:t>
      </w:r>
      <w:r>
        <w:t>un homme était arrêté</w:t>
      </w:r>
      <w:r w:rsidR="00DD1C38">
        <w:t xml:space="preserve">, </w:t>
      </w:r>
      <w:r>
        <w:t>qui agitait son chapeau</w:t>
      </w:r>
      <w:r w:rsidR="00DD1C38">
        <w:t xml:space="preserve">. </w:t>
      </w:r>
      <w:r>
        <w:t>Ce chapeau</w:t>
      </w:r>
      <w:r w:rsidR="00DD1C38">
        <w:t xml:space="preserve">, </w:t>
      </w:r>
      <w:r>
        <w:t>il s</w:t>
      </w:r>
      <w:r w:rsidR="00DD1C38">
        <w:t>’</w:t>
      </w:r>
      <w:r>
        <w:t>en recoiffa lorsque l</w:t>
      </w:r>
      <w:r w:rsidR="00DD1C38">
        <w:t>’</w:t>
      </w:r>
      <w:r>
        <w:t>automobile arriva à sa hauteur</w:t>
      </w:r>
      <w:r w:rsidR="00DD1C38">
        <w:t xml:space="preserve">, </w:t>
      </w:r>
      <w:r>
        <w:t>pour le retirer en un salut d</w:t>
      </w:r>
      <w:r w:rsidR="00DD1C38">
        <w:t>’</w:t>
      </w:r>
      <w:r>
        <w:t>une correction impeccable</w:t>
      </w:r>
      <w:r w:rsidR="00DD1C38">
        <w:t xml:space="preserve">, </w:t>
      </w:r>
      <w:r>
        <w:t>quand elle eut fait halte une fois de plus</w:t>
      </w:r>
      <w:r w:rsidR="00DD1C38">
        <w:t>.</w:t>
      </w:r>
    </w:p>
    <w:p w14:paraId="08E09EC4" w14:textId="77777777" w:rsidR="00DD1C38" w:rsidRDefault="00DD1C38" w:rsidP="00DA00DC">
      <w:r>
        <w:t>« </w:t>
      </w:r>
      <w:r w:rsidR="00DA00DC">
        <w:t>Oh</w:t>
      </w:r>
      <w:r>
        <w:t xml:space="preserve"> ! </w:t>
      </w:r>
      <w:r w:rsidR="00DA00DC">
        <w:t>oh</w:t>
      </w:r>
      <w:r>
        <w:t xml:space="preserve"> ! </w:t>
      </w:r>
      <w:r w:rsidR="00DA00DC">
        <w:t xml:space="preserve">murmura le père </w:t>
      </w:r>
      <w:proofErr w:type="spellStart"/>
      <w:r w:rsidR="00DA00DC">
        <w:t>Englebert</w:t>
      </w:r>
      <w:proofErr w:type="spellEnd"/>
      <w:r>
        <w:t xml:space="preserve">. </w:t>
      </w:r>
      <w:r w:rsidR="00DA00DC">
        <w:t>Voilà le cas de dire qu</w:t>
      </w:r>
      <w:r>
        <w:t>’</w:t>
      </w:r>
      <w:r w:rsidR="00DA00DC">
        <w:t>aujourd</w:t>
      </w:r>
      <w:r>
        <w:t>’</w:t>
      </w:r>
      <w:r w:rsidR="00DA00DC">
        <w:t>hui les rencontres se suivent sans se ressembler</w:t>
      </w:r>
      <w:r>
        <w:t>.</w:t>
      </w:r>
    </w:p>
    <w:p w14:paraId="64B6588E" w14:textId="77777777" w:rsidR="00DD1C38" w:rsidRDefault="00DD1C38" w:rsidP="00DA00DC">
      <w:r>
        <w:t>— </w:t>
      </w:r>
      <w:r w:rsidR="00DA00DC">
        <w:t>C</w:t>
      </w:r>
      <w:r>
        <w:t>’</w:t>
      </w:r>
      <w:r w:rsidR="00DA00DC">
        <w:t>est du diable vrai</w:t>
      </w:r>
      <w:r>
        <w:t> ! »</w:t>
      </w:r>
      <w:r w:rsidR="00DA00DC">
        <w:t xml:space="preserve"> grommela Roche</w:t>
      </w:r>
      <w:r>
        <w:t>.</w:t>
      </w:r>
    </w:p>
    <w:p w14:paraId="67297B9B" w14:textId="77777777" w:rsidR="00DD1C38" w:rsidRDefault="00DA00DC" w:rsidP="00DA00DC">
      <w:r>
        <w:t>Il ajouta</w:t>
      </w:r>
      <w:r w:rsidR="00DD1C38">
        <w:t> :</w:t>
      </w:r>
    </w:p>
    <w:p w14:paraId="27FF798A" w14:textId="42703EE4" w:rsidR="00DA00DC" w:rsidRDefault="00DD1C38" w:rsidP="00DA00DC">
      <w:r>
        <w:t>« </w:t>
      </w:r>
      <w:r w:rsidR="00DA00DC">
        <w:t>Que je sois pendu si je devine d</w:t>
      </w:r>
      <w:r>
        <w:t>’</w:t>
      </w:r>
      <w:r w:rsidR="00DA00DC">
        <w:t>où peut bien sortir ce pistolet-là</w:t>
      </w:r>
      <w:r>
        <w:t> ! »</w:t>
      </w:r>
    </w:p>
    <w:p w14:paraId="381E881D" w14:textId="77777777" w:rsidR="00DD1C38" w:rsidRDefault="00DA00DC" w:rsidP="00DA00DC">
      <w:r>
        <w:t>Mais déjà l</w:t>
      </w:r>
      <w:r w:rsidR="00DD1C38">
        <w:t>’</w:t>
      </w:r>
      <w:r>
        <w:t>inconnu s</w:t>
      </w:r>
      <w:r w:rsidR="00DD1C38">
        <w:t>’</w:t>
      </w:r>
      <w:r>
        <w:t>empressait</w:t>
      </w:r>
      <w:r w:rsidR="00DD1C38">
        <w:t xml:space="preserve">, </w:t>
      </w:r>
      <w:r>
        <w:t>son chapeau</w:t>
      </w:r>
      <w:r w:rsidR="00DD1C38">
        <w:rPr>
          <w:rFonts w:cs="Georgia"/>
        </w:rPr>
        <w:t xml:space="preserve"> – </w:t>
      </w:r>
      <w:r>
        <w:t>le plus seyant des feutres beige clair</w:t>
      </w:r>
      <w:r w:rsidR="00DD1C38">
        <w:t xml:space="preserve"> </w:t>
      </w:r>
      <w:r w:rsidR="00DD1C38">
        <w:rPr>
          <w:rFonts w:cs="Georgia"/>
        </w:rPr>
        <w:t xml:space="preserve">– </w:t>
      </w:r>
      <w:r>
        <w:rPr>
          <w:rFonts w:cs="Georgia"/>
        </w:rPr>
        <w:t>à</w:t>
      </w:r>
      <w:r>
        <w:t xml:space="preserve"> la main</w:t>
      </w:r>
      <w:r w:rsidR="00DD1C38">
        <w:t>.</w:t>
      </w:r>
    </w:p>
    <w:p w14:paraId="3630A95C" w14:textId="3D77CDCA" w:rsidR="00DA00DC" w:rsidRDefault="00DD1C38" w:rsidP="00DA00DC">
      <w:r>
        <w:t>« </w:t>
      </w:r>
      <w:r w:rsidR="00DA00DC">
        <w:t>Mon révérend père</w:t>
      </w:r>
      <w:r>
        <w:t xml:space="preserve">… </w:t>
      </w:r>
      <w:r w:rsidR="00DA00DC">
        <w:t>Mon capitaine</w:t>
      </w:r>
      <w:r>
        <w:t> ! »</w:t>
      </w:r>
    </w:p>
    <w:p w14:paraId="0EA03823" w14:textId="77777777" w:rsidR="00DD1C38" w:rsidRDefault="00DA00DC" w:rsidP="00DA00DC">
      <w:r>
        <w:t>Roche l</w:t>
      </w:r>
      <w:r w:rsidR="00DD1C38">
        <w:t>’</w:t>
      </w:r>
      <w:r>
        <w:t>interrompit avec brusquerie</w:t>
      </w:r>
      <w:r w:rsidR="00DD1C38">
        <w:t>.</w:t>
      </w:r>
    </w:p>
    <w:p w14:paraId="2B18A3E7" w14:textId="77777777" w:rsidR="00DD1C38" w:rsidRDefault="00DD1C38" w:rsidP="00DA00DC">
      <w:r>
        <w:lastRenderedPageBreak/>
        <w:t>« </w:t>
      </w:r>
      <w:r w:rsidR="00DA00DC">
        <w:t>À qui ai-je l</w:t>
      </w:r>
      <w:r>
        <w:t>’</w:t>
      </w:r>
      <w:r w:rsidR="00DA00DC">
        <w:t>honneur</w:t>
      </w:r>
      <w:r>
        <w:t> ? »</w:t>
      </w:r>
      <w:r w:rsidR="00DA00DC">
        <w:t xml:space="preserve"> fit-il</w:t>
      </w:r>
      <w:r>
        <w:t xml:space="preserve">, </w:t>
      </w:r>
      <w:r w:rsidR="00DA00DC">
        <w:t>cachant sa surprise sous sa voix la plus rude</w:t>
      </w:r>
      <w:r>
        <w:t xml:space="preserve">, </w:t>
      </w:r>
      <w:r w:rsidR="00DA00DC">
        <w:t>et gardant ses mains rivées au volant</w:t>
      </w:r>
      <w:r>
        <w:t xml:space="preserve">, </w:t>
      </w:r>
      <w:r w:rsidR="00DA00DC">
        <w:t>comme s</w:t>
      </w:r>
      <w:r>
        <w:t>’</w:t>
      </w:r>
      <w:r w:rsidR="00DA00DC">
        <w:t>il n</w:t>
      </w:r>
      <w:r>
        <w:t>’</w:t>
      </w:r>
      <w:r w:rsidR="00DA00DC">
        <w:t>apercevait pas celle qui lui était tendue</w:t>
      </w:r>
      <w:r>
        <w:t>.</w:t>
      </w:r>
    </w:p>
    <w:p w14:paraId="25ADD49B" w14:textId="77777777" w:rsidR="00DD1C38" w:rsidRDefault="00DD1C38" w:rsidP="00DA00DC">
      <w:r>
        <w:t>« </w:t>
      </w:r>
      <w:r w:rsidR="00DA00DC">
        <w:t>Juste</w:t>
      </w:r>
      <w:r>
        <w:t xml:space="preserve"> ! </w:t>
      </w:r>
      <w:r w:rsidR="00DA00DC">
        <w:t>Trop juste</w:t>
      </w:r>
      <w:r>
        <w:t> ! »</w:t>
      </w:r>
      <w:r w:rsidR="00DA00DC">
        <w:t xml:space="preserve"> dit l</w:t>
      </w:r>
      <w:r>
        <w:t>’</w:t>
      </w:r>
      <w:r w:rsidR="00DA00DC">
        <w:t>autre en s</w:t>
      </w:r>
      <w:r>
        <w:t>’</w:t>
      </w:r>
      <w:r w:rsidR="00DA00DC">
        <w:t>inclinant</w:t>
      </w:r>
      <w:r>
        <w:t>.</w:t>
      </w:r>
    </w:p>
    <w:p w14:paraId="668A597A" w14:textId="77777777" w:rsidR="00DD1C38" w:rsidRDefault="00DA00DC" w:rsidP="00DA00DC">
      <w:r>
        <w:t>Et</w:t>
      </w:r>
      <w:r w:rsidR="00DD1C38">
        <w:t xml:space="preserve">, </w:t>
      </w:r>
      <w:r>
        <w:t>comme s</w:t>
      </w:r>
      <w:r w:rsidR="00DD1C38">
        <w:t>’</w:t>
      </w:r>
      <w:r>
        <w:t>il l</w:t>
      </w:r>
      <w:r w:rsidR="00DD1C38">
        <w:t>’</w:t>
      </w:r>
      <w:r>
        <w:t>avait préparée à l</w:t>
      </w:r>
      <w:r w:rsidR="00DD1C38">
        <w:t>’</w:t>
      </w:r>
      <w:r>
        <w:t>avance</w:t>
      </w:r>
      <w:r w:rsidR="00DD1C38">
        <w:t xml:space="preserve">, </w:t>
      </w:r>
      <w:r>
        <w:t>il remit à l</w:t>
      </w:r>
      <w:r w:rsidR="00DD1C38">
        <w:t>’</w:t>
      </w:r>
      <w:r>
        <w:t>officier une carte de visite sur laquelle celui-ci put lire</w:t>
      </w:r>
      <w:r w:rsidR="00DD1C38">
        <w:t> :</w:t>
      </w:r>
    </w:p>
    <w:p w14:paraId="26FEB54D" w14:textId="77777777" w:rsidR="00DD1C38" w:rsidRDefault="00DA00DC" w:rsidP="00DD1C38">
      <w:pPr>
        <w:pStyle w:val="Centr"/>
      </w:pPr>
      <w:r>
        <w:t xml:space="preserve">YOURI </w:t>
      </w:r>
      <w:proofErr w:type="spellStart"/>
      <w:r>
        <w:t>BECHARRA</w:t>
      </w:r>
      <w:proofErr w:type="spellEnd"/>
      <w:r>
        <w:br/>
      </w:r>
      <w:r>
        <w:rPr>
          <w:i/>
          <w:iCs/>
        </w:rPr>
        <w:t>Négociant</w:t>
      </w:r>
      <w:r>
        <w:rPr>
          <w:i/>
          <w:iCs/>
        </w:rPr>
        <w:br/>
      </w:r>
      <w:proofErr w:type="spellStart"/>
      <w:r>
        <w:t>M</w:t>
      </w:r>
      <w:r>
        <w:rPr>
          <w:rStyle w:val="Taille-1Caracteres"/>
        </w:rPr>
        <w:t>ALATIA</w:t>
      </w:r>
      <w:proofErr w:type="spellEnd"/>
      <w:r w:rsidR="00DD1C38">
        <w:t xml:space="preserve"> (</w:t>
      </w:r>
      <w:r>
        <w:t>T</w:t>
      </w:r>
      <w:r>
        <w:rPr>
          <w:rStyle w:val="Taille-1Caracteres"/>
        </w:rPr>
        <w:t>URQUIE</w:t>
      </w:r>
      <w:r w:rsidR="00DD1C38">
        <w:t>).</w:t>
      </w:r>
    </w:p>
    <w:p w14:paraId="45EF95E4" w14:textId="77777777" w:rsidR="00DD1C38" w:rsidRDefault="00DA00DC" w:rsidP="00DA00DC">
      <w:r>
        <w:t>Roche demeurait muet</w:t>
      </w:r>
      <w:r w:rsidR="00DD1C38">
        <w:t xml:space="preserve">, </w:t>
      </w:r>
      <w:r>
        <w:t>la carte de visite à la main</w:t>
      </w:r>
      <w:r w:rsidR="00DD1C38">
        <w:t xml:space="preserve">. </w:t>
      </w:r>
      <w:r>
        <w:t>Le voyageur continuait à le regarder avec son sourire engageant</w:t>
      </w:r>
      <w:r w:rsidR="00DD1C38">
        <w:t xml:space="preserve">. </w:t>
      </w:r>
      <w:r>
        <w:t>C</w:t>
      </w:r>
      <w:r w:rsidR="00DD1C38">
        <w:t>’</w:t>
      </w:r>
      <w:r>
        <w:t>était un homme de cinquante-cinq à soixante ans</w:t>
      </w:r>
      <w:r w:rsidR="00DD1C38">
        <w:t xml:space="preserve">, </w:t>
      </w:r>
      <w:r>
        <w:t>de taille moyenne</w:t>
      </w:r>
      <w:r w:rsidR="00DD1C38">
        <w:t xml:space="preserve">, </w:t>
      </w:r>
      <w:r>
        <w:t>à cheveux blancs</w:t>
      </w:r>
      <w:r w:rsidR="00DD1C38">
        <w:t xml:space="preserve">, </w:t>
      </w:r>
      <w:r>
        <w:t>à la petite moustache très noire</w:t>
      </w:r>
      <w:r w:rsidR="00DD1C38">
        <w:t xml:space="preserve">, </w:t>
      </w:r>
      <w:r>
        <w:t>teinte probablement</w:t>
      </w:r>
      <w:r w:rsidR="00DD1C38">
        <w:t xml:space="preserve">, </w:t>
      </w:r>
      <w:r>
        <w:t>vêtu avec une réelle recherche</w:t>
      </w:r>
      <w:r w:rsidR="00DD1C38">
        <w:t xml:space="preserve">. </w:t>
      </w:r>
      <w:r>
        <w:t>On avait vraiment le droit de se demander comment il avait pu réussir</w:t>
      </w:r>
      <w:r w:rsidR="00DD1C38">
        <w:t xml:space="preserve">, </w:t>
      </w:r>
      <w:r>
        <w:t>sur ce chemin défoncé par la pluie</w:t>
      </w:r>
      <w:r w:rsidR="00DD1C38">
        <w:t xml:space="preserve">, </w:t>
      </w:r>
      <w:r>
        <w:t>à éviter la moindre tache de boue à son pantalon</w:t>
      </w:r>
      <w:r w:rsidR="00DD1C38">
        <w:t xml:space="preserve">, </w:t>
      </w:r>
      <w:r>
        <w:t>aux tiges de ses bottines vernies</w:t>
      </w:r>
      <w:r w:rsidR="00DD1C38">
        <w:t xml:space="preserve">. </w:t>
      </w:r>
      <w:r>
        <w:t>Ganté de clair</w:t>
      </w:r>
      <w:r w:rsidR="00DD1C38">
        <w:t xml:space="preserve">, </w:t>
      </w:r>
      <w:r>
        <w:t>un pardessus à carreaux sur le bras</w:t>
      </w:r>
      <w:r w:rsidR="00DD1C38">
        <w:t xml:space="preserve">, </w:t>
      </w:r>
      <w:r>
        <w:t>il affichait avec le maximum de discrétion cette élégance un peu voyante qui a toujours été si chère aux Orientaux</w:t>
      </w:r>
      <w:r w:rsidR="00DD1C38">
        <w:t xml:space="preserve">. </w:t>
      </w:r>
      <w:r>
        <w:t>En tout cas</w:t>
      </w:r>
      <w:r w:rsidR="00DD1C38">
        <w:t xml:space="preserve">, </w:t>
      </w:r>
      <w:r>
        <w:t>il n</w:t>
      </w:r>
      <w:r w:rsidR="00DD1C38">
        <w:t>’</w:t>
      </w:r>
      <w:r>
        <w:t>avait pas l</w:t>
      </w:r>
      <w:r w:rsidR="00DD1C38">
        <w:t>’</w:t>
      </w:r>
      <w:r>
        <w:t>air le moins du monde étonné du contraste qu</w:t>
      </w:r>
      <w:r w:rsidR="00DD1C38">
        <w:t>’</w:t>
      </w:r>
      <w:r>
        <w:t>offrait son personnage accommodé de la sorte avec le paysage plutôt sévère de forêts</w:t>
      </w:r>
      <w:r w:rsidR="00DD1C38">
        <w:t xml:space="preserve">, </w:t>
      </w:r>
      <w:r>
        <w:t>de rocs</w:t>
      </w:r>
      <w:r w:rsidR="00DD1C38">
        <w:t xml:space="preserve">, </w:t>
      </w:r>
      <w:r>
        <w:t>de torrents qui les environnait</w:t>
      </w:r>
      <w:r w:rsidR="00DD1C38">
        <w:t>.</w:t>
      </w:r>
    </w:p>
    <w:p w14:paraId="4D1BA5D2" w14:textId="147E221E" w:rsidR="00DA00DC" w:rsidRDefault="00DA00DC" w:rsidP="00DA00DC"/>
    <w:p w14:paraId="6A1B2C5C" w14:textId="77777777" w:rsidR="00DD1C38" w:rsidRDefault="00DA00DC" w:rsidP="00DA00DC">
      <w:r>
        <w:t xml:space="preserve">Ce fut le père </w:t>
      </w:r>
      <w:proofErr w:type="spellStart"/>
      <w:r>
        <w:t>Englebert</w:t>
      </w:r>
      <w:proofErr w:type="spellEnd"/>
      <w:r>
        <w:t xml:space="preserve"> qui</w:t>
      </w:r>
      <w:r w:rsidR="00DD1C38">
        <w:t xml:space="preserve">, </w:t>
      </w:r>
      <w:r>
        <w:t>le premier</w:t>
      </w:r>
      <w:r w:rsidR="00DD1C38">
        <w:t xml:space="preserve">, </w:t>
      </w:r>
      <w:r>
        <w:t>prit la parole</w:t>
      </w:r>
      <w:r w:rsidR="00DD1C38">
        <w:t>.</w:t>
      </w:r>
    </w:p>
    <w:p w14:paraId="202B60F0" w14:textId="77777777" w:rsidR="00DD1C38" w:rsidRDefault="00DD1C38" w:rsidP="00DA00DC">
      <w:r>
        <w:t>« </w:t>
      </w:r>
      <w:r w:rsidR="00DA00DC">
        <w:t>C</w:t>
      </w:r>
      <w:r>
        <w:t>’</w:t>
      </w:r>
      <w:r w:rsidR="00DA00DC">
        <w:t>est sans doute à vous</w:t>
      </w:r>
      <w:r>
        <w:t xml:space="preserve">, </w:t>
      </w:r>
      <w:r w:rsidR="00DA00DC">
        <w:t>monsieur</w:t>
      </w:r>
      <w:r>
        <w:t xml:space="preserve">, </w:t>
      </w:r>
      <w:r w:rsidR="00DA00DC">
        <w:t>qu</w:t>
      </w:r>
      <w:r>
        <w:t>’</w:t>
      </w:r>
      <w:r w:rsidR="00DA00DC">
        <w:t>appartient l</w:t>
      </w:r>
      <w:r>
        <w:t>’</w:t>
      </w:r>
      <w:r w:rsidR="00DA00DC">
        <w:t>automobile que nous venons de dépasser</w:t>
      </w:r>
      <w:r>
        <w:t xml:space="preserve"> ? </w:t>
      </w:r>
      <w:r w:rsidR="00DA00DC">
        <w:t>demanda-t-il</w:t>
      </w:r>
      <w:r>
        <w:t>.</w:t>
      </w:r>
    </w:p>
    <w:p w14:paraId="1F71113D" w14:textId="77777777" w:rsidR="00DD1C38" w:rsidRDefault="00DD1C38" w:rsidP="00DA00DC">
      <w:r>
        <w:lastRenderedPageBreak/>
        <w:t>— </w:t>
      </w:r>
      <w:r w:rsidR="00DA00DC">
        <w:t>En effet</w:t>
      </w:r>
      <w:r>
        <w:t xml:space="preserve">, </w:t>
      </w:r>
      <w:r w:rsidR="00DA00DC">
        <w:t>mon révérend père</w:t>
      </w:r>
      <w:r>
        <w:t xml:space="preserve">, </w:t>
      </w:r>
      <w:r w:rsidR="00DA00DC">
        <w:t>en effet</w:t>
      </w:r>
      <w:r>
        <w:t xml:space="preserve">. </w:t>
      </w:r>
      <w:r w:rsidR="00DA00DC">
        <w:t>Une inadvertance de mon chauffeur qui</w:t>
      </w:r>
      <w:r>
        <w:t xml:space="preserve">, </w:t>
      </w:r>
      <w:r w:rsidR="00DA00DC">
        <w:t>d</w:t>
      </w:r>
      <w:r>
        <w:t>’</w:t>
      </w:r>
      <w:r w:rsidR="00DA00DC">
        <w:t>ordinaire</w:t>
      </w:r>
      <w:r>
        <w:t xml:space="preserve">, </w:t>
      </w:r>
      <w:r w:rsidR="00DA00DC">
        <w:t>est moins maladroit</w:t>
      </w:r>
      <w:r>
        <w:t xml:space="preserve">, </w:t>
      </w:r>
      <w:r w:rsidR="00DA00DC">
        <w:t>je dois le reconnaître</w:t>
      </w:r>
      <w:r>
        <w:t xml:space="preserve">. </w:t>
      </w:r>
      <w:r w:rsidR="00DA00DC">
        <w:t>Mais il était fatigué par une étape assez longue</w:t>
      </w:r>
      <w:r>
        <w:t xml:space="preserve">. </w:t>
      </w:r>
      <w:r w:rsidR="00DA00DC">
        <w:t>Il n</w:t>
      </w:r>
      <w:r>
        <w:t>’</w:t>
      </w:r>
      <w:r w:rsidR="00DA00DC">
        <w:t>y a trop rien à dire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 ? </w:t>
      </w:r>
      <w:r w:rsidR="00DA00DC">
        <w:t>On ne rencontre guère de voitures sur cette route</w:t>
      </w:r>
      <w:r>
        <w:t xml:space="preserve">. </w:t>
      </w:r>
      <w:r w:rsidR="00DA00DC">
        <w:t>Au lieu donc d</w:t>
      </w:r>
      <w:r>
        <w:t>’</w:t>
      </w:r>
      <w:r w:rsidR="00DA00DC">
        <w:t>attendre que le secours me tombât du ciel</w:t>
      </w:r>
      <w:r>
        <w:t xml:space="preserve">, </w:t>
      </w:r>
      <w:r w:rsidR="00DA00DC">
        <w:t>j</w:t>
      </w:r>
      <w:r>
        <w:t>’</w:t>
      </w:r>
      <w:r w:rsidR="00DA00DC">
        <w:t>ai jugé préférable d</w:t>
      </w:r>
      <w:r>
        <w:t>’</w:t>
      </w:r>
      <w:r w:rsidR="00DA00DC">
        <w:t>aller au-devant de lui</w:t>
      </w:r>
      <w:r>
        <w:t xml:space="preserve">, </w:t>
      </w:r>
      <w:r w:rsidR="00DA00DC">
        <w:t>de gagner le village le plus rapproché</w:t>
      </w:r>
      <w:r>
        <w:t xml:space="preserve">, </w:t>
      </w:r>
      <w:proofErr w:type="spellStart"/>
      <w:r w:rsidR="00DA00DC">
        <w:t>Djisr</w:t>
      </w:r>
      <w:proofErr w:type="spellEnd"/>
      <w:r w:rsidR="00DA00DC">
        <w:t>-Ech-</w:t>
      </w:r>
      <w:proofErr w:type="spellStart"/>
      <w:r w:rsidR="00DA00DC">
        <w:t>Choghour</w:t>
      </w:r>
      <w:proofErr w:type="spellEnd"/>
      <w:r>
        <w:t xml:space="preserve">, </w:t>
      </w:r>
      <w:r w:rsidR="00DA00DC">
        <w:t>où j</w:t>
      </w:r>
      <w:r>
        <w:t>’</w:t>
      </w:r>
      <w:r w:rsidR="00DA00DC">
        <w:t>espère bien trouver un garage</w:t>
      </w:r>
      <w:r>
        <w:t>.</w:t>
      </w:r>
    </w:p>
    <w:p w14:paraId="0B990D21" w14:textId="77777777" w:rsidR="00DD1C38" w:rsidRDefault="00DD1C38" w:rsidP="00DA00DC">
      <w:r>
        <w:t>— </w:t>
      </w:r>
      <w:r w:rsidR="00DA00DC">
        <w:t>Il y en a un</w:t>
      </w:r>
      <w:r>
        <w:t xml:space="preserve">, </w:t>
      </w:r>
      <w:r w:rsidR="00DA00DC">
        <w:t>effectivement</w:t>
      </w:r>
      <w:r>
        <w:t>.</w:t>
      </w:r>
    </w:p>
    <w:p w14:paraId="599C25FE" w14:textId="77777777" w:rsidR="00DD1C38" w:rsidRDefault="00DD1C38" w:rsidP="00DA00DC">
      <w:r>
        <w:t>— </w:t>
      </w:r>
      <w:r w:rsidR="00DA00DC">
        <w:t>Dieu soit loué</w:t>
      </w:r>
      <w:r>
        <w:t xml:space="preserve"> ! </w:t>
      </w:r>
      <w:r w:rsidR="00DA00DC">
        <w:t>J</w:t>
      </w:r>
      <w:r>
        <w:t>’</w:t>
      </w:r>
      <w:r w:rsidR="00DA00DC">
        <w:t>étais déjà résigné à parcourir à pied les quelques kilomètres qui doivent nous séparer du village en question</w:t>
      </w:r>
      <w:r>
        <w:t xml:space="preserve">. </w:t>
      </w:r>
      <w:r w:rsidR="00DA00DC">
        <w:t>Mais il faut avouer qu</w:t>
      </w:r>
      <w:r>
        <w:t>’</w:t>
      </w:r>
      <w:r w:rsidR="00DA00DC">
        <w:t>après la pluie de cette nuit</w:t>
      </w:r>
      <w:r>
        <w:t xml:space="preserve">, </w:t>
      </w:r>
      <w:r w:rsidR="00DA00DC">
        <w:t>la marche en montagne n</w:t>
      </w:r>
      <w:r>
        <w:t>’</w:t>
      </w:r>
      <w:r w:rsidR="00DA00DC">
        <w:t>a rien de très agréable</w:t>
      </w:r>
      <w:r>
        <w:t xml:space="preserve">. </w:t>
      </w:r>
      <w:r w:rsidR="00DA00DC">
        <w:t>C</w:t>
      </w:r>
      <w:r>
        <w:t>’</w:t>
      </w:r>
      <w:r w:rsidR="00DA00DC">
        <w:t>est la raison pour laquelle</w:t>
      </w:r>
      <w:r>
        <w:t xml:space="preserve">, </w:t>
      </w:r>
      <w:r w:rsidR="00DA00DC">
        <w:t>lorsque j</w:t>
      </w:r>
      <w:r>
        <w:t>’</w:t>
      </w:r>
      <w:r w:rsidR="00DA00DC">
        <w:t>ai entendu derrière moi le moteur d</w:t>
      </w:r>
      <w:r>
        <w:t>’</w:t>
      </w:r>
      <w:r w:rsidR="00DA00DC">
        <w:t>une automobile</w:t>
      </w:r>
      <w:r>
        <w:t xml:space="preserve">, </w:t>
      </w:r>
      <w:r w:rsidR="00DA00DC">
        <w:t>je me suis permis</w:t>
      </w:r>
      <w:r>
        <w:t xml:space="preserve">… </w:t>
      </w:r>
      <w:r w:rsidR="00DA00DC">
        <w:t>Bien entendu</w:t>
      </w:r>
      <w:r>
        <w:t xml:space="preserve">, </w:t>
      </w:r>
      <w:r w:rsidR="00DA00DC">
        <w:t>si j</w:t>
      </w:r>
      <w:r>
        <w:t>’</w:t>
      </w:r>
      <w:r w:rsidR="00DA00DC">
        <w:t>avais pu me douter que j</w:t>
      </w:r>
      <w:r>
        <w:t>’</w:t>
      </w:r>
      <w:r w:rsidR="00DA00DC">
        <w:t>avais affaire à des personnalités comme les vôtres</w:t>
      </w:r>
      <w:r>
        <w:t xml:space="preserve">, </w:t>
      </w:r>
      <w:r w:rsidR="00DA00DC">
        <w:t>jamais je ne me serais risqué</w:t>
      </w:r>
      <w:r>
        <w:t>…</w:t>
      </w:r>
    </w:p>
    <w:p w14:paraId="48394496" w14:textId="77777777" w:rsidR="00DD1C38" w:rsidRDefault="00DD1C38" w:rsidP="00DA00DC">
      <w:r>
        <w:t>— </w:t>
      </w:r>
      <w:r w:rsidR="00DA00DC">
        <w:t>Vous plaisantez</w:t>
      </w:r>
      <w:r>
        <w:t xml:space="preserve"> ! </w:t>
      </w:r>
      <w:r w:rsidR="00DA00DC">
        <w:t>fit Roche avec à peine moins de rudesse</w:t>
      </w:r>
      <w:r>
        <w:t xml:space="preserve">. </w:t>
      </w:r>
      <w:r w:rsidR="00DA00DC">
        <w:t>Montez avec nous</w:t>
      </w:r>
      <w:r>
        <w:t xml:space="preserve">. </w:t>
      </w:r>
      <w:r w:rsidR="00DA00DC">
        <w:t xml:space="preserve">Nous allons vous déposer à </w:t>
      </w:r>
      <w:proofErr w:type="spellStart"/>
      <w:r w:rsidR="00DA00DC">
        <w:t>Djisr</w:t>
      </w:r>
      <w:proofErr w:type="spellEnd"/>
      <w:r w:rsidR="00DA00DC">
        <w:t>-Ech-</w:t>
      </w:r>
      <w:proofErr w:type="spellStart"/>
      <w:r w:rsidR="00DA00DC">
        <w:t>Choghour</w:t>
      </w:r>
      <w:proofErr w:type="spellEnd"/>
      <w:r>
        <w:t xml:space="preserve">, </w:t>
      </w:r>
      <w:r w:rsidR="00DA00DC">
        <w:t xml:space="preserve">au garage de </w:t>
      </w:r>
      <w:proofErr w:type="spellStart"/>
      <w:r w:rsidR="00DA00DC">
        <w:t>Souhami</w:t>
      </w:r>
      <w:proofErr w:type="spellEnd"/>
      <w:r>
        <w:t xml:space="preserve">. </w:t>
      </w:r>
      <w:r w:rsidR="00DA00DC">
        <w:t>C</w:t>
      </w:r>
      <w:r>
        <w:t>’</w:t>
      </w:r>
      <w:r w:rsidR="00DA00DC">
        <w:t>est le seul de l</w:t>
      </w:r>
      <w:r>
        <w:t>’</w:t>
      </w:r>
      <w:r w:rsidR="00DA00DC">
        <w:t>endroit</w:t>
      </w:r>
      <w:r>
        <w:t xml:space="preserve">. </w:t>
      </w:r>
      <w:r w:rsidR="00DA00DC">
        <w:t>Vous tâcherez de vous débrouiller</w:t>
      </w:r>
      <w:r>
        <w:t>.</w:t>
      </w:r>
    </w:p>
    <w:p w14:paraId="701B1952" w14:textId="77777777" w:rsidR="00DD1C38" w:rsidRDefault="00DD1C38" w:rsidP="00DA00DC">
      <w:r>
        <w:t>— </w:t>
      </w:r>
      <w:r w:rsidR="00DA00DC">
        <w:t>Que je vous ai de gratitude</w:t>
      </w:r>
      <w:r>
        <w:t xml:space="preserve">, </w:t>
      </w:r>
      <w:r w:rsidR="00DA00DC">
        <w:t>mon capitaine</w:t>
      </w:r>
      <w:r>
        <w:t> !</w:t>
      </w:r>
    </w:p>
    <w:p w14:paraId="3D1CF58A" w14:textId="58091944" w:rsidR="00DA00DC" w:rsidRDefault="00DD1C38" w:rsidP="00DA00DC">
      <w:r>
        <w:t>— </w:t>
      </w:r>
      <w:r w:rsidR="00DA00DC">
        <w:t>C</w:t>
      </w:r>
      <w:r>
        <w:t>’</w:t>
      </w:r>
      <w:r w:rsidR="00DA00DC">
        <w:t>est la moindre des choses</w:t>
      </w:r>
      <w:r>
        <w:t xml:space="preserve">. </w:t>
      </w:r>
      <w:r w:rsidR="00DA00DC">
        <w:t>Dépêchons</w:t>
      </w:r>
      <w:r>
        <w:t> ! »</w:t>
      </w:r>
    </w:p>
    <w:p w14:paraId="604A9B29" w14:textId="77777777" w:rsidR="00DD1C38" w:rsidRDefault="00DA00DC" w:rsidP="00DA00DC">
      <w:r>
        <w:t>Et il lui fit une place à l</w:t>
      </w:r>
      <w:r w:rsidR="00DD1C38">
        <w:t>’</w:t>
      </w:r>
      <w:r>
        <w:t>arrière</w:t>
      </w:r>
      <w:r w:rsidR="00DD1C38">
        <w:t xml:space="preserve">, </w:t>
      </w:r>
      <w:r>
        <w:t>entre la valise et les paquets plutôt encombrants du religieux</w:t>
      </w:r>
      <w:r w:rsidR="00DD1C38">
        <w:t>.</w:t>
      </w:r>
    </w:p>
    <w:p w14:paraId="172A9272" w14:textId="77777777" w:rsidR="00DD1C38" w:rsidRDefault="00DD1C38" w:rsidP="00DA00DC">
      <w:r>
        <w:t>« </w:t>
      </w:r>
      <w:r w:rsidR="00DA00DC">
        <w:t>Vous avez un chauffeur qui n</w:t>
      </w:r>
      <w:r>
        <w:t>’</w:t>
      </w:r>
      <w:r w:rsidR="00DA00DC">
        <w:t>est pas très communicatif</w:t>
      </w:r>
      <w:r>
        <w:t xml:space="preserve"> », </w:t>
      </w:r>
      <w:r w:rsidR="00DA00DC">
        <w:t>dit ce dernier</w:t>
      </w:r>
      <w:r>
        <w:t xml:space="preserve">, </w:t>
      </w:r>
      <w:r w:rsidR="00DA00DC">
        <w:t>après qu</w:t>
      </w:r>
      <w:r>
        <w:t>’</w:t>
      </w:r>
      <w:r w:rsidR="00DA00DC">
        <w:t>ils furent repartis</w:t>
      </w:r>
      <w:r>
        <w:t>.</w:t>
      </w:r>
    </w:p>
    <w:p w14:paraId="6E37975E" w14:textId="77777777" w:rsidR="00DD1C38" w:rsidRDefault="00DA00DC" w:rsidP="00DA00DC">
      <w:r>
        <w:t>L</w:t>
      </w:r>
      <w:r w:rsidR="00DD1C38">
        <w:t>’</w:t>
      </w:r>
      <w:r>
        <w:t>étranger sourit</w:t>
      </w:r>
      <w:r w:rsidR="00DD1C38">
        <w:t>.</w:t>
      </w:r>
    </w:p>
    <w:p w14:paraId="330021EE" w14:textId="77777777" w:rsidR="00DD1C38" w:rsidRDefault="00DD1C38" w:rsidP="00DA00DC">
      <w:r>
        <w:lastRenderedPageBreak/>
        <w:t>« </w:t>
      </w:r>
      <w:r w:rsidR="00DA00DC">
        <w:t>Ce serait</w:t>
      </w:r>
      <w:r>
        <w:t xml:space="preserve">, </w:t>
      </w:r>
      <w:r w:rsidR="00DA00DC">
        <w:t>au contraire</w:t>
      </w:r>
      <w:r>
        <w:t xml:space="preserve">, </w:t>
      </w:r>
      <w:r w:rsidR="00DA00DC">
        <w:t>son péché mignon</w:t>
      </w:r>
      <w:r>
        <w:t xml:space="preserve">. </w:t>
      </w:r>
      <w:r w:rsidR="00DA00DC">
        <w:t>Mais c</w:t>
      </w:r>
      <w:r>
        <w:t>’</w:t>
      </w:r>
      <w:r w:rsidR="00DA00DC">
        <w:t>est moi qui lui ai imposé silence</w:t>
      </w:r>
      <w:r>
        <w:t xml:space="preserve">. </w:t>
      </w:r>
      <w:r w:rsidR="00DA00DC">
        <w:t>En Syrie</w:t>
      </w:r>
      <w:r>
        <w:t xml:space="preserve">, </w:t>
      </w:r>
      <w:r w:rsidR="00DA00DC">
        <w:t>les incontinences de langage ne présenteraient pas</w:t>
      </w:r>
      <w:r>
        <w:t xml:space="preserve">, </w:t>
      </w:r>
      <w:r w:rsidR="00DA00DC">
        <w:t>à la rigueur</w:t>
      </w:r>
      <w:r>
        <w:t xml:space="preserve">, </w:t>
      </w:r>
      <w:r w:rsidR="00DA00DC">
        <w:t>trop d</w:t>
      </w:r>
      <w:r>
        <w:t>’</w:t>
      </w:r>
      <w:r w:rsidR="00DA00DC">
        <w:t>inconvénients</w:t>
      </w:r>
      <w:r>
        <w:t xml:space="preserve">. </w:t>
      </w:r>
      <w:r w:rsidR="00DA00DC">
        <w:t>Il peut</w:t>
      </w:r>
      <w:r>
        <w:t xml:space="preserve">, </w:t>
      </w:r>
      <w:r w:rsidR="00DA00DC">
        <w:t>en revanche</w:t>
      </w:r>
      <w:r>
        <w:t xml:space="preserve">, </w:t>
      </w:r>
      <w:r w:rsidR="00DA00DC">
        <w:t>ne pas en être partout de même</w:t>
      </w:r>
      <w:r>
        <w:t xml:space="preserve">, </w:t>
      </w:r>
      <w:r w:rsidR="00DA00DC">
        <w:t>particulièrement dans le pays d</w:t>
      </w:r>
      <w:r>
        <w:t>’</w:t>
      </w:r>
      <w:r w:rsidR="00DA00DC">
        <w:t>où nous venons</w:t>
      </w:r>
      <w:r>
        <w:t>.</w:t>
      </w:r>
    </w:p>
    <w:p w14:paraId="6D8009EA" w14:textId="77777777" w:rsidR="00DD1C38" w:rsidRDefault="00DD1C38" w:rsidP="00DA00DC">
      <w:r>
        <w:t>— </w:t>
      </w:r>
      <w:r w:rsidR="00DA00DC">
        <w:t xml:space="preserve">Vous arrivez directement de </w:t>
      </w:r>
      <w:proofErr w:type="spellStart"/>
      <w:r w:rsidR="00DA00DC">
        <w:t>Malatia</w:t>
      </w:r>
      <w:proofErr w:type="spellEnd"/>
      <w:r>
        <w:t xml:space="preserve"> ? </w:t>
      </w:r>
      <w:r w:rsidR="00DA00DC">
        <w:t>demanda Roche</w:t>
      </w:r>
      <w:r>
        <w:t xml:space="preserve">, </w:t>
      </w:r>
      <w:r w:rsidR="00DA00DC">
        <w:t>un peu radouci</w:t>
      </w:r>
      <w:r>
        <w:t>.</w:t>
      </w:r>
    </w:p>
    <w:p w14:paraId="54C18CD9" w14:textId="77777777" w:rsidR="00DD1C38" w:rsidRDefault="00DD1C38" w:rsidP="00DA00DC">
      <w:r>
        <w:t>— </w:t>
      </w:r>
      <w:r w:rsidR="00DA00DC">
        <w:t>Directement</w:t>
      </w:r>
      <w:r>
        <w:t xml:space="preserve">, </w:t>
      </w:r>
      <w:r w:rsidR="00DA00DC">
        <w:t>oui</w:t>
      </w:r>
      <w:r>
        <w:t xml:space="preserve">, </w:t>
      </w:r>
      <w:r w:rsidR="00DA00DC">
        <w:t>mon capitaine</w:t>
      </w:r>
      <w:r>
        <w:t>.</w:t>
      </w:r>
    </w:p>
    <w:p w14:paraId="1E66A1F0" w14:textId="77777777" w:rsidR="00DD1C38" w:rsidRDefault="00DD1C38" w:rsidP="00DA00DC">
      <w:r>
        <w:t>— </w:t>
      </w:r>
      <w:proofErr w:type="spellStart"/>
      <w:r w:rsidR="00DA00DC">
        <w:t>Malatia</w:t>
      </w:r>
      <w:proofErr w:type="spellEnd"/>
      <w:r>
        <w:t xml:space="preserve">, </w:t>
      </w:r>
      <w:r w:rsidR="00DA00DC">
        <w:t>dit le lazariste</w:t>
      </w:r>
      <w:r>
        <w:t xml:space="preserve">, </w:t>
      </w:r>
      <w:r w:rsidR="00DA00DC">
        <w:t xml:space="preserve">la </w:t>
      </w:r>
      <w:proofErr w:type="spellStart"/>
      <w:r w:rsidR="00DA00DC">
        <w:t>Mélitène</w:t>
      </w:r>
      <w:proofErr w:type="spellEnd"/>
      <w:r w:rsidR="00DA00DC">
        <w:t xml:space="preserve"> de l</w:t>
      </w:r>
      <w:r>
        <w:t>’</w:t>
      </w:r>
      <w:r w:rsidR="00DA00DC">
        <w:t>Antiquité</w:t>
      </w:r>
      <w:r>
        <w:t> !</w:t>
      </w:r>
    </w:p>
    <w:p w14:paraId="7AD73004" w14:textId="040E2F28" w:rsidR="00DD1C38" w:rsidRDefault="00DD1C38" w:rsidP="00DA00DC">
      <w:r>
        <w:t>— </w:t>
      </w:r>
      <w:r w:rsidR="00DA00DC">
        <w:t>Et qui possède aujourd</w:t>
      </w:r>
      <w:r>
        <w:t>’</w:t>
      </w:r>
      <w:r w:rsidR="00DA00DC">
        <w:t>hui l</w:t>
      </w:r>
      <w:r>
        <w:t>’</w:t>
      </w:r>
      <w:r w:rsidR="00DA00DC">
        <w:t>insigne honneur d</w:t>
      </w:r>
      <w:r>
        <w:t>’</w:t>
      </w:r>
      <w:r w:rsidR="00DA00DC">
        <w:t>avoir un de vos prélats les plus éminents</w:t>
      </w:r>
      <w:r>
        <w:t>, M</w:t>
      </w:r>
      <w:r w:rsidRPr="00DD1C38">
        <w:rPr>
          <w:vertAlign w:val="superscript"/>
        </w:rPr>
        <w:t>gr</w:t>
      </w:r>
      <w:r>
        <w:t> </w:t>
      </w:r>
      <w:proofErr w:type="spellStart"/>
      <w:r>
        <w:t>B</w:t>
      </w:r>
      <w:r w:rsidR="00DA00DC">
        <w:t>audrillart</w:t>
      </w:r>
      <w:proofErr w:type="spellEnd"/>
      <w:r>
        <w:t xml:space="preserve">, </w:t>
      </w:r>
      <w:r w:rsidR="00DA00DC">
        <w:t>pour évêque</w:t>
      </w:r>
      <w:r>
        <w:t xml:space="preserve">, </w:t>
      </w:r>
      <w:r w:rsidR="00DA00DC">
        <w:t>mon révérend père</w:t>
      </w:r>
      <w:r>
        <w:t xml:space="preserve"> ! </w:t>
      </w:r>
      <w:r w:rsidR="00DA00DC">
        <w:t xml:space="preserve">acheva avec un bon sourire </w:t>
      </w:r>
      <w:r>
        <w:t>M. </w:t>
      </w:r>
      <w:proofErr w:type="spellStart"/>
      <w:r w:rsidR="00DA00DC">
        <w:t>Becharra</w:t>
      </w:r>
      <w:proofErr w:type="spellEnd"/>
      <w:r>
        <w:t>.</w:t>
      </w:r>
    </w:p>
    <w:p w14:paraId="01F1DE18" w14:textId="625F3DEA" w:rsidR="00DA00DC" w:rsidRDefault="00DD1C38" w:rsidP="00DA00DC">
      <w:r>
        <w:t>— </w:t>
      </w:r>
      <w:r w:rsidR="00DA00DC">
        <w:t>C</w:t>
      </w:r>
      <w:r>
        <w:t>’</w:t>
      </w:r>
      <w:r w:rsidR="00DA00DC">
        <w:t>est ma foi vrai</w:t>
      </w:r>
      <w:r>
        <w:t xml:space="preserve">, </w:t>
      </w:r>
      <w:r w:rsidR="00DA00DC">
        <w:t xml:space="preserve">dit le père </w:t>
      </w:r>
      <w:proofErr w:type="spellStart"/>
      <w:r w:rsidR="00DA00DC">
        <w:t>Englebert</w:t>
      </w:r>
      <w:proofErr w:type="spellEnd"/>
      <w:r>
        <w:t xml:space="preserve">, </w:t>
      </w:r>
      <w:r w:rsidR="00DA00DC">
        <w:t>ouvrant de grands yeux</w:t>
      </w:r>
      <w:r>
        <w:t xml:space="preserve">. </w:t>
      </w:r>
      <w:r w:rsidR="00DA00DC">
        <w:t>Félicitations</w:t>
      </w:r>
      <w:r>
        <w:t xml:space="preserve"> ! </w:t>
      </w:r>
      <w:r w:rsidR="00DA00DC">
        <w:t>Je l</w:t>
      </w:r>
      <w:r>
        <w:t>’</w:t>
      </w:r>
      <w:r w:rsidR="00DA00DC">
        <w:t>avais oublié</w:t>
      </w:r>
      <w:r>
        <w:t xml:space="preserve">, </w:t>
      </w:r>
      <w:r w:rsidR="00DA00DC">
        <w:t>je l</w:t>
      </w:r>
      <w:r>
        <w:t>’</w:t>
      </w:r>
      <w:r w:rsidR="00DA00DC">
        <w:t>avoue</w:t>
      </w:r>
      <w:r>
        <w:t>. »</w:t>
      </w:r>
    </w:p>
    <w:p w14:paraId="15ACDE4B" w14:textId="1EC9E40C" w:rsidR="00DD1C38" w:rsidRDefault="00DD1C38" w:rsidP="00DA00DC">
      <w:r>
        <w:t>M. </w:t>
      </w:r>
      <w:proofErr w:type="spellStart"/>
      <w:r w:rsidR="00DA00DC">
        <w:t>Becharra</w:t>
      </w:r>
      <w:proofErr w:type="spellEnd"/>
      <w:r w:rsidR="00DA00DC">
        <w:t xml:space="preserve"> accentua la bonhomie de son sourire</w:t>
      </w:r>
      <w:r>
        <w:t>.</w:t>
      </w:r>
    </w:p>
    <w:p w14:paraId="4B50F862" w14:textId="77777777" w:rsidR="00DD1C38" w:rsidRDefault="00DD1C38" w:rsidP="00DA00DC">
      <w:r>
        <w:t>« </w:t>
      </w:r>
      <w:r w:rsidR="00DA00DC">
        <w:t>Je suis Arménien latin</w:t>
      </w:r>
      <w:r>
        <w:t xml:space="preserve">, </w:t>
      </w:r>
      <w:r w:rsidR="00DA00DC">
        <w:t>mon révérend père</w:t>
      </w:r>
      <w:r>
        <w:t xml:space="preserve">, </w:t>
      </w:r>
      <w:r w:rsidR="00DA00DC">
        <w:t>crut-il devoir murmurer en matière d</w:t>
      </w:r>
      <w:r>
        <w:t>’</w:t>
      </w:r>
      <w:r w:rsidR="00DA00DC">
        <w:t>explication</w:t>
      </w:r>
      <w:r>
        <w:t>.</w:t>
      </w:r>
    </w:p>
    <w:p w14:paraId="7A6D313F" w14:textId="77777777" w:rsidR="00DD1C38" w:rsidRDefault="00DD1C38" w:rsidP="00DA00DC">
      <w:r>
        <w:t>— </w:t>
      </w:r>
      <w:r w:rsidR="00DA00DC">
        <w:t xml:space="preserve">À </w:t>
      </w:r>
      <w:proofErr w:type="spellStart"/>
      <w:r w:rsidR="00DA00DC">
        <w:t>Malatia</w:t>
      </w:r>
      <w:proofErr w:type="spellEnd"/>
      <w:r>
        <w:t xml:space="preserve">, </w:t>
      </w:r>
      <w:r w:rsidR="00DA00DC">
        <w:t>dit Roche</w:t>
      </w:r>
      <w:r>
        <w:t xml:space="preserve">, </w:t>
      </w:r>
      <w:r w:rsidR="00DA00DC">
        <w:t>que ses fonctions contraignaient à plus de réalisme</w:t>
      </w:r>
      <w:r>
        <w:t xml:space="preserve">, </w:t>
      </w:r>
      <w:r w:rsidR="00DA00DC">
        <w:t>ce sont bien les</w:t>
      </w:r>
      <w:r w:rsidR="00600201">
        <w:t xml:space="preserve"> </w:t>
      </w:r>
      <w:r w:rsidR="00DA00DC">
        <w:t>étoffes et la maroquinerie qui font l</w:t>
      </w:r>
      <w:r>
        <w:t>’</w:t>
      </w:r>
      <w:r w:rsidR="00DA00DC">
        <w:t>objet des principales transactions</w:t>
      </w:r>
      <w:r>
        <w:t> ?</w:t>
      </w:r>
    </w:p>
    <w:p w14:paraId="141C3C23" w14:textId="77777777" w:rsidR="00DD1C38" w:rsidRDefault="00DD1C38" w:rsidP="00DA00DC">
      <w:r>
        <w:t>— </w:t>
      </w:r>
      <w:r w:rsidR="00DA00DC">
        <w:t>Des principales</w:t>
      </w:r>
      <w:r>
        <w:t xml:space="preserve">, </w:t>
      </w:r>
      <w:r w:rsidR="00DA00DC">
        <w:t>oui</w:t>
      </w:r>
      <w:r>
        <w:t xml:space="preserve">. </w:t>
      </w:r>
      <w:r w:rsidR="00DA00DC">
        <w:t>Mais il ne faut oublier ni les épices ni la noix de gale</w:t>
      </w:r>
      <w:r>
        <w:t xml:space="preserve">. </w:t>
      </w:r>
      <w:r w:rsidR="00DA00DC">
        <w:t>C</w:t>
      </w:r>
      <w:r>
        <w:t>’</w:t>
      </w:r>
      <w:r w:rsidR="00DA00DC">
        <w:t>est ce dernier genre d</w:t>
      </w:r>
      <w:r>
        <w:t>’</w:t>
      </w:r>
      <w:r w:rsidR="00DA00DC">
        <w:t>affaires</w:t>
      </w:r>
      <w:r>
        <w:t xml:space="preserve">, </w:t>
      </w:r>
      <w:r w:rsidR="00DA00DC">
        <w:t>mon capitaine</w:t>
      </w:r>
      <w:r>
        <w:t xml:space="preserve">, </w:t>
      </w:r>
      <w:r w:rsidR="00DA00DC">
        <w:t>que traite depuis près d</w:t>
      </w:r>
      <w:r>
        <w:t>’</w:t>
      </w:r>
      <w:r w:rsidR="00DA00DC">
        <w:t xml:space="preserve">un siècle la maison </w:t>
      </w:r>
      <w:proofErr w:type="spellStart"/>
      <w:r w:rsidR="00DA00DC">
        <w:t>Krikor</w:t>
      </w:r>
      <w:proofErr w:type="spellEnd"/>
      <w:r w:rsidR="00DA00DC">
        <w:t xml:space="preserve"> </w:t>
      </w:r>
      <w:proofErr w:type="spellStart"/>
      <w:r w:rsidR="00DA00DC">
        <w:t>Becharra</w:t>
      </w:r>
      <w:proofErr w:type="spellEnd"/>
      <w:r w:rsidR="00DA00DC">
        <w:t xml:space="preserve"> et fils</w:t>
      </w:r>
      <w:r>
        <w:t xml:space="preserve">. </w:t>
      </w:r>
      <w:r w:rsidR="00DA00DC">
        <w:t>Notre plus grosse clientèle</w:t>
      </w:r>
      <w:r>
        <w:t xml:space="preserve">, </w:t>
      </w:r>
      <w:r w:rsidR="00DA00DC">
        <w:t>avant la guerre</w:t>
      </w:r>
      <w:r>
        <w:t xml:space="preserve">, </w:t>
      </w:r>
      <w:r w:rsidR="00DA00DC">
        <w:t>était sur la place de Damas</w:t>
      </w:r>
      <w:r>
        <w:t xml:space="preserve">. </w:t>
      </w:r>
      <w:r w:rsidR="00DA00DC">
        <w:t>En dépit des difficultés actuelles</w:t>
      </w:r>
      <w:r>
        <w:t xml:space="preserve">, </w:t>
      </w:r>
      <w:r w:rsidR="00DA00DC">
        <w:t>nous faisons de notre mieux pour la reconstituer</w:t>
      </w:r>
      <w:r>
        <w:t xml:space="preserve"> ; </w:t>
      </w:r>
      <w:r w:rsidR="00DA00DC">
        <w:t>c</w:t>
      </w:r>
      <w:r>
        <w:t>’</w:t>
      </w:r>
      <w:r w:rsidR="00DA00DC">
        <w:t>est le but de mon voyage d</w:t>
      </w:r>
      <w:r>
        <w:t>’</w:t>
      </w:r>
      <w:r w:rsidR="00DA00DC">
        <w:t>aujourd</w:t>
      </w:r>
      <w:r>
        <w:t>’</w:t>
      </w:r>
      <w:r w:rsidR="00DA00DC">
        <w:t>hui</w:t>
      </w:r>
      <w:r>
        <w:t>.</w:t>
      </w:r>
    </w:p>
    <w:p w14:paraId="402F2337" w14:textId="4A07462E" w:rsidR="00DA00DC" w:rsidRDefault="00DD1C38" w:rsidP="00DA00DC">
      <w:r>
        <w:lastRenderedPageBreak/>
        <w:t>— </w:t>
      </w:r>
      <w:r w:rsidR="00DA00DC">
        <w:t>C</w:t>
      </w:r>
      <w:r>
        <w:t>’</w:t>
      </w:r>
      <w:r w:rsidR="00DA00DC">
        <w:t>est à Damas que vous vous rendez</w:t>
      </w:r>
      <w:r>
        <w:t xml:space="preserve"> ? </w:t>
      </w:r>
      <w:r w:rsidR="00DA00DC">
        <w:t>Permettez-moi de vous faire observer que vous avez pris une singulière route</w:t>
      </w:r>
      <w:r>
        <w:t>. »</w:t>
      </w:r>
    </w:p>
    <w:p w14:paraId="0440A9D8" w14:textId="6F142887" w:rsidR="00DD1C38" w:rsidRDefault="00DD1C38" w:rsidP="00DA00DC">
      <w:r>
        <w:t>M. </w:t>
      </w:r>
      <w:proofErr w:type="spellStart"/>
      <w:r w:rsidR="00DA00DC">
        <w:t>Becharra</w:t>
      </w:r>
      <w:proofErr w:type="spellEnd"/>
      <w:r w:rsidR="00DA00DC">
        <w:t xml:space="preserve"> cligna de l</w:t>
      </w:r>
      <w:r>
        <w:t>’</w:t>
      </w:r>
      <w:r w:rsidR="00DA00DC">
        <w:t>œil mystérieusement</w:t>
      </w:r>
      <w:r>
        <w:t>.</w:t>
      </w:r>
    </w:p>
    <w:p w14:paraId="5F617F42" w14:textId="1A3BD3FF" w:rsidR="00DA00DC" w:rsidRDefault="00DD1C38" w:rsidP="00DA00DC">
      <w:r>
        <w:t>« </w:t>
      </w:r>
      <w:r w:rsidR="00DA00DC">
        <w:t>C</w:t>
      </w:r>
      <w:r>
        <w:t>’</w:t>
      </w:r>
      <w:r w:rsidR="00DA00DC">
        <w:t>est à mon retour que j</w:t>
      </w:r>
      <w:r>
        <w:t>’</w:t>
      </w:r>
      <w:r w:rsidR="00DA00DC">
        <w:t>ai l</w:t>
      </w:r>
      <w:r>
        <w:t>’</w:t>
      </w:r>
      <w:r w:rsidR="00DA00DC">
        <w:t>intention de m</w:t>
      </w:r>
      <w:r>
        <w:t>’</w:t>
      </w:r>
      <w:r w:rsidR="00DA00DC">
        <w:t>y arrêter</w:t>
      </w:r>
      <w:r>
        <w:t xml:space="preserve">. </w:t>
      </w:r>
      <w:r w:rsidR="00DA00DC">
        <w:t>Auparavant</w:t>
      </w:r>
      <w:r>
        <w:t xml:space="preserve">, </w:t>
      </w:r>
      <w:r w:rsidR="00DA00DC">
        <w:t>il y a un projet que je voudrais bien mettre à exécution</w:t>
      </w:r>
      <w:r>
        <w:t xml:space="preserve">, </w:t>
      </w:r>
      <w:r w:rsidR="00DA00DC">
        <w:t>un projet que je caresse depuis tant d</w:t>
      </w:r>
      <w:r>
        <w:t>’</w:t>
      </w:r>
      <w:r w:rsidR="00DA00DC">
        <w:t>années</w:t>
      </w:r>
      <w:r>
        <w:t>. »</w:t>
      </w:r>
    </w:p>
    <w:p w14:paraId="54106590" w14:textId="77777777" w:rsidR="00DD1C38" w:rsidRDefault="00DA00DC" w:rsidP="00DA00DC">
      <w:r>
        <w:t>Il baissa la tête comme pour confesser l</w:t>
      </w:r>
      <w:r w:rsidR="00DD1C38">
        <w:t>’</w:t>
      </w:r>
      <w:r>
        <w:t>excès même de son ambition</w:t>
      </w:r>
      <w:r w:rsidR="00DD1C38">
        <w:t>.</w:t>
      </w:r>
    </w:p>
    <w:p w14:paraId="71B584A1" w14:textId="3FC06C88" w:rsidR="00DA00DC" w:rsidRDefault="00DD1C38" w:rsidP="00DA00DC">
      <w:r>
        <w:t>« </w:t>
      </w:r>
      <w:r w:rsidR="00DA00DC">
        <w:t>Assister</w:t>
      </w:r>
      <w:r>
        <w:t xml:space="preserve">, </w:t>
      </w:r>
      <w:r w:rsidR="00DA00DC">
        <w:t>le dimanche de Pâques</w:t>
      </w:r>
      <w:r>
        <w:t xml:space="preserve">, </w:t>
      </w:r>
      <w:r w:rsidR="00DA00DC">
        <w:t>au Saint-Sacrifice</w:t>
      </w:r>
      <w:r>
        <w:t xml:space="preserve">, </w:t>
      </w:r>
      <w:r w:rsidR="00DA00DC">
        <w:t>à Jérusalem</w:t>
      </w:r>
      <w:r>
        <w:t xml:space="preserve">, </w:t>
      </w:r>
      <w:r w:rsidR="00DA00DC">
        <w:t>je peux dire que ç</w:t>
      </w:r>
      <w:r>
        <w:t>’</w:t>
      </w:r>
      <w:r w:rsidR="00DA00DC">
        <w:t>a été toujours mon rêve</w:t>
      </w:r>
      <w:r>
        <w:t>. »</w:t>
      </w:r>
    </w:p>
    <w:p w14:paraId="08E31225" w14:textId="77777777" w:rsidR="00DD1C38" w:rsidRDefault="00DA00DC" w:rsidP="00DA00DC">
      <w:r>
        <w:t xml:space="preserve">Le père </w:t>
      </w:r>
      <w:proofErr w:type="spellStart"/>
      <w:r>
        <w:t>Englebert</w:t>
      </w:r>
      <w:proofErr w:type="spellEnd"/>
      <w:r>
        <w:t xml:space="preserve"> eut un petit geste d</w:t>
      </w:r>
      <w:r w:rsidR="00DD1C38">
        <w:t>’</w:t>
      </w:r>
      <w:r>
        <w:t>approbation</w:t>
      </w:r>
      <w:r w:rsidR="00DD1C38">
        <w:t>.</w:t>
      </w:r>
    </w:p>
    <w:p w14:paraId="3F7C6623" w14:textId="14151C15" w:rsidR="00DA00DC" w:rsidRDefault="00DD1C38" w:rsidP="00DA00DC">
      <w:r>
        <w:t>« </w:t>
      </w:r>
      <w:r w:rsidR="00DA00DC">
        <w:t>Eh</w:t>
      </w:r>
      <w:r>
        <w:t xml:space="preserve"> ! </w:t>
      </w:r>
      <w:r w:rsidR="00DA00DC">
        <w:t>mais</w:t>
      </w:r>
      <w:r>
        <w:t xml:space="preserve">, </w:t>
      </w:r>
      <w:r w:rsidR="00DA00DC">
        <w:t>fit-il</w:t>
      </w:r>
      <w:r>
        <w:t xml:space="preserve">, </w:t>
      </w:r>
      <w:r w:rsidR="00DA00DC">
        <w:t>voilà un désir dont vous n</w:t>
      </w:r>
      <w:r>
        <w:t>’</w:t>
      </w:r>
      <w:r w:rsidR="00DA00DC">
        <w:t>avez pas à rougir</w:t>
      </w:r>
      <w:r>
        <w:t xml:space="preserve">, </w:t>
      </w:r>
      <w:r w:rsidR="00DA00DC">
        <w:t>cher monsieur</w:t>
      </w:r>
      <w:r>
        <w:t xml:space="preserve"> ! </w:t>
      </w:r>
      <w:r w:rsidR="00DA00DC">
        <w:t>Des gens comme vous ne courent certes plus les rues</w:t>
      </w:r>
      <w:r>
        <w:t xml:space="preserve">. </w:t>
      </w:r>
      <w:r w:rsidR="00DA00DC">
        <w:t>On aurait donc tort</w:t>
      </w:r>
      <w:r>
        <w:t xml:space="preserve">, </w:t>
      </w:r>
      <w:r w:rsidR="00DA00DC">
        <w:t>quand elle se présente</w:t>
      </w:r>
      <w:r>
        <w:t xml:space="preserve">, </w:t>
      </w:r>
      <w:r w:rsidR="00DA00DC">
        <w:t>de laisser passer l</w:t>
      </w:r>
      <w:r>
        <w:t>’</w:t>
      </w:r>
      <w:r w:rsidR="00DA00DC">
        <w:t>occasion de leur serrer la main</w:t>
      </w:r>
      <w:r>
        <w:t>. »</w:t>
      </w:r>
    </w:p>
    <w:p w14:paraId="34D9770D" w14:textId="77777777" w:rsidR="00DD1C38" w:rsidRDefault="00DA00DC" w:rsidP="00DA00DC">
      <w:r>
        <w:t>Là-dessus</w:t>
      </w:r>
      <w:r w:rsidR="00DD1C38">
        <w:t xml:space="preserve">, </w:t>
      </w:r>
      <w:r>
        <w:t>s</w:t>
      </w:r>
      <w:r w:rsidR="00DD1C38">
        <w:t>’</w:t>
      </w:r>
      <w:r>
        <w:t>étant retourné</w:t>
      </w:r>
      <w:r w:rsidR="00DD1C38">
        <w:t xml:space="preserve">, </w:t>
      </w:r>
      <w:r>
        <w:t>il joignit le geste à la parole</w:t>
      </w:r>
      <w:r w:rsidR="00DD1C38">
        <w:t xml:space="preserve">. </w:t>
      </w:r>
      <w:r>
        <w:t>Roche</w:t>
      </w:r>
      <w:r w:rsidR="00DD1C38">
        <w:t xml:space="preserve">, </w:t>
      </w:r>
      <w:r>
        <w:t>quand bien même il en eût eu l</w:t>
      </w:r>
      <w:r w:rsidR="00DD1C38">
        <w:t>’</w:t>
      </w:r>
      <w:r>
        <w:t>envie</w:t>
      </w:r>
      <w:r w:rsidR="00DD1C38">
        <w:t xml:space="preserve">, </w:t>
      </w:r>
      <w:r>
        <w:t>n</w:t>
      </w:r>
      <w:r w:rsidR="00DD1C38">
        <w:t>’</w:t>
      </w:r>
      <w:r>
        <w:t>aurait pu</w:t>
      </w:r>
      <w:r w:rsidR="00DD1C38">
        <w:t xml:space="preserve">, </w:t>
      </w:r>
      <w:r>
        <w:t>sans compromettre leur existence à tous trois</w:t>
      </w:r>
      <w:r w:rsidR="00DD1C38">
        <w:t xml:space="preserve">, </w:t>
      </w:r>
      <w:r>
        <w:t>se livrer à une aussi chaleureuse démonstration</w:t>
      </w:r>
      <w:r w:rsidR="00DD1C38">
        <w:t xml:space="preserve">, </w:t>
      </w:r>
      <w:r>
        <w:t>leur automobile étant</w:t>
      </w:r>
      <w:r w:rsidR="00DD1C38">
        <w:t xml:space="preserve">, </w:t>
      </w:r>
      <w:r>
        <w:t>juste à ce moment</w:t>
      </w:r>
      <w:r w:rsidR="00DD1C38">
        <w:t xml:space="preserve">, </w:t>
      </w:r>
      <w:r>
        <w:t>en train de longer un assez coquet précipice</w:t>
      </w:r>
      <w:r w:rsidR="00DD1C38">
        <w:t xml:space="preserve">. </w:t>
      </w:r>
      <w:r>
        <w:t>Il ne parut d</w:t>
      </w:r>
      <w:r w:rsidR="00DD1C38">
        <w:t>’</w:t>
      </w:r>
      <w:r>
        <w:t>ailleurs pas le regretter autrement</w:t>
      </w:r>
      <w:r w:rsidR="00DD1C38">
        <w:t>.</w:t>
      </w:r>
    </w:p>
    <w:p w14:paraId="72EBB8F1" w14:textId="77777777" w:rsidR="00DD1C38" w:rsidRDefault="00DD1C38" w:rsidP="00DA00DC">
      <w:r>
        <w:t>« </w:t>
      </w:r>
      <w:r w:rsidR="00DA00DC">
        <w:t>À Jérusalem</w:t>
      </w:r>
      <w:r>
        <w:t xml:space="preserve"> ? </w:t>
      </w:r>
      <w:r w:rsidR="00DA00DC">
        <w:t>se borna-t-il à répéter</w:t>
      </w:r>
      <w:r>
        <w:t xml:space="preserve">. </w:t>
      </w:r>
      <w:r w:rsidR="00DA00DC">
        <w:t>Eh</w:t>
      </w:r>
      <w:r>
        <w:t xml:space="preserve"> ! </w:t>
      </w:r>
      <w:r w:rsidR="00DA00DC">
        <w:t>Eh</w:t>
      </w:r>
      <w:r>
        <w:t xml:space="preserve"> ! </w:t>
      </w:r>
      <w:r w:rsidR="00DA00DC">
        <w:t>nous sommes déjà vendredi</w:t>
      </w:r>
      <w:r>
        <w:t xml:space="preserve">. </w:t>
      </w:r>
      <w:r w:rsidR="00DA00DC">
        <w:t>Vous n</w:t>
      </w:r>
      <w:r>
        <w:t>’</w:t>
      </w:r>
      <w:r w:rsidR="00DA00DC">
        <w:t>avez plus beaucoup de temps à perdre</w:t>
      </w:r>
      <w:r>
        <w:t xml:space="preserve">, </w:t>
      </w:r>
      <w:r w:rsidR="00DA00DC">
        <w:t>vous savez</w:t>
      </w:r>
      <w:r>
        <w:t>.</w:t>
      </w:r>
    </w:p>
    <w:p w14:paraId="08B11BA0" w14:textId="546023FB" w:rsidR="00DA00DC" w:rsidRDefault="00DD1C38" w:rsidP="00DA00DC">
      <w:r>
        <w:t>— </w:t>
      </w:r>
      <w:r w:rsidR="00DA00DC">
        <w:t>Je le sais</w:t>
      </w:r>
      <w:r>
        <w:t xml:space="preserve">, </w:t>
      </w:r>
      <w:r w:rsidR="00DA00DC">
        <w:t>hélas</w:t>
      </w:r>
      <w:r>
        <w:t xml:space="preserve"> ! </w:t>
      </w:r>
      <w:r w:rsidR="00DA00DC">
        <w:t xml:space="preserve">fit </w:t>
      </w:r>
      <w:r>
        <w:t>M. </w:t>
      </w:r>
      <w:proofErr w:type="spellStart"/>
      <w:r w:rsidR="00DA00DC">
        <w:t>Becharra</w:t>
      </w:r>
      <w:proofErr w:type="spellEnd"/>
      <w:r w:rsidR="00DA00DC">
        <w:t xml:space="preserve"> sans se départir de son calme</w:t>
      </w:r>
      <w:r>
        <w:t xml:space="preserve">. </w:t>
      </w:r>
      <w:r w:rsidR="00DA00DC">
        <w:t>Je pensais être à Beyrouth ce soir</w:t>
      </w:r>
      <w:r>
        <w:t xml:space="preserve">. </w:t>
      </w:r>
      <w:r w:rsidR="00DA00DC">
        <w:t>De Beyrouth à Jérusalem</w:t>
      </w:r>
      <w:r>
        <w:t xml:space="preserve">, </w:t>
      </w:r>
      <w:r w:rsidR="00DA00DC">
        <w:t>il n</w:t>
      </w:r>
      <w:r>
        <w:t>’</w:t>
      </w:r>
      <w:r w:rsidR="00DA00DC">
        <w:t>y a plus que trois cent soixante kilomètres</w:t>
      </w:r>
      <w:r>
        <w:t xml:space="preserve">, </w:t>
      </w:r>
      <w:r w:rsidR="00DA00DC">
        <w:lastRenderedPageBreak/>
        <w:t>autant dire un jeu</w:t>
      </w:r>
      <w:r>
        <w:t xml:space="preserve">. </w:t>
      </w:r>
      <w:r w:rsidR="00DA00DC">
        <w:t>Évidemment</w:t>
      </w:r>
      <w:r>
        <w:t xml:space="preserve">, </w:t>
      </w:r>
      <w:r w:rsidR="00DA00DC">
        <w:t>avec cet accident</w:t>
      </w:r>
      <w:r>
        <w:t xml:space="preserve">, </w:t>
      </w:r>
      <w:r w:rsidR="00DA00DC">
        <w:t>tout est changé</w:t>
      </w:r>
      <w:r>
        <w:t xml:space="preserve">. </w:t>
      </w:r>
      <w:r w:rsidR="00DA00DC">
        <w:t>Je peux néanmoins garder encore quelque espoir</w:t>
      </w:r>
      <w:r>
        <w:t xml:space="preserve">, </w:t>
      </w:r>
      <w:r w:rsidR="00DA00DC">
        <w:t>si j</w:t>
      </w:r>
      <w:r>
        <w:t>’</w:t>
      </w:r>
      <w:r w:rsidR="00DA00DC">
        <w:t xml:space="preserve">ai la chance de trouver à </w:t>
      </w:r>
      <w:proofErr w:type="spellStart"/>
      <w:r w:rsidR="00DA00DC">
        <w:t>Djisr</w:t>
      </w:r>
      <w:proofErr w:type="spellEnd"/>
      <w:r w:rsidR="00DA00DC">
        <w:t>-Ech-</w:t>
      </w:r>
      <w:proofErr w:type="spellStart"/>
      <w:r w:rsidR="00DA00DC">
        <w:t>Choghour</w:t>
      </w:r>
      <w:proofErr w:type="spellEnd"/>
      <w:r w:rsidR="00DA00DC">
        <w:t xml:space="preserve"> un mécanicien connaissant à peu près son métier</w:t>
      </w:r>
      <w:r>
        <w:t xml:space="preserve">. </w:t>
      </w:r>
      <w:r w:rsidR="00DA00DC">
        <w:t>Enfin</w:t>
      </w:r>
      <w:r>
        <w:t xml:space="preserve">, </w:t>
      </w:r>
      <w:r w:rsidR="00DA00DC">
        <w:t>je m</w:t>
      </w:r>
      <w:r>
        <w:t>’</w:t>
      </w:r>
      <w:r w:rsidR="00DA00DC">
        <w:t>en remets au Tout-Puissant</w:t>
      </w:r>
      <w:r>
        <w:t xml:space="preserve">. </w:t>
      </w:r>
      <w:r w:rsidR="00DA00DC">
        <w:t>Je suis sûr</w:t>
      </w:r>
      <w:r>
        <w:t xml:space="preserve">, </w:t>
      </w:r>
      <w:r w:rsidR="00DA00DC">
        <w:t>de toute manière</w:t>
      </w:r>
      <w:r>
        <w:t xml:space="preserve">, </w:t>
      </w:r>
      <w:r w:rsidR="00DA00DC">
        <w:t>qu</w:t>
      </w:r>
      <w:r>
        <w:t>’</w:t>
      </w:r>
      <w:r w:rsidR="00DA00DC">
        <w:t>il me tiendra compte de l</w:t>
      </w:r>
      <w:r>
        <w:t>’</w:t>
      </w:r>
      <w:r w:rsidR="00DA00DC">
        <w:t>intention</w:t>
      </w:r>
      <w:r>
        <w:t>. »</w:t>
      </w:r>
    </w:p>
    <w:p w14:paraId="0D7D8D8A" w14:textId="77777777" w:rsidR="00DA00DC" w:rsidRDefault="00DA00DC" w:rsidP="00DA00DC"/>
    <w:p w14:paraId="514612C2" w14:textId="77777777" w:rsidR="00DD1C38" w:rsidRDefault="00DA00DC" w:rsidP="00DA00DC">
      <w:r>
        <w:t xml:space="preserve">À </w:t>
      </w:r>
      <w:proofErr w:type="spellStart"/>
      <w:r>
        <w:t>Djisr</w:t>
      </w:r>
      <w:proofErr w:type="spellEnd"/>
      <w:r>
        <w:t>-Ech-</w:t>
      </w:r>
      <w:proofErr w:type="spellStart"/>
      <w:r>
        <w:t>Choghour</w:t>
      </w:r>
      <w:proofErr w:type="spellEnd"/>
      <w:r w:rsidR="00DD1C38">
        <w:t xml:space="preserve">, </w:t>
      </w:r>
      <w:r>
        <w:t>cette après-midi-là</w:t>
      </w:r>
      <w:r w:rsidR="00DD1C38">
        <w:t xml:space="preserve">, </w:t>
      </w:r>
      <w:r>
        <w:t>musulmans et chrétiens communiaient</w:t>
      </w:r>
      <w:r w:rsidR="00DD1C38">
        <w:t xml:space="preserve">, </w:t>
      </w:r>
      <w:r>
        <w:t>comme par hasard</w:t>
      </w:r>
      <w:r w:rsidR="00DD1C38">
        <w:t xml:space="preserve">, </w:t>
      </w:r>
      <w:r>
        <w:t>dans le même aimable farniente</w:t>
      </w:r>
      <w:r w:rsidR="00DD1C38">
        <w:t xml:space="preserve">. </w:t>
      </w:r>
      <w:r>
        <w:t xml:space="preserve">Le personnel du garage </w:t>
      </w:r>
      <w:proofErr w:type="spellStart"/>
      <w:r>
        <w:t>Souhami</w:t>
      </w:r>
      <w:proofErr w:type="spellEnd"/>
      <w:r>
        <w:t xml:space="preserve"> se fût bien gardé de faire exception</w:t>
      </w:r>
      <w:r w:rsidR="00DD1C38">
        <w:t xml:space="preserve">. </w:t>
      </w:r>
      <w:r>
        <w:t>Ouvriers et patrons</w:t>
      </w:r>
      <w:r w:rsidR="00DD1C38">
        <w:t xml:space="preserve">, </w:t>
      </w:r>
      <w:r>
        <w:t>au café d</w:t>
      </w:r>
      <w:r w:rsidR="00DD1C38">
        <w:t>’</w:t>
      </w:r>
      <w:r>
        <w:t>en face</w:t>
      </w:r>
      <w:r w:rsidR="00DD1C38">
        <w:t xml:space="preserve">, </w:t>
      </w:r>
      <w:r>
        <w:t>étaient en train d</w:t>
      </w:r>
      <w:r w:rsidR="00DD1C38">
        <w:t>’</w:t>
      </w:r>
      <w:r>
        <w:t>ingurgiter fraternellement force petits verres de raki</w:t>
      </w:r>
      <w:r w:rsidR="00DD1C38">
        <w:t xml:space="preserve">. </w:t>
      </w:r>
      <w:r>
        <w:t>Roche ne fut pas long à les y découvrir</w:t>
      </w:r>
      <w:r w:rsidR="00DD1C38">
        <w:t xml:space="preserve">, </w:t>
      </w:r>
      <w:r>
        <w:t>moins long encore à leur expliquer ce qu</w:t>
      </w:r>
      <w:r w:rsidR="00DD1C38">
        <w:t>’</w:t>
      </w:r>
      <w:r>
        <w:t>on attendait d</w:t>
      </w:r>
      <w:r w:rsidR="00DD1C38">
        <w:t>’</w:t>
      </w:r>
      <w:r>
        <w:t>eux</w:t>
      </w:r>
      <w:r w:rsidR="00DD1C38">
        <w:t>.</w:t>
      </w:r>
    </w:p>
    <w:p w14:paraId="65688F13" w14:textId="5822FCB8" w:rsidR="00DA00DC" w:rsidRDefault="00DD1C38" w:rsidP="00DA00DC">
      <w:r>
        <w:t>« </w:t>
      </w:r>
      <w:r w:rsidR="00DA00DC">
        <w:t>Je connais ces gaillards</w:t>
      </w:r>
      <w:r>
        <w:t xml:space="preserve">, </w:t>
      </w:r>
      <w:r w:rsidR="00DA00DC">
        <w:t>dit-il</w:t>
      </w:r>
      <w:r>
        <w:t xml:space="preserve">. </w:t>
      </w:r>
      <w:r w:rsidR="00DA00DC">
        <w:t>Leur habileté au travail n</w:t>
      </w:r>
      <w:r>
        <w:t>’</w:t>
      </w:r>
      <w:r w:rsidR="00DA00DC">
        <w:t>a d</w:t>
      </w:r>
      <w:r>
        <w:t>’</w:t>
      </w:r>
      <w:r w:rsidR="00DA00DC">
        <w:t>égale que la peine qu</w:t>
      </w:r>
      <w:r>
        <w:t>’</w:t>
      </w:r>
      <w:r w:rsidR="00DA00DC">
        <w:t>on a à les mettre en mouvement</w:t>
      </w:r>
      <w:r>
        <w:t xml:space="preserve">. </w:t>
      </w:r>
      <w:r w:rsidR="00DA00DC">
        <w:t>À présent qu</w:t>
      </w:r>
      <w:r>
        <w:t>’</w:t>
      </w:r>
      <w:r w:rsidR="00DA00DC">
        <w:t>ils y sont</w:t>
      </w:r>
      <w:r>
        <w:t xml:space="preserve">, </w:t>
      </w:r>
      <w:r w:rsidR="00DA00DC">
        <w:t>soyez tranquille</w:t>
      </w:r>
      <w:r>
        <w:t xml:space="preserve">. </w:t>
      </w:r>
      <w:r w:rsidR="00DA00DC">
        <w:t>D</w:t>
      </w:r>
      <w:r>
        <w:t>’</w:t>
      </w:r>
      <w:r w:rsidR="00DA00DC">
        <w:t>ici une heure tout au plus</w:t>
      </w:r>
      <w:r>
        <w:t xml:space="preserve">, </w:t>
      </w:r>
      <w:r w:rsidR="00DA00DC">
        <w:t>vous serez en état de repartir</w:t>
      </w:r>
      <w:r>
        <w:t>. »</w:t>
      </w:r>
    </w:p>
    <w:p w14:paraId="2BA6F33A" w14:textId="77777777" w:rsidR="00DD1C38" w:rsidRDefault="00DA00DC" w:rsidP="00DA00DC">
      <w:r>
        <w:t>Portant la main à son képi</w:t>
      </w:r>
      <w:r w:rsidR="00DD1C38">
        <w:t xml:space="preserve">, </w:t>
      </w:r>
      <w:r>
        <w:t>il s</w:t>
      </w:r>
      <w:r w:rsidR="00DD1C38">
        <w:t>’</w:t>
      </w:r>
      <w:r>
        <w:t>apprêtait à prendre congé de leur nouvelle connaissance</w:t>
      </w:r>
      <w:r w:rsidR="00DD1C38">
        <w:t xml:space="preserve">. </w:t>
      </w:r>
      <w:r>
        <w:t xml:space="preserve">Le père </w:t>
      </w:r>
      <w:proofErr w:type="spellStart"/>
      <w:r>
        <w:t>Englebert</w:t>
      </w:r>
      <w:proofErr w:type="spellEnd"/>
      <w:r>
        <w:t xml:space="preserve"> s</w:t>
      </w:r>
      <w:r w:rsidR="00DD1C38">
        <w:t>’</w:t>
      </w:r>
      <w:r>
        <w:t>interposa</w:t>
      </w:r>
      <w:r w:rsidR="00DD1C38">
        <w:t>.</w:t>
      </w:r>
    </w:p>
    <w:p w14:paraId="798782FA" w14:textId="77777777" w:rsidR="00DD1C38" w:rsidRDefault="00DD1C38" w:rsidP="00DA00DC">
      <w:r>
        <w:t>« </w:t>
      </w:r>
      <w:r w:rsidR="00DA00DC">
        <w:t>J</w:t>
      </w:r>
      <w:r>
        <w:t>’</w:t>
      </w:r>
      <w:r w:rsidR="00DA00DC">
        <w:t>y pense</w:t>
      </w:r>
      <w:r>
        <w:t xml:space="preserve"> ! </w:t>
      </w:r>
      <w:r w:rsidR="00DA00DC">
        <w:t>dit-il</w:t>
      </w:r>
      <w:r>
        <w:t xml:space="preserve">. </w:t>
      </w:r>
      <w:r w:rsidR="00DA00DC">
        <w:t>Monsieur ne serait-il pas beaucoup mieux à Lattaquié pour attendre que sa voiture soit prête</w:t>
      </w:r>
      <w:r>
        <w:t xml:space="preserve"> ? </w:t>
      </w:r>
      <w:r w:rsidR="00DA00DC">
        <w:t>Cafés et hôtels y sont tout de même plus confortables qu</w:t>
      </w:r>
      <w:r>
        <w:t>’</w:t>
      </w:r>
      <w:r w:rsidR="00DA00DC">
        <w:t>ici</w:t>
      </w:r>
      <w:r>
        <w:t>.</w:t>
      </w:r>
    </w:p>
    <w:p w14:paraId="6CD6B73C" w14:textId="77777777" w:rsidR="00DD1C38" w:rsidRDefault="00DD1C38" w:rsidP="00DA00DC">
      <w:r>
        <w:t>— </w:t>
      </w:r>
      <w:r w:rsidR="00DA00DC">
        <w:t>Heu</w:t>
      </w:r>
      <w:r>
        <w:t xml:space="preserve"> ! </w:t>
      </w:r>
      <w:r w:rsidR="00DA00DC">
        <w:t>fit Roche</w:t>
      </w:r>
      <w:r>
        <w:t>.</w:t>
      </w:r>
    </w:p>
    <w:p w14:paraId="358C080F" w14:textId="77777777" w:rsidR="00DD1C38" w:rsidRDefault="00DD1C38" w:rsidP="00DA00DC">
      <w:r>
        <w:t>— </w:t>
      </w:r>
      <w:r w:rsidR="00DA00DC">
        <w:t>Lattaquié</w:t>
      </w:r>
      <w:r>
        <w:t xml:space="preserve"> ? </w:t>
      </w:r>
      <w:r w:rsidR="00DA00DC">
        <w:t>fit le négociant</w:t>
      </w:r>
      <w:r>
        <w:t xml:space="preserve">. </w:t>
      </w:r>
      <w:r w:rsidR="00DA00DC">
        <w:t>N</w:t>
      </w:r>
      <w:r>
        <w:t>’</w:t>
      </w:r>
      <w:r w:rsidR="00DA00DC">
        <w:t>en sommes-nous pas encore assez loin</w:t>
      </w:r>
      <w:r>
        <w:t> ?</w:t>
      </w:r>
    </w:p>
    <w:p w14:paraId="11E7E846" w14:textId="77777777" w:rsidR="00DD1C38" w:rsidRDefault="00DD1C38" w:rsidP="00DA00DC">
      <w:r>
        <w:t>— </w:t>
      </w:r>
      <w:r w:rsidR="00DA00DC">
        <w:t>À quatre-vingt-six kilomètres</w:t>
      </w:r>
      <w:r>
        <w:t xml:space="preserve">, </w:t>
      </w:r>
      <w:r w:rsidR="00DA00DC">
        <w:t>très exactement</w:t>
      </w:r>
      <w:r>
        <w:t xml:space="preserve">. </w:t>
      </w:r>
      <w:r w:rsidR="00DA00DC">
        <w:t>L</w:t>
      </w:r>
      <w:r>
        <w:t>’</w:t>
      </w:r>
      <w:r w:rsidR="00DA00DC">
        <w:t>affaire d</w:t>
      </w:r>
      <w:r>
        <w:t>’</w:t>
      </w:r>
      <w:r w:rsidR="00DA00DC">
        <w:t>une heure et demie tout au plus</w:t>
      </w:r>
      <w:r>
        <w:t xml:space="preserve">. </w:t>
      </w:r>
      <w:r w:rsidR="00DA00DC">
        <w:t>Si le cœur vous en dit</w:t>
      </w:r>
      <w:r>
        <w:t xml:space="preserve"> ? </w:t>
      </w:r>
      <w:r w:rsidR="00DA00DC">
        <w:t>Le père a raison</w:t>
      </w:r>
      <w:r>
        <w:t xml:space="preserve">, </w:t>
      </w:r>
      <w:r w:rsidR="00DA00DC">
        <w:t>puisque c</w:t>
      </w:r>
      <w:r>
        <w:t>’</w:t>
      </w:r>
      <w:r w:rsidR="00DA00DC">
        <w:t xml:space="preserve">est votre chemin à vous </w:t>
      </w:r>
      <w:r w:rsidR="00DA00DC">
        <w:lastRenderedPageBreak/>
        <w:t>aussi</w:t>
      </w:r>
      <w:r>
        <w:t xml:space="preserve"> ; </w:t>
      </w:r>
      <w:r w:rsidR="00DA00DC">
        <w:t>vous serez en effet mieux là-bas</w:t>
      </w:r>
      <w:r>
        <w:t xml:space="preserve">. </w:t>
      </w:r>
      <w:r w:rsidR="00DA00DC">
        <w:t>Il n</w:t>
      </w:r>
      <w:r>
        <w:t>’</w:t>
      </w:r>
      <w:r w:rsidR="00DA00DC">
        <w:t>y a qu</w:t>
      </w:r>
      <w:r>
        <w:t>’</w:t>
      </w:r>
      <w:r w:rsidR="00DA00DC">
        <w:t xml:space="preserve">à prévenir le sieur </w:t>
      </w:r>
      <w:proofErr w:type="spellStart"/>
      <w:r w:rsidR="00DA00DC">
        <w:t>Souhami</w:t>
      </w:r>
      <w:proofErr w:type="spellEnd"/>
      <w:r w:rsidR="00DA00DC">
        <w:t xml:space="preserve"> de l</w:t>
      </w:r>
      <w:r>
        <w:t>’</w:t>
      </w:r>
      <w:r w:rsidR="00DA00DC">
        <w:t>endroit où vous allez descendre</w:t>
      </w:r>
      <w:r>
        <w:t xml:space="preserve">. </w:t>
      </w:r>
      <w:r w:rsidR="00DA00DC">
        <w:t>Dès que votre voiture sera en route pour vous rejoindre</w:t>
      </w:r>
      <w:r>
        <w:t xml:space="preserve">, </w:t>
      </w:r>
      <w:r w:rsidR="00DA00DC">
        <w:t>il vous avertira d</w:t>
      </w:r>
      <w:r>
        <w:t>’</w:t>
      </w:r>
      <w:r w:rsidR="00DA00DC">
        <w:t>un coup de téléphone</w:t>
      </w:r>
      <w:r>
        <w:t>.</w:t>
      </w:r>
    </w:p>
    <w:p w14:paraId="42807DCA" w14:textId="77777777" w:rsidR="00DD1C38" w:rsidRDefault="00DD1C38" w:rsidP="00DA00DC">
      <w:r>
        <w:t>— </w:t>
      </w:r>
      <w:r w:rsidR="00DA00DC">
        <w:t>J</w:t>
      </w:r>
      <w:r>
        <w:t>’</w:t>
      </w:r>
      <w:r w:rsidR="00DA00DC">
        <w:t>accepte donc</w:t>
      </w:r>
      <w:r>
        <w:t xml:space="preserve">. </w:t>
      </w:r>
      <w:r w:rsidR="00DA00DC">
        <w:t>J</w:t>
      </w:r>
      <w:r>
        <w:t>’</w:t>
      </w:r>
      <w:r w:rsidR="00DA00DC">
        <w:t>accepte sans me faire prier messieurs</w:t>
      </w:r>
      <w:r>
        <w:t xml:space="preserve">, </w:t>
      </w:r>
      <w:r w:rsidR="00DA00DC">
        <w:t>dit avec chaleur l</w:t>
      </w:r>
      <w:r>
        <w:t>’</w:t>
      </w:r>
      <w:r w:rsidR="00DA00DC">
        <w:t>étranger</w:t>
      </w:r>
      <w:r>
        <w:t xml:space="preserve">. </w:t>
      </w:r>
      <w:r w:rsidR="00DA00DC">
        <w:t>Aux avantages dont vous venez de parler</w:t>
      </w:r>
      <w:r>
        <w:t xml:space="preserve">, </w:t>
      </w:r>
      <w:r w:rsidR="00DA00DC">
        <w:t>vous n</w:t>
      </w:r>
      <w:r>
        <w:t>’</w:t>
      </w:r>
      <w:r w:rsidR="00DA00DC">
        <w:t>avez oublié que de joindre celui qui a le plus de prix à mes yeux</w:t>
      </w:r>
      <w:r>
        <w:t xml:space="preserve"> : </w:t>
      </w:r>
      <w:r w:rsidR="00DA00DC">
        <w:t>la perspective de quelques instants de plus à passer en votre compagnie</w:t>
      </w:r>
      <w:r>
        <w:t>.</w:t>
      </w:r>
    </w:p>
    <w:p w14:paraId="33FE017A" w14:textId="4F067D5F" w:rsidR="00DD1C38" w:rsidRDefault="00DD1C38" w:rsidP="00DA00DC">
      <w:r>
        <w:t>— </w:t>
      </w:r>
      <w:r w:rsidR="00DA00DC">
        <w:t>C</w:t>
      </w:r>
      <w:r>
        <w:t>’</w:t>
      </w:r>
      <w:r w:rsidR="00DA00DC">
        <w:t>est nous au contraire qui sommes enchantés</w:t>
      </w:r>
      <w:r>
        <w:t xml:space="preserve"> », </w:t>
      </w:r>
      <w:r w:rsidR="00DA00DC">
        <w:t>dit le lazariste</w:t>
      </w:r>
      <w:r>
        <w:t xml:space="preserve">, </w:t>
      </w:r>
      <w:r w:rsidR="00DA00DC">
        <w:t>décidément tout à fait conquis par les façons de l</w:t>
      </w:r>
      <w:r>
        <w:t>’</w:t>
      </w:r>
      <w:r w:rsidR="00DA00DC">
        <w:t xml:space="preserve">aimable </w:t>
      </w:r>
      <w:r>
        <w:t>M. </w:t>
      </w:r>
      <w:proofErr w:type="spellStart"/>
      <w:r w:rsidR="00DA00DC">
        <w:t>Becharra</w:t>
      </w:r>
      <w:proofErr w:type="spellEnd"/>
      <w:r>
        <w:t>.</w:t>
      </w:r>
    </w:p>
    <w:p w14:paraId="2D82EF18" w14:textId="77777777" w:rsidR="00DD1C38" w:rsidRDefault="00DA00DC" w:rsidP="00DA00DC">
      <w:r>
        <w:t>Au kilomètre 38</w:t>
      </w:r>
      <w:r w:rsidR="00DD1C38">
        <w:t xml:space="preserve">, </w:t>
      </w:r>
      <w:r>
        <w:t>frontière de l</w:t>
      </w:r>
      <w:r w:rsidR="00DD1C38">
        <w:t>’</w:t>
      </w:r>
      <w:r>
        <w:t>État de Syrie et de celui des Alaouites</w:t>
      </w:r>
      <w:r w:rsidR="00DD1C38">
        <w:t xml:space="preserve">, </w:t>
      </w:r>
      <w:r>
        <w:t>Roche</w:t>
      </w:r>
      <w:r w:rsidR="00DD1C38">
        <w:t xml:space="preserve">, </w:t>
      </w:r>
      <w:r>
        <w:t xml:space="preserve">souriant au père </w:t>
      </w:r>
      <w:proofErr w:type="spellStart"/>
      <w:r>
        <w:t>Englebert</w:t>
      </w:r>
      <w:proofErr w:type="spellEnd"/>
      <w:r w:rsidR="00DD1C38">
        <w:t xml:space="preserve">, </w:t>
      </w:r>
      <w:r>
        <w:t>lui désigna leur compagnon</w:t>
      </w:r>
      <w:r w:rsidR="00DD1C38">
        <w:t xml:space="preserve">. </w:t>
      </w:r>
      <w:r>
        <w:t>Celui-ci</w:t>
      </w:r>
      <w:r w:rsidR="00DD1C38">
        <w:t xml:space="preserve">, </w:t>
      </w:r>
      <w:r>
        <w:t>tout doucettement</w:t>
      </w:r>
      <w:r w:rsidR="00DD1C38">
        <w:t xml:space="preserve">, </w:t>
      </w:r>
      <w:r>
        <w:t>s</w:t>
      </w:r>
      <w:r w:rsidR="00DD1C38">
        <w:t>’</w:t>
      </w:r>
      <w:r>
        <w:t>était assoupi</w:t>
      </w:r>
      <w:r w:rsidR="00DD1C38">
        <w:t>.</w:t>
      </w:r>
    </w:p>
    <w:p w14:paraId="60D6AD77" w14:textId="328B853B" w:rsidR="00DA00DC" w:rsidRDefault="00DD1C38" w:rsidP="00DA00DC">
      <w:r>
        <w:t>« </w:t>
      </w:r>
      <w:r w:rsidR="00DA00DC">
        <w:t>Pauvre diable</w:t>
      </w:r>
      <w:r>
        <w:t xml:space="preserve"> ! </w:t>
      </w:r>
      <w:r w:rsidR="00DA00DC">
        <w:t>murmura le religieux attendri</w:t>
      </w:r>
      <w:r>
        <w:t xml:space="preserve">. </w:t>
      </w:r>
      <w:r w:rsidR="00DA00DC">
        <w:t>Il a raison de prendre un petit acompte</w:t>
      </w:r>
      <w:r>
        <w:t xml:space="preserve">. </w:t>
      </w:r>
      <w:r w:rsidR="00DA00DC">
        <w:t>Il n</w:t>
      </w:r>
      <w:r>
        <w:t>’</w:t>
      </w:r>
      <w:r w:rsidR="00DA00DC">
        <w:t>est pas encore à Jérusalem</w:t>
      </w:r>
      <w:r>
        <w:t xml:space="preserve">, </w:t>
      </w:r>
      <w:r w:rsidR="00DA00DC">
        <w:t>vous savez</w:t>
      </w:r>
      <w:r>
        <w:t> ! »</w:t>
      </w:r>
    </w:p>
    <w:p w14:paraId="142F1FD4" w14:textId="77777777" w:rsidR="00DD1C38" w:rsidRDefault="00DA00DC" w:rsidP="00DA00DC">
      <w:r>
        <w:t xml:space="preserve">Le père </w:t>
      </w:r>
      <w:proofErr w:type="spellStart"/>
      <w:r>
        <w:t>Englebert</w:t>
      </w:r>
      <w:proofErr w:type="spellEnd"/>
      <w:r>
        <w:t xml:space="preserve"> ne croyait pas si bien dire</w:t>
      </w:r>
      <w:r w:rsidR="00DD1C38">
        <w:t xml:space="preserve">. </w:t>
      </w:r>
      <w:r>
        <w:t>À Jérusalem</w:t>
      </w:r>
      <w:r w:rsidR="00DD1C38">
        <w:t xml:space="preserve"> ! </w:t>
      </w:r>
      <w:r>
        <w:t>L</w:t>
      </w:r>
      <w:r w:rsidR="00DD1C38">
        <w:t>’</w:t>
      </w:r>
      <w:r>
        <w:t>infortuné</w:t>
      </w:r>
      <w:r w:rsidR="00DD1C38">
        <w:t xml:space="preserve">, </w:t>
      </w:r>
      <w:r>
        <w:t>ainsi qu</w:t>
      </w:r>
      <w:r w:rsidR="00DD1C38">
        <w:t>’</w:t>
      </w:r>
      <w:r>
        <w:t>on le verra</w:t>
      </w:r>
      <w:r w:rsidR="00DD1C38">
        <w:t xml:space="preserve">, </w:t>
      </w:r>
      <w:r>
        <w:t>n</w:t>
      </w:r>
      <w:r w:rsidR="00DD1C38">
        <w:t>’</w:t>
      </w:r>
      <w:r>
        <w:t>était pas près d</w:t>
      </w:r>
      <w:r w:rsidR="00DD1C38">
        <w:t>’</w:t>
      </w:r>
      <w:r>
        <w:t>y arriver</w:t>
      </w:r>
      <w:r w:rsidR="00DD1C38">
        <w:t>.</w:t>
      </w:r>
    </w:p>
    <w:p w14:paraId="591BF562" w14:textId="77777777" w:rsidR="00DD1C38" w:rsidRDefault="00DD1C38" w:rsidP="00DA00DC">
      <w:r>
        <w:t>« </w:t>
      </w:r>
      <w:r w:rsidR="00DA00DC">
        <w:t>Où a-t-il dit qu</w:t>
      </w:r>
      <w:r>
        <w:t>’</w:t>
      </w:r>
      <w:r w:rsidR="00DA00DC">
        <w:t>il voulait s</w:t>
      </w:r>
      <w:r>
        <w:t>’</w:t>
      </w:r>
      <w:r w:rsidR="00DA00DC">
        <w:t>arrêter pour attendre son automobile</w:t>
      </w:r>
      <w:r>
        <w:t> ?</w:t>
      </w:r>
    </w:p>
    <w:p w14:paraId="7117D969" w14:textId="77777777" w:rsidR="00DD1C38" w:rsidRDefault="00DD1C38" w:rsidP="00DA00DC">
      <w:r>
        <w:t>— </w:t>
      </w:r>
      <w:r w:rsidR="00DA00DC">
        <w:t>À l</w:t>
      </w:r>
      <w:r>
        <w:t>’</w:t>
      </w:r>
      <w:r w:rsidR="00DA00DC">
        <w:t>hôtel Hakim</w:t>
      </w:r>
      <w:r>
        <w:t xml:space="preserve">, </w:t>
      </w:r>
      <w:r w:rsidR="00DA00DC">
        <w:t>place des Chameaux</w:t>
      </w:r>
      <w:r>
        <w:t xml:space="preserve">, </w:t>
      </w:r>
      <w:r w:rsidR="00DA00DC">
        <w:t>la bien nommée</w:t>
      </w:r>
      <w:r>
        <w:t> !</w:t>
      </w:r>
    </w:p>
    <w:p w14:paraId="0216C67C" w14:textId="77777777" w:rsidR="00DD1C38" w:rsidRDefault="00DD1C38" w:rsidP="00DA00DC">
      <w:r>
        <w:t>— </w:t>
      </w:r>
      <w:r w:rsidR="00DA00DC">
        <w:t>À l</w:t>
      </w:r>
      <w:r>
        <w:t>’</w:t>
      </w:r>
      <w:r w:rsidR="00DA00DC">
        <w:t>hôtel Hakim</w:t>
      </w:r>
      <w:r>
        <w:t xml:space="preserve"> ? </w:t>
      </w:r>
      <w:r w:rsidR="00DA00DC">
        <w:t>Bien du plaisir</w:t>
      </w:r>
      <w:r>
        <w:t xml:space="preserve">, </w:t>
      </w:r>
      <w:r w:rsidR="00DA00DC">
        <w:t>fit le père avec une moue</w:t>
      </w:r>
      <w:r>
        <w:t xml:space="preserve">. </w:t>
      </w:r>
      <w:r w:rsidR="00DA00DC">
        <w:t>J</w:t>
      </w:r>
      <w:r>
        <w:t>’</w:t>
      </w:r>
      <w:r w:rsidR="00DA00DC">
        <w:t>espère pour lui qu</w:t>
      </w:r>
      <w:r>
        <w:t>’</w:t>
      </w:r>
      <w:r w:rsidR="00DA00DC">
        <w:t>il ne sera pas obligé d</w:t>
      </w:r>
      <w:r>
        <w:t>’</w:t>
      </w:r>
      <w:r w:rsidR="00DA00DC">
        <w:t>y coucher</w:t>
      </w:r>
      <w:r>
        <w:t xml:space="preserve">. </w:t>
      </w:r>
      <w:r w:rsidR="00DA00DC">
        <w:t>Les chambres sont parfumées au rognon de mouton</w:t>
      </w:r>
      <w:r>
        <w:t xml:space="preserve">, </w:t>
      </w:r>
      <w:r w:rsidR="00DA00DC">
        <w:t>et il y a bien une baignoire</w:t>
      </w:r>
      <w:r>
        <w:t xml:space="preserve">, </w:t>
      </w:r>
      <w:r w:rsidR="00DA00DC">
        <w:t>mais c</w:t>
      </w:r>
      <w:r>
        <w:t>’</w:t>
      </w:r>
      <w:r w:rsidR="00DA00DC">
        <w:t>est là qu</w:t>
      </w:r>
      <w:r>
        <w:t>’</w:t>
      </w:r>
      <w:r w:rsidR="00DA00DC">
        <w:t xml:space="preserve">est entreposée la réserve </w:t>
      </w:r>
      <w:r w:rsidR="00DA00DC">
        <w:lastRenderedPageBreak/>
        <w:t>de pastèques de l</w:t>
      </w:r>
      <w:r>
        <w:t>’</w:t>
      </w:r>
      <w:r w:rsidR="00DA00DC">
        <w:t>établissement</w:t>
      </w:r>
      <w:r>
        <w:t xml:space="preserve">. </w:t>
      </w:r>
      <w:r w:rsidR="00DA00DC">
        <w:t>J</w:t>
      </w:r>
      <w:r>
        <w:t>’</w:t>
      </w:r>
      <w:r w:rsidR="00DA00DC">
        <w:t>espère qu</w:t>
      </w:r>
      <w:r>
        <w:t>’</w:t>
      </w:r>
      <w:r w:rsidR="00DA00DC">
        <w:t>une disgrâce de ce genre vous sera épargnée à Tartous</w:t>
      </w:r>
      <w:r>
        <w:t xml:space="preserve">. </w:t>
      </w:r>
      <w:r w:rsidR="00DA00DC">
        <w:t>Dieu que je suis sot</w:t>
      </w:r>
      <w:r>
        <w:t xml:space="preserve">. </w:t>
      </w:r>
      <w:r w:rsidR="00DA00DC">
        <w:t>C</w:t>
      </w:r>
      <w:r>
        <w:t>’</w:t>
      </w:r>
      <w:r w:rsidR="00DA00DC">
        <w:t>est chez votre collègue le capitaine Casella que vous allez loger</w:t>
      </w:r>
      <w:r>
        <w:t> ?</w:t>
      </w:r>
    </w:p>
    <w:p w14:paraId="496B56C6" w14:textId="77777777" w:rsidR="00DD1C38" w:rsidRDefault="00DD1C38" w:rsidP="00DA00DC">
      <w:r>
        <w:t>— </w:t>
      </w:r>
      <w:r w:rsidR="00DA00DC">
        <w:t>En effet</w:t>
      </w:r>
      <w:r>
        <w:t xml:space="preserve"> ! </w:t>
      </w:r>
      <w:r w:rsidR="00DA00DC">
        <w:t>dit Roche</w:t>
      </w:r>
      <w:r>
        <w:t xml:space="preserve">. </w:t>
      </w:r>
      <w:r w:rsidR="00DA00DC">
        <w:t>Et vous</w:t>
      </w:r>
      <w:r>
        <w:t xml:space="preserve"> ? </w:t>
      </w:r>
      <w:r w:rsidR="00DA00DC">
        <w:t>Chez les sœurs de Saint-Joseph</w:t>
      </w:r>
      <w:r>
        <w:t xml:space="preserve">, </w:t>
      </w:r>
      <w:r w:rsidR="00DA00DC">
        <w:t>je suppose</w:t>
      </w:r>
      <w:r>
        <w:t> ?</w:t>
      </w:r>
    </w:p>
    <w:p w14:paraId="58E559CE" w14:textId="77777777" w:rsidR="00DD1C38" w:rsidRDefault="00DD1C38" w:rsidP="00DA00DC">
      <w:r>
        <w:t>— </w:t>
      </w:r>
      <w:r w:rsidR="00DA00DC">
        <w:t>Oui</w:t>
      </w:r>
      <w:r>
        <w:t xml:space="preserve"> ! </w:t>
      </w:r>
      <w:r w:rsidR="00DA00DC">
        <w:t>fit le père avec une nuance de regret</w:t>
      </w:r>
      <w:r>
        <w:t xml:space="preserve">. </w:t>
      </w:r>
      <w:r w:rsidR="00DA00DC">
        <w:t>Ce sont de bonnes filles</w:t>
      </w:r>
      <w:r>
        <w:t xml:space="preserve">, </w:t>
      </w:r>
      <w:r w:rsidR="00DA00DC">
        <w:t>qui font bien tout ce qui est en leur pouvoir</w:t>
      </w:r>
      <w:r>
        <w:t xml:space="preserve">. </w:t>
      </w:r>
      <w:r w:rsidR="00DA00DC">
        <w:t>Et du moment qu</w:t>
      </w:r>
      <w:r>
        <w:t>’</w:t>
      </w:r>
      <w:r w:rsidR="00DA00DC">
        <w:t>il ne m</w:t>
      </w:r>
      <w:r>
        <w:t>’</w:t>
      </w:r>
      <w:r w:rsidR="00DA00DC">
        <w:t>est plus possible d</w:t>
      </w:r>
      <w:r>
        <w:t>’</w:t>
      </w:r>
      <w:r w:rsidR="00DA00DC">
        <w:t>habiter là où je suis descendu la dernière fois</w:t>
      </w:r>
      <w:r>
        <w:t>…</w:t>
      </w:r>
    </w:p>
    <w:p w14:paraId="7D37767B" w14:textId="77777777" w:rsidR="00DD1C38" w:rsidRDefault="00DD1C38" w:rsidP="00DA00DC">
      <w:r>
        <w:t>— </w:t>
      </w:r>
      <w:r w:rsidR="00DA00DC">
        <w:t>Où étiez-vous donc descendu</w:t>
      </w:r>
      <w:r>
        <w:t xml:space="preserve"> ? </w:t>
      </w:r>
      <w:r w:rsidR="00DA00DC">
        <w:t>dit le capitaine qui</w:t>
      </w:r>
      <w:r>
        <w:t xml:space="preserve">, </w:t>
      </w:r>
      <w:r w:rsidR="00DA00DC">
        <w:t>visiblement</w:t>
      </w:r>
      <w:r>
        <w:t xml:space="preserve">, </w:t>
      </w:r>
      <w:r w:rsidR="00DA00DC">
        <w:t>pensait à autre chose</w:t>
      </w:r>
      <w:r>
        <w:t>.</w:t>
      </w:r>
    </w:p>
    <w:p w14:paraId="76957131" w14:textId="71B30E46" w:rsidR="00DA00DC" w:rsidRDefault="00DD1C38" w:rsidP="00DA00DC">
      <w:r>
        <w:t>— </w:t>
      </w:r>
      <w:r w:rsidR="00DA00DC">
        <w:t>Comment</w:t>
      </w:r>
      <w:r>
        <w:t xml:space="preserve">, </w:t>
      </w:r>
      <w:r w:rsidR="00DA00DC">
        <w:t>où</w:t>
      </w:r>
      <w:r>
        <w:t xml:space="preserve"> ? </w:t>
      </w:r>
      <w:r w:rsidR="00DA00DC">
        <w:t xml:space="preserve">Mais chez les </w:t>
      </w:r>
      <w:proofErr w:type="spellStart"/>
      <w:r w:rsidR="00DA00DC">
        <w:t>Hadjilar</w:t>
      </w:r>
      <w:proofErr w:type="spellEnd"/>
      <w:r>
        <w:t xml:space="preserve">, </w:t>
      </w:r>
      <w:r w:rsidR="00DA00DC">
        <w:t>vous le savez bien</w:t>
      </w:r>
      <w:r>
        <w:t xml:space="preserve">. </w:t>
      </w:r>
      <w:r w:rsidR="00DA00DC">
        <w:t>Comme je vous le rappelais il y a un moment</w:t>
      </w:r>
      <w:r>
        <w:t xml:space="preserve">, </w:t>
      </w:r>
      <w:r w:rsidR="00DA00DC">
        <w:t>c</w:t>
      </w:r>
      <w:r>
        <w:t>’</w:t>
      </w:r>
      <w:r w:rsidR="00DA00DC">
        <w:t>est là que nous avons eu le plaisir de dîner ensemble</w:t>
      </w:r>
      <w:r>
        <w:t xml:space="preserve">. </w:t>
      </w:r>
      <w:r w:rsidR="00DA00DC">
        <w:t>Quelle hypocrisie est celle du monde où nous vivons</w:t>
      </w:r>
      <w:r>
        <w:t xml:space="preserve">, </w:t>
      </w:r>
      <w:r w:rsidR="00DA00DC">
        <w:t>mon cher ami</w:t>
      </w:r>
      <w:r>
        <w:t xml:space="preserve"> ! </w:t>
      </w:r>
      <w:r w:rsidR="00DA00DC">
        <w:t>Il suffit qu</w:t>
      </w:r>
      <w:r>
        <w:t>’</w:t>
      </w:r>
      <w:proofErr w:type="spellStart"/>
      <w:r w:rsidR="00DA00DC">
        <w:t>Hadjilar</w:t>
      </w:r>
      <w:proofErr w:type="spellEnd"/>
      <w:r w:rsidR="00DA00DC">
        <w:t xml:space="preserve"> pacha soit mort pour que</w:t>
      </w:r>
      <w:r>
        <w:t xml:space="preserve">… </w:t>
      </w:r>
      <w:r w:rsidR="00DA00DC">
        <w:t>Vous étiez bien encore à Tartous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, </w:t>
      </w:r>
      <w:r w:rsidR="00DA00DC">
        <w:t>quand ce triste événement s</w:t>
      </w:r>
      <w:r>
        <w:t>’</w:t>
      </w:r>
      <w:r w:rsidR="00DA00DC">
        <w:t>est produit</w:t>
      </w:r>
      <w:r>
        <w:t> ? »</w:t>
      </w:r>
    </w:p>
    <w:p w14:paraId="6D5AE96A" w14:textId="77777777" w:rsidR="00DD1C38" w:rsidRDefault="00DA00DC" w:rsidP="00DA00DC">
      <w:r>
        <w:t>L</w:t>
      </w:r>
      <w:r w:rsidR="00DD1C38">
        <w:t>’</w:t>
      </w:r>
      <w:r>
        <w:t>officier fit un signe affirmatif</w:t>
      </w:r>
      <w:r w:rsidR="00DD1C38">
        <w:t>.</w:t>
      </w:r>
    </w:p>
    <w:p w14:paraId="31725515" w14:textId="49A305F8" w:rsidR="00DA00DC" w:rsidRDefault="00DD1C38" w:rsidP="00DA00DC">
      <w:r>
        <w:t>« </w:t>
      </w:r>
      <w:r w:rsidR="00DA00DC">
        <w:t>C</w:t>
      </w:r>
      <w:r>
        <w:t>’</w:t>
      </w:r>
      <w:r w:rsidR="00DA00DC">
        <w:t>est ce qu</w:t>
      </w:r>
      <w:r>
        <w:t>’</w:t>
      </w:r>
      <w:r w:rsidR="00DA00DC">
        <w:t>il me semblait</w:t>
      </w:r>
      <w:r>
        <w:t xml:space="preserve">. </w:t>
      </w:r>
      <w:r w:rsidR="00DA00DC">
        <w:t>Je disais donc</w:t>
      </w:r>
      <w:r>
        <w:t xml:space="preserve"> : </w:t>
      </w:r>
      <w:r w:rsidR="00DA00DC">
        <w:t>admirez le ridicule de nos prétendues convenances</w:t>
      </w:r>
      <w:r>
        <w:t xml:space="preserve">. </w:t>
      </w:r>
      <w:r w:rsidR="00DA00DC">
        <w:t xml:space="preserve">Impossibilité pour moi de coucher sous le toit de </w:t>
      </w:r>
      <w:r>
        <w:t>M</w:t>
      </w:r>
      <w:r w:rsidRPr="00DD1C38">
        <w:rPr>
          <w:vertAlign w:val="superscript"/>
        </w:rPr>
        <w:t>me</w:t>
      </w:r>
      <w:r>
        <w:t> </w:t>
      </w:r>
      <w:proofErr w:type="spellStart"/>
      <w:r w:rsidR="00DA00DC">
        <w:t>Hadjilar</w:t>
      </w:r>
      <w:proofErr w:type="spellEnd"/>
      <w:r>
        <w:t xml:space="preserve">, </w:t>
      </w:r>
      <w:r w:rsidR="00DA00DC">
        <w:t>uniquement parce qu</w:t>
      </w:r>
      <w:r>
        <w:t>’</w:t>
      </w:r>
      <w:r w:rsidR="00DA00DC">
        <w:t>elle est veuve</w:t>
      </w:r>
      <w:r>
        <w:t xml:space="preserve"> ! </w:t>
      </w:r>
      <w:r w:rsidR="00DA00DC">
        <w:t>C</w:t>
      </w:r>
      <w:r>
        <w:t>’</w:t>
      </w:r>
      <w:r w:rsidR="00DA00DC">
        <w:t>est grotesque</w:t>
      </w:r>
      <w:r>
        <w:t xml:space="preserve">, </w:t>
      </w:r>
      <w:r w:rsidR="00DA00DC">
        <w:t>mais c</w:t>
      </w:r>
      <w:r>
        <w:t>’</w:t>
      </w:r>
      <w:r w:rsidR="00DA00DC">
        <w:t>est ainsi</w:t>
      </w:r>
      <w:r>
        <w:t xml:space="preserve">. </w:t>
      </w:r>
      <w:r w:rsidR="00DA00DC">
        <w:t>À présent</w:t>
      </w:r>
      <w:r>
        <w:t xml:space="preserve">, </w:t>
      </w:r>
      <w:r w:rsidR="00DA00DC">
        <w:t>j</w:t>
      </w:r>
      <w:r>
        <w:t>’</w:t>
      </w:r>
      <w:r w:rsidR="00DA00DC">
        <w:t>aime autant vous dire que</w:t>
      </w:r>
      <w:r>
        <w:t xml:space="preserve">, </w:t>
      </w:r>
      <w:r w:rsidR="00DA00DC">
        <w:t>lorsque je suis passé à Tartous</w:t>
      </w:r>
      <w:r>
        <w:t xml:space="preserve">, </w:t>
      </w:r>
      <w:r w:rsidR="00DA00DC">
        <w:t>elle m</w:t>
      </w:r>
      <w:r>
        <w:t>’</w:t>
      </w:r>
      <w:r w:rsidR="00DA00DC">
        <w:t>a fait promettre de dîner ou de déjeuner avec elle</w:t>
      </w:r>
      <w:r>
        <w:t xml:space="preserve">, </w:t>
      </w:r>
      <w:r w:rsidR="00DA00DC">
        <w:t>à mon choix</w:t>
      </w:r>
      <w:r>
        <w:t xml:space="preserve">, </w:t>
      </w:r>
      <w:r w:rsidR="00DA00DC">
        <w:t>quand j</w:t>
      </w:r>
      <w:r>
        <w:t>’</w:t>
      </w:r>
      <w:r w:rsidR="00DA00DC">
        <w:t>y reviendrais</w:t>
      </w:r>
      <w:r>
        <w:t xml:space="preserve">. </w:t>
      </w:r>
      <w:r w:rsidR="00DA00DC">
        <w:t>Je vais lui annoncer que vous êtes là</w:t>
      </w:r>
      <w:r>
        <w:t xml:space="preserve">, </w:t>
      </w:r>
      <w:r w:rsidR="00DA00DC">
        <w:t>afin qu</w:t>
      </w:r>
      <w:r>
        <w:t>’</w:t>
      </w:r>
      <w:r w:rsidR="00DA00DC">
        <w:t>elle vous invite</w:t>
      </w:r>
      <w:r>
        <w:t xml:space="preserve">, </w:t>
      </w:r>
      <w:r w:rsidR="00DA00DC">
        <w:t>vous aussi</w:t>
      </w:r>
      <w:r>
        <w:t xml:space="preserve">. </w:t>
      </w:r>
      <w:r w:rsidR="00DA00DC">
        <w:t>À propos</w:t>
      </w:r>
      <w:r>
        <w:t xml:space="preserve">, </w:t>
      </w:r>
      <w:r w:rsidR="00DA00DC">
        <w:t>dites-moi</w:t>
      </w:r>
      <w:r>
        <w:t>… »</w:t>
      </w:r>
    </w:p>
    <w:p w14:paraId="0ED1CBDE" w14:textId="77777777" w:rsidR="00DD1C38" w:rsidRDefault="00DA00DC" w:rsidP="00DA00DC">
      <w:r>
        <w:lastRenderedPageBreak/>
        <w:t>Il baissa légèrement la voix</w:t>
      </w:r>
      <w:r w:rsidR="00DD1C38">
        <w:t>.</w:t>
      </w:r>
    </w:p>
    <w:p w14:paraId="748AE191" w14:textId="53B9828A" w:rsidR="00DA00DC" w:rsidRDefault="00DD1C38" w:rsidP="00DA00DC">
      <w:r>
        <w:t>« </w:t>
      </w:r>
      <w:r w:rsidR="00DA00DC">
        <w:t>Avez-vous entendu dire une chose</w:t>
      </w:r>
      <w:r>
        <w:t xml:space="preserve"> ? </w:t>
      </w:r>
      <w:r w:rsidR="00DA00DC">
        <w:t>Elle songerait à se remarier</w:t>
      </w:r>
      <w:r>
        <w:t xml:space="preserve">. </w:t>
      </w:r>
      <w:r w:rsidR="00DA00DC">
        <w:t>Quoi</w:t>
      </w:r>
      <w:r>
        <w:t xml:space="preserve"> ? </w:t>
      </w:r>
      <w:r w:rsidR="00DA00DC">
        <w:t>Qu</w:t>
      </w:r>
      <w:r>
        <w:t>’</w:t>
      </w:r>
      <w:r w:rsidR="00DA00DC">
        <w:t>y a-t-il</w:t>
      </w:r>
      <w:r>
        <w:t> ? »</w:t>
      </w:r>
    </w:p>
    <w:p w14:paraId="0EFC7243" w14:textId="11E43963" w:rsidR="00DA00DC" w:rsidRDefault="00DA00DC" w:rsidP="00DA00DC">
      <w:r>
        <w:t>C</w:t>
      </w:r>
      <w:r w:rsidR="00DD1C38">
        <w:t>’</w:t>
      </w:r>
      <w:r>
        <w:t>était Roche qui</w:t>
      </w:r>
      <w:r w:rsidR="00DD1C38">
        <w:t xml:space="preserve">, </w:t>
      </w:r>
      <w:r>
        <w:t>brusquement</w:t>
      </w:r>
      <w:r w:rsidR="00DD1C38">
        <w:t xml:space="preserve">, </w:t>
      </w:r>
      <w:r>
        <w:t>venait de lui donner un coup de coude</w:t>
      </w:r>
      <w:r w:rsidR="00DD1C38">
        <w:t xml:space="preserve">, </w:t>
      </w:r>
      <w:r>
        <w:t>en jetant en arrière</w:t>
      </w:r>
      <w:r w:rsidR="00DD1C38">
        <w:t xml:space="preserve">, </w:t>
      </w:r>
      <w:r>
        <w:t>simultanément</w:t>
      </w:r>
      <w:r w:rsidR="00DD1C38">
        <w:t xml:space="preserve">, </w:t>
      </w:r>
      <w:r>
        <w:t>un regard furtif sur leur compagnon</w:t>
      </w:r>
      <w:r w:rsidR="00DD1C38">
        <w:t xml:space="preserve">. </w:t>
      </w:r>
      <w:r>
        <w:t>L</w:t>
      </w:r>
      <w:r w:rsidR="00DD1C38">
        <w:t>’</w:t>
      </w:r>
      <w:r>
        <w:t xml:space="preserve">automobile fit une embardée qui ne réussit pas à tirer de ses rêves le souriant </w:t>
      </w:r>
      <w:r w:rsidR="00DD1C38">
        <w:t>M. </w:t>
      </w:r>
      <w:proofErr w:type="spellStart"/>
      <w:r>
        <w:t>Becharra</w:t>
      </w:r>
      <w:proofErr w:type="spellEnd"/>
      <w:r w:rsidR="00DD1C38">
        <w:t xml:space="preserve">, </w:t>
      </w:r>
      <w:r>
        <w:t>dont l</w:t>
      </w:r>
      <w:r w:rsidR="00DD1C38">
        <w:t>’</w:t>
      </w:r>
      <w:r>
        <w:t>assoupissement était devenu un sommeil pour de bon</w:t>
      </w:r>
      <w:r w:rsidR="00DD1C38">
        <w:t>. »</w:t>
      </w:r>
    </w:p>
    <w:p w14:paraId="05B82E1D" w14:textId="386FBD74" w:rsidR="00DA00DC" w:rsidRDefault="00DD1C38" w:rsidP="00DA00DC">
      <w:r>
        <w:t>« </w:t>
      </w:r>
      <w:r w:rsidR="00DA00DC">
        <w:t>Qu</w:t>
      </w:r>
      <w:r>
        <w:t>’</w:t>
      </w:r>
      <w:r w:rsidR="00DA00DC">
        <w:t>y a-t-il</w:t>
      </w:r>
      <w:r>
        <w:t xml:space="preserve"> ? </w:t>
      </w:r>
      <w:r w:rsidR="00DA00DC">
        <w:t>s</w:t>
      </w:r>
      <w:r>
        <w:t>’</w:t>
      </w:r>
      <w:r w:rsidR="00DA00DC">
        <w:t xml:space="preserve">étonna le père </w:t>
      </w:r>
      <w:proofErr w:type="spellStart"/>
      <w:r w:rsidR="00DA00DC">
        <w:t>Englebert</w:t>
      </w:r>
      <w:proofErr w:type="spellEnd"/>
      <w:r>
        <w:t xml:space="preserve">. </w:t>
      </w:r>
      <w:r w:rsidR="00DA00DC">
        <w:t>Qu</w:t>
      </w:r>
      <w:r>
        <w:t>’</w:t>
      </w:r>
      <w:r w:rsidR="00DA00DC">
        <w:t>est-ce que vous avez</w:t>
      </w:r>
      <w:r>
        <w:t xml:space="preserve">, </w:t>
      </w:r>
      <w:r w:rsidR="00DA00DC">
        <w:t>mon ami</w:t>
      </w:r>
      <w:r>
        <w:t> ? »</w:t>
      </w:r>
    </w:p>
    <w:p w14:paraId="46D047F2" w14:textId="77777777" w:rsidR="00DD1C38" w:rsidRDefault="00DA00DC" w:rsidP="00DA00DC">
      <w:r>
        <w:t>Le ton de la réponse qui lui fut faite mit le comble à son ahurissement</w:t>
      </w:r>
      <w:r w:rsidR="00DD1C38">
        <w:t>.</w:t>
      </w:r>
    </w:p>
    <w:p w14:paraId="41DADBCA" w14:textId="2186AE0F" w:rsidR="00DA00DC" w:rsidRDefault="00DD1C38" w:rsidP="00DA00DC">
      <w:r>
        <w:t>« </w:t>
      </w:r>
      <w:r w:rsidR="00DA00DC">
        <w:t>Rien</w:t>
      </w:r>
      <w:r>
        <w:t xml:space="preserve"> ! </w:t>
      </w:r>
      <w:r w:rsidR="00DA00DC">
        <w:t>murmura Roche</w:t>
      </w:r>
      <w:r>
        <w:t xml:space="preserve">, </w:t>
      </w:r>
      <w:r w:rsidR="00DA00DC">
        <w:t>les dents serrées</w:t>
      </w:r>
      <w:r>
        <w:t xml:space="preserve">. </w:t>
      </w:r>
      <w:r w:rsidR="00DA00DC">
        <w:t>Je n</w:t>
      </w:r>
      <w:r>
        <w:t>’</w:t>
      </w:r>
      <w:r w:rsidR="00DA00DC">
        <w:t>ai rien</w:t>
      </w:r>
      <w:r>
        <w:t xml:space="preserve"> ! </w:t>
      </w:r>
      <w:r w:rsidR="00DA00DC">
        <w:t>Ou plutôt</w:t>
      </w:r>
      <w:r>
        <w:t xml:space="preserve">, </w:t>
      </w:r>
      <w:r w:rsidR="00DA00DC">
        <w:t>si</w:t>
      </w:r>
      <w:r>
        <w:t xml:space="preserve"> ! </w:t>
      </w:r>
      <w:r w:rsidR="00DA00DC">
        <w:t>Au pays</w:t>
      </w:r>
      <w:r>
        <w:t xml:space="preserve"> ; </w:t>
      </w:r>
      <w:r w:rsidR="00DA00DC">
        <w:t>à l</w:t>
      </w:r>
      <w:r>
        <w:t>’</w:t>
      </w:r>
      <w:r w:rsidR="00DA00DC">
        <w:t>époque où nous vivons</w:t>
      </w:r>
      <w:r>
        <w:t xml:space="preserve">, </w:t>
      </w:r>
      <w:r w:rsidR="00DA00DC">
        <w:t>j</w:t>
      </w:r>
      <w:r>
        <w:t>’</w:t>
      </w:r>
      <w:r w:rsidR="00DA00DC">
        <w:t>estime qu</w:t>
      </w:r>
      <w:r>
        <w:t>’</w:t>
      </w:r>
      <w:r w:rsidR="00DA00DC">
        <w:t>il est préférable de prononcer le moins possible le nom des gens</w:t>
      </w:r>
      <w:r>
        <w:t xml:space="preserve">, </w:t>
      </w:r>
      <w:r w:rsidR="00DA00DC">
        <w:t>si vous désirez connaître mon avis</w:t>
      </w:r>
      <w:r>
        <w:t>. »</w:t>
      </w:r>
    </w:p>
    <w:p w14:paraId="042E9BB8" w14:textId="77777777" w:rsidR="00DA00DC" w:rsidRDefault="00DA00DC" w:rsidP="00DA00DC"/>
    <w:p w14:paraId="1D2DE6B1" w14:textId="1F749BCA" w:rsidR="00DD1C38" w:rsidRDefault="00DA00DC" w:rsidP="00DA00DC">
      <w:r>
        <w:t>Lattaquié</w:t>
      </w:r>
      <w:r w:rsidR="00DD1C38">
        <w:t xml:space="preserve">, </w:t>
      </w:r>
      <w:r>
        <w:t>juste à ce moment</w:t>
      </w:r>
      <w:r w:rsidR="00DD1C38">
        <w:t xml:space="preserve">. </w:t>
      </w:r>
      <w:r>
        <w:t>Lattaquié</w:t>
      </w:r>
      <w:r w:rsidR="00DD1C38">
        <w:t xml:space="preserve">, </w:t>
      </w:r>
      <w:r>
        <w:t>un paysage</w:t>
      </w:r>
      <w:r w:rsidR="00DD1C38">
        <w:t xml:space="preserve">, </w:t>
      </w:r>
      <w:r>
        <w:t>d</w:t>
      </w:r>
      <w:r w:rsidR="00DD1C38">
        <w:t>’</w:t>
      </w:r>
      <w:r>
        <w:t>un bleu pâli</w:t>
      </w:r>
      <w:r w:rsidR="00DD1C38">
        <w:t xml:space="preserve">, </w:t>
      </w:r>
      <w:r>
        <w:t>une grande plaine tout ouverte sur une mer plus pâlie encore</w:t>
      </w:r>
      <w:r w:rsidR="00DD1C38">
        <w:t xml:space="preserve">, </w:t>
      </w:r>
      <w:r>
        <w:t>une plage frangée de turquoise et d</w:t>
      </w:r>
      <w:r w:rsidR="00DD1C38">
        <w:t>’</w:t>
      </w:r>
      <w:r>
        <w:t>argent</w:t>
      </w:r>
      <w:r w:rsidR="00DD1C38">
        <w:t xml:space="preserve">, </w:t>
      </w:r>
      <w:r>
        <w:t>avec</w:t>
      </w:r>
      <w:r w:rsidR="00DD1C38">
        <w:t xml:space="preserve">, </w:t>
      </w:r>
      <w:r>
        <w:t>au loin</w:t>
      </w:r>
      <w:r w:rsidR="00DD1C38">
        <w:t xml:space="preserve">, </w:t>
      </w:r>
      <w:r>
        <w:t>à l</w:t>
      </w:r>
      <w:r w:rsidR="00DD1C38">
        <w:t>’</w:t>
      </w:r>
      <w:r>
        <w:t>est</w:t>
      </w:r>
      <w:r w:rsidR="00DD1C38">
        <w:t xml:space="preserve">, </w:t>
      </w:r>
      <w:r>
        <w:t>au nord</w:t>
      </w:r>
      <w:r w:rsidR="00DD1C38">
        <w:t xml:space="preserve">, </w:t>
      </w:r>
      <w:r>
        <w:t>le doux enchevêtrement des montagnes entrevues dans la molle brume printanière</w:t>
      </w:r>
      <w:r w:rsidR="00DD1C38">
        <w:t xml:space="preserve">. </w:t>
      </w:r>
      <w:r>
        <w:t>De-ci</w:t>
      </w:r>
      <w:r w:rsidR="00DD1C38">
        <w:t xml:space="preserve">, </w:t>
      </w:r>
      <w:r>
        <w:t>de-là</w:t>
      </w:r>
      <w:r w:rsidR="00DD1C38">
        <w:t xml:space="preserve">, </w:t>
      </w:r>
      <w:r>
        <w:t>blanchis à la chaux</w:t>
      </w:r>
      <w:r w:rsidR="00DD1C38">
        <w:t xml:space="preserve">, </w:t>
      </w:r>
      <w:r>
        <w:t>parsemant la campagne vert amande</w:t>
      </w:r>
      <w:r w:rsidR="00DD1C38">
        <w:t xml:space="preserve">, </w:t>
      </w:r>
      <w:r>
        <w:t>se dressaient les cubes</w:t>
      </w:r>
      <w:r w:rsidR="00DD1C38">
        <w:t xml:space="preserve">, </w:t>
      </w:r>
      <w:r>
        <w:t>cerclés d</w:t>
      </w:r>
      <w:r w:rsidR="00DD1C38">
        <w:t>’</w:t>
      </w:r>
      <w:r>
        <w:t>églantiers</w:t>
      </w:r>
      <w:r w:rsidR="00DD1C38">
        <w:t xml:space="preserve">, </w:t>
      </w:r>
      <w:r>
        <w:t>des petits mausolées alaouites</w:t>
      </w:r>
      <w:r w:rsidR="00DD1C38">
        <w:t xml:space="preserve">. </w:t>
      </w:r>
      <w:r>
        <w:t>Des femmes indigènes travaillaient à la route</w:t>
      </w:r>
      <w:r w:rsidR="00DD1C38">
        <w:t xml:space="preserve">, </w:t>
      </w:r>
      <w:r>
        <w:t>portant sur leur tête</w:t>
      </w:r>
      <w:r w:rsidR="00DD1C38">
        <w:t xml:space="preserve">, </w:t>
      </w:r>
      <w:r>
        <w:t>avec la même fierté qu</w:t>
      </w:r>
      <w:r w:rsidR="00DD1C38">
        <w:t>’</w:t>
      </w:r>
      <w:r>
        <w:t>un trésor</w:t>
      </w:r>
      <w:r w:rsidR="00DD1C38">
        <w:t xml:space="preserve">, </w:t>
      </w:r>
      <w:r>
        <w:t>de lourds paniers remplis de cailloux</w:t>
      </w:r>
      <w:r w:rsidR="00DD1C38">
        <w:t xml:space="preserve">. </w:t>
      </w:r>
      <w:r>
        <w:t>Elles étaient vêtues de singuliers oripeaux</w:t>
      </w:r>
      <w:r w:rsidR="00DD1C38">
        <w:t xml:space="preserve">, </w:t>
      </w:r>
      <w:r>
        <w:t>aux plus éclatants coloris</w:t>
      </w:r>
      <w:r w:rsidR="00DD1C38">
        <w:t xml:space="preserve">. </w:t>
      </w:r>
      <w:r>
        <w:t>Deux d</w:t>
      </w:r>
      <w:r w:rsidR="00DD1C38">
        <w:t>’</w:t>
      </w:r>
      <w:r>
        <w:t xml:space="preserve">entre </w:t>
      </w:r>
      <w:r>
        <w:lastRenderedPageBreak/>
        <w:t>elles</w:t>
      </w:r>
      <w:r w:rsidR="00DD1C38">
        <w:t xml:space="preserve">, </w:t>
      </w:r>
      <w:r>
        <w:t xml:space="preserve">jeunes et belles comme des reines </w:t>
      </w:r>
      <w:proofErr w:type="spellStart"/>
      <w:r>
        <w:t>iduméennes</w:t>
      </w:r>
      <w:proofErr w:type="spellEnd"/>
      <w:r w:rsidR="00DD1C38">
        <w:t xml:space="preserve">, </w:t>
      </w:r>
      <w:r>
        <w:t>envoyèrent en riant un baiser à Roche</w:t>
      </w:r>
      <w:r w:rsidR="00DD1C38">
        <w:t>. M. </w:t>
      </w:r>
      <w:proofErr w:type="spellStart"/>
      <w:r>
        <w:t>Becharra</w:t>
      </w:r>
      <w:proofErr w:type="spellEnd"/>
      <w:r w:rsidR="00DD1C38">
        <w:t xml:space="preserve">, </w:t>
      </w:r>
      <w:r>
        <w:t>qui venait de se réveiller</w:t>
      </w:r>
      <w:r w:rsidR="00DD1C38">
        <w:t xml:space="preserve">, </w:t>
      </w:r>
      <w:r>
        <w:t>le leur rendit</w:t>
      </w:r>
      <w:r w:rsidR="00DD1C38">
        <w:t>.</w:t>
      </w:r>
    </w:p>
    <w:p w14:paraId="34F95DF4" w14:textId="77777777" w:rsidR="00DD1C38" w:rsidRDefault="00DA00DC" w:rsidP="00DA00DC">
      <w:r>
        <w:t>Devant l</w:t>
      </w:r>
      <w:r w:rsidR="00DD1C38">
        <w:t>’</w:t>
      </w:r>
      <w:r>
        <w:t>hôtel Hakim</w:t>
      </w:r>
      <w:r w:rsidR="00DD1C38">
        <w:t xml:space="preserve">, </w:t>
      </w:r>
      <w:r>
        <w:t>où l</w:t>
      </w:r>
      <w:r w:rsidR="00DD1C38">
        <w:t>’</w:t>
      </w:r>
      <w:r>
        <w:t>on prit congé</w:t>
      </w:r>
      <w:r w:rsidR="00DD1C38">
        <w:t xml:space="preserve">, </w:t>
      </w:r>
      <w:r>
        <w:t>le lazariste et lui échangèrent force protestations de dévouement</w:t>
      </w:r>
      <w:r w:rsidR="00DD1C38">
        <w:t xml:space="preserve">. </w:t>
      </w:r>
      <w:r>
        <w:t>Ils devaient se donner de leurs nouvelles et si</w:t>
      </w:r>
      <w:r w:rsidR="00DD1C38">
        <w:t xml:space="preserve">, </w:t>
      </w:r>
      <w:r>
        <w:t>bien entendu</w:t>
      </w:r>
      <w:r w:rsidR="00DD1C38">
        <w:t xml:space="preserve">, </w:t>
      </w:r>
      <w:r>
        <w:t xml:space="preserve">le père </w:t>
      </w:r>
      <w:proofErr w:type="spellStart"/>
      <w:r>
        <w:t>Englebert</w:t>
      </w:r>
      <w:proofErr w:type="spellEnd"/>
      <w:r>
        <w:t xml:space="preserve"> avait l</w:t>
      </w:r>
      <w:r w:rsidR="00DD1C38">
        <w:t>’</w:t>
      </w:r>
      <w:r>
        <w:t xml:space="preserve">occasion de passer un de ces jours par </w:t>
      </w:r>
      <w:proofErr w:type="spellStart"/>
      <w:r>
        <w:t>Malatia</w:t>
      </w:r>
      <w:proofErr w:type="spellEnd"/>
      <w:r w:rsidR="00DD1C38">
        <w:t>…</w:t>
      </w:r>
    </w:p>
    <w:p w14:paraId="62175755" w14:textId="77777777" w:rsidR="00DD1C38" w:rsidRDefault="00DD1C38" w:rsidP="00DA00DC">
      <w:r>
        <w:t>« </w:t>
      </w:r>
      <w:r w:rsidR="00DA00DC">
        <w:t>Les Arméniens latins sont des gens tout à fait sympathiques</w:t>
      </w:r>
      <w:r>
        <w:t xml:space="preserve"> », </w:t>
      </w:r>
      <w:r w:rsidR="00DA00DC">
        <w:t>dit ce dernier</w:t>
      </w:r>
      <w:r>
        <w:t xml:space="preserve">, </w:t>
      </w:r>
      <w:r w:rsidR="00DA00DC">
        <w:t>quand ils se furent quittés</w:t>
      </w:r>
      <w:r>
        <w:t>.</w:t>
      </w:r>
    </w:p>
    <w:p w14:paraId="6D1D19C6" w14:textId="77777777" w:rsidR="00DD1C38" w:rsidRDefault="00DA00DC" w:rsidP="00DA00DC">
      <w:r>
        <w:t>Roche approuva</w:t>
      </w:r>
      <w:r w:rsidR="00DD1C38">
        <w:t xml:space="preserve">. </w:t>
      </w:r>
      <w:r>
        <w:t>Il tenait à se faire pardonner sa récente algarade</w:t>
      </w:r>
      <w:r w:rsidR="00DD1C38">
        <w:t xml:space="preserve">. </w:t>
      </w:r>
      <w:r>
        <w:t>Mais le religieux n</w:t>
      </w:r>
      <w:r w:rsidR="00DD1C38">
        <w:t>’</w:t>
      </w:r>
      <w:r>
        <w:t>en gardait aucun souvenir</w:t>
      </w:r>
      <w:r w:rsidR="00DD1C38">
        <w:t xml:space="preserve">. </w:t>
      </w:r>
      <w:r>
        <w:t>Il était à présent repris tout entier par son ardeur combative de tout à l</w:t>
      </w:r>
      <w:r w:rsidR="00DD1C38">
        <w:t>’</w:t>
      </w:r>
      <w:r>
        <w:t>heure</w:t>
      </w:r>
      <w:r w:rsidR="00DD1C38">
        <w:t xml:space="preserve">. </w:t>
      </w:r>
      <w:r>
        <w:t>De nouveau</w:t>
      </w:r>
      <w:r w:rsidR="00DD1C38">
        <w:t xml:space="preserve">, </w:t>
      </w:r>
      <w:r>
        <w:t>il n</w:t>
      </w:r>
      <w:r w:rsidR="00DD1C38">
        <w:t>’</w:t>
      </w:r>
      <w:r>
        <w:t>avait plus de pensée que pour sa basilique bien-aimée</w:t>
      </w:r>
      <w:r w:rsidR="00DD1C38">
        <w:t xml:space="preserve">, </w:t>
      </w:r>
      <w:r>
        <w:t>que pour la bataille dont cette fin de semaine sainte allait lui servir de prétexte</w:t>
      </w:r>
      <w:r w:rsidR="00DD1C38">
        <w:t xml:space="preserve">. </w:t>
      </w:r>
      <w:r>
        <w:t>Il parlait tout seul</w:t>
      </w:r>
      <w:r w:rsidR="00DD1C38">
        <w:t xml:space="preserve">, </w:t>
      </w:r>
      <w:r>
        <w:t>s</w:t>
      </w:r>
      <w:r w:rsidR="00DD1C38">
        <w:t>’</w:t>
      </w:r>
      <w:r>
        <w:t>emportait</w:t>
      </w:r>
      <w:r w:rsidR="00DD1C38">
        <w:t xml:space="preserve">, </w:t>
      </w:r>
      <w:r>
        <w:t>s</w:t>
      </w:r>
      <w:r w:rsidR="00DD1C38">
        <w:t>’</w:t>
      </w:r>
      <w:r>
        <w:t>enthousiasmait</w:t>
      </w:r>
      <w:r w:rsidR="00DD1C38">
        <w:t xml:space="preserve">. </w:t>
      </w:r>
      <w:r>
        <w:t>Roche n</w:t>
      </w:r>
      <w:r w:rsidR="00DD1C38">
        <w:t>’</w:t>
      </w:r>
      <w:r>
        <w:t>avait pas été long à comprendre qu</w:t>
      </w:r>
      <w:r w:rsidR="00DD1C38">
        <w:t>’</w:t>
      </w:r>
      <w:r>
        <w:t>il n</w:t>
      </w:r>
      <w:r w:rsidR="00DD1C38">
        <w:t>’</w:t>
      </w:r>
      <w:r>
        <w:t>était même plus nécessaire de lui donner la réplique</w:t>
      </w:r>
      <w:r w:rsidR="00DD1C38">
        <w:t xml:space="preserve">. </w:t>
      </w:r>
      <w:r>
        <w:t>Le jour baissait avec rapidité</w:t>
      </w:r>
      <w:r w:rsidR="00DD1C38">
        <w:t xml:space="preserve">. </w:t>
      </w:r>
      <w:r>
        <w:t xml:space="preserve">À la sortie du bourg de </w:t>
      </w:r>
      <w:proofErr w:type="spellStart"/>
      <w:r>
        <w:t>Banyas</w:t>
      </w:r>
      <w:proofErr w:type="spellEnd"/>
      <w:r w:rsidR="00DD1C38">
        <w:t xml:space="preserve">, </w:t>
      </w:r>
      <w:r>
        <w:t>un dernier rayon de soleil fit briller comme un rouge tison la noire silhouette de l</w:t>
      </w:r>
      <w:r w:rsidR="00DD1C38">
        <w:t>’</w:t>
      </w:r>
      <w:r>
        <w:t>énorme château de Markab</w:t>
      </w:r>
      <w:r w:rsidR="00DD1C38">
        <w:t xml:space="preserve">, </w:t>
      </w:r>
      <w:r>
        <w:t>dominant la mer toute rose</w:t>
      </w:r>
      <w:r w:rsidR="00DD1C38">
        <w:t xml:space="preserve">. </w:t>
      </w:r>
      <w:r>
        <w:t>L</w:t>
      </w:r>
      <w:r w:rsidR="00DD1C38">
        <w:t>’</w:t>
      </w:r>
      <w:r>
        <w:t>obscurité qui commençait à tomber s</w:t>
      </w:r>
      <w:r w:rsidR="00DD1C38">
        <w:t>’</w:t>
      </w:r>
      <w:r>
        <w:t>infiltrait dans l</w:t>
      </w:r>
      <w:r w:rsidR="00DD1C38">
        <w:t>’</w:t>
      </w:r>
      <w:r>
        <w:t>âme de Roche</w:t>
      </w:r>
      <w:r w:rsidR="00DD1C38">
        <w:t xml:space="preserve">. </w:t>
      </w:r>
      <w:r>
        <w:t>À mesure qu</w:t>
      </w:r>
      <w:r w:rsidR="00DD1C38">
        <w:t>’</w:t>
      </w:r>
      <w:r>
        <w:t>il se rapprochait du but</w:t>
      </w:r>
      <w:r w:rsidR="00DD1C38">
        <w:t xml:space="preserve">, </w:t>
      </w:r>
      <w:r>
        <w:t>il se sentait devenir la proie d</w:t>
      </w:r>
      <w:r w:rsidR="00DD1C38">
        <w:t>’</w:t>
      </w:r>
      <w:r>
        <w:t>une espèce d</w:t>
      </w:r>
      <w:r w:rsidR="00DD1C38">
        <w:t>’</w:t>
      </w:r>
      <w:r>
        <w:t>angoisse glacée</w:t>
      </w:r>
      <w:r w:rsidR="00DD1C38">
        <w:t xml:space="preserve">. </w:t>
      </w:r>
      <w:r>
        <w:t>De sombres frissons</w:t>
      </w:r>
      <w:r w:rsidR="00DD1C38">
        <w:t xml:space="preserve">, </w:t>
      </w:r>
      <w:r>
        <w:t>mêlés à des pressentiments plus sombres encore</w:t>
      </w:r>
      <w:r w:rsidR="00DD1C38">
        <w:t xml:space="preserve">, </w:t>
      </w:r>
      <w:r>
        <w:t>le secouaient</w:t>
      </w:r>
      <w:r w:rsidR="00DD1C38">
        <w:t xml:space="preserve">. </w:t>
      </w:r>
      <w:r>
        <w:t>Ses poignets se raidissaient au volant</w:t>
      </w:r>
      <w:r w:rsidR="00DD1C38">
        <w:t xml:space="preserve">. </w:t>
      </w:r>
      <w:proofErr w:type="spellStart"/>
      <w:r>
        <w:t>Tout</w:t>
      </w:r>
      <w:proofErr w:type="spellEnd"/>
      <w:r>
        <w:t xml:space="preserve"> ensemble</w:t>
      </w:r>
      <w:r w:rsidR="00DD1C38">
        <w:t xml:space="preserve">, </w:t>
      </w:r>
      <w:r>
        <w:t>il avait peur et il lui tardait d</w:t>
      </w:r>
      <w:r w:rsidR="00DD1C38">
        <w:t>’</w:t>
      </w:r>
      <w:r>
        <w:t>arriver</w:t>
      </w:r>
      <w:r w:rsidR="00DD1C38">
        <w:t>…</w:t>
      </w:r>
    </w:p>
    <w:p w14:paraId="1B9EFB97" w14:textId="77777777" w:rsidR="00DD1C38" w:rsidRDefault="00DA00DC" w:rsidP="00DA00DC">
      <w:r>
        <w:t>La silhouette d</w:t>
      </w:r>
      <w:r w:rsidR="00DD1C38">
        <w:t>’</w:t>
      </w:r>
      <w:r>
        <w:t>un monument trapu surgit soudain dans le crépuscule</w:t>
      </w:r>
      <w:r w:rsidR="00DD1C38">
        <w:t>.</w:t>
      </w:r>
    </w:p>
    <w:p w14:paraId="09EDC107" w14:textId="77777777" w:rsidR="00DD1C38" w:rsidRDefault="00DD1C38" w:rsidP="00DA00DC">
      <w:r>
        <w:lastRenderedPageBreak/>
        <w:t>« </w:t>
      </w:r>
      <w:r w:rsidR="00DA00DC">
        <w:t>Tartous</w:t>
      </w:r>
      <w:r>
        <w:t> ! »</w:t>
      </w:r>
      <w:r w:rsidR="00DA00DC">
        <w:t xml:space="preserve"> dit le père </w:t>
      </w:r>
      <w:proofErr w:type="spellStart"/>
      <w:r w:rsidR="00DA00DC">
        <w:t>Englebert</w:t>
      </w:r>
      <w:proofErr w:type="spellEnd"/>
      <w:r>
        <w:t>.</w:t>
      </w:r>
    </w:p>
    <w:p w14:paraId="4D062B5B" w14:textId="77777777" w:rsidR="00DD1C38" w:rsidRDefault="00DA00DC" w:rsidP="00DA00DC">
      <w:r>
        <w:t>La porte du couvent des sœurs de Saint-Joseph s</w:t>
      </w:r>
      <w:r w:rsidR="00DD1C38">
        <w:t>’</w:t>
      </w:r>
      <w:r>
        <w:t>ouvrit</w:t>
      </w:r>
      <w:r w:rsidR="00DD1C38">
        <w:t xml:space="preserve">. </w:t>
      </w:r>
      <w:r>
        <w:t>Roche aida le religieux à rassembler ses paquets</w:t>
      </w:r>
      <w:r w:rsidR="00DD1C38">
        <w:t>.</w:t>
      </w:r>
    </w:p>
    <w:p w14:paraId="6995B635" w14:textId="0112E5CA" w:rsidR="00DA00DC" w:rsidRDefault="00DD1C38" w:rsidP="00DA00DC">
      <w:r>
        <w:t>« </w:t>
      </w:r>
      <w:r w:rsidR="00DA00DC">
        <w:t>Vous serez tout de même parvenu à vos fins</w:t>
      </w:r>
      <w:r>
        <w:t xml:space="preserve">, </w:t>
      </w:r>
      <w:r w:rsidR="00DA00DC">
        <w:t>dit ce dernier en le menaçant du doigt</w:t>
      </w:r>
      <w:r>
        <w:t xml:space="preserve">. </w:t>
      </w:r>
      <w:r w:rsidR="00DA00DC">
        <w:t>J</w:t>
      </w:r>
      <w:r>
        <w:t>’</w:t>
      </w:r>
      <w:r w:rsidR="00DA00DC">
        <w:t>ai bien pu vous poser une question</w:t>
      </w:r>
      <w:r>
        <w:t xml:space="preserve"> : </w:t>
      </w:r>
      <w:r w:rsidR="00DA00DC">
        <w:t>vous vous serez arrangé pour la laisser sans réponse jusqu</w:t>
      </w:r>
      <w:r>
        <w:t>’</w:t>
      </w:r>
      <w:r w:rsidR="00DA00DC">
        <w:t>au bout</w:t>
      </w:r>
      <w:r>
        <w:t xml:space="preserve">. </w:t>
      </w:r>
      <w:r w:rsidR="00DA00DC">
        <w:t>Mais il ne faudrait pas tout de même me prendre pour plus naïf que je ne suis</w:t>
      </w:r>
      <w:r>
        <w:t xml:space="preserve">. </w:t>
      </w:r>
      <w:r w:rsidR="00DA00DC">
        <w:t>À part le désir de me rendre service</w:t>
      </w:r>
      <w:r>
        <w:t xml:space="preserve">, </w:t>
      </w:r>
      <w:r w:rsidR="00DA00DC">
        <w:t>avouez que vous n</w:t>
      </w:r>
      <w:r>
        <w:t>’</w:t>
      </w:r>
      <w:r w:rsidR="00DA00DC">
        <w:t>aviez aucune raison de vous rendre à Tartous aujourd</w:t>
      </w:r>
      <w:r>
        <w:t>’</w:t>
      </w:r>
      <w:r w:rsidR="00DA00DC">
        <w:t>hui</w:t>
      </w:r>
      <w:r>
        <w:t> ! »</w:t>
      </w:r>
    </w:p>
    <w:p w14:paraId="2F7BF515" w14:textId="77777777" w:rsidR="00DA00DC" w:rsidRDefault="00DA00DC" w:rsidP="00DD1C38">
      <w:pPr>
        <w:pStyle w:val="Titre1"/>
        <w:numPr>
          <w:ilvl w:val="0"/>
          <w:numId w:val="16"/>
        </w:numPr>
        <w:ind w:firstLine="0"/>
      </w:pPr>
      <w:bookmarkStart w:id="7" w:name="__RefHeading___Toc367651713"/>
      <w:bookmarkStart w:id="8" w:name="_Toc194342866"/>
      <w:bookmarkEnd w:id="7"/>
      <w:r>
        <w:lastRenderedPageBreak/>
        <w:t>III</w:t>
      </w:r>
      <w:bookmarkEnd w:id="8"/>
    </w:p>
    <w:p w14:paraId="013727E4" w14:textId="77777777" w:rsidR="00DD1C38" w:rsidRDefault="00DA00DC" w:rsidP="00DA00DC">
      <w:r>
        <w:t>Le capitaine Casella qui</w:t>
      </w:r>
      <w:r w:rsidR="00DD1C38">
        <w:t xml:space="preserve">, </w:t>
      </w:r>
      <w:r>
        <w:t>en décembre 1922</w:t>
      </w:r>
      <w:r w:rsidR="00DD1C38">
        <w:t xml:space="preserve">, </w:t>
      </w:r>
      <w:r>
        <w:t>avait remplacé Roche à Tartous comme officier du service des renseignements</w:t>
      </w:r>
      <w:r w:rsidR="00DD1C38">
        <w:t xml:space="preserve">, </w:t>
      </w:r>
      <w:r>
        <w:t>avait été également son prédécesseur à Antioche</w:t>
      </w:r>
      <w:r w:rsidR="00DD1C38">
        <w:t xml:space="preserve">. </w:t>
      </w:r>
      <w:r>
        <w:t>C</w:t>
      </w:r>
      <w:r w:rsidR="00DD1C38">
        <w:t>’</w:t>
      </w:r>
      <w:r>
        <w:t>était pour des raisons personnelles que les deux hommes avaient</w:t>
      </w:r>
      <w:r w:rsidR="00DD1C38">
        <w:t xml:space="preserve">, </w:t>
      </w:r>
      <w:r>
        <w:t>quatre mois plus tôt</w:t>
      </w:r>
      <w:r w:rsidR="00DD1C38">
        <w:t xml:space="preserve">, </w:t>
      </w:r>
      <w:r>
        <w:t>sollicité leur permutation</w:t>
      </w:r>
      <w:r w:rsidR="00DD1C38">
        <w:t xml:space="preserve">. </w:t>
      </w:r>
      <w:r>
        <w:t>Casella ne se déplaisait point dans son poste</w:t>
      </w:r>
      <w:r w:rsidR="00DD1C38">
        <w:t xml:space="preserve">. </w:t>
      </w:r>
      <w:r>
        <w:t>Mais sa femme</w:t>
      </w:r>
      <w:r w:rsidR="00DD1C38">
        <w:t xml:space="preserve">, </w:t>
      </w:r>
      <w:r>
        <w:t>entichée de vie mondaine et de réceptions</w:t>
      </w:r>
      <w:r w:rsidR="00DD1C38">
        <w:t xml:space="preserve">, </w:t>
      </w:r>
      <w:r>
        <w:t>ne songeait qu</w:t>
      </w:r>
      <w:r w:rsidR="00DD1C38">
        <w:t>’</w:t>
      </w:r>
      <w:r>
        <w:t>à se rapprocher de Beyrouth</w:t>
      </w:r>
      <w:r w:rsidR="00DD1C38">
        <w:t xml:space="preserve">. </w:t>
      </w:r>
      <w:r>
        <w:t>Les raisons qui avaient poussé Roche à quitter Tartous étaient plus obscures</w:t>
      </w:r>
      <w:r w:rsidR="00DD1C38">
        <w:t xml:space="preserve">. </w:t>
      </w:r>
      <w:r>
        <w:t>Extrêmement rares devaient être les gens qui eussent pu se vanter de posséder une certitude à cet égard</w:t>
      </w:r>
      <w:r w:rsidR="00DD1C38">
        <w:t xml:space="preserve">. </w:t>
      </w:r>
      <w:r>
        <w:t>Le capitaine Casella appartenait à ce petit nombre</w:t>
      </w:r>
      <w:r w:rsidR="00DD1C38">
        <w:t xml:space="preserve">. </w:t>
      </w:r>
      <w:r>
        <w:t>C</w:t>
      </w:r>
      <w:r w:rsidR="00DD1C38">
        <w:t>’</w:t>
      </w:r>
      <w:r>
        <w:t>était là</w:t>
      </w:r>
      <w:r w:rsidR="00DD1C38">
        <w:t xml:space="preserve">, </w:t>
      </w:r>
      <w:r>
        <w:t>il est bon de le dire</w:t>
      </w:r>
      <w:r w:rsidR="00DD1C38">
        <w:t xml:space="preserve">, </w:t>
      </w:r>
      <w:r>
        <w:t>un privilège</w:t>
      </w:r>
      <w:r w:rsidR="00DD1C38">
        <w:t xml:space="preserve">, </w:t>
      </w:r>
      <w:r>
        <w:t>une supériorité dont il s</w:t>
      </w:r>
      <w:r w:rsidR="00DD1C38">
        <w:t>’</w:t>
      </w:r>
      <w:r>
        <w:t>était toujours gardé de faire état</w:t>
      </w:r>
      <w:r w:rsidR="00DD1C38">
        <w:t>.</w:t>
      </w:r>
    </w:p>
    <w:p w14:paraId="335A2775" w14:textId="77777777" w:rsidR="00DD1C38" w:rsidRDefault="00DA00DC" w:rsidP="00DA00DC">
      <w:r>
        <w:t>Il attendait</w:t>
      </w:r>
      <w:r w:rsidR="00DD1C38">
        <w:t xml:space="preserve">, </w:t>
      </w:r>
      <w:r>
        <w:t>assis sur une chaise</w:t>
      </w:r>
      <w:r w:rsidR="00DD1C38">
        <w:t xml:space="preserve">, </w:t>
      </w:r>
      <w:r>
        <w:t>devant la porte de sa maison</w:t>
      </w:r>
      <w:r w:rsidR="00DD1C38">
        <w:t xml:space="preserve">, </w:t>
      </w:r>
      <w:r>
        <w:t>qui avait été celle de Roche</w:t>
      </w:r>
      <w:r w:rsidR="00DD1C38">
        <w:t xml:space="preserve">. </w:t>
      </w:r>
      <w:r>
        <w:t>Il l</w:t>
      </w:r>
      <w:r w:rsidR="00DD1C38">
        <w:t>’</w:t>
      </w:r>
      <w:r>
        <w:t>embrassa</w:t>
      </w:r>
      <w:r w:rsidR="00DD1C38">
        <w:t xml:space="preserve">, </w:t>
      </w:r>
      <w:r>
        <w:t>quand il descendit de son automobile</w:t>
      </w:r>
      <w:r w:rsidR="00DD1C38">
        <w:t xml:space="preserve">. </w:t>
      </w:r>
      <w:r>
        <w:t>Il ne lui posa aucune question</w:t>
      </w:r>
      <w:r w:rsidR="00DD1C38">
        <w:t xml:space="preserve">, </w:t>
      </w:r>
      <w:r>
        <w:t>pas plus qu</w:t>
      </w:r>
      <w:r w:rsidR="00DD1C38">
        <w:t>’</w:t>
      </w:r>
      <w:r>
        <w:t>il ne l</w:t>
      </w:r>
      <w:r w:rsidR="00DD1C38">
        <w:t>’</w:t>
      </w:r>
      <w:r>
        <w:t>avait interrogé le matin</w:t>
      </w:r>
      <w:r w:rsidR="00DD1C38">
        <w:t xml:space="preserve">, </w:t>
      </w:r>
      <w:r>
        <w:t>lorsque celui-ci lui avait téléphoné pour lui annoncer son arrivée</w:t>
      </w:r>
      <w:r w:rsidR="00DD1C38">
        <w:t xml:space="preserve">. </w:t>
      </w:r>
      <w:r>
        <w:t>Roche avait bien songé à une ou deux histoires</w:t>
      </w:r>
      <w:r w:rsidR="00DD1C38">
        <w:t xml:space="preserve">, </w:t>
      </w:r>
      <w:r>
        <w:t>aussi peu vraisemblable l</w:t>
      </w:r>
      <w:r w:rsidR="00DD1C38">
        <w:t>’</w:t>
      </w:r>
      <w:r>
        <w:t>une que l</w:t>
      </w:r>
      <w:r w:rsidR="00DD1C38">
        <w:t>’</w:t>
      </w:r>
      <w:r>
        <w:t>autre</w:t>
      </w:r>
      <w:r w:rsidR="00DD1C38">
        <w:t xml:space="preserve">, </w:t>
      </w:r>
      <w:r>
        <w:t>afin d</w:t>
      </w:r>
      <w:r w:rsidR="00DD1C38">
        <w:t>’</w:t>
      </w:r>
      <w:r>
        <w:t>expliquer cette venue inopinée</w:t>
      </w:r>
      <w:r w:rsidR="00DD1C38">
        <w:t xml:space="preserve">. </w:t>
      </w:r>
      <w:r>
        <w:t>Il fut reconnaissant à son camarade d</w:t>
      </w:r>
      <w:r w:rsidR="00DD1C38">
        <w:t>’</w:t>
      </w:r>
      <w:r>
        <w:t>une discrétion qui lui épargnait l</w:t>
      </w:r>
      <w:r w:rsidR="00DD1C38">
        <w:t>’</w:t>
      </w:r>
      <w:r>
        <w:t>ennui d</w:t>
      </w:r>
      <w:r w:rsidR="00DD1C38">
        <w:t>’</w:t>
      </w:r>
      <w:r>
        <w:t>un mensonge</w:t>
      </w:r>
      <w:r w:rsidR="00DD1C38">
        <w:t xml:space="preserve">. </w:t>
      </w:r>
      <w:r>
        <w:t>Quant à lui dire la vérité</w:t>
      </w:r>
      <w:r w:rsidR="00DD1C38">
        <w:t xml:space="preserve">, </w:t>
      </w:r>
      <w:r>
        <w:t>c</w:t>
      </w:r>
      <w:r w:rsidR="00DD1C38">
        <w:t>’</w:t>
      </w:r>
      <w:r>
        <w:t>était impossible</w:t>
      </w:r>
      <w:r w:rsidR="00DD1C38">
        <w:t xml:space="preserve">. </w:t>
      </w:r>
      <w:r>
        <w:t>Elle ne lui appartenait pas</w:t>
      </w:r>
      <w:r w:rsidR="00DD1C38">
        <w:t xml:space="preserve">. </w:t>
      </w:r>
      <w:r>
        <w:t>Il n</w:t>
      </w:r>
      <w:r w:rsidR="00DD1C38">
        <w:t>’</w:t>
      </w:r>
      <w:r>
        <w:t>avait pas le droit d</w:t>
      </w:r>
      <w:r w:rsidR="00DD1C38">
        <w:t>’</w:t>
      </w:r>
      <w:r>
        <w:t>en disposer</w:t>
      </w:r>
      <w:r w:rsidR="00DD1C38">
        <w:t>.</w:t>
      </w:r>
    </w:p>
    <w:p w14:paraId="72430F21" w14:textId="77777777" w:rsidR="00DD1C38" w:rsidRDefault="00DA00DC" w:rsidP="00DA00DC">
      <w:r>
        <w:t>Les premiers mots de Casella furent pour lui apprendre une nouvelle</w:t>
      </w:r>
      <w:r w:rsidR="00DD1C38">
        <w:t xml:space="preserve">, </w:t>
      </w:r>
      <w:r>
        <w:t>somme toute</w:t>
      </w:r>
      <w:r w:rsidR="00DD1C38">
        <w:t xml:space="preserve">, </w:t>
      </w:r>
      <w:r>
        <w:t>favorable</w:t>
      </w:r>
      <w:r w:rsidR="00DD1C38">
        <w:t>.</w:t>
      </w:r>
    </w:p>
    <w:p w14:paraId="00F4A085" w14:textId="77777777" w:rsidR="00DD1C38" w:rsidRDefault="00DD1C38" w:rsidP="00DA00DC">
      <w:r>
        <w:lastRenderedPageBreak/>
        <w:t>« </w:t>
      </w:r>
      <w:r w:rsidR="00DA00DC">
        <w:t>Monte dans ta chambre</w:t>
      </w:r>
      <w:r>
        <w:t xml:space="preserve">. </w:t>
      </w:r>
      <w:r w:rsidR="00DA00DC">
        <w:t>Elle est prête</w:t>
      </w:r>
      <w:r>
        <w:t xml:space="preserve">. </w:t>
      </w:r>
      <w:r w:rsidR="00DA00DC">
        <w:t>Suzanne y a jeté un dernier coup d</w:t>
      </w:r>
      <w:r>
        <w:t>’</w:t>
      </w:r>
      <w:r w:rsidR="00DA00DC">
        <w:t>œil avant de s</w:t>
      </w:r>
      <w:r>
        <w:t>’</w:t>
      </w:r>
      <w:r w:rsidR="00DA00DC">
        <w:t>en aller</w:t>
      </w:r>
      <w:r>
        <w:t xml:space="preserve">. </w:t>
      </w:r>
      <w:r w:rsidR="00DA00DC">
        <w:t>Que je t</w:t>
      </w:r>
      <w:r>
        <w:t>’</w:t>
      </w:r>
      <w:r w:rsidR="00DA00DC">
        <w:t>avertisse</w:t>
      </w:r>
      <w:r>
        <w:t xml:space="preserve">, </w:t>
      </w:r>
      <w:r w:rsidR="00DA00DC">
        <w:t>en effet</w:t>
      </w:r>
      <w:r>
        <w:t xml:space="preserve"> : </w:t>
      </w:r>
      <w:r w:rsidR="00DA00DC">
        <w:t>tu n</w:t>
      </w:r>
      <w:r>
        <w:t>’</w:t>
      </w:r>
      <w:r w:rsidR="00DA00DC">
        <w:t>auras que moi pour te tenir compagnie</w:t>
      </w:r>
      <w:r>
        <w:t xml:space="preserve">. </w:t>
      </w:r>
      <w:r w:rsidR="00DA00DC">
        <w:t>Ma femme me charge de l</w:t>
      </w:r>
      <w:r>
        <w:t>’</w:t>
      </w:r>
      <w:r w:rsidR="00DA00DC">
        <w:t>excuser</w:t>
      </w:r>
      <w:r>
        <w:t xml:space="preserve">. </w:t>
      </w:r>
      <w:r w:rsidR="00DA00DC">
        <w:t>Elle est partie pour Beyrouth au début de l</w:t>
      </w:r>
      <w:r>
        <w:t>’</w:t>
      </w:r>
      <w:r w:rsidR="00DA00DC">
        <w:t>après-midi</w:t>
      </w:r>
      <w:r>
        <w:t xml:space="preserve">. </w:t>
      </w:r>
      <w:r w:rsidR="00DA00DC">
        <w:t xml:space="preserve">Il y a bal lundi prochain au </w:t>
      </w:r>
      <w:proofErr w:type="spellStart"/>
      <w:r w:rsidR="00DA00DC">
        <w:t>Haut Commissariat</w:t>
      </w:r>
      <w:proofErr w:type="spellEnd"/>
      <w:r>
        <w:t xml:space="preserve">, </w:t>
      </w:r>
      <w:r w:rsidR="00DA00DC">
        <w:t>et tu la connais</w:t>
      </w:r>
      <w:r>
        <w:t>.</w:t>
      </w:r>
    </w:p>
    <w:p w14:paraId="071D85EF" w14:textId="77777777" w:rsidR="00DD1C38" w:rsidRDefault="00DD1C38" w:rsidP="00DA00DC">
      <w:r>
        <w:t>— </w:t>
      </w:r>
      <w:r w:rsidR="00DA00DC">
        <w:t>Elle ne risque pas d</w:t>
      </w:r>
      <w:r>
        <w:t>’</w:t>
      </w:r>
      <w:r w:rsidR="00DA00DC">
        <w:t>être en retard</w:t>
      </w:r>
      <w:r>
        <w:t> !</w:t>
      </w:r>
    </w:p>
    <w:p w14:paraId="4ACE86BB" w14:textId="77777777" w:rsidR="00DD1C38" w:rsidRDefault="00DD1C38" w:rsidP="00DA00DC">
      <w:r>
        <w:t>— </w:t>
      </w:r>
      <w:r w:rsidR="00DA00DC">
        <w:t>Bien sûr</w:t>
      </w:r>
      <w:r>
        <w:t xml:space="preserve"> ! </w:t>
      </w:r>
      <w:r w:rsidR="00DA00DC">
        <w:t>Mais elle crie qu</w:t>
      </w:r>
      <w:r>
        <w:t>’</w:t>
      </w:r>
      <w:r w:rsidR="00DA00DC">
        <w:t>elle n</w:t>
      </w:r>
      <w:r>
        <w:t>’</w:t>
      </w:r>
      <w:r w:rsidR="00DA00DC">
        <w:t>a rien à se mettre</w:t>
      </w:r>
      <w:r>
        <w:t xml:space="preserve">. </w:t>
      </w:r>
      <w:r w:rsidR="00DA00DC">
        <w:t>Dimanche et lundi étant fériés</w:t>
      </w:r>
      <w:r>
        <w:t xml:space="preserve">, </w:t>
      </w:r>
      <w:r w:rsidR="00DA00DC">
        <w:t>elle n</w:t>
      </w:r>
      <w:r>
        <w:t>’</w:t>
      </w:r>
      <w:r w:rsidR="00DA00DC">
        <w:t>a pas trop de la journée de demain</w:t>
      </w:r>
      <w:r>
        <w:t xml:space="preserve">, </w:t>
      </w:r>
      <w:r w:rsidR="00DA00DC">
        <w:t>paraît-il</w:t>
      </w:r>
      <w:r>
        <w:t xml:space="preserve">, </w:t>
      </w:r>
      <w:r w:rsidR="00DA00DC">
        <w:t>pour je ne sais quelles courses chez son couturier</w:t>
      </w:r>
      <w:r>
        <w:t xml:space="preserve">, </w:t>
      </w:r>
      <w:r w:rsidR="00DA00DC">
        <w:t>dans les magasins</w:t>
      </w:r>
      <w:r>
        <w:t xml:space="preserve">. </w:t>
      </w:r>
      <w:r w:rsidR="00DA00DC">
        <w:t>Après tout</w:t>
      </w:r>
      <w:r>
        <w:t xml:space="preserve">, </w:t>
      </w:r>
      <w:r w:rsidR="00DA00DC">
        <w:t>mon Vieux</w:t>
      </w:r>
      <w:r>
        <w:t xml:space="preserve">, </w:t>
      </w:r>
      <w:r w:rsidR="00DA00DC">
        <w:t>pour une fois</w:t>
      </w:r>
      <w:r>
        <w:t xml:space="preserve">, </w:t>
      </w:r>
      <w:r w:rsidR="00DA00DC">
        <w:t>elle n</w:t>
      </w:r>
      <w:r>
        <w:t>’</w:t>
      </w:r>
      <w:r w:rsidR="00DA00DC">
        <w:t>est pas dans son tort</w:t>
      </w:r>
      <w:r>
        <w:t xml:space="preserve">. </w:t>
      </w:r>
      <w:r w:rsidR="00DA00DC">
        <w:t>Si tu avais prévenu plus tôt</w:t>
      </w:r>
      <w:r>
        <w:t xml:space="preserve">, </w:t>
      </w:r>
      <w:r w:rsidR="00DA00DC">
        <w:t>peut-être t</w:t>
      </w:r>
      <w:r>
        <w:t>’</w:t>
      </w:r>
      <w:r w:rsidR="00DA00DC">
        <w:t>aurait-elle donné la préférence</w:t>
      </w:r>
      <w:r>
        <w:t>.</w:t>
      </w:r>
    </w:p>
    <w:p w14:paraId="49D4C812" w14:textId="12A7CF75" w:rsidR="00DA00DC" w:rsidRDefault="00DD1C38" w:rsidP="00DA00DC">
      <w:r>
        <w:t>— </w:t>
      </w:r>
      <w:r w:rsidR="00DA00DC">
        <w:t>Je n</w:t>
      </w:r>
      <w:r>
        <w:t>’</w:t>
      </w:r>
      <w:r w:rsidR="00DA00DC">
        <w:t>en crois rien</w:t>
      </w:r>
      <w:r>
        <w:t xml:space="preserve">, </w:t>
      </w:r>
      <w:r w:rsidR="00DA00DC">
        <w:t>fit Roche en souriant</w:t>
      </w:r>
      <w:r>
        <w:t xml:space="preserve">. </w:t>
      </w:r>
      <w:r w:rsidR="00DA00DC">
        <w:t>Tu lui diras tout de même que j</w:t>
      </w:r>
      <w:r>
        <w:t>’</w:t>
      </w:r>
      <w:r w:rsidR="00DA00DC">
        <w:t>ai été navré</w:t>
      </w:r>
      <w:r>
        <w:t>… »</w:t>
      </w:r>
    </w:p>
    <w:p w14:paraId="3B4F1E4A" w14:textId="77777777" w:rsidR="00DD1C38" w:rsidRDefault="00DA00DC" w:rsidP="00DA00DC">
      <w:r>
        <w:t>En n</w:t>
      </w:r>
      <w:r w:rsidR="00DD1C38">
        <w:t>’</w:t>
      </w:r>
      <w:r>
        <w:t>importe quelle autre circonstance</w:t>
      </w:r>
      <w:r w:rsidR="00DD1C38">
        <w:t xml:space="preserve">, </w:t>
      </w:r>
      <w:r>
        <w:t>cette phrase eût été l</w:t>
      </w:r>
      <w:r w:rsidR="00DD1C38">
        <w:t>’</w:t>
      </w:r>
      <w:r>
        <w:t>image de la vérité</w:t>
      </w:r>
      <w:r w:rsidR="00DD1C38">
        <w:t xml:space="preserve">. </w:t>
      </w:r>
      <w:r>
        <w:t>Mais il n</w:t>
      </w:r>
      <w:r w:rsidR="00DD1C38">
        <w:t>’</w:t>
      </w:r>
      <w:r>
        <w:t>en était pas de même aujourd</w:t>
      </w:r>
      <w:r w:rsidR="00DD1C38">
        <w:t>’</w:t>
      </w:r>
      <w:r>
        <w:t>hui</w:t>
      </w:r>
      <w:r w:rsidR="00DD1C38">
        <w:t xml:space="preserve">. </w:t>
      </w:r>
      <w:r>
        <w:t>Dans sa façon de s</w:t>
      </w:r>
      <w:r w:rsidR="00DD1C38">
        <w:t>’</w:t>
      </w:r>
      <w:r>
        <w:t>enquérir des motifs de la venue de leur hôte</w:t>
      </w:r>
      <w:r w:rsidR="00DD1C38">
        <w:t xml:space="preserve">, </w:t>
      </w:r>
      <w:r>
        <w:t>la jolie Suzanne n</w:t>
      </w:r>
      <w:r w:rsidR="00DD1C38">
        <w:t>’</w:t>
      </w:r>
      <w:r>
        <w:t>eût sans doute pas apporté</w:t>
      </w:r>
      <w:r w:rsidR="00DD1C38">
        <w:t xml:space="preserve">, </w:t>
      </w:r>
      <w:r>
        <w:t>en effet</w:t>
      </w:r>
      <w:r w:rsidR="00DD1C38">
        <w:t xml:space="preserve">, </w:t>
      </w:r>
      <w:r>
        <w:t>la même réserve que son mari</w:t>
      </w:r>
      <w:r w:rsidR="00DD1C38">
        <w:t xml:space="preserve">. </w:t>
      </w:r>
      <w:r>
        <w:t>C</w:t>
      </w:r>
      <w:r w:rsidR="00DD1C38">
        <w:t>’</w:t>
      </w:r>
      <w:r>
        <w:t>était une chance</w:t>
      </w:r>
      <w:r w:rsidR="00DD1C38">
        <w:t xml:space="preserve">, </w:t>
      </w:r>
      <w:r>
        <w:t>à ce point de vue</w:t>
      </w:r>
      <w:r w:rsidR="00DD1C38">
        <w:t xml:space="preserve">, </w:t>
      </w:r>
      <w:r>
        <w:t>qu</w:t>
      </w:r>
      <w:r w:rsidR="00DD1C38">
        <w:t>’</w:t>
      </w:r>
      <w:r>
        <w:t>elle ne fût pas là</w:t>
      </w:r>
      <w:r w:rsidR="00DD1C38">
        <w:t>.</w:t>
      </w:r>
    </w:p>
    <w:p w14:paraId="5B945654" w14:textId="77777777" w:rsidR="00DD1C38" w:rsidRDefault="00DA00DC" w:rsidP="00DA00DC">
      <w:r>
        <w:t>Roche ajouta</w:t>
      </w:r>
      <w:r w:rsidR="00DD1C38">
        <w:t xml:space="preserve">, </w:t>
      </w:r>
      <w:r>
        <w:t>afin de maintenir le plus longtemps possible le ton de la plaisanterie à l</w:t>
      </w:r>
      <w:r w:rsidR="00DD1C38">
        <w:t>’</w:t>
      </w:r>
      <w:r>
        <w:t>entretien</w:t>
      </w:r>
      <w:r w:rsidR="00DD1C38">
        <w:t> :</w:t>
      </w:r>
    </w:p>
    <w:p w14:paraId="030F4EAB" w14:textId="6549CEED" w:rsidR="00DA00DC" w:rsidRDefault="00DD1C38" w:rsidP="00DA00DC">
      <w:r>
        <w:t>« </w:t>
      </w:r>
      <w:r w:rsidR="00DA00DC">
        <w:t>C</w:t>
      </w:r>
      <w:r>
        <w:t>’</w:t>
      </w:r>
      <w:r w:rsidR="00DA00DC">
        <w:t xml:space="preserve">est le père </w:t>
      </w:r>
      <w:proofErr w:type="spellStart"/>
      <w:r w:rsidR="00DA00DC">
        <w:t>Englebert</w:t>
      </w:r>
      <w:proofErr w:type="spellEnd"/>
      <w:r w:rsidR="00DA00DC">
        <w:t xml:space="preserve"> qui va être désolé</w:t>
      </w:r>
      <w:r>
        <w:t xml:space="preserve">. </w:t>
      </w:r>
      <w:r w:rsidR="00DA00DC">
        <w:t>Pense donc</w:t>
      </w:r>
      <w:r>
        <w:t xml:space="preserve">, </w:t>
      </w:r>
      <w:r w:rsidR="00DA00DC">
        <w:t>une ouaille de moins</w:t>
      </w:r>
      <w:r>
        <w:t> ! »</w:t>
      </w:r>
    </w:p>
    <w:p w14:paraId="4FD96020" w14:textId="77777777" w:rsidR="00DD1C38" w:rsidRDefault="00DA00DC" w:rsidP="00DA00DC">
      <w:r>
        <w:t>Casella l</w:t>
      </w:r>
      <w:r w:rsidR="00DD1C38">
        <w:t>’</w:t>
      </w:r>
      <w:r>
        <w:t>avait accompagné jusque chez lui</w:t>
      </w:r>
      <w:r w:rsidR="00DD1C38">
        <w:t>.</w:t>
      </w:r>
    </w:p>
    <w:p w14:paraId="5D9A6C01" w14:textId="77777777" w:rsidR="00DD1C38" w:rsidRDefault="00DD1C38" w:rsidP="00DA00DC">
      <w:r>
        <w:t>« </w:t>
      </w:r>
      <w:r w:rsidR="00DA00DC">
        <w:t>Je dîne à huit heures</w:t>
      </w:r>
      <w:r>
        <w:t xml:space="preserve">, </w:t>
      </w:r>
      <w:r w:rsidR="00DA00DC">
        <w:t>dit-il</w:t>
      </w:r>
      <w:r>
        <w:t xml:space="preserve">. </w:t>
      </w:r>
      <w:r w:rsidR="00DA00DC">
        <w:t>Sois là</w:t>
      </w:r>
      <w:r>
        <w:t xml:space="preserve">, </w:t>
      </w:r>
      <w:r w:rsidR="00DA00DC">
        <w:t>ne sois pas là</w:t>
      </w:r>
      <w:r>
        <w:t xml:space="preserve">, </w:t>
      </w:r>
      <w:r w:rsidR="00DA00DC">
        <w:t>à ton gré</w:t>
      </w:r>
      <w:r>
        <w:t xml:space="preserve"> ! </w:t>
      </w:r>
      <w:r w:rsidR="00DA00DC">
        <w:t>Si tu en exprimes le désir</w:t>
      </w:r>
      <w:r>
        <w:t xml:space="preserve">, </w:t>
      </w:r>
      <w:r w:rsidR="00DA00DC">
        <w:t>je t</w:t>
      </w:r>
      <w:r>
        <w:t>’</w:t>
      </w:r>
      <w:r w:rsidR="00DA00DC">
        <w:t>attendrai</w:t>
      </w:r>
      <w:r>
        <w:t>.</w:t>
      </w:r>
    </w:p>
    <w:p w14:paraId="7B412348" w14:textId="61498C5B" w:rsidR="00DA00DC" w:rsidRDefault="00DD1C38" w:rsidP="00DA00DC">
      <w:r>
        <w:lastRenderedPageBreak/>
        <w:t>— </w:t>
      </w:r>
      <w:r w:rsidR="00DA00DC">
        <w:t>Ce n</w:t>
      </w:r>
      <w:r>
        <w:t>’</w:t>
      </w:r>
      <w:r w:rsidR="00DA00DC">
        <w:t>est pas la peine</w:t>
      </w:r>
      <w:r>
        <w:t xml:space="preserve">, </w:t>
      </w:r>
      <w:r w:rsidR="00DA00DC">
        <w:t>je ne suis pas encore bien fixé sur l</w:t>
      </w:r>
      <w:r>
        <w:t>’</w:t>
      </w:r>
      <w:r w:rsidR="00DA00DC">
        <w:t>emploi de mon temps</w:t>
      </w:r>
      <w:r>
        <w:t xml:space="preserve">, </w:t>
      </w:r>
      <w:r w:rsidR="00DA00DC">
        <w:t>tu comprends</w:t>
      </w:r>
      <w:r>
        <w:t>. »</w:t>
      </w:r>
    </w:p>
    <w:p w14:paraId="7163A194" w14:textId="77777777" w:rsidR="00DD1C38" w:rsidRDefault="00DA00DC" w:rsidP="00DA00DC">
      <w:r>
        <w:t>L</w:t>
      </w:r>
      <w:r w:rsidR="00DD1C38">
        <w:t>’</w:t>
      </w:r>
      <w:r>
        <w:t>autre eut un geste pour signifier qu</w:t>
      </w:r>
      <w:r w:rsidR="00DD1C38">
        <w:t>’</w:t>
      </w:r>
      <w:r>
        <w:t>il comprenait</w:t>
      </w:r>
      <w:r w:rsidR="00DD1C38">
        <w:t xml:space="preserve">, </w:t>
      </w:r>
      <w:r>
        <w:t>qu</w:t>
      </w:r>
      <w:r w:rsidR="00DD1C38">
        <w:t>’</w:t>
      </w:r>
      <w:r>
        <w:t>il ne demandait pas d</w:t>
      </w:r>
      <w:r w:rsidR="00DD1C38">
        <w:t>’</w:t>
      </w:r>
      <w:r>
        <w:t>explication</w:t>
      </w:r>
      <w:r w:rsidR="00DD1C38">
        <w:t>.</w:t>
      </w:r>
    </w:p>
    <w:p w14:paraId="5F11F3A3" w14:textId="77777777" w:rsidR="00DD1C38" w:rsidRDefault="00DD1C38" w:rsidP="00DA00DC">
      <w:r>
        <w:t>« </w:t>
      </w:r>
      <w:r w:rsidR="00DA00DC">
        <w:t>Voici ta clef</w:t>
      </w:r>
      <w:r>
        <w:t xml:space="preserve">. </w:t>
      </w:r>
      <w:r w:rsidR="00DA00DC">
        <w:t>Tu es chez toi</w:t>
      </w:r>
      <w:r>
        <w:t xml:space="preserve">. </w:t>
      </w:r>
      <w:r w:rsidR="00DA00DC">
        <w:t>Je n</w:t>
      </w:r>
      <w:r>
        <w:t>’</w:t>
      </w:r>
      <w:r w:rsidR="00DA00DC">
        <w:t>ai pas besoin de te rappeler où sont les commutateurs électriques</w:t>
      </w:r>
      <w:r>
        <w:t xml:space="preserve">. </w:t>
      </w:r>
      <w:r w:rsidR="00DA00DC">
        <w:t>Je présume que tu t</w:t>
      </w:r>
      <w:r>
        <w:t>’</w:t>
      </w:r>
      <w:r w:rsidR="00DA00DC">
        <w:t>en souviens</w:t>
      </w:r>
      <w:r>
        <w:t xml:space="preserve">. </w:t>
      </w:r>
      <w:r w:rsidR="00DA00DC">
        <w:t>À quelle heure veux-tu</w:t>
      </w:r>
      <w:r>
        <w:t xml:space="preserve">, </w:t>
      </w:r>
      <w:r w:rsidR="00DA00DC">
        <w:t>demain matin</w:t>
      </w:r>
      <w:r>
        <w:t xml:space="preserve">, </w:t>
      </w:r>
      <w:r w:rsidR="00DA00DC">
        <w:t>que l</w:t>
      </w:r>
      <w:r>
        <w:t>’</w:t>
      </w:r>
      <w:r w:rsidR="00DA00DC">
        <w:t>ordonnance te réveille</w:t>
      </w:r>
      <w:r>
        <w:t> ?</w:t>
      </w:r>
    </w:p>
    <w:p w14:paraId="6DE8D454" w14:textId="163A8BCD" w:rsidR="00DA00DC" w:rsidRDefault="00DD1C38" w:rsidP="00DA00DC">
      <w:r>
        <w:t>— </w:t>
      </w:r>
      <w:r w:rsidR="00DA00DC">
        <w:t>Ne t</w:t>
      </w:r>
      <w:r>
        <w:t>’</w:t>
      </w:r>
      <w:r w:rsidR="00DA00DC">
        <w:t>en occupe pas</w:t>
      </w:r>
      <w:r>
        <w:t xml:space="preserve">. </w:t>
      </w:r>
      <w:r w:rsidR="00DA00DC">
        <w:t>Je sonnerai</w:t>
      </w:r>
      <w:r>
        <w:t>. »</w:t>
      </w:r>
    </w:p>
    <w:p w14:paraId="379067FC" w14:textId="77777777" w:rsidR="00DD1C38" w:rsidRDefault="00DA00DC" w:rsidP="00DA00DC">
      <w:r>
        <w:t>Casella s</w:t>
      </w:r>
      <w:r w:rsidR="00DD1C38">
        <w:t>’</w:t>
      </w:r>
      <w:r>
        <w:t>inclina</w:t>
      </w:r>
      <w:r w:rsidR="00DD1C38">
        <w:t xml:space="preserve">, </w:t>
      </w:r>
      <w:r>
        <w:t>partit</w:t>
      </w:r>
      <w:r w:rsidR="00DD1C38">
        <w:t xml:space="preserve">, </w:t>
      </w:r>
      <w:r>
        <w:t>prétextant une partie d</w:t>
      </w:r>
      <w:r w:rsidR="00DD1C38">
        <w:t>’</w:t>
      </w:r>
      <w:r>
        <w:t>échecs à finir au cercle</w:t>
      </w:r>
      <w:r w:rsidR="00DD1C38">
        <w:t xml:space="preserve">. </w:t>
      </w:r>
      <w:r>
        <w:t>Roche poussa un soupir de soulagement</w:t>
      </w:r>
      <w:r w:rsidR="00DD1C38">
        <w:t xml:space="preserve">. </w:t>
      </w:r>
      <w:r>
        <w:t>La moindre présence lui pesait</w:t>
      </w:r>
      <w:r w:rsidR="00DD1C38">
        <w:t xml:space="preserve">. </w:t>
      </w:r>
      <w:r>
        <w:t>Jamais il n</w:t>
      </w:r>
      <w:r w:rsidR="00DD1C38">
        <w:t>’</w:t>
      </w:r>
      <w:r>
        <w:t>avait éprouvé un besoin aussi impérieux d</w:t>
      </w:r>
      <w:r w:rsidR="00DD1C38">
        <w:t>’</w:t>
      </w:r>
      <w:r>
        <w:t>être seul</w:t>
      </w:r>
      <w:r w:rsidR="00DD1C38">
        <w:t xml:space="preserve">. </w:t>
      </w:r>
      <w:r>
        <w:t>Il regarda sa montre</w:t>
      </w:r>
      <w:r w:rsidR="00DD1C38">
        <w:t xml:space="preserve"> : </w:t>
      </w:r>
      <w:r>
        <w:t>six heures moins dix</w:t>
      </w:r>
      <w:r w:rsidR="00DD1C38">
        <w:t xml:space="preserve"> ! </w:t>
      </w:r>
      <w:r>
        <w:t>Une grande heure encore à attendre</w:t>
      </w:r>
      <w:r w:rsidR="00DD1C38">
        <w:t xml:space="preserve"> ! </w:t>
      </w:r>
      <w:r>
        <w:t>Cette solitude tant convoitée</w:t>
      </w:r>
      <w:r w:rsidR="00DD1C38">
        <w:t xml:space="preserve">, </w:t>
      </w:r>
      <w:r>
        <w:t>voici qu</w:t>
      </w:r>
      <w:r w:rsidR="00DD1C38">
        <w:t>’</w:t>
      </w:r>
      <w:r>
        <w:t>elle lui était déjà insupportable</w:t>
      </w:r>
      <w:r w:rsidR="00DD1C38">
        <w:t xml:space="preserve">. </w:t>
      </w:r>
      <w:r>
        <w:t>Il eut un bâillement nerveux</w:t>
      </w:r>
      <w:r w:rsidR="00DD1C38">
        <w:t xml:space="preserve">. </w:t>
      </w:r>
      <w:r>
        <w:t>Il s</w:t>
      </w:r>
      <w:r w:rsidR="00DD1C38">
        <w:t>’</w:t>
      </w:r>
      <w:r>
        <w:t>assit et se releva presque aussitôt</w:t>
      </w:r>
      <w:r w:rsidR="00DD1C38">
        <w:t xml:space="preserve">. </w:t>
      </w:r>
      <w:r>
        <w:t>Son sac de voyage était là</w:t>
      </w:r>
      <w:r w:rsidR="00DD1C38">
        <w:t xml:space="preserve"> : </w:t>
      </w:r>
      <w:r>
        <w:t>il l</w:t>
      </w:r>
      <w:r w:rsidR="00DD1C38">
        <w:t>’</w:t>
      </w:r>
      <w:r>
        <w:t>ouvrit</w:t>
      </w:r>
      <w:r w:rsidR="00DD1C38">
        <w:t xml:space="preserve">, </w:t>
      </w:r>
      <w:r>
        <w:t>le referma</w:t>
      </w:r>
      <w:r w:rsidR="00DD1C38">
        <w:t xml:space="preserve">, </w:t>
      </w:r>
      <w:r>
        <w:t>l</w:t>
      </w:r>
      <w:r w:rsidR="00DD1C38">
        <w:t>’</w:t>
      </w:r>
      <w:r>
        <w:t>ouvrit de nouveau</w:t>
      </w:r>
      <w:r w:rsidR="00DD1C38">
        <w:t xml:space="preserve">. </w:t>
      </w:r>
      <w:r>
        <w:t>Sa chambre lui paraissait lugubre</w:t>
      </w:r>
      <w:r w:rsidR="00DD1C38">
        <w:t xml:space="preserve">. </w:t>
      </w:r>
      <w:r>
        <w:t>Jamais il n</w:t>
      </w:r>
      <w:r w:rsidR="00DD1C38">
        <w:t>’</w:t>
      </w:r>
      <w:r>
        <w:t>aurait la patience d</w:t>
      </w:r>
      <w:r w:rsidR="00DD1C38">
        <w:t>’</w:t>
      </w:r>
      <w:r>
        <w:t>y attendre que sept heures sonnent</w:t>
      </w:r>
      <w:r w:rsidR="00DD1C38">
        <w:t xml:space="preserve">. </w:t>
      </w:r>
      <w:r>
        <w:t>Il jeta dans la glace du cabinet de toilette un regard furtif</w:t>
      </w:r>
      <w:r w:rsidR="00DD1C38">
        <w:t xml:space="preserve">, </w:t>
      </w:r>
      <w:r>
        <w:t>donna un coup de brosse à sa tunique</w:t>
      </w:r>
      <w:r w:rsidR="00DD1C38">
        <w:t xml:space="preserve">, </w:t>
      </w:r>
      <w:r>
        <w:t>à son képi</w:t>
      </w:r>
      <w:r w:rsidR="00DD1C38">
        <w:t xml:space="preserve">, </w:t>
      </w:r>
      <w:r>
        <w:t>fouilla dans la poche de sa culotte de cheval pour voir s</w:t>
      </w:r>
      <w:r w:rsidR="00DD1C38">
        <w:t>’</w:t>
      </w:r>
      <w:r>
        <w:t>il n</w:t>
      </w:r>
      <w:r w:rsidR="00DD1C38">
        <w:t>’</w:t>
      </w:r>
      <w:r>
        <w:t>avait pas oublié sa lampe électrique</w:t>
      </w:r>
      <w:r w:rsidR="00DD1C38">
        <w:t xml:space="preserve">. </w:t>
      </w:r>
      <w:r>
        <w:t>L</w:t>
      </w:r>
      <w:r w:rsidR="00DD1C38">
        <w:t>’</w:t>
      </w:r>
      <w:r>
        <w:t>escalier était désert</w:t>
      </w:r>
      <w:r w:rsidR="00DD1C38">
        <w:t xml:space="preserve">. </w:t>
      </w:r>
      <w:r>
        <w:t>Il le descendit sur la pointe des pieds</w:t>
      </w:r>
      <w:r w:rsidR="00DD1C38">
        <w:t xml:space="preserve">, </w:t>
      </w:r>
      <w:r>
        <w:t>et il sortit</w:t>
      </w:r>
      <w:r w:rsidR="00DD1C38">
        <w:t>.</w:t>
      </w:r>
    </w:p>
    <w:p w14:paraId="1C88D0E7" w14:textId="4EBCAEF2" w:rsidR="00DA00DC" w:rsidRDefault="00DA00DC" w:rsidP="00DA00DC"/>
    <w:p w14:paraId="143E7AE4" w14:textId="77777777" w:rsidR="00DD1C38" w:rsidRDefault="00DA00DC" w:rsidP="00DA00DC">
      <w:r>
        <w:t>Dehors</w:t>
      </w:r>
      <w:r w:rsidR="00DD1C38">
        <w:t xml:space="preserve">, </w:t>
      </w:r>
      <w:r>
        <w:t>il faisait très doux</w:t>
      </w:r>
      <w:r w:rsidR="00DD1C38">
        <w:t xml:space="preserve">. </w:t>
      </w:r>
      <w:r>
        <w:t>Antioche</w:t>
      </w:r>
      <w:r w:rsidR="00DD1C38">
        <w:t xml:space="preserve">, </w:t>
      </w:r>
      <w:r>
        <w:t>avec son austère diadème de montagnes</w:t>
      </w:r>
      <w:r w:rsidR="00DD1C38">
        <w:t xml:space="preserve">, </w:t>
      </w:r>
      <w:r>
        <w:t>était encore</w:t>
      </w:r>
      <w:r w:rsidR="00DD1C38">
        <w:t xml:space="preserve">, </w:t>
      </w:r>
      <w:r>
        <w:t>dans cette saison</w:t>
      </w:r>
      <w:r w:rsidR="00DD1C38">
        <w:t xml:space="preserve">, </w:t>
      </w:r>
      <w:r>
        <w:t>à demi la proie de l</w:t>
      </w:r>
      <w:r w:rsidR="00DD1C38">
        <w:t>’</w:t>
      </w:r>
      <w:r>
        <w:t>hiver</w:t>
      </w:r>
      <w:r w:rsidR="00DD1C38">
        <w:t xml:space="preserve">. </w:t>
      </w:r>
      <w:r>
        <w:t>La veille</w:t>
      </w:r>
      <w:r w:rsidR="00DD1C38">
        <w:t xml:space="preserve"> – </w:t>
      </w:r>
      <w:r>
        <w:t>c</w:t>
      </w:r>
      <w:r w:rsidR="00DD1C38">
        <w:t>’</w:t>
      </w:r>
      <w:r>
        <w:t>était pour lui aussi loin que s</w:t>
      </w:r>
      <w:r w:rsidR="00DD1C38">
        <w:t>’</w:t>
      </w:r>
      <w:r>
        <w:t>il y avait dix mille ans</w:t>
      </w:r>
      <w:r w:rsidR="00DD1C38">
        <w:t xml:space="preserve">, </w:t>
      </w:r>
      <w:r>
        <w:t>à cause de tout ce qui s</w:t>
      </w:r>
      <w:r w:rsidR="00DD1C38">
        <w:t>’</w:t>
      </w:r>
      <w:r>
        <w:t>était passé depuis</w:t>
      </w:r>
      <w:r w:rsidR="00DD1C38">
        <w:t xml:space="preserve"> – </w:t>
      </w:r>
      <w:r>
        <w:t>la veille donc</w:t>
      </w:r>
      <w:r w:rsidR="00DD1C38">
        <w:t xml:space="preserve">, </w:t>
      </w:r>
      <w:r>
        <w:t>Roche</w:t>
      </w:r>
      <w:r w:rsidR="00DD1C38">
        <w:t xml:space="preserve">, </w:t>
      </w:r>
      <w:r>
        <w:t xml:space="preserve">avait raccompagné après </w:t>
      </w:r>
      <w:r>
        <w:lastRenderedPageBreak/>
        <w:t xml:space="preserve">le dîner le père </w:t>
      </w:r>
      <w:proofErr w:type="spellStart"/>
      <w:r>
        <w:t>Englebert</w:t>
      </w:r>
      <w:proofErr w:type="spellEnd"/>
      <w:r w:rsidR="00DD1C38">
        <w:t xml:space="preserve">. </w:t>
      </w:r>
      <w:r>
        <w:t>Puis il avait voulu marcher jusqu</w:t>
      </w:r>
      <w:r w:rsidR="00DD1C38">
        <w:t>’</w:t>
      </w:r>
      <w:r>
        <w:t>au pont de l</w:t>
      </w:r>
      <w:r w:rsidR="00DD1C38">
        <w:t>’</w:t>
      </w:r>
      <w:r>
        <w:t>Oronte</w:t>
      </w:r>
      <w:r w:rsidR="00DD1C38">
        <w:t xml:space="preserve">, </w:t>
      </w:r>
      <w:r>
        <w:t>en fumant deux ou trois cigarettes</w:t>
      </w:r>
      <w:r w:rsidR="00DD1C38">
        <w:t xml:space="preserve">. </w:t>
      </w:r>
      <w:r>
        <w:t>Il en avait été empêché par le froid</w:t>
      </w:r>
      <w:r w:rsidR="00DD1C38">
        <w:t xml:space="preserve">. </w:t>
      </w:r>
      <w:r>
        <w:t>Ici</w:t>
      </w:r>
      <w:r w:rsidR="00DD1C38">
        <w:t xml:space="preserve">, </w:t>
      </w:r>
      <w:r>
        <w:t>au contraire</w:t>
      </w:r>
      <w:r w:rsidR="00DD1C38">
        <w:t xml:space="preserve">, </w:t>
      </w:r>
      <w:r>
        <w:t>quelle tiédeur</w:t>
      </w:r>
      <w:r w:rsidR="00DD1C38">
        <w:t xml:space="preserve"> ! </w:t>
      </w:r>
      <w:r>
        <w:t>Il y avait près d</w:t>
      </w:r>
      <w:r w:rsidR="00DD1C38">
        <w:t>’</w:t>
      </w:r>
      <w:r>
        <w:t>une heure que le soleil avait disparu</w:t>
      </w:r>
      <w:r w:rsidR="00DD1C38">
        <w:t xml:space="preserve">. </w:t>
      </w:r>
      <w:r>
        <w:t>Le lever de la lune allait se faire attendre presque autant</w:t>
      </w:r>
      <w:r w:rsidR="00DD1C38">
        <w:t xml:space="preserve">. </w:t>
      </w:r>
      <w:r>
        <w:t>Mais déjà traînait un peu partout sa calme lueur annonciatrice</w:t>
      </w:r>
      <w:r w:rsidR="00DD1C38">
        <w:t xml:space="preserve">. </w:t>
      </w:r>
      <w:r>
        <w:t>La brise crépusculaire s</w:t>
      </w:r>
      <w:r w:rsidR="00DD1C38">
        <w:t>’</w:t>
      </w:r>
      <w:r>
        <w:t>était apaisée</w:t>
      </w:r>
      <w:r w:rsidR="00DD1C38">
        <w:t xml:space="preserve">. </w:t>
      </w:r>
      <w:r>
        <w:t>Le bruit de la mer s</w:t>
      </w:r>
      <w:r w:rsidR="00DD1C38">
        <w:t>’</w:t>
      </w:r>
      <w:r>
        <w:t>était tu</w:t>
      </w:r>
      <w:r w:rsidR="00DD1C38">
        <w:t>.</w:t>
      </w:r>
    </w:p>
    <w:p w14:paraId="7D1E7BE4" w14:textId="77777777" w:rsidR="00DD1C38" w:rsidRDefault="00DA00DC" w:rsidP="00DA00DC">
      <w:r>
        <w:t>Il semblait à Roche</w:t>
      </w:r>
      <w:r w:rsidR="00DD1C38">
        <w:t xml:space="preserve">, </w:t>
      </w:r>
      <w:r>
        <w:t>tantôt qu</w:t>
      </w:r>
      <w:r w:rsidR="00DD1C38">
        <w:t>’</w:t>
      </w:r>
      <w:r>
        <w:t>il n</w:t>
      </w:r>
      <w:r w:rsidR="00DD1C38">
        <w:t>’</w:t>
      </w:r>
      <w:r>
        <w:t>avait jamais demeuré à Tartous</w:t>
      </w:r>
      <w:r w:rsidR="00DD1C38">
        <w:t xml:space="preserve">, </w:t>
      </w:r>
      <w:r>
        <w:t>tantôt qu</w:t>
      </w:r>
      <w:r w:rsidR="00DD1C38">
        <w:t>’</w:t>
      </w:r>
      <w:r>
        <w:t>il n</w:t>
      </w:r>
      <w:r w:rsidR="00DD1C38">
        <w:t>’</w:t>
      </w:r>
      <w:r>
        <w:t>en était jamais parti</w:t>
      </w:r>
      <w:r w:rsidR="00DD1C38">
        <w:t xml:space="preserve">. </w:t>
      </w:r>
      <w:r>
        <w:t>Il passa devant le sérail où brillait encore une lumière</w:t>
      </w:r>
      <w:r w:rsidR="00DD1C38">
        <w:t xml:space="preserve"> : </w:t>
      </w:r>
      <w:r>
        <w:t>Casella qui</w:t>
      </w:r>
      <w:r w:rsidR="00DD1C38">
        <w:t xml:space="preserve">, </w:t>
      </w:r>
      <w:r>
        <w:t>probablement était revenu travailler</w:t>
      </w:r>
      <w:r w:rsidR="00DD1C38">
        <w:t xml:space="preserve">. </w:t>
      </w:r>
      <w:r>
        <w:t>Cette partie d</w:t>
      </w:r>
      <w:r w:rsidR="00DD1C38">
        <w:t>’</w:t>
      </w:r>
      <w:r>
        <w:t>échecs à finir</w:t>
      </w:r>
      <w:r w:rsidR="00DD1C38">
        <w:t xml:space="preserve">, </w:t>
      </w:r>
      <w:r>
        <w:t>un conte qui ne tenait pas debout</w:t>
      </w:r>
      <w:r w:rsidR="00DD1C38">
        <w:t xml:space="preserve">, </w:t>
      </w:r>
      <w:r>
        <w:t>l</w:t>
      </w:r>
      <w:r w:rsidR="00DD1C38">
        <w:t>’</w:t>
      </w:r>
      <w:r>
        <w:t>invention d</w:t>
      </w:r>
      <w:r w:rsidR="00DD1C38">
        <w:t>’</w:t>
      </w:r>
      <w:r>
        <w:t>un camarade attentif à le débarrasser de sa présence</w:t>
      </w:r>
      <w:r w:rsidR="00DD1C38">
        <w:t xml:space="preserve">. </w:t>
      </w:r>
      <w:r>
        <w:t>À un carrefour</w:t>
      </w:r>
      <w:r w:rsidR="00DD1C38">
        <w:t xml:space="preserve">, </w:t>
      </w:r>
      <w:r>
        <w:t>une seconde</w:t>
      </w:r>
      <w:r w:rsidR="00DD1C38">
        <w:t xml:space="preserve">, </w:t>
      </w:r>
      <w:r>
        <w:t>Roche hésita</w:t>
      </w:r>
      <w:r w:rsidR="00DD1C38">
        <w:t xml:space="preserve">, </w:t>
      </w:r>
      <w:r>
        <w:t>puis tourna à droite</w:t>
      </w:r>
      <w:r w:rsidR="00DD1C38">
        <w:t xml:space="preserve">. </w:t>
      </w:r>
      <w:r>
        <w:t>Il se trouvait maintenant dans un bois d</w:t>
      </w:r>
      <w:r w:rsidR="00DD1C38">
        <w:t>’</w:t>
      </w:r>
      <w:r>
        <w:t>oliviers</w:t>
      </w:r>
      <w:r w:rsidR="00DD1C38">
        <w:t xml:space="preserve">. </w:t>
      </w:r>
      <w:r>
        <w:t>Il ne se reconnut pas tout d</w:t>
      </w:r>
      <w:r w:rsidR="00DD1C38">
        <w:t>’</w:t>
      </w:r>
      <w:r>
        <w:t>abord</w:t>
      </w:r>
      <w:r w:rsidR="00DD1C38">
        <w:t xml:space="preserve"> ; </w:t>
      </w:r>
      <w:r>
        <w:t>et voilà que</w:t>
      </w:r>
      <w:r w:rsidR="00DD1C38">
        <w:t xml:space="preserve">, </w:t>
      </w:r>
      <w:r>
        <w:t>subitement</w:t>
      </w:r>
      <w:r w:rsidR="00DD1C38">
        <w:t xml:space="preserve">, </w:t>
      </w:r>
      <w:r>
        <w:t>son cœur se mit à battre</w:t>
      </w:r>
      <w:r w:rsidR="00DD1C38">
        <w:t xml:space="preserve">. </w:t>
      </w:r>
      <w:r>
        <w:t>C</w:t>
      </w:r>
      <w:r w:rsidR="00DD1C38">
        <w:t>’</w:t>
      </w:r>
      <w:r>
        <w:t>était là</w:t>
      </w:r>
      <w:r w:rsidR="00DD1C38">
        <w:t xml:space="preserve">, </w:t>
      </w:r>
      <w:r>
        <w:t>au pied de cet arbre</w:t>
      </w:r>
      <w:r w:rsidR="00DD1C38">
        <w:t xml:space="preserve">, </w:t>
      </w:r>
      <w:r>
        <w:t>il en était sûr</w:t>
      </w:r>
      <w:r w:rsidR="00DD1C38">
        <w:t xml:space="preserve">, </w:t>
      </w:r>
      <w:r>
        <w:t>qu</w:t>
      </w:r>
      <w:r w:rsidR="00DD1C38">
        <w:t>’</w:t>
      </w:r>
      <w:r>
        <w:t>il était venu</w:t>
      </w:r>
      <w:r w:rsidR="00DD1C38">
        <w:t xml:space="preserve">, </w:t>
      </w:r>
      <w:r>
        <w:t>un soir</w:t>
      </w:r>
      <w:r w:rsidR="00DD1C38">
        <w:t xml:space="preserve">, </w:t>
      </w:r>
      <w:r>
        <w:t>vers onze heures</w:t>
      </w:r>
      <w:r w:rsidR="00DD1C38">
        <w:t xml:space="preserve">, </w:t>
      </w:r>
      <w:r>
        <w:t>chercher une paire de gants qui y avait été oubliée</w:t>
      </w:r>
      <w:r w:rsidR="00DD1C38">
        <w:t xml:space="preserve">, </w:t>
      </w:r>
      <w:r>
        <w:t>de légers gants de dentelle noire dont les initiales</w:t>
      </w:r>
      <w:r w:rsidR="00DD1C38">
        <w:t xml:space="preserve">, </w:t>
      </w:r>
      <w:r>
        <w:t>un</w:t>
      </w:r>
      <w:r w:rsidR="00DD1C38">
        <w:t xml:space="preserve"> </w:t>
      </w:r>
      <w:r>
        <w:t>A et un</w:t>
      </w:r>
      <w:r w:rsidR="00DD1C38">
        <w:t xml:space="preserve"> </w:t>
      </w:r>
      <w:r>
        <w:t>H brodés d</w:t>
      </w:r>
      <w:r w:rsidR="00DD1C38">
        <w:t>’</w:t>
      </w:r>
      <w:r>
        <w:t>argent</w:t>
      </w:r>
      <w:r w:rsidR="00DD1C38">
        <w:t xml:space="preserve">, </w:t>
      </w:r>
      <w:r>
        <w:t>luisaient doucement parmi les ténèbres</w:t>
      </w:r>
      <w:r w:rsidR="00DD1C38">
        <w:t xml:space="preserve">. </w:t>
      </w:r>
      <w:r>
        <w:t>Qu</w:t>
      </w:r>
      <w:r w:rsidR="00DD1C38">
        <w:t>’</w:t>
      </w:r>
      <w:r>
        <w:t>il lui avait tardé d</w:t>
      </w:r>
      <w:r w:rsidR="00DD1C38">
        <w:t>’</w:t>
      </w:r>
      <w:r>
        <w:t>être au lendemain pour s</w:t>
      </w:r>
      <w:r w:rsidR="00DD1C38">
        <w:t>’</w:t>
      </w:r>
      <w:r>
        <w:t>entendre féliciter</w:t>
      </w:r>
      <w:r w:rsidR="00DD1C38">
        <w:t xml:space="preserve"> ! </w:t>
      </w:r>
      <w:r>
        <w:t>Une paire de gants</w:t>
      </w:r>
      <w:r w:rsidR="00DD1C38">
        <w:t xml:space="preserve">, </w:t>
      </w:r>
      <w:r>
        <w:t>tout bonnement</w:t>
      </w:r>
      <w:r w:rsidR="00DD1C38">
        <w:t xml:space="preserve">, </w:t>
      </w:r>
      <w:r>
        <w:t>dont l</w:t>
      </w:r>
      <w:r w:rsidR="00DD1C38">
        <w:t>’</w:t>
      </w:r>
      <w:r>
        <w:t>odeur ne l</w:t>
      </w:r>
      <w:r w:rsidR="00DD1C38">
        <w:t>’</w:t>
      </w:r>
      <w:r>
        <w:t>avait pas laissé dormir de la nuit</w:t>
      </w:r>
      <w:r w:rsidR="00DD1C38">
        <w:t>.</w:t>
      </w:r>
    </w:p>
    <w:p w14:paraId="7C1FAFCB" w14:textId="77777777" w:rsidR="00DD1C38" w:rsidRDefault="00DA00DC" w:rsidP="00DA00DC">
      <w:r>
        <w:t>Au-dessus de sa tête</w:t>
      </w:r>
      <w:r w:rsidR="00DD1C38">
        <w:t xml:space="preserve">, </w:t>
      </w:r>
      <w:r>
        <w:t>l</w:t>
      </w:r>
      <w:r w:rsidR="00DD1C38">
        <w:t>’</w:t>
      </w:r>
      <w:r>
        <w:t>entrecroisement des branches cessa</w:t>
      </w:r>
      <w:r w:rsidR="00DD1C38">
        <w:t xml:space="preserve">. </w:t>
      </w:r>
      <w:r>
        <w:t>Le ciel étoilé réapparut</w:t>
      </w:r>
      <w:r w:rsidR="00DD1C38">
        <w:t xml:space="preserve">. </w:t>
      </w:r>
      <w:r>
        <w:t>Et brusquement</w:t>
      </w:r>
      <w:r w:rsidR="00DD1C38">
        <w:t xml:space="preserve">, </w:t>
      </w:r>
      <w:r>
        <w:t>sans savoir pourquoi</w:t>
      </w:r>
      <w:r w:rsidR="00DD1C38">
        <w:t xml:space="preserve">, </w:t>
      </w:r>
      <w:r>
        <w:t>Roche se sentit captif d</w:t>
      </w:r>
      <w:r w:rsidR="00DD1C38">
        <w:t>’</w:t>
      </w:r>
      <w:r>
        <w:t>une émotion presque aussi forte</w:t>
      </w:r>
      <w:r w:rsidR="00DD1C38">
        <w:t xml:space="preserve">. </w:t>
      </w:r>
      <w:r>
        <w:t>Une espèce de masse trapue venait de surgir dans la pénombre</w:t>
      </w:r>
      <w:r w:rsidR="00DD1C38">
        <w:t xml:space="preserve">. </w:t>
      </w:r>
      <w:r>
        <w:t xml:space="preserve">Notre-Dame de </w:t>
      </w:r>
      <w:proofErr w:type="spellStart"/>
      <w:r>
        <w:t>Tortose</w:t>
      </w:r>
      <w:proofErr w:type="spellEnd"/>
      <w:r>
        <w:t xml:space="preserve"> était devant lui</w:t>
      </w:r>
      <w:r w:rsidR="00DD1C38">
        <w:t>.</w:t>
      </w:r>
    </w:p>
    <w:p w14:paraId="6BFCA899" w14:textId="1583CB6C" w:rsidR="00DA00DC" w:rsidRDefault="00DA00DC" w:rsidP="00DA00DC"/>
    <w:p w14:paraId="558DA65E" w14:textId="77777777" w:rsidR="00DD1C38" w:rsidRDefault="00DA00DC" w:rsidP="00DA00DC">
      <w:r>
        <w:lastRenderedPageBreak/>
        <w:t>Certes</w:t>
      </w:r>
      <w:r w:rsidR="00DD1C38">
        <w:t xml:space="preserve">, </w:t>
      </w:r>
      <w:r>
        <w:t>le capitaine avait été en droit de se formaliser quelque peu</w:t>
      </w:r>
      <w:r w:rsidR="00DD1C38">
        <w:t xml:space="preserve">, </w:t>
      </w:r>
      <w:r>
        <w:t>lorsque</w:t>
      </w:r>
      <w:r w:rsidR="00DD1C38">
        <w:t xml:space="preserve">, </w:t>
      </w:r>
      <w:r>
        <w:t>au début de l</w:t>
      </w:r>
      <w:r w:rsidR="00DD1C38">
        <w:t>’</w:t>
      </w:r>
      <w:r>
        <w:t>après-midi</w:t>
      </w:r>
      <w:r w:rsidR="00DD1C38">
        <w:t xml:space="preserve">, </w:t>
      </w:r>
      <w:r>
        <w:t xml:space="preserve">le père </w:t>
      </w:r>
      <w:proofErr w:type="spellStart"/>
      <w:r>
        <w:t>Englebert</w:t>
      </w:r>
      <w:proofErr w:type="spellEnd"/>
      <w:r w:rsidR="00DD1C38">
        <w:t xml:space="preserve">, </w:t>
      </w:r>
      <w:r>
        <w:t>dans un de ces instants d</w:t>
      </w:r>
      <w:r w:rsidR="00DD1C38">
        <w:t>’</w:t>
      </w:r>
      <w:r>
        <w:t>amnésie que ses soixante-douze ans bien comptés rendaient de plus en plus excusables</w:t>
      </w:r>
      <w:r w:rsidR="00DD1C38">
        <w:t xml:space="preserve">, </w:t>
      </w:r>
      <w:r>
        <w:t>s</w:t>
      </w:r>
      <w:r w:rsidR="00DD1C38">
        <w:t>’</w:t>
      </w:r>
      <w:r>
        <w:t>était mis en devoir de lui expliquer l</w:t>
      </w:r>
      <w:r w:rsidR="00DD1C38">
        <w:t>’</w:t>
      </w:r>
      <w:r>
        <w:t>identité de la Tartous d</w:t>
      </w:r>
      <w:r w:rsidR="00DD1C38">
        <w:t>’</w:t>
      </w:r>
      <w:r>
        <w:t>aujourd</w:t>
      </w:r>
      <w:r w:rsidR="00DD1C38">
        <w:t>’</w:t>
      </w:r>
      <w:r>
        <w:t>hui avec la glorieuse cité des Croisades</w:t>
      </w:r>
      <w:r w:rsidR="00DD1C38">
        <w:t xml:space="preserve">. </w:t>
      </w:r>
      <w:r>
        <w:t>Pour ne pas le savoir</w:t>
      </w:r>
      <w:r w:rsidR="00DD1C38">
        <w:t xml:space="preserve">, </w:t>
      </w:r>
      <w:r>
        <w:t>ainsi qu</w:t>
      </w:r>
      <w:r w:rsidR="00DD1C38">
        <w:t>’</w:t>
      </w:r>
      <w:r>
        <w:t>alors il l</w:t>
      </w:r>
      <w:r w:rsidR="00DD1C38">
        <w:t>’</w:t>
      </w:r>
      <w:r>
        <w:t>avait dit</w:t>
      </w:r>
      <w:r w:rsidR="00DD1C38">
        <w:t xml:space="preserve">, </w:t>
      </w:r>
      <w:r>
        <w:t>illettré et idiot</w:t>
      </w:r>
      <w:r w:rsidR="00DD1C38">
        <w:t xml:space="preserve">, </w:t>
      </w:r>
      <w:r>
        <w:t>il eût fallu vraiment qu</w:t>
      </w:r>
      <w:r w:rsidR="00DD1C38">
        <w:t>’</w:t>
      </w:r>
      <w:r>
        <w:t>il le fût</w:t>
      </w:r>
      <w:r w:rsidR="00DD1C38">
        <w:t xml:space="preserve">. </w:t>
      </w:r>
      <w:r>
        <w:t>Or</w:t>
      </w:r>
      <w:r w:rsidR="00DD1C38">
        <w:t xml:space="preserve">, </w:t>
      </w:r>
      <w:r>
        <w:t>il ne méritait ni l</w:t>
      </w:r>
      <w:r w:rsidR="00DD1C38">
        <w:t>’</w:t>
      </w:r>
      <w:r>
        <w:t>un ni l</w:t>
      </w:r>
      <w:r w:rsidR="00DD1C38">
        <w:t>’</w:t>
      </w:r>
      <w:r>
        <w:t>autre de ces qualificatifs</w:t>
      </w:r>
      <w:r w:rsidR="00DD1C38">
        <w:t xml:space="preserve">. </w:t>
      </w:r>
      <w:r>
        <w:t>Tout au plus était-on fondé d</w:t>
      </w:r>
      <w:r w:rsidR="00DD1C38">
        <w:t>’</w:t>
      </w:r>
      <w:r>
        <w:t>affirmer</w:t>
      </w:r>
      <w:r w:rsidR="00DD1C38">
        <w:t xml:space="preserve">, </w:t>
      </w:r>
      <w:r>
        <w:t>sans risquer d</w:t>
      </w:r>
      <w:r w:rsidR="00DD1C38">
        <w:t>’</w:t>
      </w:r>
      <w:r>
        <w:t>être contredit par Roche</w:t>
      </w:r>
      <w:r w:rsidR="00DD1C38">
        <w:t xml:space="preserve">, </w:t>
      </w:r>
      <w:r>
        <w:t>que les vieilles pierres avaient été loin de constituer la passion exclusive de sa vie</w:t>
      </w:r>
      <w:r w:rsidR="00DD1C38">
        <w:t>.</w:t>
      </w:r>
    </w:p>
    <w:p w14:paraId="0CA28B71" w14:textId="77777777" w:rsidR="00DD1C38" w:rsidRDefault="00DA00DC" w:rsidP="00DA00DC">
      <w:r>
        <w:t>Et pourtant</w:t>
      </w:r>
      <w:r w:rsidR="00DD1C38">
        <w:t xml:space="preserve">, </w:t>
      </w:r>
      <w:r>
        <w:t>encore une fois</w:t>
      </w:r>
      <w:r w:rsidR="00DD1C38">
        <w:t xml:space="preserve">, </w:t>
      </w:r>
      <w:r>
        <w:t>c</w:t>
      </w:r>
      <w:r w:rsidR="00DD1C38">
        <w:t>’</w:t>
      </w:r>
      <w:r>
        <w:t>était indéniable</w:t>
      </w:r>
      <w:r w:rsidR="00DD1C38">
        <w:t xml:space="preserve">, </w:t>
      </w:r>
      <w:r>
        <w:t xml:space="preserve">il avait connu Notre-Dame de </w:t>
      </w:r>
      <w:proofErr w:type="spellStart"/>
      <w:r>
        <w:t>Tortose</w:t>
      </w:r>
      <w:proofErr w:type="spellEnd"/>
      <w:r w:rsidR="00DD1C38">
        <w:t xml:space="preserve">. </w:t>
      </w:r>
      <w:r>
        <w:t>Il l</w:t>
      </w:r>
      <w:r w:rsidR="00DD1C38">
        <w:t>’</w:t>
      </w:r>
      <w:r>
        <w:t>avait aimée</w:t>
      </w:r>
      <w:r w:rsidR="00DD1C38">
        <w:t xml:space="preserve">. </w:t>
      </w:r>
      <w:r>
        <w:t>Capitaine de trente-deux ans</w:t>
      </w:r>
      <w:r w:rsidR="00DD1C38">
        <w:t xml:space="preserve">, </w:t>
      </w:r>
      <w:r>
        <w:t>isolé en pleine insurrection dans un des postes les plus ardus de la Syrie</w:t>
      </w:r>
      <w:r w:rsidR="00DD1C38">
        <w:t xml:space="preserve">, </w:t>
      </w:r>
      <w:r>
        <w:t>il avait éprouvé l</w:t>
      </w:r>
      <w:r w:rsidR="00DD1C38">
        <w:t>’</w:t>
      </w:r>
      <w:r>
        <w:t>orgueil d</w:t>
      </w:r>
      <w:r w:rsidR="00DD1C38">
        <w:t>’</w:t>
      </w:r>
      <w:r>
        <w:t>être chargé de ce legs du passé</w:t>
      </w:r>
      <w:r w:rsidR="00DD1C38">
        <w:t xml:space="preserve">, </w:t>
      </w:r>
      <w:r>
        <w:t>d</w:t>
      </w:r>
      <w:r w:rsidR="00DD1C38">
        <w:t>’</w:t>
      </w:r>
      <w:r>
        <w:t>avoir eu cet héritage de gloire à sauvegarder</w:t>
      </w:r>
      <w:r w:rsidR="00DD1C38">
        <w:t xml:space="preserve">. </w:t>
      </w:r>
      <w:r>
        <w:t>Bien que ne rentrant en aucune façon dans les consignes ordinaires auxquelles doit s</w:t>
      </w:r>
      <w:r w:rsidR="00DD1C38">
        <w:t>’</w:t>
      </w:r>
      <w:r>
        <w:t>attendre un soldat</w:t>
      </w:r>
      <w:r w:rsidR="00DD1C38">
        <w:t xml:space="preserve">, </w:t>
      </w:r>
      <w:r>
        <w:t>il avait compris néanmoins que son devoir était de mener à bien cette tâche</w:t>
      </w:r>
      <w:r w:rsidR="00DD1C38">
        <w:t xml:space="preserve">. </w:t>
      </w:r>
      <w:r>
        <w:t>Il s</w:t>
      </w:r>
      <w:r w:rsidR="00DD1C38">
        <w:t>’</w:t>
      </w:r>
      <w:r>
        <w:t>y était attelé de son mieux</w:t>
      </w:r>
      <w:r w:rsidR="00DD1C38">
        <w:t xml:space="preserve">. </w:t>
      </w:r>
      <w:r>
        <w:t>N</w:t>
      </w:r>
      <w:r w:rsidR="00DD1C38">
        <w:t>’</w:t>
      </w:r>
      <w:r>
        <w:t>avait-il pas d</w:t>
      </w:r>
      <w:r w:rsidR="00DD1C38">
        <w:t>’</w:t>
      </w:r>
      <w:r>
        <w:t>ailleurs l</w:t>
      </w:r>
      <w:r w:rsidR="00DD1C38">
        <w:t>’</w:t>
      </w:r>
      <w:r>
        <w:t>impression que la cathédrale</w:t>
      </w:r>
      <w:r w:rsidR="00DD1C38">
        <w:t xml:space="preserve">, </w:t>
      </w:r>
      <w:r>
        <w:t>tôt ou tard</w:t>
      </w:r>
      <w:r w:rsidR="00DD1C38">
        <w:t xml:space="preserve">, </w:t>
      </w:r>
      <w:r>
        <w:t>finirait par jouer un rôle dans son existence</w:t>
      </w:r>
      <w:r w:rsidR="00DD1C38">
        <w:t xml:space="preserve"> ? </w:t>
      </w:r>
      <w:r>
        <w:t>Lorsque</w:t>
      </w:r>
      <w:r w:rsidR="00DD1C38">
        <w:t xml:space="preserve">, </w:t>
      </w:r>
      <w:r>
        <w:t>au début de l</w:t>
      </w:r>
      <w:r w:rsidR="00DD1C38">
        <w:t>’</w:t>
      </w:r>
      <w:r>
        <w:t>hiver précédent</w:t>
      </w:r>
      <w:r w:rsidR="00DD1C38">
        <w:t xml:space="preserve">, </w:t>
      </w:r>
      <w:r>
        <w:t>il avait réussi à quitter Tartous pour Antioche</w:t>
      </w:r>
      <w:r w:rsidR="00DD1C38">
        <w:t xml:space="preserve">, </w:t>
      </w:r>
      <w:r>
        <w:t>il avait cru alors à la vanité d</w:t>
      </w:r>
      <w:r w:rsidR="00DD1C38">
        <w:t>’</w:t>
      </w:r>
      <w:r>
        <w:t>un pressentiment qui aujourd</w:t>
      </w:r>
      <w:r w:rsidR="00DD1C38">
        <w:t>’</w:t>
      </w:r>
      <w:r>
        <w:t>hui était en train de renaître avec plus de force que jamais</w:t>
      </w:r>
      <w:r w:rsidR="00DD1C38">
        <w:t xml:space="preserve">. </w:t>
      </w:r>
      <w:r>
        <w:t>Qu</w:t>
      </w:r>
      <w:r w:rsidR="00DD1C38">
        <w:t>’</w:t>
      </w:r>
      <w:r>
        <w:t>allait-il être réservé à Roche d</w:t>
      </w:r>
      <w:r w:rsidR="00DD1C38">
        <w:t>’</w:t>
      </w:r>
      <w:r>
        <w:t>apprendre</w:t>
      </w:r>
      <w:r w:rsidR="00DD1C38">
        <w:t xml:space="preserve">, </w:t>
      </w:r>
      <w:r>
        <w:t>dans un instant</w:t>
      </w:r>
      <w:r w:rsidR="00DD1C38">
        <w:t xml:space="preserve"> ? </w:t>
      </w:r>
      <w:r>
        <w:t>De quelle nature serait la révélation qu</w:t>
      </w:r>
      <w:r w:rsidR="00DD1C38">
        <w:t>’</w:t>
      </w:r>
      <w:r>
        <w:t>il attendait et redoutait avec un tel frisson d</w:t>
      </w:r>
      <w:r w:rsidR="00DD1C38">
        <w:t>’</w:t>
      </w:r>
      <w:r>
        <w:t>angoisse</w:t>
      </w:r>
      <w:r w:rsidR="00DD1C38">
        <w:t xml:space="preserve"> ? </w:t>
      </w:r>
      <w:r>
        <w:t>Il l</w:t>
      </w:r>
      <w:r w:rsidR="00DD1C38">
        <w:t>’</w:t>
      </w:r>
      <w:r>
        <w:t>ignorait</w:t>
      </w:r>
      <w:r w:rsidR="00DD1C38">
        <w:t xml:space="preserve">. </w:t>
      </w:r>
      <w:r>
        <w:t>Il savait seulement que c</w:t>
      </w:r>
      <w:r w:rsidR="00DD1C38">
        <w:t>’</w:t>
      </w:r>
      <w:r>
        <w:t>était la page capitale de sa destinée qui était sur le point de s</w:t>
      </w:r>
      <w:r w:rsidR="00DD1C38">
        <w:t>’</w:t>
      </w:r>
      <w:r>
        <w:t>écrire</w:t>
      </w:r>
      <w:r w:rsidR="00DD1C38">
        <w:t xml:space="preserve">. </w:t>
      </w:r>
      <w:r>
        <w:t>Comment</w:t>
      </w:r>
      <w:r w:rsidR="00DD1C38">
        <w:t xml:space="preserve">, </w:t>
      </w:r>
      <w:r>
        <w:t>en quoi la vieille église allait-elle s</w:t>
      </w:r>
      <w:r w:rsidR="00DD1C38">
        <w:t>’</w:t>
      </w:r>
      <w:r>
        <w:t>y trouver mêlée</w:t>
      </w:r>
      <w:r w:rsidR="00DD1C38">
        <w:t xml:space="preserve"> ? </w:t>
      </w:r>
      <w:r>
        <w:t>Il ne le devinait pas davantage</w:t>
      </w:r>
      <w:r w:rsidR="00DD1C38">
        <w:t xml:space="preserve">. </w:t>
      </w:r>
      <w:r>
        <w:t>Il ôta son képi</w:t>
      </w:r>
      <w:r w:rsidR="00DD1C38">
        <w:t xml:space="preserve">, </w:t>
      </w:r>
      <w:r>
        <w:t>prit son mouchoir</w:t>
      </w:r>
      <w:r w:rsidR="00DD1C38">
        <w:t xml:space="preserve">, </w:t>
      </w:r>
      <w:r>
        <w:t>essuya la sueur qui ruisselait de son front</w:t>
      </w:r>
      <w:r w:rsidR="00DD1C38">
        <w:t>.</w:t>
      </w:r>
    </w:p>
    <w:p w14:paraId="2C25C7EF" w14:textId="36343A04" w:rsidR="00DA00DC" w:rsidRDefault="00DA00DC" w:rsidP="00DA00DC"/>
    <w:p w14:paraId="4073E57B" w14:textId="1C1AF4E5" w:rsidR="00DA00DC" w:rsidRDefault="00DA00DC" w:rsidP="00DA00DC">
      <w:r>
        <w:t>La basilique était utilisée comme magasin du matériel des travaux publics</w:t>
      </w:r>
      <w:r w:rsidR="00DD1C38">
        <w:t xml:space="preserve">, </w:t>
      </w:r>
      <w:r>
        <w:t>lorsque Roche avait été nommé à Tartous</w:t>
      </w:r>
      <w:r w:rsidR="00DD1C38">
        <w:t xml:space="preserve">, </w:t>
      </w:r>
      <w:r>
        <w:t>en juin 1921</w:t>
      </w:r>
      <w:r w:rsidR="00DD1C38">
        <w:t xml:space="preserve">. </w:t>
      </w:r>
      <w:r>
        <w:t>Aussitôt</w:t>
      </w:r>
      <w:r w:rsidR="00DD1C38">
        <w:t xml:space="preserve">, </w:t>
      </w:r>
      <w:r>
        <w:t>il avait fait tout ce qui était en son pouvoir pour qu</w:t>
      </w:r>
      <w:r w:rsidR="00DD1C38">
        <w:t>’</w:t>
      </w:r>
      <w:r>
        <w:t>elle fût libérée de cette servitude</w:t>
      </w:r>
      <w:r w:rsidR="00DD1C38">
        <w:t xml:space="preserve">. </w:t>
      </w:r>
      <w:r>
        <w:t xml:space="preserve">Ses ambitions étaient moins hautes que celles du père </w:t>
      </w:r>
      <w:proofErr w:type="spellStart"/>
      <w:r>
        <w:t>Englebert</w:t>
      </w:r>
      <w:proofErr w:type="spellEnd"/>
      <w:r w:rsidR="00DD1C38">
        <w:t xml:space="preserve">, </w:t>
      </w:r>
      <w:r>
        <w:t>qui luttait déjà depuis longtemps en vue d</w:t>
      </w:r>
      <w:r w:rsidR="00DD1C38">
        <w:t>’</w:t>
      </w:r>
      <w:r>
        <w:t>obtenir la restitution du sanctuaire à l</w:t>
      </w:r>
      <w:r w:rsidR="00DD1C38">
        <w:t>’</w:t>
      </w:r>
      <w:r>
        <w:t>exercice du culte</w:t>
      </w:r>
      <w:r w:rsidR="00DD1C38">
        <w:t xml:space="preserve">. </w:t>
      </w:r>
      <w:r>
        <w:t>Lui</w:t>
      </w:r>
      <w:r w:rsidR="00DD1C38">
        <w:t xml:space="preserve">, </w:t>
      </w:r>
      <w:r>
        <w:t>il s</w:t>
      </w:r>
      <w:r w:rsidR="00DD1C38">
        <w:t>’</w:t>
      </w:r>
      <w:r>
        <w:t>était contenté</w:t>
      </w:r>
      <w:r w:rsidR="00DD1C38">
        <w:t xml:space="preserve">, </w:t>
      </w:r>
      <w:r>
        <w:t>avec les faibles moyens dont il disposait</w:t>
      </w:r>
      <w:r w:rsidR="00DD1C38">
        <w:t xml:space="preserve">, </w:t>
      </w:r>
      <w:r>
        <w:t>de prendre les mesures conservatrices indispensables</w:t>
      </w:r>
      <w:r w:rsidR="00DD1C38">
        <w:t xml:space="preserve">. </w:t>
      </w:r>
      <w:r>
        <w:t>Trois mois plus tard</w:t>
      </w:r>
      <w:r w:rsidR="00DD1C38">
        <w:t xml:space="preserve">, </w:t>
      </w:r>
      <w:r>
        <w:t>un concours aussi puissant qu</w:t>
      </w:r>
      <w:r w:rsidR="00DD1C38">
        <w:t>’</w:t>
      </w:r>
      <w:r>
        <w:t>imprévu était venu stimuler son zèle</w:t>
      </w:r>
      <w:r w:rsidR="00DD1C38">
        <w:t xml:space="preserve">. </w:t>
      </w:r>
      <w:r>
        <w:t>Au début d</w:t>
      </w:r>
      <w:r w:rsidR="00DD1C38">
        <w:t>’</w:t>
      </w:r>
      <w:r>
        <w:t>octobre</w:t>
      </w:r>
      <w:r w:rsidR="00DD1C38">
        <w:t xml:space="preserve">, </w:t>
      </w:r>
      <w:r>
        <w:t>il avait vu arriver à Tartous un archéologue en renom</w:t>
      </w:r>
      <w:r w:rsidR="00DD1C38">
        <w:t xml:space="preserve">, </w:t>
      </w:r>
      <w:r>
        <w:t xml:space="preserve">Camille </w:t>
      </w:r>
      <w:proofErr w:type="spellStart"/>
      <w:r>
        <w:t>Enlart</w:t>
      </w:r>
      <w:proofErr w:type="spellEnd"/>
      <w:r w:rsidR="00DD1C38">
        <w:t xml:space="preserve">, </w:t>
      </w:r>
      <w:r>
        <w:t>chargé de mission par l</w:t>
      </w:r>
      <w:r w:rsidR="00DD1C38">
        <w:t>’</w:t>
      </w:r>
      <w:r>
        <w:t>institut</w:t>
      </w:r>
      <w:r w:rsidR="00DD1C38">
        <w:t xml:space="preserve">. </w:t>
      </w:r>
      <w:r>
        <w:t>Le dessein d</w:t>
      </w:r>
      <w:r w:rsidR="00DD1C38">
        <w:t>’</w:t>
      </w:r>
      <w:proofErr w:type="spellStart"/>
      <w:r>
        <w:t>Enlart</w:t>
      </w:r>
      <w:proofErr w:type="spellEnd"/>
      <w:r>
        <w:t xml:space="preserve"> était de consacrer à la cathédrale l</w:t>
      </w:r>
      <w:r w:rsidR="00DD1C38">
        <w:t>’</w:t>
      </w:r>
      <w:r>
        <w:t>étude approfondie dont elle n</w:t>
      </w:r>
      <w:r w:rsidR="00DD1C38">
        <w:t>’</w:t>
      </w:r>
      <w:r>
        <w:t>avait jamais été l</w:t>
      </w:r>
      <w:r w:rsidR="00DD1C38">
        <w:t>’</w:t>
      </w:r>
      <w:r>
        <w:t>objet</w:t>
      </w:r>
      <w:r w:rsidR="00DD1C38">
        <w:t>. « </w:t>
      </w:r>
      <w:r>
        <w:t>Ce monument</w:t>
      </w:r>
      <w:r w:rsidR="00DD1C38">
        <w:t xml:space="preserve">, </w:t>
      </w:r>
      <w:r>
        <w:t>devait-il écrire plus tard</w:t>
      </w:r>
      <w:r w:rsidR="00DD1C38">
        <w:t xml:space="preserve">, </w:t>
      </w:r>
      <w:r>
        <w:t>en rendant compte de ses travaux</w:t>
      </w:r>
      <w:r w:rsidR="00DD1C38">
        <w:t xml:space="preserve">, </w:t>
      </w:r>
      <w:r>
        <w:t>est l</w:t>
      </w:r>
      <w:r w:rsidR="00DD1C38">
        <w:t>’</w:t>
      </w:r>
      <w:r>
        <w:t>un des plus beaux et le mieux conservé peut-être de l</w:t>
      </w:r>
      <w:r w:rsidR="00DD1C38">
        <w:t>’</w:t>
      </w:r>
      <w:r>
        <w:t>œuvre des Croisés</w:t>
      </w:r>
      <w:r w:rsidR="00DD1C38">
        <w:t xml:space="preserve">. </w:t>
      </w:r>
      <w:r>
        <w:t>J</w:t>
      </w:r>
      <w:r w:rsidR="00DD1C38">
        <w:t>’</w:t>
      </w:r>
      <w:r>
        <w:t>ai consacré six semaines à le relever</w:t>
      </w:r>
      <w:r w:rsidR="00DD1C38">
        <w:t xml:space="preserve">, </w:t>
      </w:r>
      <w:r>
        <w:t>à l</w:t>
      </w:r>
      <w:r w:rsidR="00DD1C38">
        <w:t>’</w:t>
      </w:r>
      <w:r>
        <w:t>étudier</w:t>
      </w:r>
      <w:r w:rsidR="00DD1C38">
        <w:t xml:space="preserve"> ; </w:t>
      </w:r>
      <w:r>
        <w:t>j</w:t>
      </w:r>
      <w:r w:rsidR="00DD1C38">
        <w:t>’</w:t>
      </w:r>
      <w:r>
        <w:t>ai fouillé le sanctuaire jusqu</w:t>
      </w:r>
      <w:r w:rsidR="00DD1C38">
        <w:t>’</w:t>
      </w:r>
      <w:r>
        <w:t>à deux mètres du sol primitif</w:t>
      </w:r>
      <w:r w:rsidR="00DD1C38">
        <w:t xml:space="preserve"> ; </w:t>
      </w:r>
      <w:r>
        <w:t>j</w:t>
      </w:r>
      <w:r w:rsidR="00DD1C38">
        <w:t>’</w:t>
      </w:r>
      <w:r>
        <w:t>ai ouvert des tranchées dans la nef et dans le bas-côté sud</w:t>
      </w:r>
      <w:r w:rsidR="00DD1C38">
        <w:t xml:space="preserve">, </w:t>
      </w:r>
      <w:r>
        <w:t>où j</w:t>
      </w:r>
      <w:r w:rsidR="00DD1C38">
        <w:t>’</w:t>
      </w:r>
      <w:r>
        <w:t>ai découvert une salle en sous-sol</w:t>
      </w:r>
      <w:r w:rsidR="00DD1C38">
        <w:t xml:space="preserve"> ; </w:t>
      </w:r>
      <w:r>
        <w:t>j</w:t>
      </w:r>
      <w:r w:rsidR="00DD1C38">
        <w:t>’</w:t>
      </w:r>
      <w:r>
        <w:t>ai opéré des sondages dans les absides latérales et dans la tour nord</w:t>
      </w:r>
      <w:r w:rsidR="00DD1C38">
        <w:t xml:space="preserve"> ; </w:t>
      </w:r>
      <w:r>
        <w:t>j</w:t>
      </w:r>
      <w:r w:rsidR="00DD1C38">
        <w:t>’</w:t>
      </w:r>
      <w:r>
        <w:t>ai fouillé le bas-côté nord en descendant jusqu</w:t>
      </w:r>
      <w:r w:rsidR="00DD1C38">
        <w:t>’</w:t>
      </w:r>
      <w:r>
        <w:t>à quatre mètres</w:t>
      </w:r>
      <w:r w:rsidR="00DD1C38">
        <w:t xml:space="preserve">, </w:t>
      </w:r>
      <w:r>
        <w:t>dans la partie où divers indices permettaient de supposer l</w:t>
      </w:r>
      <w:r w:rsidR="00DD1C38">
        <w:t>’</w:t>
      </w:r>
      <w:r>
        <w:t>existence d</w:t>
      </w:r>
      <w:r w:rsidR="00DD1C38">
        <w:t>’</w:t>
      </w:r>
      <w:r>
        <w:t>une crypte</w:t>
      </w:r>
      <w:r w:rsidR="00DD1C38">
        <w:t xml:space="preserve"> ; </w:t>
      </w:r>
      <w:r>
        <w:t>enfin</w:t>
      </w:r>
      <w:r w:rsidR="00DD1C38">
        <w:t xml:space="preserve">, </w:t>
      </w:r>
      <w:r>
        <w:t>j</w:t>
      </w:r>
      <w:r w:rsidR="00DD1C38">
        <w:t>’</w:t>
      </w:r>
      <w:r>
        <w:t>ai démuré le grand portail</w:t>
      </w:r>
      <w:r w:rsidR="00DD1C38">
        <w:t>… »</w:t>
      </w:r>
    </w:p>
    <w:p w14:paraId="7A5A7ECB" w14:textId="77777777" w:rsidR="00DD1C38" w:rsidRDefault="00DA00DC" w:rsidP="00DA00DC">
      <w:r>
        <w:t>Roche</w:t>
      </w:r>
      <w:r w:rsidR="00DD1C38">
        <w:t xml:space="preserve">, </w:t>
      </w:r>
      <w:r>
        <w:t>dès le premier jour</w:t>
      </w:r>
      <w:r w:rsidR="00DD1C38">
        <w:t xml:space="preserve">, </w:t>
      </w:r>
      <w:r>
        <w:t>l</w:t>
      </w:r>
      <w:r w:rsidR="00DD1C38">
        <w:t>’</w:t>
      </w:r>
      <w:r>
        <w:t>avait secondé dans sa besogne</w:t>
      </w:r>
      <w:r w:rsidR="00DD1C38">
        <w:t xml:space="preserve">, </w:t>
      </w:r>
      <w:r>
        <w:t>recrutant la main-d</w:t>
      </w:r>
      <w:r w:rsidR="00DD1C38">
        <w:t>’</w:t>
      </w:r>
      <w:r>
        <w:t>œuvre</w:t>
      </w:r>
      <w:r w:rsidR="00DD1C38">
        <w:t xml:space="preserve">, </w:t>
      </w:r>
      <w:r>
        <w:t>la dirigeant</w:t>
      </w:r>
      <w:r w:rsidR="00DD1C38">
        <w:t xml:space="preserve">, </w:t>
      </w:r>
      <w:r>
        <w:t>remplissant au besoin les fonctions d</w:t>
      </w:r>
      <w:r w:rsidR="00DD1C38">
        <w:t>’</w:t>
      </w:r>
      <w:r>
        <w:t>interprète</w:t>
      </w:r>
      <w:r w:rsidR="00DD1C38">
        <w:t xml:space="preserve">, </w:t>
      </w:r>
      <w:r>
        <w:t>n</w:t>
      </w:r>
      <w:r w:rsidR="00DD1C38">
        <w:t>’</w:t>
      </w:r>
      <w:r>
        <w:t>épargnant en un mot ni sa peine</w:t>
      </w:r>
      <w:r w:rsidR="00DD1C38">
        <w:t xml:space="preserve">, </w:t>
      </w:r>
      <w:r>
        <w:t>ni ses instants</w:t>
      </w:r>
      <w:r w:rsidR="00DD1C38">
        <w:t xml:space="preserve">. </w:t>
      </w:r>
      <w:r>
        <w:t>En revanche</w:t>
      </w:r>
      <w:r w:rsidR="00DD1C38">
        <w:t xml:space="preserve">, </w:t>
      </w:r>
      <w:r>
        <w:t>il avait</w:t>
      </w:r>
      <w:r w:rsidR="00DD1C38">
        <w:t xml:space="preserve">, </w:t>
      </w:r>
      <w:r>
        <w:t>au contact du savant</w:t>
      </w:r>
      <w:r w:rsidR="00DD1C38">
        <w:t xml:space="preserve">, </w:t>
      </w:r>
      <w:r>
        <w:t>assisté</w:t>
      </w:r>
      <w:r w:rsidR="00DD1C38">
        <w:t xml:space="preserve">, </w:t>
      </w:r>
      <w:r>
        <w:t>témoin émerveillé</w:t>
      </w:r>
      <w:r w:rsidR="00DD1C38">
        <w:t xml:space="preserve">, </w:t>
      </w:r>
      <w:r>
        <w:t>à la résurrection de l</w:t>
      </w:r>
      <w:r w:rsidR="00DD1C38">
        <w:t>’</w:t>
      </w:r>
      <w:r>
        <w:t>une des féeries de l</w:t>
      </w:r>
      <w:r w:rsidR="00DD1C38">
        <w:t>’</w:t>
      </w:r>
      <w:r>
        <w:t>histoire les plus inouïes</w:t>
      </w:r>
      <w:r w:rsidR="00DD1C38">
        <w:t xml:space="preserve">. </w:t>
      </w:r>
      <w:proofErr w:type="spellStart"/>
      <w:r>
        <w:t>Mélissinde</w:t>
      </w:r>
      <w:proofErr w:type="spellEnd"/>
      <w:r w:rsidR="00DD1C38">
        <w:t xml:space="preserve">, </w:t>
      </w:r>
      <w:r>
        <w:t>de Tripoli</w:t>
      </w:r>
      <w:r w:rsidR="00DD1C38">
        <w:t xml:space="preserve">, </w:t>
      </w:r>
      <w:r>
        <w:t xml:space="preserve">de </w:t>
      </w:r>
      <w:r>
        <w:lastRenderedPageBreak/>
        <w:t>Sidon la reine Marguerite dépêchaient vers l</w:t>
      </w:r>
      <w:r w:rsidR="00DD1C38">
        <w:t>’</w:t>
      </w:r>
      <w:r>
        <w:t>église leurs envoyés</w:t>
      </w:r>
      <w:r w:rsidR="00DD1C38">
        <w:t xml:space="preserve">. </w:t>
      </w:r>
      <w:r>
        <w:t>Templiers et Hospitaliers</w:t>
      </w:r>
      <w:r w:rsidR="00DD1C38">
        <w:t xml:space="preserve">, </w:t>
      </w:r>
      <w:r>
        <w:t>émirs sarrazins aussi beaux que la nuit</w:t>
      </w:r>
      <w:r w:rsidR="00DD1C38">
        <w:t xml:space="preserve">, </w:t>
      </w:r>
      <w:r>
        <w:t>princesses franques plus belles que le jour recevaient sur leurs pierreries la lumière qui tombait des verrières</w:t>
      </w:r>
      <w:r w:rsidR="00DD1C38">
        <w:t xml:space="preserve">. </w:t>
      </w:r>
      <w:r>
        <w:t>Ici</w:t>
      </w:r>
      <w:r w:rsidR="00DD1C38">
        <w:t xml:space="preserve">, </w:t>
      </w:r>
      <w:r>
        <w:t>Joinville s</w:t>
      </w:r>
      <w:r w:rsidR="00DD1C38">
        <w:t>’</w:t>
      </w:r>
      <w:r>
        <w:t>était prosterné</w:t>
      </w:r>
      <w:r w:rsidR="00DD1C38">
        <w:t xml:space="preserve">, </w:t>
      </w:r>
      <w:r>
        <w:t>Jacques de Vitry avait prêché</w:t>
      </w:r>
      <w:r w:rsidR="00DD1C38">
        <w:t xml:space="preserve">, </w:t>
      </w:r>
      <w:proofErr w:type="spellStart"/>
      <w:r>
        <w:t>Burchard</w:t>
      </w:r>
      <w:proofErr w:type="spellEnd"/>
      <w:r>
        <w:t xml:space="preserve"> de Mont-Sion avait dit la messe</w:t>
      </w:r>
      <w:r w:rsidR="00DD1C38">
        <w:t xml:space="preserve">. </w:t>
      </w:r>
      <w:r>
        <w:t>Le prie-Dieu d</w:t>
      </w:r>
      <w:r w:rsidR="00DD1C38">
        <w:t>’</w:t>
      </w:r>
      <w:r>
        <w:t>ivoire et d</w:t>
      </w:r>
      <w:r w:rsidR="00DD1C38">
        <w:t>’</w:t>
      </w:r>
      <w:r>
        <w:t>argent s</w:t>
      </w:r>
      <w:r w:rsidR="00DD1C38">
        <w:t>’</w:t>
      </w:r>
      <w:r>
        <w:t>était dressé là</w:t>
      </w:r>
      <w:r w:rsidR="00DD1C38">
        <w:t xml:space="preserve">, </w:t>
      </w:r>
      <w:r>
        <w:t>le prie-Dieu des jeunes héros couronnés</w:t>
      </w:r>
      <w:r w:rsidR="00DD1C38">
        <w:t xml:space="preserve">, </w:t>
      </w:r>
      <w:r>
        <w:t>les Bohémond</w:t>
      </w:r>
      <w:r w:rsidR="00DD1C38">
        <w:t xml:space="preserve">, </w:t>
      </w:r>
      <w:r>
        <w:t>les Pierre de Chypre</w:t>
      </w:r>
      <w:r w:rsidR="00DD1C38">
        <w:t xml:space="preserve">, </w:t>
      </w:r>
      <w:r>
        <w:t>les Amaury de Lusignan</w:t>
      </w:r>
      <w:r w:rsidR="00DD1C38">
        <w:t xml:space="preserve">. </w:t>
      </w:r>
      <w:r>
        <w:t>Au pied du pilier central</w:t>
      </w:r>
      <w:r w:rsidR="00DD1C38">
        <w:t xml:space="preserve">, </w:t>
      </w:r>
      <w:r>
        <w:t>dans le côté nord de la nef</w:t>
      </w:r>
      <w:r w:rsidR="00DD1C38">
        <w:t xml:space="preserve">, </w:t>
      </w:r>
      <w:r>
        <w:t>cette dalle d</w:t>
      </w:r>
      <w:r w:rsidR="00DD1C38">
        <w:t>’</w:t>
      </w:r>
      <w:r>
        <w:t>un rouge suspect</w:t>
      </w:r>
      <w:r w:rsidR="00DD1C38">
        <w:t xml:space="preserve">, </w:t>
      </w:r>
      <w:r>
        <w:t>c</w:t>
      </w:r>
      <w:r w:rsidR="00DD1C38">
        <w:t>’</w:t>
      </w:r>
      <w:r>
        <w:t>était celle où s</w:t>
      </w:r>
      <w:r w:rsidR="00DD1C38">
        <w:t>’</w:t>
      </w:r>
      <w:r>
        <w:t xml:space="preserve">en était venu choir le pauvre petit comte Raymond tombé sous les coups de deux assassins dépêchés de </w:t>
      </w:r>
      <w:proofErr w:type="spellStart"/>
      <w:r>
        <w:t>Maysaf</w:t>
      </w:r>
      <w:proofErr w:type="spellEnd"/>
      <w:r>
        <w:t xml:space="preserve"> par le Vieux de la Montagne</w:t>
      </w:r>
      <w:r w:rsidR="00DD1C38">
        <w:t xml:space="preserve">. </w:t>
      </w:r>
      <w:r>
        <w:t>Que de sang avait déjà baigné les assises de ce maître-autel</w:t>
      </w:r>
      <w:r w:rsidR="00DD1C38">
        <w:t xml:space="preserve">, </w:t>
      </w:r>
      <w:r>
        <w:t xml:space="preserve">sur lequel le père </w:t>
      </w:r>
      <w:proofErr w:type="spellStart"/>
      <w:r>
        <w:t>Englebert</w:t>
      </w:r>
      <w:proofErr w:type="spellEnd"/>
      <w:r>
        <w:t xml:space="preserve"> ne vivait que pour faire renaître le mystère de la Transsubstantiation</w:t>
      </w:r>
      <w:r w:rsidR="00DD1C38">
        <w:t xml:space="preserve"> ! </w:t>
      </w:r>
      <w:r>
        <w:t>Finirait-on par conjurer le sombre flux de cette tragique rosée pourprée</w:t>
      </w:r>
      <w:r w:rsidR="00DD1C38">
        <w:t xml:space="preserve"> ? </w:t>
      </w:r>
      <w:r>
        <w:t>Qui pouvait savoir</w:t>
      </w:r>
      <w:r w:rsidR="00DD1C38">
        <w:t xml:space="preserve"> ? </w:t>
      </w:r>
      <w:r>
        <w:t xml:space="preserve">Le cruel destin de Notre-Dame de </w:t>
      </w:r>
      <w:proofErr w:type="spellStart"/>
      <w:r>
        <w:t>Tortose</w:t>
      </w:r>
      <w:proofErr w:type="spellEnd"/>
      <w:r>
        <w:t xml:space="preserve"> n</w:t>
      </w:r>
      <w:r w:rsidR="00DD1C38">
        <w:t>’</w:t>
      </w:r>
      <w:r>
        <w:t>avait pas dit son dernier mot</w:t>
      </w:r>
      <w:r w:rsidR="00DD1C38">
        <w:t>.</w:t>
      </w:r>
    </w:p>
    <w:p w14:paraId="1DAB98F8" w14:textId="52CC1550" w:rsidR="00DA00DC" w:rsidRDefault="00DA00DC" w:rsidP="00DA00DC"/>
    <w:p w14:paraId="4B094A56" w14:textId="77777777" w:rsidR="00DD1C38" w:rsidRDefault="00DA00DC" w:rsidP="00DA00DC">
      <w:r>
        <w:t xml:space="preserve">Le père </w:t>
      </w:r>
      <w:proofErr w:type="spellStart"/>
      <w:r>
        <w:t>Englebert</w:t>
      </w:r>
      <w:proofErr w:type="spellEnd"/>
      <w:r w:rsidR="00DD1C38">
        <w:t xml:space="preserve"> ! </w:t>
      </w:r>
      <w:r>
        <w:t>Pour être franc</w:t>
      </w:r>
      <w:r w:rsidR="00DD1C38">
        <w:t xml:space="preserve">, </w:t>
      </w:r>
      <w:r>
        <w:t>Roche</w:t>
      </w:r>
      <w:r w:rsidR="00DD1C38">
        <w:t xml:space="preserve">, </w:t>
      </w:r>
      <w:r>
        <w:t>durant quelques minutes</w:t>
      </w:r>
      <w:r w:rsidR="00DD1C38">
        <w:t xml:space="preserve">, </w:t>
      </w:r>
      <w:r>
        <w:t>avait cessé de penser à lui</w:t>
      </w:r>
      <w:r w:rsidR="00DD1C38">
        <w:t xml:space="preserve">. </w:t>
      </w:r>
      <w:r>
        <w:t>Et voici qu</w:t>
      </w:r>
      <w:r w:rsidR="00DD1C38">
        <w:t>’</w:t>
      </w:r>
      <w:r>
        <w:t>une blême lueur jaunâtre filtrant de la fenêtre au-dessus du portail nord était en train de lui fournir la meilleure des preuves que le religieux n</w:t>
      </w:r>
      <w:r w:rsidR="00DD1C38">
        <w:t>’</w:t>
      </w:r>
      <w:r>
        <w:t>avait pas tardé davantage à mettre son plan à exécution</w:t>
      </w:r>
      <w:r w:rsidR="00DD1C38">
        <w:t>.</w:t>
      </w:r>
    </w:p>
    <w:p w14:paraId="49618CC9" w14:textId="7CBF1EB0" w:rsidR="00DA00DC" w:rsidRDefault="00DA00DC" w:rsidP="00DA00DC"/>
    <w:p w14:paraId="412B3CE3" w14:textId="77777777" w:rsidR="00DD1C38" w:rsidRDefault="00DA00DC" w:rsidP="00DA00DC">
      <w:r>
        <w:t>Contournant la façade nord du monument</w:t>
      </w:r>
      <w:r w:rsidR="00DD1C38">
        <w:t xml:space="preserve">, </w:t>
      </w:r>
      <w:r>
        <w:t>Roche gagna donc le grand portail</w:t>
      </w:r>
      <w:r w:rsidR="00DD1C38">
        <w:t xml:space="preserve">. </w:t>
      </w:r>
      <w:r>
        <w:t>Il ne s</w:t>
      </w:r>
      <w:r w:rsidR="00DD1C38">
        <w:t>’</w:t>
      </w:r>
      <w:r>
        <w:t>était pas trompé</w:t>
      </w:r>
      <w:r w:rsidR="00DD1C38">
        <w:t xml:space="preserve">. </w:t>
      </w:r>
      <w:r>
        <w:t>Une lampe</w:t>
      </w:r>
      <w:r w:rsidR="00DD1C38">
        <w:t xml:space="preserve">, </w:t>
      </w:r>
      <w:r>
        <w:t>effectivement</w:t>
      </w:r>
      <w:r w:rsidR="00DD1C38">
        <w:t xml:space="preserve">, </w:t>
      </w:r>
      <w:r>
        <w:t>était allumée à l</w:t>
      </w:r>
      <w:r w:rsidR="00DD1C38">
        <w:t>’</w:t>
      </w:r>
      <w:r>
        <w:t>intérieur de la cathédrale</w:t>
      </w:r>
      <w:r w:rsidR="00DD1C38">
        <w:t xml:space="preserve">, </w:t>
      </w:r>
      <w:r>
        <w:t>une lampe qu</w:t>
      </w:r>
      <w:r w:rsidR="00DD1C38">
        <w:t>’</w:t>
      </w:r>
      <w:r>
        <w:t>il n</w:t>
      </w:r>
      <w:r w:rsidR="00DD1C38">
        <w:t>’</w:t>
      </w:r>
      <w:r>
        <w:t>apercevait pas du dehors</w:t>
      </w:r>
      <w:r w:rsidR="00DD1C38">
        <w:t xml:space="preserve">, </w:t>
      </w:r>
      <w:r>
        <w:t xml:space="preserve">mais dont les mouvantes clartés accroissaient démesurément et faisaient danser </w:t>
      </w:r>
      <w:r>
        <w:lastRenderedPageBreak/>
        <w:t>les ombres des colonnades</w:t>
      </w:r>
      <w:r w:rsidR="00DD1C38">
        <w:t xml:space="preserve">. </w:t>
      </w:r>
      <w:r>
        <w:t>Deux silhouettes</w:t>
      </w:r>
      <w:r w:rsidR="00DD1C38">
        <w:t xml:space="preserve">, </w:t>
      </w:r>
      <w:r>
        <w:t>dans l</w:t>
      </w:r>
      <w:r w:rsidR="00DD1C38">
        <w:t>’</w:t>
      </w:r>
      <w:r>
        <w:t>obscurité</w:t>
      </w:r>
      <w:r w:rsidR="00DD1C38">
        <w:t xml:space="preserve">, </w:t>
      </w:r>
      <w:r>
        <w:t>se dirigeaient vers l</w:t>
      </w:r>
      <w:r w:rsidR="00DD1C38">
        <w:t>’</w:t>
      </w:r>
      <w:r>
        <w:t>édifice</w:t>
      </w:r>
      <w:r w:rsidR="00DD1C38">
        <w:t xml:space="preserve">. </w:t>
      </w:r>
      <w:r>
        <w:t>Elles passèrent tout près du capitaine</w:t>
      </w:r>
      <w:r w:rsidR="00DD1C38">
        <w:t xml:space="preserve">, </w:t>
      </w:r>
      <w:r>
        <w:t>qui leur emboîta le pas</w:t>
      </w:r>
      <w:r w:rsidR="00DD1C38">
        <w:t xml:space="preserve">. </w:t>
      </w:r>
      <w:r>
        <w:t>Sur le seuil de l</w:t>
      </w:r>
      <w:r w:rsidR="00DD1C38">
        <w:t>’</w:t>
      </w:r>
      <w:r>
        <w:t>église</w:t>
      </w:r>
      <w:r w:rsidR="00DD1C38">
        <w:t xml:space="preserve">, </w:t>
      </w:r>
      <w:r>
        <w:t>il faillit se heurter à une femme qui en sortait</w:t>
      </w:r>
      <w:r w:rsidR="00DD1C38">
        <w:t xml:space="preserve">. </w:t>
      </w:r>
      <w:r>
        <w:t>Une Européenne</w:t>
      </w:r>
      <w:r w:rsidR="00DD1C38">
        <w:t xml:space="preserve"> ? </w:t>
      </w:r>
      <w:r>
        <w:t>Quelqu</w:t>
      </w:r>
      <w:r w:rsidR="00DD1C38">
        <w:t>’</w:t>
      </w:r>
      <w:r>
        <w:t>un du pays</w:t>
      </w:r>
      <w:r w:rsidR="00DD1C38">
        <w:t xml:space="preserve"> ? </w:t>
      </w:r>
      <w:r>
        <w:t>Impossible de savoir</w:t>
      </w:r>
      <w:r w:rsidR="00DD1C38">
        <w:t xml:space="preserve">. </w:t>
      </w:r>
      <w:r>
        <w:t>Comme les dévotes de partout</w:t>
      </w:r>
      <w:r w:rsidR="00DD1C38">
        <w:t xml:space="preserve">, </w:t>
      </w:r>
      <w:r>
        <w:t>celle-ci avait une espèce de capuche rabattue sur le front</w:t>
      </w:r>
      <w:r w:rsidR="00DD1C38">
        <w:t xml:space="preserve">. </w:t>
      </w:r>
      <w:r>
        <w:t>La blancheur d</w:t>
      </w:r>
      <w:r w:rsidR="00DD1C38">
        <w:t>’</w:t>
      </w:r>
      <w:r>
        <w:t>un papier collé au vantail retint l</w:t>
      </w:r>
      <w:r w:rsidR="00DD1C38">
        <w:t>’</w:t>
      </w:r>
      <w:r>
        <w:t>attention de Roche</w:t>
      </w:r>
      <w:r w:rsidR="00DD1C38">
        <w:t xml:space="preserve">. </w:t>
      </w:r>
      <w:r>
        <w:t>D</w:t>
      </w:r>
      <w:r w:rsidR="00DD1C38">
        <w:t>’</w:t>
      </w:r>
      <w:r>
        <w:t>un jet discret de sa lampe électrique</w:t>
      </w:r>
      <w:r w:rsidR="00DD1C38">
        <w:t xml:space="preserve">, </w:t>
      </w:r>
      <w:r>
        <w:t>une seconde</w:t>
      </w:r>
      <w:r w:rsidR="00DD1C38">
        <w:t xml:space="preserve">, </w:t>
      </w:r>
      <w:r>
        <w:t>il l</w:t>
      </w:r>
      <w:r w:rsidR="00DD1C38">
        <w:t>’</w:t>
      </w:r>
      <w:r>
        <w:t>éclaira</w:t>
      </w:r>
      <w:r w:rsidR="00DD1C38">
        <w:t xml:space="preserve">. </w:t>
      </w:r>
      <w:r>
        <w:t>C</w:t>
      </w:r>
      <w:r w:rsidR="00DD1C38">
        <w:t>’</w:t>
      </w:r>
      <w:r>
        <w:t>était bien cela</w:t>
      </w:r>
      <w:r w:rsidR="00DD1C38">
        <w:t xml:space="preserve">. </w:t>
      </w:r>
      <w:r>
        <w:t xml:space="preserve">Le père </w:t>
      </w:r>
      <w:proofErr w:type="spellStart"/>
      <w:r>
        <w:t>Englebert</w:t>
      </w:r>
      <w:proofErr w:type="spellEnd"/>
      <w:r>
        <w:t xml:space="preserve"> y avertissait les fidèles des heures auxquelles il se tiendrait</w:t>
      </w:r>
      <w:r w:rsidR="00DD1C38">
        <w:t xml:space="preserve">, </w:t>
      </w:r>
      <w:r>
        <w:t>pour les confesser</w:t>
      </w:r>
      <w:r w:rsidR="00DD1C38">
        <w:t xml:space="preserve">, </w:t>
      </w:r>
      <w:r>
        <w:t>à leur disposition</w:t>
      </w:r>
      <w:r w:rsidR="00DD1C38">
        <w:t xml:space="preserve"> : </w:t>
      </w:r>
      <w:r>
        <w:t>dès ce soir</w:t>
      </w:r>
      <w:r w:rsidR="00DD1C38">
        <w:t xml:space="preserve">, </w:t>
      </w:r>
      <w:r>
        <w:t>de six à neuf</w:t>
      </w:r>
      <w:r w:rsidR="00DD1C38">
        <w:t xml:space="preserve">, </w:t>
      </w:r>
      <w:r>
        <w:t>et toute l</w:t>
      </w:r>
      <w:r w:rsidR="00DD1C38">
        <w:t>’</w:t>
      </w:r>
      <w:r>
        <w:t>après-midi du lendemain</w:t>
      </w:r>
      <w:r w:rsidR="00DD1C38">
        <w:t xml:space="preserve">. </w:t>
      </w:r>
      <w:r>
        <w:t>Allons</w:t>
      </w:r>
      <w:r w:rsidR="00DD1C38">
        <w:t xml:space="preserve">, </w:t>
      </w:r>
      <w:r>
        <w:t>allons</w:t>
      </w:r>
      <w:r w:rsidR="00DD1C38">
        <w:t xml:space="preserve"> ! </w:t>
      </w:r>
      <w:r>
        <w:t>Il n</w:t>
      </w:r>
      <w:r w:rsidR="00DD1C38">
        <w:t>’</w:t>
      </w:r>
      <w:r>
        <w:t>y avait rien à dire</w:t>
      </w:r>
      <w:r w:rsidR="00DD1C38">
        <w:t xml:space="preserve"> ! </w:t>
      </w:r>
      <w:r>
        <w:t>Pour de la suite dans les idées</w:t>
      </w:r>
      <w:r w:rsidR="00DD1C38">
        <w:t xml:space="preserve">, </w:t>
      </w:r>
      <w:r>
        <w:t>le cher lazariste en avait</w:t>
      </w:r>
      <w:r w:rsidR="00DD1C38">
        <w:t>.</w:t>
      </w:r>
    </w:p>
    <w:p w14:paraId="4B1A7AF4" w14:textId="77777777" w:rsidR="00DD1C38" w:rsidRDefault="00DA00DC" w:rsidP="00DA00DC">
      <w:r>
        <w:t>Roche pénétra dans la basilique</w:t>
      </w:r>
      <w:r w:rsidR="00DD1C38">
        <w:t xml:space="preserve">. </w:t>
      </w:r>
      <w:r>
        <w:t>Le bas-côté sud était encombré de chaises et de bancs</w:t>
      </w:r>
      <w:r w:rsidR="00DD1C38">
        <w:t xml:space="preserve">. </w:t>
      </w:r>
      <w:r>
        <w:t>Des hommes et des femmes y priaient</w:t>
      </w:r>
      <w:r w:rsidR="00DD1C38">
        <w:t xml:space="preserve">. </w:t>
      </w:r>
      <w:r>
        <w:t>D</w:t>
      </w:r>
      <w:r w:rsidR="00DD1C38">
        <w:t>’</w:t>
      </w:r>
      <w:r>
        <w:t>autres étaient agenouillés à même les dalles</w:t>
      </w:r>
      <w:r w:rsidR="00DD1C38">
        <w:t xml:space="preserve">. </w:t>
      </w:r>
      <w:r>
        <w:t>À droite</w:t>
      </w:r>
      <w:r w:rsidR="00DD1C38">
        <w:t xml:space="preserve">, </w:t>
      </w:r>
      <w:r>
        <w:t>contre la muraille</w:t>
      </w:r>
      <w:r w:rsidR="00DD1C38">
        <w:t xml:space="preserve">, </w:t>
      </w:r>
      <w:r>
        <w:t>un confessionnal se dressait</w:t>
      </w:r>
      <w:r w:rsidR="00DD1C38">
        <w:t xml:space="preserve">. </w:t>
      </w:r>
      <w:r>
        <w:t>Les planches dont il était fait luisaient</w:t>
      </w:r>
      <w:r w:rsidR="00DD1C38">
        <w:t xml:space="preserve">, </w:t>
      </w:r>
      <w:r>
        <w:t>toutes neuves</w:t>
      </w:r>
      <w:r w:rsidR="00DD1C38">
        <w:t xml:space="preserve">. </w:t>
      </w:r>
      <w:r>
        <w:t>Il avait dû être construit dans la journée par le menuisier de l</w:t>
      </w:r>
      <w:r w:rsidR="00DD1C38">
        <w:t>’</w:t>
      </w:r>
      <w:r>
        <w:t>endroit</w:t>
      </w:r>
      <w:r w:rsidR="00DD1C38">
        <w:t xml:space="preserve">. </w:t>
      </w:r>
      <w:r>
        <w:t>Le sol était</w:t>
      </w:r>
      <w:r w:rsidR="00DD1C38">
        <w:t xml:space="preserve">, </w:t>
      </w:r>
      <w:r>
        <w:t>de-ci de-là</w:t>
      </w:r>
      <w:r w:rsidR="00DD1C38">
        <w:t xml:space="preserve">, </w:t>
      </w:r>
      <w:r>
        <w:t>encore parsemé de copeaux</w:t>
      </w:r>
      <w:r w:rsidR="00DD1C38">
        <w:t xml:space="preserve">. </w:t>
      </w:r>
      <w:r>
        <w:t>Lorsque le capitaine arriva à sa hauteur</w:t>
      </w:r>
      <w:r w:rsidR="00DD1C38">
        <w:t xml:space="preserve">, </w:t>
      </w:r>
      <w:r>
        <w:t>un marmonnement s</w:t>
      </w:r>
      <w:r w:rsidR="00DD1C38">
        <w:t>’</w:t>
      </w:r>
      <w:r>
        <w:t>en éleva</w:t>
      </w:r>
      <w:r w:rsidR="00DD1C38">
        <w:t xml:space="preserve">. </w:t>
      </w:r>
      <w:r>
        <w:t>Il reconnut la voix du lazariste</w:t>
      </w:r>
      <w:r w:rsidR="00DD1C38">
        <w:t xml:space="preserve">. </w:t>
      </w:r>
      <w:r>
        <w:t>Un bruit de planchette tirée</w:t>
      </w:r>
      <w:r w:rsidR="00DD1C38">
        <w:t xml:space="preserve">, </w:t>
      </w:r>
      <w:r>
        <w:t>une forme noire qui se lève et gagne la portion la moins éclairée de la nef où elle se laisse tomber à genoux</w:t>
      </w:r>
      <w:r w:rsidR="00DD1C38">
        <w:t xml:space="preserve">, </w:t>
      </w:r>
      <w:r>
        <w:t>anéantie dans sa méditation</w:t>
      </w:r>
      <w:r w:rsidR="00DD1C38">
        <w:t>.</w:t>
      </w:r>
    </w:p>
    <w:p w14:paraId="5E5C6D51" w14:textId="77777777" w:rsidR="00DD1C38" w:rsidRDefault="00DA00DC" w:rsidP="00DA00DC">
      <w:r>
        <w:t>Posée sur une caisse d</w:t>
      </w:r>
      <w:r w:rsidR="00DD1C38">
        <w:t>’</w:t>
      </w:r>
      <w:r>
        <w:t>épicerie</w:t>
      </w:r>
      <w:r w:rsidR="00DD1C38">
        <w:t xml:space="preserve">, </w:t>
      </w:r>
      <w:r>
        <w:t>au milieu de la troisième travée</w:t>
      </w:r>
      <w:r w:rsidR="00DD1C38">
        <w:t xml:space="preserve">, </w:t>
      </w:r>
      <w:r>
        <w:t>une mauvaise lampe</w:t>
      </w:r>
      <w:r w:rsidR="00DD1C38">
        <w:t xml:space="preserve">, </w:t>
      </w:r>
      <w:r>
        <w:t>la seule</w:t>
      </w:r>
      <w:r w:rsidR="00DD1C38">
        <w:t xml:space="preserve">, </w:t>
      </w:r>
      <w:r>
        <w:t>charbonnait sous son verre à demi enfumé</w:t>
      </w:r>
      <w:r w:rsidR="00DD1C38">
        <w:t xml:space="preserve">. </w:t>
      </w:r>
      <w:r>
        <w:t>Un garçonnet et un vieillard</w:t>
      </w:r>
      <w:r w:rsidR="00DD1C38">
        <w:t xml:space="preserve">, </w:t>
      </w:r>
      <w:r>
        <w:t>armés de balais qui perdaient leurs pailles</w:t>
      </w:r>
      <w:r w:rsidR="00DD1C38">
        <w:t xml:space="preserve">, </w:t>
      </w:r>
      <w:r>
        <w:t>travaillaient à rassembler de leur mieux gravats et poussières en petits tas</w:t>
      </w:r>
      <w:r w:rsidR="00DD1C38">
        <w:t xml:space="preserve">. </w:t>
      </w:r>
      <w:r>
        <w:t>Deux jeunes gens recueillaient le tout</w:t>
      </w:r>
      <w:r w:rsidR="00DD1C38">
        <w:t xml:space="preserve">, </w:t>
      </w:r>
      <w:r>
        <w:t xml:space="preserve">tant bien que mal dans des couffes </w:t>
      </w:r>
      <w:r>
        <w:lastRenderedPageBreak/>
        <w:t>plus ou moins percées</w:t>
      </w:r>
      <w:r w:rsidR="00DD1C38">
        <w:t xml:space="preserve">. </w:t>
      </w:r>
      <w:r>
        <w:t>Disparaissant ensuite pour quelques instants du champ lumineux</w:t>
      </w:r>
      <w:r w:rsidR="00DD1C38">
        <w:t xml:space="preserve">, </w:t>
      </w:r>
      <w:r>
        <w:t>ils s</w:t>
      </w:r>
      <w:r w:rsidR="00DD1C38">
        <w:t>’</w:t>
      </w:r>
      <w:r>
        <w:t>en allaient les vider au-dehors à tour de rôle</w:t>
      </w:r>
      <w:r w:rsidR="00DD1C38">
        <w:t xml:space="preserve">. </w:t>
      </w:r>
      <w:r>
        <w:t xml:space="preserve">Le père </w:t>
      </w:r>
      <w:proofErr w:type="spellStart"/>
      <w:r>
        <w:t>Englebert</w:t>
      </w:r>
      <w:proofErr w:type="spellEnd"/>
      <w:r>
        <w:t xml:space="preserve"> devait avoir convoqué le ban et l</w:t>
      </w:r>
      <w:r w:rsidR="00DD1C38">
        <w:t>’</w:t>
      </w:r>
      <w:r>
        <w:t>arrière-ban de ses fidèles</w:t>
      </w:r>
      <w:r w:rsidR="00DD1C38">
        <w:t xml:space="preserve">. </w:t>
      </w:r>
      <w:r>
        <w:t>Les pauvres gens n</w:t>
      </w:r>
      <w:r w:rsidR="00DD1C38">
        <w:t>’</w:t>
      </w:r>
      <w:r>
        <w:t>auraient certainement pas trop de toute la journée du lendemain</w:t>
      </w:r>
      <w:r w:rsidR="00DD1C38">
        <w:t>.</w:t>
      </w:r>
    </w:p>
    <w:p w14:paraId="3DF7D002" w14:textId="51EBCE76" w:rsidR="00DA00DC" w:rsidRDefault="00DA00DC" w:rsidP="00DA00DC"/>
    <w:p w14:paraId="4FF432AA" w14:textId="77777777" w:rsidR="00DD1C38" w:rsidRDefault="00DA00DC" w:rsidP="00DA00DC">
      <w:r>
        <w:t>Tout le fond du monument se trouvait dans l</w:t>
      </w:r>
      <w:r w:rsidR="00DD1C38">
        <w:t>’</w:t>
      </w:r>
      <w:r>
        <w:t>ombre</w:t>
      </w:r>
      <w:r w:rsidR="00DD1C38">
        <w:t xml:space="preserve">. </w:t>
      </w:r>
      <w:r>
        <w:t>Avançant de plus en plus lentement</w:t>
      </w:r>
      <w:r w:rsidR="00DD1C38">
        <w:t xml:space="preserve">, </w:t>
      </w:r>
      <w:r>
        <w:t>Roche gagna l</w:t>
      </w:r>
      <w:r w:rsidR="00DD1C38">
        <w:t>’</w:t>
      </w:r>
      <w:r>
        <w:t>abside nord-est</w:t>
      </w:r>
      <w:r w:rsidR="00DD1C38">
        <w:t xml:space="preserve">. </w:t>
      </w:r>
      <w:r>
        <w:t>Il chercha à tâtons l</w:t>
      </w:r>
      <w:r w:rsidR="00DD1C38">
        <w:t>’</w:t>
      </w:r>
      <w:r>
        <w:t>entrée de la porte de l</w:t>
      </w:r>
      <w:r w:rsidR="00DD1C38">
        <w:t>’</w:t>
      </w:r>
      <w:r>
        <w:t>escalier desservant la tour correspondante</w:t>
      </w:r>
      <w:r w:rsidR="00DD1C38">
        <w:t xml:space="preserve">. </w:t>
      </w:r>
      <w:r>
        <w:t>Il s</w:t>
      </w:r>
      <w:r w:rsidR="00DD1C38">
        <w:t>’</w:t>
      </w:r>
      <w:r>
        <w:t>y engagea avec d</w:t>
      </w:r>
      <w:r w:rsidR="00DD1C38">
        <w:t>’</w:t>
      </w:r>
      <w:r>
        <w:t>infinies précautions</w:t>
      </w:r>
      <w:r w:rsidR="00DD1C38">
        <w:t xml:space="preserve">, </w:t>
      </w:r>
      <w:r>
        <w:t>faisant jouer</w:t>
      </w:r>
      <w:r w:rsidR="00DD1C38">
        <w:t xml:space="preserve">, </w:t>
      </w:r>
      <w:r>
        <w:t>à plusieurs reprises</w:t>
      </w:r>
      <w:r w:rsidR="00DD1C38">
        <w:t xml:space="preserve">, </w:t>
      </w:r>
      <w:r>
        <w:t>pour plus de sûreté</w:t>
      </w:r>
      <w:r w:rsidR="00DD1C38">
        <w:t xml:space="preserve">, </w:t>
      </w:r>
      <w:r>
        <w:t>sa lampe électrique</w:t>
      </w:r>
      <w:r w:rsidR="00DD1C38">
        <w:t xml:space="preserve">. </w:t>
      </w:r>
      <w:r>
        <w:t>C</w:t>
      </w:r>
      <w:r w:rsidR="00DD1C38">
        <w:t>’</w:t>
      </w:r>
      <w:r>
        <w:t>était un escalier en vis</w:t>
      </w:r>
      <w:r w:rsidR="00DD1C38">
        <w:t xml:space="preserve">, </w:t>
      </w:r>
      <w:r>
        <w:t>ménagé dans l</w:t>
      </w:r>
      <w:r w:rsidR="00DD1C38">
        <w:t>’</w:t>
      </w:r>
      <w:r>
        <w:t>épaisseur du mur de chevet</w:t>
      </w:r>
      <w:r w:rsidR="00DD1C38">
        <w:t xml:space="preserve">, </w:t>
      </w:r>
      <w:r>
        <w:t>un escalier analogue</w:t>
      </w:r>
      <w:r w:rsidR="00DD1C38">
        <w:t xml:space="preserve">, </w:t>
      </w:r>
      <w:r>
        <w:t>il s</w:t>
      </w:r>
      <w:r w:rsidR="00DD1C38">
        <w:t>’</w:t>
      </w:r>
      <w:r>
        <w:t>en souvenait</w:t>
      </w:r>
      <w:r w:rsidR="00DD1C38">
        <w:t xml:space="preserve">, </w:t>
      </w:r>
      <w:proofErr w:type="spellStart"/>
      <w:r>
        <w:t>Enlart</w:t>
      </w:r>
      <w:proofErr w:type="spellEnd"/>
      <w:r>
        <w:t xml:space="preserve"> le lui avait dit</w:t>
      </w:r>
      <w:r w:rsidR="00DD1C38">
        <w:t xml:space="preserve">, </w:t>
      </w:r>
      <w:r>
        <w:t>à ceux des églises de Montjoie</w:t>
      </w:r>
      <w:r w:rsidR="00DD1C38">
        <w:t xml:space="preserve">, </w:t>
      </w:r>
      <w:r>
        <w:t>de Nazareth et de Sour</w:t>
      </w:r>
      <w:r w:rsidR="00DD1C38">
        <w:t xml:space="preserve">. </w:t>
      </w:r>
      <w:r>
        <w:t>Pourquoi Roche se livrait-il</w:t>
      </w:r>
      <w:r w:rsidR="00DD1C38">
        <w:t xml:space="preserve">, </w:t>
      </w:r>
      <w:r>
        <w:t>en cet instant-là</w:t>
      </w:r>
      <w:r w:rsidR="00DD1C38">
        <w:t xml:space="preserve">, </w:t>
      </w:r>
      <w:r>
        <w:t>à cette ascension singulière</w:t>
      </w:r>
      <w:r w:rsidR="00DD1C38">
        <w:t xml:space="preserve"> ? </w:t>
      </w:r>
      <w:r>
        <w:t>Il ne le savait pas très bien</w:t>
      </w:r>
      <w:r w:rsidR="00DD1C38">
        <w:t xml:space="preserve">. </w:t>
      </w:r>
      <w:r>
        <w:t>Il savait seulement</w:t>
      </w:r>
      <w:r w:rsidR="00DD1C38">
        <w:t xml:space="preserve">, </w:t>
      </w:r>
      <w:r>
        <w:t>venant de consulter sa montre une fois de plus</w:t>
      </w:r>
      <w:r w:rsidR="00DD1C38">
        <w:t xml:space="preserve">, </w:t>
      </w:r>
      <w:r>
        <w:t>qu</w:t>
      </w:r>
      <w:r w:rsidR="00DD1C38">
        <w:t>’</w:t>
      </w:r>
      <w:r>
        <w:t>il était à peine six heures vingt-cinq</w:t>
      </w:r>
      <w:r w:rsidR="00DD1C38">
        <w:t xml:space="preserve">. </w:t>
      </w:r>
      <w:r>
        <w:t>Il lui faudrait tout juste deux ou trois minutes pour se rendre où il devait aller</w:t>
      </w:r>
      <w:r w:rsidR="00DD1C38">
        <w:t xml:space="preserve">. </w:t>
      </w:r>
      <w:r>
        <w:t>Une grande demi-heure encore à attendre</w:t>
      </w:r>
      <w:r w:rsidR="00DD1C38">
        <w:t xml:space="preserve"> ! </w:t>
      </w:r>
      <w:r>
        <w:t>Tout</w:t>
      </w:r>
      <w:r w:rsidR="00DD1C38">
        <w:t xml:space="preserve">, </w:t>
      </w:r>
      <w:r>
        <w:t>durant cette demi-heure</w:t>
      </w:r>
      <w:r w:rsidR="00DD1C38">
        <w:t xml:space="preserve">, </w:t>
      </w:r>
      <w:r>
        <w:t>tout</w:t>
      </w:r>
      <w:r w:rsidR="00DD1C38">
        <w:t xml:space="preserve">, </w:t>
      </w:r>
      <w:r>
        <w:t>n</w:t>
      </w:r>
      <w:r w:rsidR="00DD1C38">
        <w:t>’</w:t>
      </w:r>
      <w:r>
        <w:t>est-ce pas</w:t>
      </w:r>
      <w:r w:rsidR="00DD1C38">
        <w:t xml:space="preserve"> ? </w:t>
      </w:r>
      <w:r>
        <w:t>plutôt que l</w:t>
      </w:r>
      <w:r w:rsidR="00DD1C38">
        <w:t>’</w:t>
      </w:r>
      <w:r>
        <w:t>inaction</w:t>
      </w:r>
      <w:r w:rsidR="00DD1C38">
        <w:t> !</w:t>
      </w:r>
    </w:p>
    <w:p w14:paraId="2E00523D" w14:textId="1ADA9E36" w:rsidR="00DA00DC" w:rsidRDefault="00DA00DC" w:rsidP="00DA00DC"/>
    <w:p w14:paraId="097C806D" w14:textId="77777777" w:rsidR="00DD1C38" w:rsidRDefault="00DA00DC" w:rsidP="00DA00DC">
      <w:r>
        <w:t>Les étoiles</w:t>
      </w:r>
      <w:r w:rsidR="00DD1C38">
        <w:t xml:space="preserve">, </w:t>
      </w:r>
      <w:r>
        <w:t>le bruit de la mer</w:t>
      </w:r>
      <w:r w:rsidR="00DD1C38">
        <w:t xml:space="preserve">, </w:t>
      </w:r>
      <w:r>
        <w:t>l</w:t>
      </w:r>
      <w:r w:rsidR="00DD1C38">
        <w:t>’</w:t>
      </w:r>
      <w:r>
        <w:t>odeur des jardins</w:t>
      </w:r>
      <w:r w:rsidR="00DD1C38">
        <w:t xml:space="preserve">. </w:t>
      </w:r>
      <w:r>
        <w:t>À présent</w:t>
      </w:r>
      <w:r w:rsidR="00DD1C38">
        <w:t xml:space="preserve">, </w:t>
      </w:r>
      <w:r>
        <w:t xml:space="preserve">il avait à ses pieds </w:t>
      </w:r>
      <w:proofErr w:type="spellStart"/>
      <w:r>
        <w:t>Tortose</w:t>
      </w:r>
      <w:proofErr w:type="spellEnd"/>
      <w:r>
        <w:t xml:space="preserve"> tout entière</w:t>
      </w:r>
      <w:r w:rsidR="00DD1C38">
        <w:t xml:space="preserve">. </w:t>
      </w:r>
      <w:r>
        <w:t>La terrasse de la basilique</w:t>
      </w:r>
      <w:r w:rsidR="00DD1C38">
        <w:t xml:space="preserve">, </w:t>
      </w:r>
      <w:r>
        <w:t>à laquelle il venait d</w:t>
      </w:r>
      <w:r w:rsidR="00DD1C38">
        <w:t>’</w:t>
      </w:r>
      <w:r>
        <w:t>accéder</w:t>
      </w:r>
      <w:r w:rsidR="00DD1C38">
        <w:t xml:space="preserve">, </w:t>
      </w:r>
      <w:r>
        <w:t>était en assez piètre état</w:t>
      </w:r>
      <w:r w:rsidR="00DD1C38">
        <w:t xml:space="preserve">. </w:t>
      </w:r>
      <w:r>
        <w:t>Les crédits nécessaires à sa restauration avaient été accordés cinq mois plus tôt</w:t>
      </w:r>
      <w:r w:rsidR="00DD1C38">
        <w:t xml:space="preserve">, </w:t>
      </w:r>
      <w:r>
        <w:t>un peu avant son départ pour Antioche</w:t>
      </w:r>
      <w:r w:rsidR="00DD1C38">
        <w:t xml:space="preserve">. </w:t>
      </w:r>
      <w:r>
        <w:t>Immédiatement</w:t>
      </w:r>
      <w:r w:rsidR="00DD1C38">
        <w:t xml:space="preserve">, </w:t>
      </w:r>
      <w:r>
        <w:t>il avait ordonné le commencement des travaux</w:t>
      </w:r>
      <w:r w:rsidR="00DD1C38">
        <w:t xml:space="preserve">. </w:t>
      </w:r>
      <w:r>
        <w:t xml:space="preserve">Il constata sans trop de déplaisir que ceux-ci </w:t>
      </w:r>
      <w:r>
        <w:lastRenderedPageBreak/>
        <w:t>auraient pu être plus avancés</w:t>
      </w:r>
      <w:r w:rsidR="00DD1C38">
        <w:t xml:space="preserve">. </w:t>
      </w:r>
      <w:r>
        <w:t>Mais Casella ne s</w:t>
      </w:r>
      <w:r w:rsidR="00DD1C38">
        <w:t>’</w:t>
      </w:r>
      <w:r>
        <w:t>intéressait guère à ce qu</w:t>
      </w:r>
      <w:r w:rsidR="00DD1C38">
        <w:t>’</w:t>
      </w:r>
      <w:r>
        <w:t xml:space="preserve">il appelait les </w:t>
      </w:r>
      <w:r>
        <w:rPr>
          <w:i/>
          <w:iCs/>
        </w:rPr>
        <w:t>vieilleries</w:t>
      </w:r>
      <w:r w:rsidR="00DD1C38">
        <w:rPr>
          <w:i/>
          <w:iCs/>
        </w:rPr>
        <w:t xml:space="preserve">. </w:t>
      </w:r>
      <w:r>
        <w:t>Ce n</w:t>
      </w:r>
      <w:r w:rsidR="00DD1C38">
        <w:t>’</w:t>
      </w:r>
      <w:r>
        <w:t>était pas sur lui qu</w:t>
      </w:r>
      <w:r w:rsidR="00DD1C38">
        <w:t>’</w:t>
      </w:r>
      <w:r>
        <w:t>il fallait compter pour stimuler le zèle des maçons</w:t>
      </w:r>
      <w:r w:rsidR="00DD1C38">
        <w:t xml:space="preserve">. </w:t>
      </w:r>
      <w:r>
        <w:t>Une seule fois il s</w:t>
      </w:r>
      <w:r w:rsidR="00DD1C38">
        <w:t>’</w:t>
      </w:r>
      <w:r>
        <w:t>était décidé à grimper sur la terrasse de la cathédrale</w:t>
      </w:r>
      <w:r w:rsidR="00DD1C38">
        <w:t xml:space="preserve">. </w:t>
      </w:r>
      <w:r>
        <w:t>Encore ç</w:t>
      </w:r>
      <w:r w:rsidR="00DD1C38">
        <w:t>’</w:t>
      </w:r>
      <w:r>
        <w:t>avait-il été pour vérifier</w:t>
      </w:r>
      <w:r w:rsidR="00DD1C38">
        <w:t xml:space="preserve">, </w:t>
      </w:r>
      <w:r>
        <w:t>à toutes fins utiles</w:t>
      </w:r>
      <w:r w:rsidR="00DD1C38">
        <w:t xml:space="preserve">, </w:t>
      </w:r>
      <w:r>
        <w:t>l</w:t>
      </w:r>
      <w:r w:rsidR="00DD1C38">
        <w:t>’</w:t>
      </w:r>
      <w:r>
        <w:t>emplacement des mitrailleuses qu</w:t>
      </w:r>
      <w:r w:rsidR="00DD1C38">
        <w:t>’</w:t>
      </w:r>
      <w:r>
        <w:t>on y avait installées l</w:t>
      </w:r>
      <w:r w:rsidR="00DD1C38">
        <w:t>’</w:t>
      </w:r>
      <w:r>
        <w:t>année précédente</w:t>
      </w:r>
      <w:r w:rsidR="00DD1C38">
        <w:t xml:space="preserve">, </w:t>
      </w:r>
      <w:r>
        <w:t>durant les mois d</w:t>
      </w:r>
      <w:r w:rsidR="00DD1C38">
        <w:t>’</w:t>
      </w:r>
      <w:r>
        <w:t>insurrection</w:t>
      </w:r>
      <w:r w:rsidR="00DD1C38">
        <w:t>.</w:t>
      </w:r>
    </w:p>
    <w:p w14:paraId="20A2B60B" w14:textId="77777777" w:rsidR="00DD1C38" w:rsidRDefault="00DA00DC" w:rsidP="00DA00DC">
      <w:r>
        <w:t>À la nuit qui pâlissait de plus en plus</w:t>
      </w:r>
      <w:r w:rsidR="00DD1C38">
        <w:t xml:space="preserve">, </w:t>
      </w:r>
      <w:r>
        <w:t>à cette molle lueur qui ne cessait de devenir plus bleue et plus claire</w:t>
      </w:r>
      <w:r w:rsidR="00DD1C38">
        <w:t xml:space="preserve">, </w:t>
      </w:r>
      <w:r>
        <w:t>on sentait que la lune n</w:t>
      </w:r>
      <w:r w:rsidR="00DD1C38">
        <w:t>’</w:t>
      </w:r>
      <w:r>
        <w:t>allait pas tarder à se lever</w:t>
      </w:r>
      <w:r w:rsidR="00DD1C38">
        <w:t xml:space="preserve">. </w:t>
      </w:r>
      <w:r>
        <w:t>Roche traversa dans toute sa largeur la terrasse</w:t>
      </w:r>
      <w:r w:rsidR="00DD1C38">
        <w:t xml:space="preserve">. </w:t>
      </w:r>
      <w:r>
        <w:t>Arrivé juste au-dessus du portail central</w:t>
      </w:r>
      <w:r w:rsidR="00DD1C38">
        <w:t xml:space="preserve">, </w:t>
      </w:r>
      <w:r>
        <w:t>il s</w:t>
      </w:r>
      <w:r w:rsidR="00DD1C38">
        <w:t>’</w:t>
      </w:r>
      <w:r>
        <w:t>arrêta</w:t>
      </w:r>
      <w:r w:rsidR="00DD1C38">
        <w:t xml:space="preserve">. </w:t>
      </w:r>
      <w:r>
        <w:t>En face de lui se pressaient les humbles maisons de la Tartous moderne bâtie sur les ruines de l</w:t>
      </w:r>
      <w:r w:rsidR="00DD1C38">
        <w:t>’</w:t>
      </w:r>
      <w:r>
        <w:t>antique cité épiscopale</w:t>
      </w:r>
      <w:r w:rsidR="00DD1C38">
        <w:t xml:space="preserve"> ; </w:t>
      </w:r>
      <w:r>
        <w:t>il y avait à droite la masse revêche de la forteresse des Templiers</w:t>
      </w:r>
      <w:r w:rsidR="00DD1C38">
        <w:t xml:space="preserve"> ; </w:t>
      </w:r>
      <w:r>
        <w:t>puis</w:t>
      </w:r>
      <w:r w:rsidR="00DD1C38">
        <w:t xml:space="preserve">, </w:t>
      </w:r>
      <w:r>
        <w:t>à moins de cinq cents mètres</w:t>
      </w:r>
      <w:r w:rsidR="00DD1C38">
        <w:t xml:space="preserve">, </w:t>
      </w:r>
      <w:r>
        <w:t>la mer</w:t>
      </w:r>
      <w:r w:rsidR="00DD1C38">
        <w:t xml:space="preserve">, </w:t>
      </w:r>
      <w:r>
        <w:t>à peine un peu plus sombre que le ciel</w:t>
      </w:r>
      <w:r w:rsidR="00DD1C38">
        <w:t xml:space="preserve"> ; </w:t>
      </w:r>
      <w:r>
        <w:t>ensuite</w:t>
      </w:r>
      <w:r w:rsidR="00DD1C38">
        <w:t xml:space="preserve">, </w:t>
      </w:r>
      <w:r>
        <w:t>là-bas</w:t>
      </w:r>
      <w:r w:rsidR="00DD1C38">
        <w:t xml:space="preserve">, </w:t>
      </w:r>
      <w:r>
        <w:t>tout là-bas sur la gauche</w:t>
      </w:r>
      <w:r w:rsidR="00DD1C38">
        <w:t xml:space="preserve">, </w:t>
      </w:r>
      <w:r>
        <w:t>plus sombre encore</w:t>
      </w:r>
      <w:r w:rsidR="00DD1C38">
        <w:t xml:space="preserve">, </w:t>
      </w:r>
      <w:r>
        <w:t>l</w:t>
      </w:r>
      <w:r w:rsidR="00DD1C38">
        <w:t>’</w:t>
      </w:r>
      <w:r>
        <w:t>îlot de Rouad</w:t>
      </w:r>
      <w:r w:rsidR="00DD1C38">
        <w:t xml:space="preserve">. </w:t>
      </w:r>
      <w:r>
        <w:t>On avait l</w:t>
      </w:r>
      <w:r w:rsidR="00DD1C38">
        <w:t>’</w:t>
      </w:r>
      <w:r>
        <w:t>impression d</w:t>
      </w:r>
      <w:r w:rsidR="00DD1C38">
        <w:t>’</w:t>
      </w:r>
      <w:r>
        <w:t>entendre les flots battre ses rochers</w:t>
      </w:r>
      <w:r w:rsidR="00DD1C38">
        <w:t xml:space="preserve">, </w:t>
      </w:r>
      <w:r>
        <w:t>se briser à ses vieilles fortifications</w:t>
      </w:r>
      <w:r w:rsidR="00DD1C38">
        <w:t xml:space="preserve">. </w:t>
      </w:r>
      <w:r>
        <w:t>Tout autour</w:t>
      </w:r>
      <w:r w:rsidR="00DD1C38">
        <w:t xml:space="preserve">, </w:t>
      </w:r>
      <w:r>
        <w:t>c</w:t>
      </w:r>
      <w:r w:rsidR="00DD1C38">
        <w:t>’</w:t>
      </w:r>
      <w:r>
        <w:t>étaient des vergers</w:t>
      </w:r>
      <w:r w:rsidR="00DD1C38">
        <w:t xml:space="preserve">. </w:t>
      </w:r>
      <w:r>
        <w:t>Derrière</w:t>
      </w:r>
      <w:r w:rsidR="00DD1C38">
        <w:t xml:space="preserve">, </w:t>
      </w:r>
      <w:r>
        <w:t>enfin</w:t>
      </w:r>
      <w:r w:rsidR="00DD1C38">
        <w:t xml:space="preserve">, </w:t>
      </w:r>
      <w:r>
        <w:t>devinée plutôt qu</w:t>
      </w:r>
      <w:r w:rsidR="00DD1C38">
        <w:t>’</w:t>
      </w:r>
      <w:r>
        <w:t>aperçue à travers sa nocturne écharpe de gaze</w:t>
      </w:r>
      <w:r w:rsidR="00DD1C38">
        <w:t xml:space="preserve">, </w:t>
      </w:r>
      <w:r>
        <w:t>la chaîne des mystérieuses montagnes</w:t>
      </w:r>
      <w:r w:rsidR="00DD1C38">
        <w:t xml:space="preserve">. </w:t>
      </w:r>
      <w:r>
        <w:t>Piaulement de chacals</w:t>
      </w:r>
      <w:r w:rsidR="00DD1C38">
        <w:t xml:space="preserve">, </w:t>
      </w:r>
      <w:r>
        <w:t>bêlements confus de moutons</w:t>
      </w:r>
      <w:r w:rsidR="00DD1C38">
        <w:t xml:space="preserve">, </w:t>
      </w:r>
      <w:r>
        <w:t>doux et tristes grincements de guitare</w:t>
      </w:r>
      <w:r w:rsidR="00DD1C38">
        <w:t xml:space="preserve">, </w:t>
      </w:r>
      <w:r>
        <w:t>odeurs de varech</w:t>
      </w:r>
      <w:r w:rsidR="00DD1C38">
        <w:t xml:space="preserve">, </w:t>
      </w:r>
      <w:r>
        <w:t>d</w:t>
      </w:r>
      <w:r w:rsidR="00DD1C38">
        <w:t>’</w:t>
      </w:r>
      <w:r>
        <w:t>huile frite</w:t>
      </w:r>
      <w:r w:rsidR="00DD1C38">
        <w:t xml:space="preserve">, </w:t>
      </w:r>
      <w:r>
        <w:t>d</w:t>
      </w:r>
      <w:r w:rsidR="00DD1C38">
        <w:t>’</w:t>
      </w:r>
      <w:r>
        <w:t>aubergine</w:t>
      </w:r>
      <w:r w:rsidR="00DD1C38">
        <w:t xml:space="preserve">, </w:t>
      </w:r>
      <w:r>
        <w:t>de musc</w:t>
      </w:r>
      <w:r w:rsidR="00DD1C38">
        <w:t xml:space="preserve">, </w:t>
      </w:r>
      <w:r>
        <w:t>l</w:t>
      </w:r>
      <w:r w:rsidR="00DD1C38">
        <w:t>’</w:t>
      </w:r>
      <w:r>
        <w:t>Orient</w:t>
      </w:r>
      <w:r w:rsidR="00DD1C38">
        <w:t xml:space="preserve">, </w:t>
      </w:r>
      <w:r>
        <w:t>en un mot</w:t>
      </w:r>
      <w:r w:rsidR="00DD1C38">
        <w:t xml:space="preserve">, </w:t>
      </w:r>
      <w:r>
        <w:t>cet Orient contre lequel on s</w:t>
      </w:r>
      <w:r w:rsidR="00DD1C38">
        <w:t>’</w:t>
      </w:r>
      <w:r>
        <w:t>insurge</w:t>
      </w:r>
      <w:r w:rsidR="00DD1C38">
        <w:t xml:space="preserve">, </w:t>
      </w:r>
      <w:r>
        <w:t>que l</w:t>
      </w:r>
      <w:r w:rsidR="00DD1C38">
        <w:t>’</w:t>
      </w:r>
      <w:r>
        <w:t>on couvre de plats quolibets</w:t>
      </w:r>
      <w:r w:rsidR="00DD1C38">
        <w:t xml:space="preserve">, </w:t>
      </w:r>
      <w:r>
        <w:t>dont on maudit à tout bout de champ la pouillerie</w:t>
      </w:r>
      <w:r w:rsidR="00DD1C38">
        <w:t xml:space="preserve">, </w:t>
      </w:r>
      <w:r>
        <w:t>et dont on est finalement destiné</w:t>
      </w:r>
      <w:r w:rsidR="00DD1C38">
        <w:t xml:space="preserve">, </w:t>
      </w:r>
      <w:r>
        <w:t xml:space="preserve">sous le ciel </w:t>
      </w:r>
      <w:proofErr w:type="spellStart"/>
      <w:r>
        <w:t>embrouillassé</w:t>
      </w:r>
      <w:proofErr w:type="spellEnd"/>
      <w:r>
        <w:t xml:space="preserve"> de quelque hideuse ville occidentale</w:t>
      </w:r>
      <w:r w:rsidR="00DD1C38">
        <w:t xml:space="preserve">, </w:t>
      </w:r>
      <w:r>
        <w:t>dans quelque ridicule demeure bien calfeutrée</w:t>
      </w:r>
      <w:r w:rsidR="00DD1C38">
        <w:t xml:space="preserve">, </w:t>
      </w:r>
      <w:r>
        <w:t>bien pourvue de chauffage central</w:t>
      </w:r>
      <w:r w:rsidR="00DD1C38">
        <w:t xml:space="preserve">, </w:t>
      </w:r>
      <w:r>
        <w:t>de doubles fenêtres et de miroirs espions</w:t>
      </w:r>
      <w:r w:rsidR="00DD1C38">
        <w:t xml:space="preserve">, </w:t>
      </w:r>
      <w:r>
        <w:t>à traîner tout le restant de l</w:t>
      </w:r>
      <w:r w:rsidR="00DD1C38">
        <w:t>’</w:t>
      </w:r>
      <w:r>
        <w:t>existence l</w:t>
      </w:r>
      <w:r w:rsidR="00DD1C38">
        <w:t>’</w:t>
      </w:r>
      <w:r>
        <w:t>inexorable nostalgie</w:t>
      </w:r>
      <w:r w:rsidR="00DD1C38">
        <w:t>…</w:t>
      </w:r>
    </w:p>
    <w:p w14:paraId="1CBB16D6" w14:textId="77777777" w:rsidR="00DD1C38" w:rsidRDefault="00DA00DC" w:rsidP="00DA00DC">
      <w:r>
        <w:lastRenderedPageBreak/>
        <w:t>En tout cas</w:t>
      </w:r>
      <w:r w:rsidR="00DD1C38">
        <w:t xml:space="preserve">, </w:t>
      </w:r>
      <w:r>
        <w:t>ce n</w:t>
      </w:r>
      <w:r w:rsidR="00DD1C38">
        <w:t>’</w:t>
      </w:r>
      <w:r>
        <w:t>était pas une raison pour en finir avec cette existence de façon aussi prématurée</w:t>
      </w:r>
      <w:r w:rsidR="00DD1C38">
        <w:t> !</w:t>
      </w:r>
    </w:p>
    <w:p w14:paraId="4E3E83F3" w14:textId="1D2E8543" w:rsidR="00DA00DC" w:rsidRDefault="00DA00DC" w:rsidP="00DA00DC"/>
    <w:p w14:paraId="3900BE46" w14:textId="77777777" w:rsidR="00DD1C38" w:rsidRDefault="00DA00DC" w:rsidP="00DA00DC">
      <w:r>
        <w:t>Roche venait de dire cela presque à voix haute</w:t>
      </w:r>
      <w:r w:rsidR="00DD1C38">
        <w:t xml:space="preserve">, </w:t>
      </w:r>
      <w:r>
        <w:t>cela ou quelque chose d</w:t>
      </w:r>
      <w:r w:rsidR="00DD1C38">
        <w:t>’</w:t>
      </w:r>
      <w:r>
        <w:t>approchant</w:t>
      </w:r>
      <w:r w:rsidR="00DD1C38">
        <w:t xml:space="preserve">. </w:t>
      </w:r>
      <w:r>
        <w:t>Cette terrasse</w:t>
      </w:r>
      <w:r w:rsidR="00DD1C38">
        <w:t xml:space="preserve">, </w:t>
      </w:r>
      <w:r>
        <w:t>décidément</w:t>
      </w:r>
      <w:r w:rsidR="00DD1C38">
        <w:t xml:space="preserve">, </w:t>
      </w:r>
      <w:r>
        <w:t>était encore en plus mauvais état qu</w:t>
      </w:r>
      <w:r w:rsidR="00DD1C38">
        <w:t>’</w:t>
      </w:r>
      <w:r>
        <w:t>il n</w:t>
      </w:r>
      <w:r w:rsidR="00DD1C38">
        <w:t>’</w:t>
      </w:r>
      <w:r>
        <w:t>aurait cru</w:t>
      </w:r>
      <w:r w:rsidR="00DD1C38">
        <w:t xml:space="preserve">. </w:t>
      </w:r>
      <w:r>
        <w:t>Avait-on idée d</w:t>
      </w:r>
      <w:r w:rsidR="00DD1C38">
        <w:t>’</w:t>
      </w:r>
      <w:r>
        <w:t>y laisser béer des crevasses pareilles</w:t>
      </w:r>
      <w:r w:rsidR="00DD1C38">
        <w:t xml:space="preserve"> ! </w:t>
      </w:r>
      <w:r>
        <w:t>Celle-ci n</w:t>
      </w:r>
      <w:r w:rsidR="00DD1C38">
        <w:t>’</w:t>
      </w:r>
      <w:r>
        <w:t>existait pas</w:t>
      </w:r>
      <w:r w:rsidR="00DD1C38">
        <w:t xml:space="preserve">, </w:t>
      </w:r>
      <w:r>
        <w:t>il en était sûr</w:t>
      </w:r>
      <w:r w:rsidR="00DD1C38">
        <w:t xml:space="preserve">, </w:t>
      </w:r>
      <w:r>
        <w:t>en décembre dernier</w:t>
      </w:r>
      <w:r w:rsidR="00DD1C38">
        <w:t xml:space="preserve">, </w:t>
      </w:r>
      <w:r>
        <w:t>quand il avait quitté Tartous</w:t>
      </w:r>
      <w:r w:rsidR="00DD1C38">
        <w:t xml:space="preserve">. </w:t>
      </w:r>
      <w:r>
        <w:t>Drôle de manière d</w:t>
      </w:r>
      <w:r w:rsidR="00DD1C38">
        <w:t>’</w:t>
      </w:r>
      <w:r>
        <w:t>utiliser les crédits</w:t>
      </w:r>
      <w:r w:rsidR="00DD1C38">
        <w:t xml:space="preserve"> : </w:t>
      </w:r>
      <w:r>
        <w:t>au lieu de boucher les anciens trous</w:t>
      </w:r>
      <w:r w:rsidR="00DD1C38">
        <w:t xml:space="preserve">, </w:t>
      </w:r>
      <w:r>
        <w:t>s</w:t>
      </w:r>
      <w:r w:rsidR="00DD1C38">
        <w:t>’</w:t>
      </w:r>
      <w:r>
        <w:t>amuser à en laisser s</w:t>
      </w:r>
      <w:r w:rsidR="00DD1C38">
        <w:t>’</w:t>
      </w:r>
      <w:r>
        <w:t>ouvrir de nouveaux</w:t>
      </w:r>
      <w:r w:rsidR="00DD1C38">
        <w:t xml:space="preserve"> ! </w:t>
      </w:r>
      <w:r>
        <w:t>Grommelant ainsi</w:t>
      </w:r>
      <w:r w:rsidR="00DD1C38">
        <w:t xml:space="preserve">, </w:t>
      </w:r>
      <w:r>
        <w:t>il se mit en devoir d</w:t>
      </w:r>
      <w:r w:rsidR="00DD1C38">
        <w:t>’</w:t>
      </w:r>
      <w:r>
        <w:t>explorer du regard le fond de celui où il venait de manquer glisser</w:t>
      </w:r>
      <w:r w:rsidR="00DD1C38">
        <w:t xml:space="preserve">. </w:t>
      </w:r>
      <w:r>
        <w:t>Il aperçut vaguement le dallage de la nef</w:t>
      </w:r>
      <w:r w:rsidR="00DD1C38">
        <w:t xml:space="preserve">, </w:t>
      </w:r>
      <w:r>
        <w:t>sur lequel rougeoyait la lueur de la lampe d</w:t>
      </w:r>
      <w:r w:rsidR="00DD1C38">
        <w:t>’</w:t>
      </w:r>
      <w:r>
        <w:t>en bas</w:t>
      </w:r>
      <w:r w:rsidR="00DD1C38">
        <w:t xml:space="preserve">. </w:t>
      </w:r>
      <w:r>
        <w:t>C</w:t>
      </w:r>
      <w:r w:rsidR="00DD1C38">
        <w:t>’</w:t>
      </w:r>
      <w:r>
        <w:t>était bien ce qu</w:t>
      </w:r>
      <w:r w:rsidR="00DD1C38">
        <w:t>’</w:t>
      </w:r>
      <w:r>
        <w:t>il avait pensé</w:t>
      </w:r>
      <w:r w:rsidR="00DD1C38">
        <w:t xml:space="preserve">. </w:t>
      </w:r>
      <w:r>
        <w:t>Une chute d</w:t>
      </w:r>
      <w:r w:rsidR="00DD1C38">
        <w:t>’</w:t>
      </w:r>
      <w:r>
        <w:t>une bonne vingtaine de mètres qu</w:t>
      </w:r>
      <w:r w:rsidR="00DD1C38">
        <w:t>’</w:t>
      </w:r>
      <w:r>
        <w:t>il eût faite là</w:t>
      </w:r>
      <w:r w:rsidR="00DD1C38">
        <w:t xml:space="preserve"> ! </w:t>
      </w:r>
      <w:r>
        <w:t>Et puis après</w:t>
      </w:r>
      <w:r w:rsidR="00DD1C38">
        <w:t xml:space="preserve"> ? </w:t>
      </w:r>
      <w:r>
        <w:t>À qui s</w:t>
      </w:r>
      <w:r w:rsidR="00DD1C38">
        <w:t>’</w:t>
      </w:r>
      <w:r>
        <w:t>en prendre</w:t>
      </w:r>
      <w:r w:rsidR="00DD1C38">
        <w:t xml:space="preserve">, </w:t>
      </w:r>
      <w:r>
        <w:t>sinon à lui</w:t>
      </w:r>
      <w:r w:rsidR="00DD1C38">
        <w:t xml:space="preserve">. </w:t>
      </w:r>
      <w:r>
        <w:t>Casella le lui aurait bien dit</w:t>
      </w:r>
      <w:r w:rsidR="00DD1C38">
        <w:t xml:space="preserve"> : </w:t>
      </w:r>
      <w:r>
        <w:t>il n</w:t>
      </w:r>
      <w:r w:rsidR="00DD1C38">
        <w:t>’</w:t>
      </w:r>
      <w:r>
        <w:t>avait qu</w:t>
      </w:r>
      <w:r w:rsidR="00DD1C38">
        <w:t>’</w:t>
      </w:r>
      <w:r>
        <w:t>à ne pas aller ainsi se promener la nuit sur les toits</w:t>
      </w:r>
      <w:r w:rsidR="00DD1C38">
        <w:t xml:space="preserve">. </w:t>
      </w:r>
      <w:r>
        <w:t>En tout cas</w:t>
      </w:r>
      <w:r w:rsidR="00DD1C38">
        <w:t xml:space="preserve">, </w:t>
      </w:r>
      <w:r>
        <w:t>cette petite mésaventure avait eu son avantage</w:t>
      </w:r>
      <w:r w:rsidR="00DD1C38">
        <w:t xml:space="preserve">. </w:t>
      </w:r>
      <w:r>
        <w:t>Un instant</w:t>
      </w:r>
      <w:r w:rsidR="00DD1C38">
        <w:t xml:space="preserve">, </w:t>
      </w:r>
      <w:r>
        <w:t>elle l</w:t>
      </w:r>
      <w:r w:rsidR="00DD1C38">
        <w:t>’</w:t>
      </w:r>
      <w:r>
        <w:t>avait soustrait à l</w:t>
      </w:r>
      <w:r w:rsidR="00DD1C38">
        <w:t>’</w:t>
      </w:r>
      <w:r>
        <w:t>obsession de son rendez-vous</w:t>
      </w:r>
      <w:r w:rsidR="00DD1C38">
        <w:t>.</w:t>
      </w:r>
    </w:p>
    <w:p w14:paraId="2008B1FE" w14:textId="5067CBC2" w:rsidR="00DA00DC" w:rsidRDefault="00DA00DC" w:rsidP="00DA00DC"/>
    <w:p w14:paraId="77DB82CE" w14:textId="77777777" w:rsidR="00DD1C38" w:rsidRDefault="00DA00DC" w:rsidP="00DA00DC">
      <w:r>
        <w:t>Sept heures moins dix</w:t>
      </w:r>
      <w:r w:rsidR="00DD1C38">
        <w:t xml:space="preserve"> ! </w:t>
      </w:r>
      <w:r>
        <w:t>Il ne s</w:t>
      </w:r>
      <w:r w:rsidR="00DD1C38">
        <w:t>’</w:t>
      </w:r>
      <w:r>
        <w:t>agissait pas de se mettre en retard</w:t>
      </w:r>
      <w:r w:rsidR="00DD1C38">
        <w:t xml:space="preserve">, </w:t>
      </w:r>
      <w:r>
        <w:t>à présent</w:t>
      </w:r>
      <w:r w:rsidR="00DD1C38">
        <w:t>.</w:t>
      </w:r>
    </w:p>
    <w:p w14:paraId="2A1FD87A" w14:textId="6C905360" w:rsidR="00DA00DC" w:rsidRDefault="00DA00DC" w:rsidP="00DA00DC"/>
    <w:p w14:paraId="26685B00" w14:textId="77777777" w:rsidR="00DD1C38" w:rsidRDefault="00DA00DC" w:rsidP="00DA00DC">
      <w:r>
        <w:t>Instruit par l</w:t>
      </w:r>
      <w:r w:rsidR="00DD1C38">
        <w:t>’</w:t>
      </w:r>
      <w:r>
        <w:t>expérience</w:t>
      </w:r>
      <w:r w:rsidR="00DD1C38">
        <w:t xml:space="preserve">, </w:t>
      </w:r>
      <w:r>
        <w:t>il descendit avec encore plus de prudence qu</w:t>
      </w:r>
      <w:r w:rsidR="00DD1C38">
        <w:t>’</w:t>
      </w:r>
      <w:r>
        <w:t>il n</w:t>
      </w:r>
      <w:r w:rsidR="00DD1C38">
        <w:t>’</w:t>
      </w:r>
      <w:r>
        <w:t>était monté</w:t>
      </w:r>
      <w:r w:rsidR="00DD1C38">
        <w:t xml:space="preserve">. </w:t>
      </w:r>
      <w:r>
        <w:t>Le bas-côté de l</w:t>
      </w:r>
      <w:r w:rsidR="00DD1C38">
        <w:t>’</w:t>
      </w:r>
      <w:r>
        <w:t>édifice était plongé dans les ténèbres</w:t>
      </w:r>
      <w:r w:rsidR="00DD1C38">
        <w:t xml:space="preserve">. </w:t>
      </w:r>
      <w:r>
        <w:t>Il le suivit jusqu</w:t>
      </w:r>
      <w:r w:rsidR="00DD1C38">
        <w:t>’</w:t>
      </w:r>
      <w:r>
        <w:t>au grand portail</w:t>
      </w:r>
      <w:r w:rsidR="00DD1C38">
        <w:t xml:space="preserve">. </w:t>
      </w:r>
      <w:r>
        <w:t>Dehors</w:t>
      </w:r>
      <w:r w:rsidR="00DD1C38">
        <w:t xml:space="preserve">, </w:t>
      </w:r>
      <w:r>
        <w:t>il allongea le pas</w:t>
      </w:r>
      <w:r w:rsidR="00DD1C38">
        <w:t xml:space="preserve">. </w:t>
      </w:r>
      <w:r>
        <w:t>Des pénitents sortaient de l</w:t>
      </w:r>
      <w:r w:rsidR="00DD1C38">
        <w:t>’</w:t>
      </w:r>
      <w:r>
        <w:t>église</w:t>
      </w:r>
      <w:r w:rsidR="00DD1C38">
        <w:t xml:space="preserve">, </w:t>
      </w:r>
      <w:r>
        <w:t>d</w:t>
      </w:r>
      <w:r w:rsidR="00DD1C38">
        <w:t>’</w:t>
      </w:r>
      <w:r>
        <w:t>autres arrivaient</w:t>
      </w:r>
      <w:r w:rsidR="00DD1C38">
        <w:t xml:space="preserve">. </w:t>
      </w:r>
      <w:r>
        <w:t>Vraiment</w:t>
      </w:r>
      <w:r w:rsidR="00DD1C38">
        <w:t xml:space="preserve">, </w:t>
      </w:r>
      <w:r>
        <w:t>l</w:t>
      </w:r>
      <w:r w:rsidR="00DD1C38">
        <w:t>’</w:t>
      </w:r>
      <w:r>
        <w:t xml:space="preserve">idée du père </w:t>
      </w:r>
      <w:proofErr w:type="spellStart"/>
      <w:r>
        <w:t>Englebert</w:t>
      </w:r>
      <w:proofErr w:type="spellEnd"/>
      <w:r>
        <w:t xml:space="preserve"> faisait recette</w:t>
      </w:r>
      <w:r w:rsidR="00DD1C38">
        <w:t xml:space="preserve">. </w:t>
      </w:r>
      <w:r>
        <w:t>Vraiment aussi</w:t>
      </w:r>
      <w:r w:rsidR="00DD1C38">
        <w:t xml:space="preserve">, </w:t>
      </w:r>
      <w:r>
        <w:t xml:space="preserve">il y avait quelque chose de bien </w:t>
      </w:r>
      <w:r>
        <w:lastRenderedPageBreak/>
        <w:t>émouvant à voir ainsi</w:t>
      </w:r>
      <w:r w:rsidR="00DD1C38">
        <w:t xml:space="preserve">, </w:t>
      </w:r>
      <w:r>
        <w:t>du fait de la sainte obstination de ce vieillard</w:t>
      </w:r>
      <w:r w:rsidR="00DD1C38">
        <w:t xml:space="preserve">, </w:t>
      </w:r>
      <w:r>
        <w:t xml:space="preserve">Notre-Dame de </w:t>
      </w:r>
      <w:proofErr w:type="spellStart"/>
      <w:r>
        <w:t>Tortose</w:t>
      </w:r>
      <w:proofErr w:type="spellEnd"/>
      <w:r>
        <w:t xml:space="preserve"> commencer à revivre</w:t>
      </w:r>
      <w:r w:rsidR="00DD1C38">
        <w:t xml:space="preserve">. </w:t>
      </w:r>
      <w:r>
        <w:t>Mais c</w:t>
      </w:r>
      <w:r w:rsidR="00DD1C38">
        <w:t>’</w:t>
      </w:r>
      <w:r>
        <w:t>était là une catégorie d</w:t>
      </w:r>
      <w:r w:rsidR="00DD1C38">
        <w:t>’</w:t>
      </w:r>
      <w:r>
        <w:t>émotion à laquelle Roche</w:t>
      </w:r>
      <w:r w:rsidR="00DD1C38">
        <w:t xml:space="preserve">, </w:t>
      </w:r>
      <w:r>
        <w:t>subitement</w:t>
      </w:r>
      <w:r w:rsidR="00DD1C38">
        <w:t xml:space="preserve">, </w:t>
      </w:r>
      <w:r>
        <w:t>avait cessé d</w:t>
      </w:r>
      <w:r w:rsidR="00DD1C38">
        <w:t>’</w:t>
      </w:r>
      <w:r>
        <w:t>être sensible</w:t>
      </w:r>
      <w:r w:rsidR="00DD1C38">
        <w:t xml:space="preserve">. </w:t>
      </w:r>
      <w:r>
        <w:t>Ce n</w:t>
      </w:r>
      <w:r w:rsidR="00DD1C38">
        <w:t>’</w:t>
      </w:r>
      <w:r>
        <w:t>était plus un homme éveillé</w:t>
      </w:r>
      <w:r w:rsidR="00DD1C38">
        <w:t xml:space="preserve">, </w:t>
      </w:r>
      <w:r>
        <w:t>mais une espèce d</w:t>
      </w:r>
      <w:r w:rsidR="00DD1C38">
        <w:t>’</w:t>
      </w:r>
      <w:r>
        <w:t>automate</w:t>
      </w:r>
      <w:r w:rsidR="00DD1C38">
        <w:t xml:space="preserve">, </w:t>
      </w:r>
      <w:r>
        <w:t>de somnambule</w:t>
      </w:r>
      <w:r w:rsidR="00DD1C38">
        <w:t xml:space="preserve">, </w:t>
      </w:r>
      <w:r>
        <w:t>que croisaient les nouveaux arrivants</w:t>
      </w:r>
      <w:r w:rsidR="00DD1C38">
        <w:t>.</w:t>
      </w:r>
    </w:p>
    <w:p w14:paraId="6D8B8487" w14:textId="77777777" w:rsidR="00DD1C38" w:rsidRDefault="00DA00DC" w:rsidP="00DA00DC">
      <w:r>
        <w:t>Coupant par le plus court</w:t>
      </w:r>
      <w:r w:rsidR="00DD1C38">
        <w:t xml:space="preserve">, </w:t>
      </w:r>
      <w:r>
        <w:t>il traversa en direction du sud l</w:t>
      </w:r>
      <w:r w:rsidR="00DD1C38">
        <w:t>’</w:t>
      </w:r>
      <w:r>
        <w:t>enceinte de l</w:t>
      </w:r>
      <w:r w:rsidR="00DD1C38">
        <w:t>’</w:t>
      </w:r>
      <w:r>
        <w:t>ancienne ville épiscopale</w:t>
      </w:r>
      <w:r w:rsidR="00DD1C38">
        <w:t xml:space="preserve">. </w:t>
      </w:r>
      <w:r>
        <w:t>Des gens prenaient le frais</w:t>
      </w:r>
      <w:r w:rsidR="00DD1C38">
        <w:t xml:space="preserve">, </w:t>
      </w:r>
      <w:r>
        <w:t>jouant aux dés</w:t>
      </w:r>
      <w:r w:rsidR="00DD1C38">
        <w:t xml:space="preserve">, </w:t>
      </w:r>
      <w:r>
        <w:t>fumant le houka</w:t>
      </w:r>
      <w:r w:rsidR="00DD1C38">
        <w:t xml:space="preserve">, </w:t>
      </w:r>
      <w:r>
        <w:t>assis devant de petits cafés musulmans</w:t>
      </w:r>
      <w:r w:rsidR="00DD1C38">
        <w:t xml:space="preserve">. </w:t>
      </w:r>
      <w:r>
        <w:t>De maigres chats noirs se frottaient à eux</w:t>
      </w:r>
      <w:r w:rsidR="00DD1C38">
        <w:t xml:space="preserve">, </w:t>
      </w:r>
      <w:r>
        <w:t>faisant le gros dos</w:t>
      </w:r>
      <w:r w:rsidR="00DD1C38">
        <w:t xml:space="preserve">. </w:t>
      </w:r>
      <w:r>
        <w:t>À la devanture d</w:t>
      </w:r>
      <w:r w:rsidR="00DD1C38">
        <w:t>’</w:t>
      </w:r>
      <w:r>
        <w:t>un boucher luisaient d</w:t>
      </w:r>
      <w:r w:rsidR="00DD1C38">
        <w:t>’</w:t>
      </w:r>
      <w:r>
        <w:t>épais quartiers de viande rouge</w:t>
      </w:r>
      <w:r w:rsidR="00DD1C38">
        <w:t xml:space="preserve">. </w:t>
      </w:r>
      <w:r>
        <w:t>Presque tout de suite</w:t>
      </w:r>
      <w:r w:rsidR="00DD1C38">
        <w:t xml:space="preserve">, </w:t>
      </w:r>
      <w:r>
        <w:t>l</w:t>
      </w:r>
      <w:r w:rsidR="00DD1C38">
        <w:t>’</w:t>
      </w:r>
      <w:r>
        <w:t>ombre des ruelles tortueuses le reprit</w:t>
      </w:r>
      <w:r w:rsidR="00DD1C38">
        <w:t xml:space="preserve">. </w:t>
      </w:r>
      <w:r>
        <w:t>Bientôt il atteignit la tour carrée qui limite à cet endroit les fortifications de la cité</w:t>
      </w:r>
      <w:r w:rsidR="00DD1C38">
        <w:t xml:space="preserve">, </w:t>
      </w:r>
      <w:r>
        <w:t>près du môle d</w:t>
      </w:r>
      <w:r w:rsidR="00DD1C38">
        <w:t>’</w:t>
      </w:r>
      <w:r>
        <w:t>embarquement pour l</w:t>
      </w:r>
      <w:r w:rsidR="00DD1C38">
        <w:t>’</w:t>
      </w:r>
      <w:r>
        <w:t>île de Rouad</w:t>
      </w:r>
      <w:r w:rsidR="00DD1C38">
        <w:t xml:space="preserve">. </w:t>
      </w:r>
      <w:r>
        <w:t>Plus de maisons</w:t>
      </w:r>
      <w:r w:rsidR="00DD1C38">
        <w:t xml:space="preserve">, </w:t>
      </w:r>
      <w:r>
        <w:t>maintenant</w:t>
      </w:r>
      <w:r w:rsidR="00DD1C38">
        <w:t xml:space="preserve">, </w:t>
      </w:r>
      <w:r>
        <w:t>mais des jardins</w:t>
      </w:r>
      <w:r w:rsidR="00DD1C38">
        <w:t xml:space="preserve">. </w:t>
      </w:r>
      <w:r>
        <w:t>Des murs du faîte desquels débordaient</w:t>
      </w:r>
      <w:r w:rsidR="00DD1C38">
        <w:t xml:space="preserve">, </w:t>
      </w:r>
      <w:r>
        <w:t>croulants de parfums</w:t>
      </w:r>
      <w:r w:rsidR="00DD1C38">
        <w:t xml:space="preserve">, </w:t>
      </w:r>
      <w:r>
        <w:t>des monceaux de branches nocturnes</w:t>
      </w:r>
      <w:r w:rsidR="00DD1C38">
        <w:t xml:space="preserve">. </w:t>
      </w:r>
      <w:r>
        <w:t>Un peu partout</w:t>
      </w:r>
      <w:r w:rsidR="00DD1C38">
        <w:t xml:space="preserve">, </w:t>
      </w:r>
      <w:r>
        <w:t>trouant l</w:t>
      </w:r>
      <w:r w:rsidR="00DD1C38">
        <w:t>’</w:t>
      </w:r>
      <w:r>
        <w:t>ombre pâle de leurs fuseaux</w:t>
      </w:r>
      <w:r w:rsidR="00DD1C38">
        <w:t xml:space="preserve">, </w:t>
      </w:r>
      <w:r>
        <w:t>de minces cyprès s</w:t>
      </w:r>
      <w:r w:rsidR="00DD1C38">
        <w:t>’</w:t>
      </w:r>
      <w:r>
        <w:t>élançaient</w:t>
      </w:r>
      <w:r w:rsidR="00DD1C38">
        <w:t xml:space="preserve">. </w:t>
      </w:r>
      <w:r>
        <w:t>Sept heures moins deux</w:t>
      </w:r>
      <w:r w:rsidR="00DD1C38">
        <w:t xml:space="preserve"> !… </w:t>
      </w:r>
      <w:r>
        <w:t>Ici</w:t>
      </w:r>
      <w:r w:rsidR="00DD1C38">
        <w:t xml:space="preserve">, </w:t>
      </w:r>
      <w:r>
        <w:t>la muraille semblait s</w:t>
      </w:r>
      <w:r w:rsidR="00DD1C38">
        <w:t>’</w:t>
      </w:r>
      <w:r>
        <w:t>infléchir</w:t>
      </w:r>
      <w:r w:rsidR="00DD1C38">
        <w:t xml:space="preserve">. </w:t>
      </w:r>
      <w:r>
        <w:t>C</w:t>
      </w:r>
      <w:r w:rsidR="00DD1C38">
        <w:t>’</w:t>
      </w:r>
      <w:r>
        <w:t>était bien cela</w:t>
      </w:r>
      <w:r w:rsidR="00DD1C38">
        <w:t xml:space="preserve">, </w:t>
      </w:r>
      <w:r>
        <w:t>parfaitement</w:t>
      </w:r>
      <w:r w:rsidR="00DD1C38">
        <w:t xml:space="preserve">. </w:t>
      </w:r>
      <w:r>
        <w:t>Ce renfoncement aboutissait à une lourde porte cochère</w:t>
      </w:r>
      <w:r w:rsidR="00DD1C38">
        <w:t xml:space="preserve">. </w:t>
      </w:r>
      <w:r>
        <w:t>Sur sa surface toute bardée d</w:t>
      </w:r>
      <w:r w:rsidR="00DD1C38">
        <w:t>’</w:t>
      </w:r>
      <w:r>
        <w:t>énormes clous</w:t>
      </w:r>
      <w:r w:rsidR="00DD1C38">
        <w:t xml:space="preserve">, </w:t>
      </w:r>
      <w:r>
        <w:t>Roche n</w:t>
      </w:r>
      <w:r w:rsidR="00DD1C38">
        <w:t>’</w:t>
      </w:r>
      <w:r>
        <w:t>eut pas</w:t>
      </w:r>
      <w:r w:rsidR="00DD1C38">
        <w:t xml:space="preserve">, </w:t>
      </w:r>
      <w:r>
        <w:t>pour le découvrir</w:t>
      </w:r>
      <w:r w:rsidR="00DD1C38">
        <w:t xml:space="preserve">, </w:t>
      </w:r>
      <w:r>
        <w:t>à chercher longtemps le marteau</w:t>
      </w:r>
      <w:r w:rsidR="00DD1C38">
        <w:t xml:space="preserve">. </w:t>
      </w:r>
      <w:r>
        <w:t>Il le leva</w:t>
      </w:r>
      <w:r w:rsidR="00DD1C38">
        <w:t xml:space="preserve">, </w:t>
      </w:r>
      <w:r>
        <w:t>le laissa retomber</w:t>
      </w:r>
      <w:r w:rsidR="00DD1C38">
        <w:t>…</w:t>
      </w:r>
    </w:p>
    <w:p w14:paraId="57A19E64" w14:textId="0C77DDFA" w:rsidR="00DA00DC" w:rsidRDefault="00DA00DC" w:rsidP="00DA00DC"/>
    <w:p w14:paraId="61685266" w14:textId="77777777" w:rsidR="00DD1C38" w:rsidRDefault="00DA00DC" w:rsidP="00DA00DC">
      <w:r>
        <w:t>Juste à ce moment</w:t>
      </w:r>
      <w:r w:rsidR="00DD1C38">
        <w:t xml:space="preserve">, </w:t>
      </w:r>
      <w:r>
        <w:t>un rossignol se mit à chanter</w:t>
      </w:r>
      <w:r w:rsidR="00DD1C38">
        <w:t>.</w:t>
      </w:r>
    </w:p>
    <w:p w14:paraId="1B562311" w14:textId="1C681E8A" w:rsidR="00DA00DC" w:rsidRDefault="00DA00DC" w:rsidP="00DD1C38">
      <w:pPr>
        <w:pStyle w:val="Titre1"/>
        <w:numPr>
          <w:ilvl w:val="0"/>
          <w:numId w:val="16"/>
        </w:numPr>
        <w:ind w:firstLine="0"/>
      </w:pPr>
      <w:bookmarkStart w:id="9" w:name="__RefHeading___Toc367651714"/>
      <w:bookmarkStart w:id="10" w:name="_Toc194342867"/>
      <w:bookmarkEnd w:id="9"/>
      <w:r>
        <w:lastRenderedPageBreak/>
        <w:t>IV</w:t>
      </w:r>
      <w:bookmarkEnd w:id="10"/>
    </w:p>
    <w:p w14:paraId="528C003E" w14:textId="48B1AE4E" w:rsidR="00DA00DC" w:rsidRDefault="00DD1C38" w:rsidP="00DA00DC">
      <w:r>
        <w:t>« </w:t>
      </w:r>
      <w:r w:rsidR="00DA00DC">
        <w:t>Mon capitaine a-t-il fait un bon voyage</w:t>
      </w:r>
      <w:r>
        <w:t xml:space="preserve"> ? </w:t>
      </w:r>
      <w:r w:rsidR="00DA00DC">
        <w:t>Que mon capitaine conserve toujours une bonne santé</w:t>
      </w:r>
      <w:r>
        <w:t xml:space="preserve">, </w:t>
      </w:r>
      <w:r w:rsidR="00DA00DC">
        <w:t>s</w:t>
      </w:r>
      <w:r>
        <w:t>’</w:t>
      </w:r>
      <w:r w:rsidR="00DA00DC">
        <w:t>il plaît à Dieu</w:t>
      </w:r>
      <w:r>
        <w:t> ! »</w:t>
      </w:r>
    </w:p>
    <w:p w14:paraId="4E92829D" w14:textId="77777777" w:rsidR="00DD1C38" w:rsidRDefault="00DA00DC" w:rsidP="00DA00DC">
      <w:r>
        <w:t>Un des deux vantaux de la porte s</w:t>
      </w:r>
      <w:r w:rsidR="00DD1C38">
        <w:t>’</w:t>
      </w:r>
      <w:r>
        <w:t>était entrouvert</w:t>
      </w:r>
      <w:r w:rsidR="00DD1C38">
        <w:t xml:space="preserve">. </w:t>
      </w:r>
      <w:r>
        <w:t>Une forme noire se courba devant Roche</w:t>
      </w:r>
      <w:r w:rsidR="00DD1C38">
        <w:t xml:space="preserve">. </w:t>
      </w:r>
      <w:r>
        <w:t>Elle s</w:t>
      </w:r>
      <w:r w:rsidR="00DD1C38">
        <w:t>’</w:t>
      </w:r>
      <w:r>
        <w:t>empara de sa main et la baisa</w:t>
      </w:r>
      <w:r w:rsidR="00DD1C38">
        <w:t>.</w:t>
      </w:r>
    </w:p>
    <w:p w14:paraId="67A072FF" w14:textId="7A2DEAB8" w:rsidR="00DA00DC" w:rsidRDefault="00DD1C38" w:rsidP="00DA00DC">
      <w:r>
        <w:t>« </w:t>
      </w:r>
      <w:r w:rsidR="00DA00DC">
        <w:t>Que mon capitaine veuille bien me suivre</w:t>
      </w:r>
      <w:r>
        <w:t> ! »</w:t>
      </w:r>
    </w:p>
    <w:p w14:paraId="37428E10" w14:textId="77777777" w:rsidR="00DD1C38" w:rsidRDefault="00DA00DC" w:rsidP="00DA00DC">
      <w:r>
        <w:t>L</w:t>
      </w:r>
      <w:r w:rsidR="00DD1C38">
        <w:t>’</w:t>
      </w:r>
      <w:r>
        <w:t>homme</w:t>
      </w:r>
      <w:r w:rsidR="00DD1C38">
        <w:t xml:space="preserve">, </w:t>
      </w:r>
      <w:r>
        <w:t>un vieillard</w:t>
      </w:r>
      <w:r w:rsidR="00DD1C38">
        <w:t xml:space="preserve">, </w:t>
      </w:r>
      <w:r>
        <w:t>était porteur d</w:t>
      </w:r>
      <w:r w:rsidR="00DD1C38">
        <w:t>’</w:t>
      </w:r>
      <w:r>
        <w:t>une lanterne autour de laquelle s</w:t>
      </w:r>
      <w:r w:rsidR="00DD1C38">
        <w:t>’</w:t>
      </w:r>
      <w:r>
        <w:t>affolait une ronde de papillons blancs</w:t>
      </w:r>
      <w:r w:rsidR="00DD1C38">
        <w:t xml:space="preserve">. </w:t>
      </w:r>
      <w:r>
        <w:t>D</w:t>
      </w:r>
      <w:r w:rsidR="00DD1C38">
        <w:t>’</w:t>
      </w:r>
      <w:r>
        <w:t>énormes fleurs</w:t>
      </w:r>
      <w:r w:rsidR="00DD1C38">
        <w:t xml:space="preserve">, </w:t>
      </w:r>
      <w:r>
        <w:t>roses</w:t>
      </w:r>
      <w:r w:rsidR="00DD1C38">
        <w:t xml:space="preserve">, </w:t>
      </w:r>
      <w:r>
        <w:t>jaunes</w:t>
      </w:r>
      <w:r w:rsidR="00DD1C38">
        <w:t xml:space="preserve">, </w:t>
      </w:r>
      <w:r>
        <w:t>grenat</w:t>
      </w:r>
      <w:r w:rsidR="00DD1C38">
        <w:t xml:space="preserve">, </w:t>
      </w:r>
      <w:r>
        <w:t>éclairées soudain par la lanterne</w:t>
      </w:r>
      <w:r w:rsidR="00DD1C38">
        <w:t xml:space="preserve">, </w:t>
      </w:r>
      <w:r>
        <w:t>rentraient ensuite dans l</w:t>
      </w:r>
      <w:r w:rsidR="00DD1C38">
        <w:t>’</w:t>
      </w:r>
      <w:r>
        <w:t>obscurité</w:t>
      </w:r>
      <w:r w:rsidR="00DD1C38">
        <w:t xml:space="preserve">. </w:t>
      </w:r>
      <w:r>
        <w:t>L</w:t>
      </w:r>
      <w:r w:rsidR="00DD1C38">
        <w:t>’</w:t>
      </w:r>
      <w:r>
        <w:t>allée qu</w:t>
      </w:r>
      <w:r w:rsidR="00DD1C38">
        <w:t>’</w:t>
      </w:r>
      <w:r>
        <w:t>ils étaient en train de remonter</w:t>
      </w:r>
      <w:r w:rsidR="00DD1C38">
        <w:t xml:space="preserve">, </w:t>
      </w:r>
      <w:r>
        <w:t>quoique fort bien entretenue</w:t>
      </w:r>
      <w:r w:rsidR="00DD1C38">
        <w:t xml:space="preserve">, </w:t>
      </w:r>
      <w:r>
        <w:t>avait son gravier creusé par le double sillon des roues d</w:t>
      </w:r>
      <w:r w:rsidR="00DD1C38">
        <w:t>’</w:t>
      </w:r>
      <w:r>
        <w:t>une automobile</w:t>
      </w:r>
      <w:r w:rsidR="00DD1C38">
        <w:t xml:space="preserve">. </w:t>
      </w:r>
      <w:r>
        <w:t>Au bout de cette allée</w:t>
      </w:r>
      <w:r w:rsidR="00DD1C38">
        <w:t xml:space="preserve">, </w:t>
      </w:r>
      <w:r>
        <w:t>à une trentaine de mètres de là</w:t>
      </w:r>
      <w:r w:rsidR="00DD1C38">
        <w:t xml:space="preserve">, </w:t>
      </w:r>
      <w:r>
        <w:t>resplendissait une ampoule électrique bleuâtre</w:t>
      </w:r>
      <w:r w:rsidR="00DD1C38">
        <w:t xml:space="preserve">, </w:t>
      </w:r>
      <w:r>
        <w:t>sous la véranda d</w:t>
      </w:r>
      <w:r w:rsidR="00DD1C38">
        <w:t>’</w:t>
      </w:r>
      <w:r>
        <w:t>un perron</w:t>
      </w:r>
      <w:r w:rsidR="00DD1C38">
        <w:t>.</w:t>
      </w:r>
    </w:p>
    <w:p w14:paraId="2C352CED" w14:textId="77777777" w:rsidR="00DD1C38" w:rsidRDefault="00DA00DC" w:rsidP="00DA00DC">
      <w:r>
        <w:t>On ne distinguait que cette lumière</w:t>
      </w:r>
      <w:r w:rsidR="00DD1C38">
        <w:t xml:space="preserve">, </w:t>
      </w:r>
      <w:r>
        <w:t>que cette véranda</w:t>
      </w:r>
      <w:r w:rsidR="00DD1C38">
        <w:t xml:space="preserve">, </w:t>
      </w:r>
      <w:r>
        <w:t>que ce perron</w:t>
      </w:r>
      <w:r w:rsidR="00DD1C38">
        <w:t xml:space="preserve">. </w:t>
      </w:r>
      <w:r>
        <w:t>Puis</w:t>
      </w:r>
      <w:r w:rsidR="00DD1C38">
        <w:t xml:space="preserve">, </w:t>
      </w:r>
      <w:r>
        <w:t>peu à peu</w:t>
      </w:r>
      <w:r w:rsidR="00DD1C38">
        <w:t xml:space="preserve">, </w:t>
      </w:r>
      <w:r>
        <w:t>la maison vers laquelle ils se dirigeaient commença à sortir de l</w:t>
      </w:r>
      <w:r w:rsidR="00DD1C38">
        <w:t>’</w:t>
      </w:r>
      <w:r>
        <w:t>ombre</w:t>
      </w:r>
      <w:r w:rsidR="00DD1C38">
        <w:t xml:space="preserve">. </w:t>
      </w:r>
      <w:r>
        <w:t>Le vieillard déposa sa lanterne</w:t>
      </w:r>
      <w:r w:rsidR="00DD1C38">
        <w:t>.</w:t>
      </w:r>
    </w:p>
    <w:p w14:paraId="72EEF353" w14:textId="77777777" w:rsidR="00DD1C38" w:rsidRDefault="00DD1C38" w:rsidP="00DA00DC">
      <w:r>
        <w:t>« </w:t>
      </w:r>
      <w:proofErr w:type="spellStart"/>
      <w:r w:rsidR="00DA00DC">
        <w:t>Katbé</w:t>
      </w:r>
      <w:proofErr w:type="spellEnd"/>
      <w:r>
        <w:t> ! »</w:t>
      </w:r>
      <w:r w:rsidR="00DA00DC">
        <w:t xml:space="preserve"> appela-t-il</w:t>
      </w:r>
      <w:r>
        <w:t xml:space="preserve">, </w:t>
      </w:r>
      <w:r w:rsidR="00DA00DC">
        <w:t>ayant frappé deux fois des mains</w:t>
      </w:r>
      <w:r>
        <w:t>.</w:t>
      </w:r>
    </w:p>
    <w:p w14:paraId="2CF37BB4" w14:textId="77777777" w:rsidR="00DD1C38" w:rsidRDefault="00DA00DC" w:rsidP="00DA00DC">
      <w:r>
        <w:t>Une femme parut au sommet du perron</w:t>
      </w:r>
      <w:r w:rsidR="00DD1C38">
        <w:t xml:space="preserve">, </w:t>
      </w:r>
      <w:r>
        <w:t>une vieille femme</w:t>
      </w:r>
      <w:r w:rsidR="00DD1C38">
        <w:t xml:space="preserve">, </w:t>
      </w:r>
      <w:r>
        <w:t>au moins aussi âgée que lui</w:t>
      </w:r>
      <w:r w:rsidR="00DD1C38">
        <w:t>.</w:t>
      </w:r>
    </w:p>
    <w:p w14:paraId="6AE52800" w14:textId="53F9B076" w:rsidR="00DA00DC" w:rsidRDefault="00DD1C38" w:rsidP="00DA00DC">
      <w:r>
        <w:t>« </w:t>
      </w:r>
      <w:r w:rsidR="00DA00DC">
        <w:t>Monsieur le capitaine</w:t>
      </w:r>
      <w:r>
        <w:t xml:space="preserve"> ! </w:t>
      </w:r>
      <w:r w:rsidR="00DA00DC">
        <w:t>Quel bonheur</w:t>
      </w:r>
      <w:r>
        <w:t> ! »</w:t>
      </w:r>
    </w:p>
    <w:p w14:paraId="34277F9D" w14:textId="77777777" w:rsidR="00DD1C38" w:rsidRDefault="00DA00DC" w:rsidP="00DA00DC">
      <w:r>
        <w:t xml:space="preserve">Et ce fut un nouvel </w:t>
      </w:r>
      <w:proofErr w:type="spellStart"/>
      <w:r>
        <w:t>embrassement</w:t>
      </w:r>
      <w:proofErr w:type="spellEnd"/>
      <w:r>
        <w:t xml:space="preserve"> de mains</w:t>
      </w:r>
      <w:r w:rsidR="00DD1C38">
        <w:t>.</w:t>
      </w:r>
    </w:p>
    <w:p w14:paraId="50D4C98D" w14:textId="13DD8441" w:rsidR="00DA00DC" w:rsidRDefault="00DD1C38" w:rsidP="00DA00DC">
      <w:r>
        <w:lastRenderedPageBreak/>
        <w:t>« </w:t>
      </w:r>
      <w:r w:rsidR="00DA00DC">
        <w:t>Que monsieur le capitaine veuille bien se donner la peine</w:t>
      </w:r>
      <w:r>
        <w:t> !… »</w:t>
      </w:r>
    </w:p>
    <w:p w14:paraId="3AEC543A" w14:textId="77777777" w:rsidR="00DD1C38" w:rsidRDefault="00DA00DC" w:rsidP="00DA00DC">
      <w:r>
        <w:t>S</w:t>
      </w:r>
      <w:r w:rsidR="00DD1C38">
        <w:t>’</w:t>
      </w:r>
      <w:r>
        <w:t>effaçant pour le laisser passer</w:t>
      </w:r>
      <w:r w:rsidR="00DD1C38">
        <w:t xml:space="preserve">, </w:t>
      </w:r>
      <w:r>
        <w:t>elle le débarrassa de son képi</w:t>
      </w:r>
      <w:r w:rsidR="00DD1C38">
        <w:t xml:space="preserve">. </w:t>
      </w:r>
      <w:r>
        <w:t>Ils se trouvaient tous deux dans un vestibule au plafond duquel les mille facettes cristallines d</w:t>
      </w:r>
      <w:r w:rsidR="00DD1C38">
        <w:t>’</w:t>
      </w:r>
      <w:r>
        <w:t>un lustre se mirent à étinceler tout à coup</w:t>
      </w:r>
      <w:r w:rsidR="00DD1C38">
        <w:t>.</w:t>
      </w:r>
    </w:p>
    <w:p w14:paraId="0EF3E81A" w14:textId="77777777" w:rsidR="00DD1C38" w:rsidRDefault="00DD1C38" w:rsidP="00DA00DC">
      <w:r>
        <w:t>« </w:t>
      </w:r>
      <w:r w:rsidR="00DA00DC">
        <w:t>Entrez</w:t>
      </w:r>
      <w:r>
        <w:t xml:space="preserve">, </w:t>
      </w:r>
      <w:r w:rsidR="00DA00DC">
        <w:t>entrez</w:t>
      </w:r>
      <w:r>
        <w:t xml:space="preserve">, </w:t>
      </w:r>
      <w:r w:rsidR="00DA00DC">
        <w:t>monsieur le capitaine</w:t>
      </w:r>
      <w:r>
        <w:t> ! »</w:t>
      </w:r>
      <w:r w:rsidR="00DA00DC">
        <w:t xml:space="preserve"> répéta </w:t>
      </w:r>
      <w:proofErr w:type="spellStart"/>
      <w:r w:rsidR="00DA00DC">
        <w:t>Katbé</w:t>
      </w:r>
      <w:proofErr w:type="spellEnd"/>
      <w:r>
        <w:t>.</w:t>
      </w:r>
    </w:p>
    <w:p w14:paraId="51734E2B" w14:textId="77777777" w:rsidR="00DD1C38" w:rsidRDefault="00DA00DC" w:rsidP="00DA00DC">
      <w:r>
        <w:t>Pleurant et riant d</w:t>
      </w:r>
      <w:r w:rsidR="00DD1C38">
        <w:t>’</w:t>
      </w:r>
      <w:r>
        <w:t>émotion</w:t>
      </w:r>
      <w:r w:rsidR="00DD1C38">
        <w:t xml:space="preserve">, </w:t>
      </w:r>
      <w:r>
        <w:t>elle ouvrait une seconde porte</w:t>
      </w:r>
      <w:r w:rsidR="00DD1C38">
        <w:t xml:space="preserve">. </w:t>
      </w:r>
      <w:r>
        <w:t>En même ton</w:t>
      </w:r>
      <w:r w:rsidR="00DD1C38">
        <w:t xml:space="preserve">, </w:t>
      </w:r>
      <w:r>
        <w:t>sur le ton de la confidence</w:t>
      </w:r>
      <w:r w:rsidR="00DD1C38">
        <w:t xml:space="preserve">, </w:t>
      </w:r>
      <w:r>
        <w:t>elle lui murmurait à l</w:t>
      </w:r>
      <w:r w:rsidR="00DD1C38">
        <w:t>’</w:t>
      </w:r>
      <w:r>
        <w:t>oreille</w:t>
      </w:r>
      <w:r w:rsidR="00DD1C38">
        <w:t>.</w:t>
      </w:r>
    </w:p>
    <w:p w14:paraId="7F837645" w14:textId="3E1BF42E" w:rsidR="00DA00DC" w:rsidRDefault="00DD1C38" w:rsidP="00DA00DC">
      <w:r>
        <w:t>« </w:t>
      </w:r>
      <w:r w:rsidR="00DA00DC">
        <w:t>Que monsieur le capitaine ait la bonté de se rendre compte</w:t>
      </w:r>
      <w:r>
        <w:t xml:space="preserve"> ! </w:t>
      </w:r>
      <w:r w:rsidR="00DA00DC">
        <w:t>Depuis son départ</w:t>
      </w:r>
      <w:r>
        <w:t xml:space="preserve">, </w:t>
      </w:r>
      <w:r w:rsidR="00DA00DC">
        <w:t>rien n</w:t>
      </w:r>
      <w:r>
        <w:t>’</w:t>
      </w:r>
      <w:r w:rsidR="00DA00DC">
        <w:t>a changé</w:t>
      </w:r>
      <w:r>
        <w:t>. »</w:t>
      </w:r>
    </w:p>
    <w:p w14:paraId="715D29BA" w14:textId="77777777" w:rsidR="00DA00DC" w:rsidRDefault="00DA00DC" w:rsidP="00DA00DC"/>
    <w:p w14:paraId="16918453" w14:textId="77777777" w:rsidR="00DD1C38" w:rsidRDefault="00DA00DC" w:rsidP="00DA00DC">
      <w:r>
        <w:t>Rien ne semblait l</w:t>
      </w:r>
      <w:r w:rsidR="00DD1C38">
        <w:t>’</w:t>
      </w:r>
      <w:r>
        <w:t>être</w:t>
      </w:r>
      <w:r w:rsidR="00DD1C38">
        <w:t xml:space="preserve">, </w:t>
      </w:r>
      <w:r>
        <w:t>en effet</w:t>
      </w:r>
      <w:r w:rsidR="00DD1C38">
        <w:t xml:space="preserve">. </w:t>
      </w:r>
      <w:r>
        <w:t>Retrouvant</w:t>
      </w:r>
      <w:r w:rsidR="00DD1C38">
        <w:t xml:space="preserve">, </w:t>
      </w:r>
      <w:r>
        <w:t>comme si c</w:t>
      </w:r>
      <w:r w:rsidR="00DD1C38">
        <w:t>’</w:t>
      </w:r>
      <w:r>
        <w:t>était hier</w:t>
      </w:r>
      <w:r w:rsidR="00DD1C38">
        <w:t xml:space="preserve">, </w:t>
      </w:r>
      <w:r>
        <w:t>les gestes</w:t>
      </w:r>
      <w:r w:rsidR="00DD1C38">
        <w:t xml:space="preserve">, </w:t>
      </w:r>
      <w:r>
        <w:t>tous les gestes qui lui avaient été machinaux</w:t>
      </w:r>
      <w:r w:rsidR="00DD1C38">
        <w:t xml:space="preserve">, </w:t>
      </w:r>
      <w:r>
        <w:t>Roche pénétra dans la pièce principale de l</w:t>
      </w:r>
      <w:r w:rsidR="00DD1C38">
        <w:t>’</w:t>
      </w:r>
      <w:r>
        <w:t>habitation</w:t>
      </w:r>
      <w:r w:rsidR="00DD1C38">
        <w:t xml:space="preserve">. </w:t>
      </w:r>
      <w:r>
        <w:t>Celle-ci</w:t>
      </w:r>
      <w:r w:rsidR="00DD1C38">
        <w:t xml:space="preserve">, </w:t>
      </w:r>
      <w:r>
        <w:t>ainsi que presque toutes les demeures riches de Syrie</w:t>
      </w:r>
      <w:r w:rsidR="00DD1C38">
        <w:t xml:space="preserve">, </w:t>
      </w:r>
      <w:r>
        <w:t>à un grand luxe de tapis</w:t>
      </w:r>
      <w:r w:rsidR="00DD1C38">
        <w:t xml:space="preserve">, </w:t>
      </w:r>
      <w:r>
        <w:t>persans et turcs</w:t>
      </w:r>
      <w:r w:rsidR="00DD1C38">
        <w:t xml:space="preserve">, </w:t>
      </w:r>
      <w:r>
        <w:t>ne joignait qu</w:t>
      </w:r>
      <w:r w:rsidR="00DD1C38">
        <w:t>’</w:t>
      </w:r>
      <w:r>
        <w:t>un nombre restreint de meubles occidentaux</w:t>
      </w:r>
      <w:r w:rsidR="00DD1C38">
        <w:t xml:space="preserve">, </w:t>
      </w:r>
      <w:r>
        <w:t>un canapé</w:t>
      </w:r>
      <w:r w:rsidR="00DD1C38">
        <w:t xml:space="preserve">, </w:t>
      </w:r>
      <w:r>
        <w:t>une console</w:t>
      </w:r>
      <w:r w:rsidR="00DD1C38">
        <w:t xml:space="preserve">, </w:t>
      </w:r>
      <w:r>
        <w:t xml:space="preserve">quelques très beaux fauteuils </w:t>
      </w:r>
      <w:r w:rsidR="00DD1C38">
        <w:t xml:space="preserve">Louis XVI, </w:t>
      </w:r>
      <w:r>
        <w:t>recouverts d</w:t>
      </w:r>
      <w:r w:rsidR="00DD1C38">
        <w:t>’</w:t>
      </w:r>
      <w:r>
        <w:t>inestimables brochés vénitiens</w:t>
      </w:r>
      <w:r w:rsidR="00DD1C38">
        <w:t xml:space="preserve">. </w:t>
      </w:r>
      <w:r>
        <w:t>Au mur</w:t>
      </w:r>
      <w:r w:rsidR="00DD1C38">
        <w:t xml:space="preserve">, </w:t>
      </w:r>
      <w:r>
        <w:t>il n</w:t>
      </w:r>
      <w:r w:rsidR="00DD1C38">
        <w:t>’</w:t>
      </w:r>
      <w:r>
        <w:t>y avait qu</w:t>
      </w:r>
      <w:r w:rsidR="00DD1C38">
        <w:t>’</w:t>
      </w:r>
      <w:r>
        <w:t>un seul tableau</w:t>
      </w:r>
      <w:r w:rsidR="00DD1C38">
        <w:t xml:space="preserve">, </w:t>
      </w:r>
      <w:r>
        <w:t>un portrait de femme</w:t>
      </w:r>
      <w:r w:rsidR="00DD1C38">
        <w:t xml:space="preserve">, </w:t>
      </w:r>
      <w:r>
        <w:t>probablement celui de la maîtresse de maison</w:t>
      </w:r>
      <w:r w:rsidR="00DD1C38">
        <w:t xml:space="preserve">. </w:t>
      </w:r>
      <w:r>
        <w:t xml:space="preserve">Le centre de la pièce était occupé par un antique </w:t>
      </w:r>
      <w:proofErr w:type="spellStart"/>
      <w:r>
        <w:t>mangal</w:t>
      </w:r>
      <w:proofErr w:type="spellEnd"/>
      <w:r w:rsidR="00DD1C38">
        <w:t xml:space="preserve">, </w:t>
      </w:r>
      <w:r>
        <w:t>niellé de vermeil</w:t>
      </w:r>
      <w:r w:rsidR="00DD1C38">
        <w:t xml:space="preserve">, </w:t>
      </w:r>
      <w:r>
        <w:t>où achevaient de se consumer deux ou trois pastilles de myrrhe</w:t>
      </w:r>
      <w:r w:rsidR="00DD1C38">
        <w:t xml:space="preserve">. </w:t>
      </w:r>
      <w:r>
        <w:t>Une coupe de lapis-lazuli</w:t>
      </w:r>
      <w:r w:rsidR="00DD1C38">
        <w:t xml:space="preserve">, </w:t>
      </w:r>
      <w:r>
        <w:t>d</w:t>
      </w:r>
      <w:r w:rsidR="00DD1C38">
        <w:t>’</w:t>
      </w:r>
      <w:r>
        <w:t>un travail nettement chinois</w:t>
      </w:r>
      <w:r w:rsidR="00DD1C38">
        <w:t xml:space="preserve">, </w:t>
      </w:r>
      <w:r>
        <w:t>était remplie de roses séchées</w:t>
      </w:r>
      <w:r w:rsidR="00DD1C38">
        <w:t xml:space="preserve">. </w:t>
      </w:r>
      <w:r>
        <w:t>Sur leurs pétales</w:t>
      </w:r>
      <w:r w:rsidR="00DD1C38">
        <w:t xml:space="preserve">, </w:t>
      </w:r>
      <w:r>
        <w:t>négligemment</w:t>
      </w:r>
      <w:r w:rsidR="00DD1C38">
        <w:t xml:space="preserve">, </w:t>
      </w:r>
      <w:r>
        <w:t>comme si on les y avait lancés à la volée</w:t>
      </w:r>
      <w:r w:rsidR="00DD1C38">
        <w:t xml:space="preserve">, </w:t>
      </w:r>
      <w:r>
        <w:t>reposait une paire de gants</w:t>
      </w:r>
      <w:r w:rsidR="00DD1C38">
        <w:t xml:space="preserve">, </w:t>
      </w:r>
      <w:r>
        <w:t>de curieux gants de dentelle noire</w:t>
      </w:r>
      <w:r w:rsidR="00DD1C38">
        <w:t xml:space="preserve">, </w:t>
      </w:r>
      <w:r>
        <w:t>avec un</w:t>
      </w:r>
      <w:r w:rsidR="00DD1C38">
        <w:t xml:space="preserve"> </w:t>
      </w:r>
      <w:r>
        <w:t>A et un</w:t>
      </w:r>
      <w:r w:rsidR="00DD1C38">
        <w:t xml:space="preserve"> </w:t>
      </w:r>
      <w:r>
        <w:t>H brodés en argent</w:t>
      </w:r>
      <w:r w:rsidR="00DD1C38">
        <w:t xml:space="preserve">. </w:t>
      </w:r>
      <w:r>
        <w:t>Roche frémit en les apercevant</w:t>
      </w:r>
      <w:r w:rsidR="00DD1C38">
        <w:t xml:space="preserve">. </w:t>
      </w:r>
      <w:r>
        <w:t>On eût cru qu</w:t>
      </w:r>
      <w:r w:rsidR="00DD1C38">
        <w:t>’</w:t>
      </w:r>
      <w:r>
        <w:t xml:space="preserve">ils </w:t>
      </w:r>
      <w:r>
        <w:lastRenderedPageBreak/>
        <w:t>étaient chargés de lui dire</w:t>
      </w:r>
      <w:r w:rsidR="00DD1C38">
        <w:t> : « </w:t>
      </w:r>
      <w:r>
        <w:t>Il ne faut pas trop lui en vouloir de ne pas elle-même t</w:t>
      </w:r>
      <w:r w:rsidR="00DD1C38">
        <w:t>’</w:t>
      </w:r>
      <w:r>
        <w:t>accueillir</w:t>
      </w:r>
      <w:r w:rsidR="00DD1C38">
        <w:t xml:space="preserve">. </w:t>
      </w:r>
      <w:r>
        <w:t>Nous sommes chargés de la remplacer</w:t>
      </w:r>
      <w:r w:rsidR="00DD1C38">
        <w:t>. »</w:t>
      </w:r>
      <w:r>
        <w:t xml:space="preserve"> Incontestablement</w:t>
      </w:r>
      <w:r w:rsidR="00DD1C38">
        <w:t xml:space="preserve">, </w:t>
      </w:r>
      <w:r>
        <w:t>ce n</w:t>
      </w:r>
      <w:r w:rsidR="00DD1C38">
        <w:t>’</w:t>
      </w:r>
      <w:r>
        <w:t>était point par hasard qu</w:t>
      </w:r>
      <w:r w:rsidR="00DD1C38">
        <w:t>’</w:t>
      </w:r>
      <w:r>
        <w:t>ils étaient là</w:t>
      </w:r>
      <w:r w:rsidR="00DD1C38">
        <w:t xml:space="preserve">, </w:t>
      </w:r>
      <w:r>
        <w:t xml:space="preserve">mieux que nulle </w:t>
      </w:r>
      <w:proofErr w:type="spellStart"/>
      <w:r>
        <w:t>par</w:t>
      </w:r>
      <w:proofErr w:type="spellEnd"/>
      <w:r>
        <w:t xml:space="preserve"> ailleurs en évidence</w:t>
      </w:r>
      <w:r w:rsidR="00DD1C38">
        <w:t xml:space="preserve">. </w:t>
      </w:r>
      <w:r>
        <w:t>Alors</w:t>
      </w:r>
      <w:r w:rsidR="00DD1C38">
        <w:t xml:space="preserve"> ? </w:t>
      </w:r>
      <w:r>
        <w:t>Alors</w:t>
      </w:r>
      <w:r w:rsidR="00DD1C38">
        <w:t xml:space="preserve">, </w:t>
      </w:r>
      <w:r>
        <w:t>était-il donc</w:t>
      </w:r>
      <w:r w:rsidR="00DD1C38">
        <w:t xml:space="preserve">, </w:t>
      </w:r>
      <w:r>
        <w:t>mon Dieu</w:t>
      </w:r>
      <w:r w:rsidR="00DD1C38">
        <w:t xml:space="preserve">, </w:t>
      </w:r>
      <w:r>
        <w:t>possible que le passé pût renaître</w:t>
      </w:r>
      <w:r w:rsidR="00DD1C38">
        <w:t xml:space="preserve"> ? </w:t>
      </w:r>
      <w:r>
        <w:t>Se pouvait-il que rien ne fût changé</w:t>
      </w:r>
      <w:r w:rsidR="00DD1C38">
        <w:t> ?</w:t>
      </w:r>
    </w:p>
    <w:p w14:paraId="69797DD5" w14:textId="4F8AB012" w:rsidR="00DA00DC" w:rsidRDefault="00DD1C38" w:rsidP="00DA00DC">
      <w:r>
        <w:t>« </w:t>
      </w:r>
      <w:r w:rsidR="00DA00DC">
        <w:t>Et ta maîtresse</w:t>
      </w:r>
      <w:r>
        <w:t xml:space="preserve"> ? </w:t>
      </w:r>
      <w:r w:rsidR="00DA00DC">
        <w:t>Où est-elle donc</w:t>
      </w:r>
      <w:r>
        <w:t> ? »</w:t>
      </w:r>
    </w:p>
    <w:p w14:paraId="5169AA72" w14:textId="77777777" w:rsidR="00DD1C38" w:rsidRDefault="00DA00DC" w:rsidP="00DA00DC">
      <w:r>
        <w:t xml:space="preserve">La vieille </w:t>
      </w:r>
      <w:proofErr w:type="spellStart"/>
      <w:r>
        <w:t>Katbé</w:t>
      </w:r>
      <w:proofErr w:type="spellEnd"/>
      <w:r>
        <w:t xml:space="preserve"> fit une révérence</w:t>
      </w:r>
      <w:r w:rsidR="00DD1C38">
        <w:t>.</w:t>
      </w:r>
    </w:p>
    <w:p w14:paraId="295F0E01" w14:textId="77777777" w:rsidR="00DD1C38" w:rsidRDefault="00DD1C38" w:rsidP="00DA00DC">
      <w:r>
        <w:t>« </w:t>
      </w:r>
      <w:r w:rsidR="00DA00DC">
        <w:t>Elle ne sera pas longue à revenir</w:t>
      </w:r>
      <w:r>
        <w:t xml:space="preserve">. </w:t>
      </w:r>
      <w:r w:rsidR="00DA00DC">
        <w:t>Elle m</w:t>
      </w:r>
      <w:r>
        <w:t>’</w:t>
      </w:r>
      <w:r w:rsidR="00DA00DC">
        <w:t>a demandé de l</w:t>
      </w:r>
      <w:r>
        <w:t>’</w:t>
      </w:r>
      <w:r w:rsidR="00DA00DC">
        <w:t>excuser auprès de monsieur le capitaine</w:t>
      </w:r>
      <w:r>
        <w:t xml:space="preserve">, </w:t>
      </w:r>
      <w:r w:rsidR="00DA00DC">
        <w:t>s</w:t>
      </w:r>
      <w:r>
        <w:t>’</w:t>
      </w:r>
      <w:r w:rsidR="00DA00DC">
        <w:t>il arrivait avant son retour</w:t>
      </w:r>
      <w:r>
        <w:t xml:space="preserve">. </w:t>
      </w:r>
      <w:r w:rsidR="00DA00DC">
        <w:t>Elle est allée au confessionnal</w:t>
      </w:r>
      <w:r>
        <w:t>.</w:t>
      </w:r>
    </w:p>
    <w:p w14:paraId="76138E16" w14:textId="77777777" w:rsidR="00DD1C38" w:rsidRDefault="00DD1C38" w:rsidP="00DA00DC">
      <w:r>
        <w:t>— </w:t>
      </w:r>
      <w:r w:rsidR="00DA00DC">
        <w:t>Au confessionnal</w:t>
      </w:r>
      <w:r>
        <w:t> ?</w:t>
      </w:r>
    </w:p>
    <w:p w14:paraId="73ABFC25" w14:textId="77777777" w:rsidR="00DD1C38" w:rsidRDefault="00DD1C38" w:rsidP="00DA00DC">
      <w:r>
        <w:t>— </w:t>
      </w:r>
      <w:r w:rsidR="00DA00DC">
        <w:t>Oui</w:t>
      </w:r>
      <w:r>
        <w:t xml:space="preserve">. </w:t>
      </w:r>
      <w:r w:rsidR="00DA00DC">
        <w:t xml:space="preserve">Le père </w:t>
      </w:r>
      <w:proofErr w:type="spellStart"/>
      <w:r w:rsidR="00DA00DC">
        <w:t>Englebert</w:t>
      </w:r>
      <w:proofErr w:type="spellEnd"/>
      <w:r>
        <w:t xml:space="preserve">, </w:t>
      </w:r>
      <w:r w:rsidR="00DA00DC">
        <w:t>qui est venu la voir cet après-midi l</w:t>
      </w:r>
      <w:r>
        <w:t>’</w:t>
      </w:r>
      <w:r w:rsidR="00DA00DC">
        <w:t>en a priée</w:t>
      </w:r>
      <w:r>
        <w:t xml:space="preserve">. </w:t>
      </w:r>
      <w:r w:rsidR="00DA00DC">
        <w:t>Elle ne voulait y aller que demain</w:t>
      </w:r>
      <w:r>
        <w:t xml:space="preserve">. </w:t>
      </w:r>
      <w:r w:rsidR="00DA00DC">
        <w:t>Il l</w:t>
      </w:r>
      <w:r>
        <w:t>’</w:t>
      </w:r>
      <w:r w:rsidR="00DA00DC">
        <w:t>a suppliée de venir dès le premier soir</w:t>
      </w:r>
      <w:r>
        <w:t xml:space="preserve">, </w:t>
      </w:r>
      <w:r w:rsidR="00DA00DC">
        <w:t>pour donner l</w:t>
      </w:r>
      <w:r>
        <w:t>’</w:t>
      </w:r>
      <w:r w:rsidR="00DA00DC">
        <w:t>exemple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 ? </w:t>
      </w:r>
      <w:r w:rsidR="00DA00DC">
        <w:t>Monsieur le capitaine comprend</w:t>
      </w:r>
      <w:r>
        <w:t> ?</w:t>
      </w:r>
    </w:p>
    <w:p w14:paraId="23D93E03" w14:textId="673EEA36" w:rsidR="00DA00DC" w:rsidRDefault="00DD1C38" w:rsidP="00DA00DC">
      <w:r>
        <w:t>— </w:t>
      </w:r>
      <w:r w:rsidR="00DA00DC">
        <w:t>Je comprends</w:t>
      </w:r>
      <w:r>
        <w:t>. »</w:t>
      </w:r>
    </w:p>
    <w:p w14:paraId="7FC71033" w14:textId="77777777" w:rsidR="00DD1C38" w:rsidRDefault="00DA00DC" w:rsidP="00DA00DC">
      <w:r>
        <w:t>En réalité</w:t>
      </w:r>
      <w:r w:rsidR="00DD1C38">
        <w:t xml:space="preserve">, </w:t>
      </w:r>
      <w:r>
        <w:t>il n</w:t>
      </w:r>
      <w:r w:rsidR="00DD1C38">
        <w:t>’</w:t>
      </w:r>
      <w:r>
        <w:t>en revenait pas</w:t>
      </w:r>
      <w:r w:rsidR="00DD1C38">
        <w:t xml:space="preserve">. </w:t>
      </w:r>
      <w:r>
        <w:t>Elle était donc là</w:t>
      </w:r>
      <w:r w:rsidR="00DD1C38">
        <w:t xml:space="preserve">, </w:t>
      </w:r>
      <w:r>
        <w:t>parmi ces humbles ombres auprès desquelles</w:t>
      </w:r>
      <w:r w:rsidR="00DD1C38">
        <w:t xml:space="preserve">, </w:t>
      </w:r>
      <w:r>
        <w:t>un instant plus tôt</w:t>
      </w:r>
      <w:r w:rsidR="00DD1C38">
        <w:t xml:space="preserve">, </w:t>
      </w:r>
      <w:r>
        <w:t>il avait passé</w:t>
      </w:r>
      <w:r w:rsidR="00DD1C38">
        <w:t xml:space="preserve">. </w:t>
      </w:r>
      <w:r>
        <w:t>Il ne l</w:t>
      </w:r>
      <w:r w:rsidR="00DD1C38">
        <w:t>’</w:t>
      </w:r>
      <w:r>
        <w:t>avait même pas devinée</w:t>
      </w:r>
      <w:r w:rsidR="00DD1C38">
        <w:t xml:space="preserve">. </w:t>
      </w:r>
      <w:r>
        <w:t>Il s</w:t>
      </w:r>
      <w:r w:rsidR="00DD1C38">
        <w:t>’</w:t>
      </w:r>
      <w:r>
        <w:t>en voulut</w:t>
      </w:r>
      <w:r w:rsidR="00DD1C38">
        <w:t xml:space="preserve">. </w:t>
      </w:r>
      <w:r>
        <w:t>Et puis cela ne valait-il pas mieux</w:t>
      </w:r>
      <w:r w:rsidR="00DD1C38">
        <w:t xml:space="preserve"> ? </w:t>
      </w:r>
      <w:r>
        <w:t>Qu</w:t>
      </w:r>
      <w:r w:rsidR="00DD1C38">
        <w:t>’</w:t>
      </w:r>
      <w:r>
        <w:t>aurait-il fait</w:t>
      </w:r>
      <w:r w:rsidR="00DD1C38">
        <w:t xml:space="preserve">, </w:t>
      </w:r>
      <w:r>
        <w:t>dans un tel lieu</w:t>
      </w:r>
      <w:r w:rsidR="00DD1C38">
        <w:t xml:space="preserve"> ? </w:t>
      </w:r>
      <w:r>
        <w:t>L</w:t>
      </w:r>
      <w:r w:rsidR="00DD1C38">
        <w:t>’</w:t>
      </w:r>
      <w:r>
        <w:t>eût-il accostée</w:t>
      </w:r>
      <w:r w:rsidR="00DD1C38">
        <w:t xml:space="preserve"> ? </w:t>
      </w:r>
      <w:r>
        <w:t>Serait-il allé lui parler</w:t>
      </w:r>
      <w:r w:rsidR="00DD1C38">
        <w:t xml:space="preserve"> ? </w:t>
      </w:r>
      <w:r>
        <w:t>Il était préférable d</w:t>
      </w:r>
      <w:r w:rsidR="00DD1C38">
        <w:t>’</w:t>
      </w:r>
      <w:r>
        <w:t>être ici</w:t>
      </w:r>
      <w:r w:rsidR="00DD1C38">
        <w:t xml:space="preserve">, </w:t>
      </w:r>
      <w:r>
        <w:t>à l</w:t>
      </w:r>
      <w:r w:rsidR="00DD1C38">
        <w:t>’</w:t>
      </w:r>
      <w:r>
        <w:t>attendre</w:t>
      </w:r>
      <w:r w:rsidR="00DD1C38">
        <w:t xml:space="preserve">, </w:t>
      </w:r>
      <w:r>
        <w:t>et que le premier endroit qui allait les voir enfin réunis fût celui où ils s</w:t>
      </w:r>
      <w:r w:rsidR="00DD1C38">
        <w:t>’</w:t>
      </w:r>
      <w:r>
        <w:t>étaient tant aimés</w:t>
      </w:r>
      <w:r w:rsidR="00DD1C38">
        <w:t>.</w:t>
      </w:r>
    </w:p>
    <w:p w14:paraId="3D388EF4" w14:textId="77777777" w:rsidR="00DD1C38" w:rsidRDefault="00DA00DC" w:rsidP="00DA00DC">
      <w:proofErr w:type="spellStart"/>
      <w:r>
        <w:t>Katbé</w:t>
      </w:r>
      <w:proofErr w:type="spellEnd"/>
      <w:r w:rsidR="00DD1C38">
        <w:t xml:space="preserve">, </w:t>
      </w:r>
      <w:r>
        <w:t>elle</w:t>
      </w:r>
      <w:r w:rsidR="00DD1C38">
        <w:t xml:space="preserve">, </w:t>
      </w:r>
      <w:r>
        <w:t>cependant</w:t>
      </w:r>
      <w:r w:rsidR="00DD1C38">
        <w:t xml:space="preserve">, </w:t>
      </w:r>
      <w:r>
        <w:t>continuait à multiplier ses bons offices</w:t>
      </w:r>
      <w:r w:rsidR="00DD1C38">
        <w:t>.</w:t>
      </w:r>
    </w:p>
    <w:p w14:paraId="3FBAADC7" w14:textId="12C57C27" w:rsidR="00DA00DC" w:rsidRDefault="00DD1C38" w:rsidP="00DA00DC">
      <w:r>
        <w:t>« </w:t>
      </w:r>
      <w:r w:rsidR="00DA00DC">
        <w:t>Monsieur le capitaine a-t-il besoin de quelque chose</w:t>
      </w:r>
      <w:r>
        <w:t xml:space="preserve"> ? </w:t>
      </w:r>
      <w:r w:rsidR="00DA00DC">
        <w:t>Si monsieur le capitaine m</w:t>
      </w:r>
      <w:r>
        <w:t>’</w:t>
      </w:r>
      <w:r w:rsidR="00DA00DC">
        <w:t>y autorise</w:t>
      </w:r>
      <w:r>
        <w:t xml:space="preserve">, </w:t>
      </w:r>
      <w:r w:rsidR="00DA00DC">
        <w:t xml:space="preserve">je vais le laisser pour </w:t>
      </w:r>
      <w:r w:rsidR="00DA00DC">
        <w:lastRenderedPageBreak/>
        <w:t>aller attendre madame</w:t>
      </w:r>
      <w:r>
        <w:t xml:space="preserve">. </w:t>
      </w:r>
      <w:r w:rsidR="00DA00DC">
        <w:t>Je veux être la première à assister à sa joie</w:t>
      </w:r>
      <w:r>
        <w:t xml:space="preserve">, </w:t>
      </w:r>
      <w:r w:rsidR="00DA00DC">
        <w:t>quand je vais lui annoncer qu</w:t>
      </w:r>
      <w:r>
        <w:t>’</w:t>
      </w:r>
      <w:r w:rsidR="00DA00DC">
        <w:t>il est là</w:t>
      </w:r>
      <w:r>
        <w:t xml:space="preserve">. </w:t>
      </w:r>
      <w:r w:rsidR="00DA00DC">
        <w:t>Ce matin</w:t>
      </w:r>
      <w:r>
        <w:t xml:space="preserve">, </w:t>
      </w:r>
      <w:r w:rsidR="00DA00DC">
        <w:t>c</w:t>
      </w:r>
      <w:r>
        <w:t>’</w:t>
      </w:r>
      <w:r w:rsidR="00DA00DC">
        <w:t>est moi qui ai demandé la communication téléphonique pour Antioche</w:t>
      </w:r>
      <w:r>
        <w:t xml:space="preserve">. </w:t>
      </w:r>
      <w:r w:rsidR="00DA00DC">
        <w:t>Je n</w:t>
      </w:r>
      <w:r>
        <w:t>’</w:t>
      </w:r>
      <w:r w:rsidR="00DA00DC">
        <w:t>en croyais pas mes oreilles de bonheur</w:t>
      </w:r>
      <w:r>
        <w:t xml:space="preserve">, </w:t>
      </w:r>
      <w:r w:rsidR="00DA00DC">
        <w:t>quand madame m</w:t>
      </w:r>
      <w:r>
        <w:t>’</w:t>
      </w:r>
      <w:r w:rsidR="00DA00DC">
        <w:t>en a donné l</w:t>
      </w:r>
      <w:r>
        <w:t>’</w:t>
      </w:r>
      <w:r w:rsidR="00DA00DC">
        <w:t>ordre</w:t>
      </w:r>
      <w:r>
        <w:t xml:space="preserve">. </w:t>
      </w:r>
      <w:r w:rsidR="00DA00DC">
        <w:t xml:space="preserve">Si monsieur le capitaine savait </w:t>
      </w:r>
      <w:proofErr w:type="spellStart"/>
      <w:r w:rsidR="00DA00DC">
        <w:t>quelle</w:t>
      </w:r>
      <w:proofErr w:type="spellEnd"/>
      <w:r w:rsidR="00DA00DC">
        <w:t xml:space="preserve"> pouvait être mon anxiété à la pensée qu</w:t>
      </w:r>
      <w:r>
        <w:t>’</w:t>
      </w:r>
      <w:r w:rsidR="00DA00DC">
        <w:t>il aurait pu ne pas être là</w:t>
      </w:r>
      <w:r>
        <w:t xml:space="preserve"> ! </w:t>
      </w:r>
      <w:r w:rsidR="00DA00DC">
        <w:t>Il devait être environ dix heures</w:t>
      </w:r>
      <w:r>
        <w:t xml:space="preserve">. </w:t>
      </w:r>
      <w:r w:rsidR="00DA00DC">
        <w:t>Monsieur le capitaine n</w:t>
      </w:r>
      <w:r>
        <w:t>’</w:t>
      </w:r>
      <w:r w:rsidR="00DA00DC">
        <w:t>aura pas mis longtemps à arriver</w:t>
      </w:r>
      <w:r>
        <w:t>. »</w:t>
      </w:r>
    </w:p>
    <w:p w14:paraId="146B731C" w14:textId="77777777" w:rsidR="00DD1C38" w:rsidRDefault="00DA00DC" w:rsidP="00DA00DC">
      <w:r>
        <w:t>C</w:t>
      </w:r>
      <w:r w:rsidR="00DD1C38">
        <w:t>’</w:t>
      </w:r>
      <w:r>
        <w:t>était vrai</w:t>
      </w:r>
      <w:r w:rsidR="00DD1C38">
        <w:t xml:space="preserve">, </w:t>
      </w:r>
      <w:r>
        <w:t>il pouvait être dix heures</w:t>
      </w:r>
      <w:r w:rsidR="00DD1C38">
        <w:t xml:space="preserve">, </w:t>
      </w:r>
      <w:r>
        <w:t>dix heures un quart tout au plus</w:t>
      </w:r>
      <w:r w:rsidR="00DD1C38">
        <w:t xml:space="preserve">, </w:t>
      </w:r>
      <w:r>
        <w:t>quand</w:t>
      </w:r>
      <w:r w:rsidR="00DD1C38">
        <w:t xml:space="preserve">, </w:t>
      </w:r>
      <w:r>
        <w:t>dans son fruste cabinet de travail d</w:t>
      </w:r>
      <w:r w:rsidR="00DD1C38">
        <w:t>’</w:t>
      </w:r>
      <w:r>
        <w:t>Antioche</w:t>
      </w:r>
      <w:r w:rsidR="00DD1C38">
        <w:t xml:space="preserve">, </w:t>
      </w:r>
      <w:r>
        <w:t>la sonnerie avait retenti</w:t>
      </w:r>
      <w:r w:rsidR="00DD1C38">
        <w:t xml:space="preserve">. </w:t>
      </w:r>
      <w:r>
        <w:t>La première fois depuis quatre mois</w:t>
      </w:r>
      <w:r w:rsidR="00DD1C38">
        <w:t xml:space="preserve"> ! </w:t>
      </w:r>
      <w:r>
        <w:t>Une heure plus tard</w:t>
      </w:r>
      <w:r w:rsidR="00DD1C38">
        <w:t xml:space="preserve">, </w:t>
      </w:r>
      <w:r>
        <w:t>ayant décommandé tous ses rendez-vous</w:t>
      </w:r>
      <w:r w:rsidR="00DD1C38">
        <w:t xml:space="preserve">, </w:t>
      </w:r>
      <w:r>
        <w:t>Roche arrêtait son automobile en face du couvent des sœurs de Saint-Vincent</w:t>
      </w:r>
      <w:r w:rsidR="00DD1C38">
        <w:t xml:space="preserve">. </w:t>
      </w:r>
      <w:r>
        <w:t>Il n</w:t>
      </w:r>
      <w:r w:rsidR="00DD1C38">
        <w:t>’</w:t>
      </w:r>
      <w:r>
        <w:t>y avait pas à dire</w:t>
      </w:r>
      <w:r w:rsidR="00DD1C38">
        <w:t xml:space="preserve"> : </w:t>
      </w:r>
      <w:r>
        <w:t xml:space="preserve">le père </w:t>
      </w:r>
      <w:proofErr w:type="spellStart"/>
      <w:r>
        <w:t>Englebert</w:t>
      </w:r>
      <w:proofErr w:type="spellEnd"/>
      <w:r>
        <w:t xml:space="preserve"> avait tout de même escompté un peu au-dessus de sa valeur la complaisance de son hôte de la veille</w:t>
      </w:r>
      <w:r w:rsidR="00DD1C38">
        <w:t xml:space="preserve">, </w:t>
      </w:r>
      <w:r>
        <w:t>en s</w:t>
      </w:r>
      <w:r w:rsidR="00DD1C38">
        <w:t>’</w:t>
      </w:r>
      <w:r>
        <w:t>imaginant qu</w:t>
      </w:r>
      <w:r w:rsidR="00DD1C38">
        <w:t>’</w:t>
      </w:r>
      <w:r>
        <w:t>il avait fait deux cent cinquante kilomètres uniquement pour avoir le plaisir de l</w:t>
      </w:r>
      <w:r w:rsidR="00DD1C38">
        <w:t>’</w:t>
      </w:r>
      <w:r>
        <w:t>accompagner</w:t>
      </w:r>
      <w:r w:rsidR="00DD1C38">
        <w:t> !</w:t>
      </w:r>
    </w:p>
    <w:p w14:paraId="1EC9E89B" w14:textId="77777777" w:rsidR="00DD1C38" w:rsidRDefault="00DA00DC" w:rsidP="00DA00DC">
      <w:r>
        <w:t>La villa d</w:t>
      </w:r>
      <w:r w:rsidR="00DD1C38">
        <w:t>’</w:t>
      </w:r>
      <w:proofErr w:type="spellStart"/>
      <w:r>
        <w:t>Hadjilar</w:t>
      </w:r>
      <w:proofErr w:type="spellEnd"/>
      <w:r>
        <w:t xml:space="preserve"> pacha</w:t>
      </w:r>
      <w:r w:rsidR="00DD1C38">
        <w:t xml:space="preserve">, </w:t>
      </w:r>
      <w:r>
        <w:t>entourée de trois côtés par les jardins</w:t>
      </w:r>
      <w:r w:rsidR="00DD1C38">
        <w:t xml:space="preserve">, </w:t>
      </w:r>
      <w:r>
        <w:t>était bordée du quatrième par la mer</w:t>
      </w:r>
      <w:r w:rsidR="00DD1C38">
        <w:t xml:space="preserve">, </w:t>
      </w:r>
      <w:r>
        <w:t>qu</w:t>
      </w:r>
      <w:r w:rsidR="00DD1C38">
        <w:t>’</w:t>
      </w:r>
      <w:r>
        <w:t>elle dominait</w:t>
      </w:r>
      <w:r w:rsidR="00DD1C38">
        <w:t xml:space="preserve">. </w:t>
      </w:r>
      <w:r>
        <w:t>La grande salle</w:t>
      </w:r>
      <w:r w:rsidR="00DD1C38">
        <w:t xml:space="preserve">, </w:t>
      </w:r>
      <w:r>
        <w:t>celle où l</w:t>
      </w:r>
      <w:r w:rsidR="00DD1C38">
        <w:t>’</w:t>
      </w:r>
      <w:r>
        <w:t>on venait d</w:t>
      </w:r>
      <w:r w:rsidR="00DD1C38">
        <w:t>’</w:t>
      </w:r>
      <w:r>
        <w:t>introduire Roche</w:t>
      </w:r>
      <w:r w:rsidR="00DD1C38">
        <w:t xml:space="preserve">, </w:t>
      </w:r>
      <w:r>
        <w:t>s</w:t>
      </w:r>
      <w:r w:rsidR="00DD1C38">
        <w:t>’</w:t>
      </w:r>
      <w:r>
        <w:t>ouvrait sur un immense balcon</w:t>
      </w:r>
      <w:r w:rsidR="00DD1C38">
        <w:t xml:space="preserve">. </w:t>
      </w:r>
      <w:r>
        <w:t>De ce balcon</w:t>
      </w:r>
      <w:r w:rsidR="00DD1C38">
        <w:t xml:space="preserve">, </w:t>
      </w:r>
      <w:r>
        <w:t>on voyait le merveilleux spectacle de l</w:t>
      </w:r>
      <w:r w:rsidR="00DD1C38">
        <w:t>’</w:t>
      </w:r>
      <w:r>
        <w:t>île de Rouad</w:t>
      </w:r>
      <w:r w:rsidR="00DD1C38">
        <w:t xml:space="preserve">, </w:t>
      </w:r>
      <w:r>
        <w:t xml:space="preserve">des fortifications de </w:t>
      </w:r>
      <w:proofErr w:type="spellStart"/>
      <w:r>
        <w:t>Tortose</w:t>
      </w:r>
      <w:proofErr w:type="spellEnd"/>
      <w:r w:rsidR="00DD1C38">
        <w:t xml:space="preserve">, </w:t>
      </w:r>
      <w:r>
        <w:t>de la Méditerranée</w:t>
      </w:r>
      <w:r w:rsidR="00DD1C38">
        <w:t xml:space="preserve">. </w:t>
      </w:r>
      <w:r>
        <w:t xml:space="preserve">Dès que </w:t>
      </w:r>
      <w:proofErr w:type="spellStart"/>
      <w:r>
        <w:t>Katbé</w:t>
      </w:r>
      <w:proofErr w:type="spellEnd"/>
      <w:r>
        <w:t xml:space="preserve"> l</w:t>
      </w:r>
      <w:r w:rsidR="00DD1C38">
        <w:t>’</w:t>
      </w:r>
      <w:r>
        <w:t>eut laissé seul</w:t>
      </w:r>
      <w:r w:rsidR="00DD1C38">
        <w:t xml:space="preserve">, </w:t>
      </w:r>
      <w:r>
        <w:t>ce fut là que le capitaine vint s</w:t>
      </w:r>
      <w:r w:rsidR="00DD1C38">
        <w:t>’</w:t>
      </w:r>
      <w:r>
        <w:t>accouder</w:t>
      </w:r>
      <w:r w:rsidR="00DD1C38">
        <w:t xml:space="preserve">, </w:t>
      </w:r>
      <w:r>
        <w:t>à ce qui avait été pendant plus d</w:t>
      </w:r>
      <w:r w:rsidR="00DD1C38">
        <w:t>’</w:t>
      </w:r>
      <w:r>
        <w:t>un an sa place habituelle</w:t>
      </w:r>
      <w:r w:rsidR="00DD1C38">
        <w:t xml:space="preserve">. </w:t>
      </w:r>
      <w:r>
        <w:t>Les flots étaient d</w:t>
      </w:r>
      <w:r w:rsidR="00DD1C38">
        <w:t>’</w:t>
      </w:r>
      <w:r>
        <w:t>une telle pâleur de nacre que l</w:t>
      </w:r>
      <w:r w:rsidR="00DD1C38">
        <w:t>’</w:t>
      </w:r>
      <w:r>
        <w:t>on eût dit que la Voie lactée s</w:t>
      </w:r>
      <w:r w:rsidR="00DD1C38">
        <w:t>’</w:t>
      </w:r>
      <w:r>
        <w:t>y était plongée tout entière</w:t>
      </w:r>
      <w:r w:rsidR="00DD1C38">
        <w:t xml:space="preserve">. </w:t>
      </w:r>
      <w:r>
        <w:t>Il faisait si clair qu</w:t>
      </w:r>
      <w:r w:rsidR="00DD1C38">
        <w:t>’</w:t>
      </w:r>
      <w:r>
        <w:t>on pouvait distinguer les voiles des barques de pêche de l</w:t>
      </w:r>
      <w:r w:rsidR="00DD1C38">
        <w:t>’</w:t>
      </w:r>
      <w:r>
        <w:t>île qui</w:t>
      </w:r>
      <w:r w:rsidR="00DD1C38">
        <w:t xml:space="preserve">, </w:t>
      </w:r>
      <w:r>
        <w:t>une à une</w:t>
      </w:r>
      <w:r w:rsidR="00DD1C38">
        <w:t xml:space="preserve">, </w:t>
      </w:r>
      <w:r>
        <w:t>regagnaient leur port avec lenteur</w:t>
      </w:r>
      <w:r w:rsidR="00DD1C38">
        <w:t>.</w:t>
      </w:r>
    </w:p>
    <w:p w14:paraId="20E4B551" w14:textId="22A69354" w:rsidR="00DD1C38" w:rsidRDefault="00DA00DC" w:rsidP="00DA00DC">
      <w:r>
        <w:lastRenderedPageBreak/>
        <w:t>Construite comme les maisons cossues du Liban</w:t>
      </w:r>
      <w:r w:rsidR="00DD1C38">
        <w:t xml:space="preserve">, </w:t>
      </w:r>
      <w:r>
        <w:t>celle-ci avait des fenêtres et des portes à ogives supportées par des colonnettes de marbre et d</w:t>
      </w:r>
      <w:r w:rsidR="00DD1C38">
        <w:t>’</w:t>
      </w:r>
      <w:r>
        <w:t>albâtre</w:t>
      </w:r>
      <w:r w:rsidR="00DD1C38">
        <w:t xml:space="preserve">. </w:t>
      </w:r>
      <w:r>
        <w:t>Ses divers appartements donnaient sur la salle centrale</w:t>
      </w:r>
      <w:r w:rsidR="00DD1C38">
        <w:t xml:space="preserve">, </w:t>
      </w:r>
      <w:r>
        <w:t>qui formait patio</w:t>
      </w:r>
      <w:r w:rsidR="00DD1C38">
        <w:t xml:space="preserve">. </w:t>
      </w:r>
      <w:r>
        <w:t>Même au plus fort de l</w:t>
      </w:r>
      <w:r w:rsidR="00DD1C38">
        <w:t>’</w:t>
      </w:r>
      <w:r>
        <w:t>été</w:t>
      </w:r>
      <w:r w:rsidR="00DD1C38">
        <w:t xml:space="preserve">, </w:t>
      </w:r>
      <w:r>
        <w:t>il ne faisait jamais très chaud</w:t>
      </w:r>
      <w:r w:rsidR="00DD1C38">
        <w:t xml:space="preserve">, </w:t>
      </w:r>
      <w:r>
        <w:t>à cause de la brise marine</w:t>
      </w:r>
      <w:r w:rsidR="00DD1C38">
        <w:t xml:space="preserve">. </w:t>
      </w:r>
      <w:r>
        <w:t>C</w:t>
      </w:r>
      <w:r w:rsidR="00DD1C38">
        <w:t>’</w:t>
      </w:r>
      <w:r>
        <w:t>était une assez vieille maison</w:t>
      </w:r>
      <w:r w:rsidR="00DD1C38">
        <w:t xml:space="preserve">, </w:t>
      </w:r>
      <w:r>
        <w:t>bâtie avec une solidité à toute épreuve</w:t>
      </w:r>
      <w:r w:rsidR="00DD1C38">
        <w:t xml:space="preserve">, </w:t>
      </w:r>
      <w:r>
        <w:t>comme il n</w:t>
      </w:r>
      <w:r w:rsidR="00DD1C38">
        <w:t>’</w:t>
      </w:r>
      <w:r>
        <w:t>est plus guère de mise aujourd</w:t>
      </w:r>
      <w:r w:rsidR="00DD1C38">
        <w:t>’</w:t>
      </w:r>
      <w:r>
        <w:t>hui</w:t>
      </w:r>
      <w:r w:rsidR="00DD1C38">
        <w:t xml:space="preserve">. </w:t>
      </w:r>
      <w:r>
        <w:t>Elle était une des toutes premières que son plus récent propriétaire eût achetées et fait approprier à son goût</w:t>
      </w:r>
      <w:r w:rsidR="00DD1C38">
        <w:t xml:space="preserve">. </w:t>
      </w:r>
      <w:r>
        <w:t>Il n</w:t>
      </w:r>
      <w:r w:rsidR="00DD1C38">
        <w:t>’</w:t>
      </w:r>
      <w:r>
        <w:t>était encore ni pacha ni bey</w:t>
      </w:r>
      <w:r w:rsidR="00DD1C38">
        <w:t xml:space="preserve">, </w:t>
      </w:r>
      <w:r>
        <w:t xml:space="preserve">mais simplement Elias </w:t>
      </w:r>
      <w:proofErr w:type="spellStart"/>
      <w:r>
        <w:t>Hadjilar</w:t>
      </w:r>
      <w:proofErr w:type="spellEnd"/>
      <w:r>
        <w:t xml:space="preserve"> effendi</w:t>
      </w:r>
      <w:r w:rsidR="00DD1C38">
        <w:t xml:space="preserve">, </w:t>
      </w:r>
      <w:r>
        <w:t>modeste commis levantin</w:t>
      </w:r>
      <w:r w:rsidR="00DD1C38">
        <w:t xml:space="preserve">, </w:t>
      </w:r>
      <w:r>
        <w:t>préposé à la Cassette impériale</w:t>
      </w:r>
      <w:r w:rsidR="00DD1C38">
        <w:t xml:space="preserve">. </w:t>
      </w:r>
      <w:r>
        <w:t>Cela se passait à Constantinople</w:t>
      </w:r>
      <w:r w:rsidR="00DD1C38">
        <w:t xml:space="preserve">, </w:t>
      </w:r>
      <w:r>
        <w:t xml:space="preserve">au palais de </w:t>
      </w:r>
      <w:proofErr w:type="spellStart"/>
      <w:r>
        <w:t>Hildiz</w:t>
      </w:r>
      <w:proofErr w:type="spellEnd"/>
      <w:r w:rsidR="00DD1C38">
        <w:t xml:space="preserve">, </w:t>
      </w:r>
      <w:r>
        <w:t>à la fin du siècle dernier</w:t>
      </w:r>
      <w:r w:rsidR="00DD1C38">
        <w:t xml:space="preserve">. </w:t>
      </w:r>
      <w:r>
        <w:t>La faveur d</w:t>
      </w:r>
      <w:r w:rsidR="00DD1C38">
        <w:t>’</w:t>
      </w:r>
      <w:r>
        <w:t>Abdul-Hamid n</w:t>
      </w:r>
      <w:r w:rsidR="00DD1C38">
        <w:t>’</w:t>
      </w:r>
      <w:r>
        <w:t>allait plus tarder à tirer de l</w:t>
      </w:r>
      <w:r w:rsidR="00DD1C38">
        <w:t>’</w:t>
      </w:r>
      <w:r>
        <w:t>obscurité ce petit homme souffreteux</w:t>
      </w:r>
      <w:r w:rsidR="00DD1C38">
        <w:t xml:space="preserve">, </w:t>
      </w:r>
      <w:r>
        <w:t>qui n</w:t>
      </w:r>
      <w:r w:rsidR="00DD1C38">
        <w:t>’</w:t>
      </w:r>
      <w:r>
        <w:t>avait paru jusque-là avancer que sur la pointe des pieds</w:t>
      </w:r>
      <w:r w:rsidR="00DD1C38">
        <w:t xml:space="preserve">. </w:t>
      </w:r>
      <w:r>
        <w:t>Déjà les dignitaires du palais</w:t>
      </w:r>
      <w:r w:rsidR="00DD1C38">
        <w:t xml:space="preserve">, </w:t>
      </w:r>
      <w:r>
        <w:t>habiles à pressentir dans le fonctionnaire inconnu le rival tout-puissant de demain</w:t>
      </w:r>
      <w:r w:rsidR="00DD1C38">
        <w:t xml:space="preserve">, </w:t>
      </w:r>
      <w:r>
        <w:t>commençaient à épiloguer sur les antécédents du futur administrateur de la fortune privée du sultan</w:t>
      </w:r>
      <w:r w:rsidR="00DD1C38">
        <w:t xml:space="preserve">. </w:t>
      </w:r>
      <w:r>
        <w:t>D</w:t>
      </w:r>
      <w:r w:rsidR="00DD1C38">
        <w:t>’</w:t>
      </w:r>
      <w:r>
        <w:t>où venait-il</w:t>
      </w:r>
      <w:r w:rsidR="00DD1C38">
        <w:t xml:space="preserve"> ? </w:t>
      </w:r>
      <w:r>
        <w:t>De Scutari d</w:t>
      </w:r>
      <w:r w:rsidR="00DD1C38">
        <w:t>’</w:t>
      </w:r>
      <w:r>
        <w:t>Albanie</w:t>
      </w:r>
      <w:r w:rsidR="00DD1C38">
        <w:t xml:space="preserve">, </w:t>
      </w:r>
      <w:r>
        <w:t>opinaient les uns</w:t>
      </w:r>
      <w:r w:rsidR="00DD1C38">
        <w:t xml:space="preserve">. </w:t>
      </w:r>
      <w:r>
        <w:t xml:space="preserve">De </w:t>
      </w:r>
      <w:proofErr w:type="spellStart"/>
      <w:r>
        <w:t>Diarkébir</w:t>
      </w:r>
      <w:proofErr w:type="spellEnd"/>
      <w:r w:rsidR="00DD1C38">
        <w:t xml:space="preserve">, </w:t>
      </w:r>
      <w:r>
        <w:t>soutenaient les autres</w:t>
      </w:r>
      <w:r w:rsidR="00DD1C38">
        <w:t xml:space="preserve">, </w:t>
      </w:r>
      <w:r>
        <w:t>insinuant avec un sourire entendu qu</w:t>
      </w:r>
      <w:r w:rsidR="00DD1C38">
        <w:t>’</w:t>
      </w:r>
      <w:proofErr w:type="spellStart"/>
      <w:r>
        <w:t>Hadjilar</w:t>
      </w:r>
      <w:proofErr w:type="spellEnd"/>
      <w:r w:rsidR="00DD1C38">
        <w:t xml:space="preserve">, </w:t>
      </w:r>
      <w:r>
        <w:t>sans doute</w:t>
      </w:r>
      <w:r w:rsidR="00DD1C38">
        <w:t xml:space="preserve">, </w:t>
      </w:r>
      <w:r>
        <w:t>s</w:t>
      </w:r>
      <w:r w:rsidR="00DD1C38">
        <w:t>’</w:t>
      </w:r>
      <w:r>
        <w:t>était tout d</w:t>
      </w:r>
      <w:r w:rsidR="00DD1C38">
        <w:t>’</w:t>
      </w:r>
      <w:r>
        <w:t xml:space="preserve">abord écrit </w:t>
      </w:r>
      <w:proofErr w:type="spellStart"/>
      <w:r>
        <w:t>Hadjilian</w:t>
      </w:r>
      <w:proofErr w:type="spellEnd"/>
      <w:r w:rsidR="00DD1C38">
        <w:t xml:space="preserve">. </w:t>
      </w:r>
      <w:r>
        <w:t>La supposition paraissait d</w:t>
      </w:r>
      <w:r w:rsidR="00DD1C38">
        <w:t>’</w:t>
      </w:r>
      <w:r>
        <w:t>ailleurs toute gratuite</w:t>
      </w:r>
      <w:r w:rsidR="00DD1C38">
        <w:t xml:space="preserve">, </w:t>
      </w:r>
      <w:r>
        <w:t>car il n</w:t>
      </w:r>
      <w:r w:rsidR="00DD1C38">
        <w:t>’</w:t>
      </w:r>
      <w:r>
        <w:t>est pas dans les habitudes des Arméniens</w:t>
      </w:r>
      <w:r w:rsidR="00DD1C38">
        <w:t xml:space="preserve">, </w:t>
      </w:r>
      <w:r>
        <w:t>même lorsque leur intérêt est en jeu</w:t>
      </w:r>
      <w:r w:rsidR="00DD1C38">
        <w:t xml:space="preserve">, </w:t>
      </w:r>
      <w:r>
        <w:t>de renier une origine dont ils sont à peu près unanimes à tirer orgueil</w:t>
      </w:r>
      <w:r w:rsidR="00DD1C38">
        <w:t xml:space="preserve">. </w:t>
      </w:r>
      <w:r>
        <w:t>Il était en revanche plausible que la jeune femme d</w:t>
      </w:r>
      <w:r w:rsidR="00DD1C38">
        <w:t>’</w:t>
      </w:r>
      <w:proofErr w:type="spellStart"/>
      <w:r>
        <w:t>Hadjilar</w:t>
      </w:r>
      <w:proofErr w:type="spellEnd"/>
      <w:r>
        <w:t xml:space="preserve"> Pacha</w:t>
      </w:r>
      <w:r w:rsidR="00DD1C38">
        <w:t xml:space="preserve">, </w:t>
      </w:r>
      <w:r>
        <w:t>vu son prénom</w:t>
      </w:r>
      <w:r w:rsidR="00DD1C38">
        <w:t xml:space="preserve">, </w:t>
      </w:r>
      <w:r>
        <w:t>appartînt à cette nationalité-là</w:t>
      </w:r>
      <w:r w:rsidR="00DD1C38">
        <w:t xml:space="preserve">. </w:t>
      </w:r>
      <w:r>
        <w:t>Mais ici encore on ne pouvait rien affirmer de positif</w:t>
      </w:r>
      <w:r w:rsidR="00DD1C38">
        <w:t xml:space="preserve">. </w:t>
      </w:r>
      <w:r>
        <w:t>De quarante ans plus âgé qu</w:t>
      </w:r>
      <w:r w:rsidR="00DD1C38">
        <w:t>’</w:t>
      </w:r>
      <w:r>
        <w:t>elle</w:t>
      </w:r>
      <w:r w:rsidR="00DD1C38">
        <w:t xml:space="preserve">, </w:t>
      </w:r>
      <w:r>
        <w:t>il avait dû l</w:t>
      </w:r>
      <w:r w:rsidR="00DD1C38">
        <w:t>’</w:t>
      </w:r>
      <w:r>
        <w:t>épouser vers 1908</w:t>
      </w:r>
      <w:r w:rsidR="00DD1C38">
        <w:t xml:space="preserve">, </w:t>
      </w:r>
      <w:r>
        <w:t xml:space="preserve">un peu avant la débâcle du régime </w:t>
      </w:r>
      <w:proofErr w:type="spellStart"/>
      <w:r>
        <w:t>hamidien</w:t>
      </w:r>
      <w:proofErr w:type="spellEnd"/>
      <w:r w:rsidR="00DD1C38">
        <w:t xml:space="preserve">. </w:t>
      </w:r>
      <w:r>
        <w:t>Après quelques tentatives non suivies de succès pour servir les nouveaux maîtres de la Turquie</w:t>
      </w:r>
      <w:r w:rsidR="00DD1C38">
        <w:t xml:space="preserve">, </w:t>
      </w:r>
      <w:r>
        <w:t>il était venu habiter sa maison de Tartous</w:t>
      </w:r>
      <w:r w:rsidR="00DD1C38">
        <w:t xml:space="preserve">. </w:t>
      </w:r>
      <w:r>
        <w:t>Depuis</w:t>
      </w:r>
      <w:r w:rsidR="00DD1C38">
        <w:t xml:space="preserve">, </w:t>
      </w:r>
      <w:r>
        <w:t xml:space="preserve">même durant les quatre années </w:t>
      </w:r>
      <w:r>
        <w:lastRenderedPageBreak/>
        <w:t>d</w:t>
      </w:r>
      <w:r w:rsidR="00DD1C38">
        <w:t>’</w:t>
      </w:r>
      <w:r>
        <w:t>hostilités</w:t>
      </w:r>
      <w:r w:rsidR="00DD1C38">
        <w:t xml:space="preserve">, </w:t>
      </w:r>
      <w:r>
        <w:t>ils n</w:t>
      </w:r>
      <w:r w:rsidR="00DD1C38">
        <w:t>’</w:t>
      </w:r>
      <w:r>
        <w:t>avaient plus quitté le pays</w:t>
      </w:r>
      <w:r w:rsidR="00DD1C38">
        <w:t xml:space="preserve">, </w:t>
      </w:r>
      <w:r>
        <w:t xml:space="preserve">où </w:t>
      </w:r>
      <w:r w:rsidR="00DD1C38">
        <w:t>M</w:t>
      </w:r>
      <w:r w:rsidR="00DD1C38" w:rsidRPr="00DD1C38">
        <w:rPr>
          <w:vertAlign w:val="superscript"/>
        </w:rPr>
        <w:t>me</w:t>
      </w:r>
      <w:r w:rsidR="00DD1C38">
        <w:t> </w:t>
      </w:r>
      <w:proofErr w:type="spellStart"/>
      <w:r>
        <w:t>Hadjilar</w:t>
      </w:r>
      <w:proofErr w:type="spellEnd"/>
      <w:r>
        <w:t xml:space="preserve"> avait toujours fait beaucoup de bien</w:t>
      </w:r>
      <w:r w:rsidR="00DD1C38">
        <w:t xml:space="preserve">. </w:t>
      </w:r>
      <w:r>
        <w:t>Ainsi qu</w:t>
      </w:r>
      <w:r w:rsidR="00DD1C38">
        <w:t>’</w:t>
      </w:r>
      <w:r>
        <w:t>on l</w:t>
      </w:r>
      <w:r w:rsidR="00DD1C38">
        <w:t>’</w:t>
      </w:r>
      <w:r>
        <w:t>a vu</w:t>
      </w:r>
      <w:r w:rsidR="00DD1C38">
        <w:t xml:space="preserve">, </w:t>
      </w:r>
      <w:r>
        <w:t>elle était catholique</w:t>
      </w:r>
      <w:r w:rsidR="00DD1C38">
        <w:t xml:space="preserve">. </w:t>
      </w:r>
      <w:r>
        <w:t>Quant à son mari</w:t>
      </w:r>
      <w:r w:rsidR="00DD1C38">
        <w:t xml:space="preserve">, </w:t>
      </w:r>
      <w:r>
        <w:t>qui</w:t>
      </w:r>
      <w:r w:rsidR="00DD1C38">
        <w:t xml:space="preserve">, </w:t>
      </w:r>
      <w:r>
        <w:t>l</w:t>
      </w:r>
      <w:r w:rsidR="00DD1C38">
        <w:t>’</w:t>
      </w:r>
      <w:r>
        <w:t>année précédente</w:t>
      </w:r>
      <w:r w:rsidR="00DD1C38">
        <w:t xml:space="preserve">, </w:t>
      </w:r>
      <w:r>
        <w:t>avait été finalement enterré selon le rite grec orthodoxe sans qu</w:t>
      </w:r>
      <w:r w:rsidR="00DD1C38">
        <w:t>’</w:t>
      </w:r>
      <w:r>
        <w:t>on sût trop pourquoi</w:t>
      </w:r>
      <w:r w:rsidR="00DD1C38">
        <w:t xml:space="preserve">, </w:t>
      </w:r>
      <w:r>
        <w:t>il était homme à avoir pratiqué</w:t>
      </w:r>
      <w:r w:rsidR="00DD1C38">
        <w:t xml:space="preserve">, </w:t>
      </w:r>
      <w:r>
        <w:t>pour peu que les circonstances l</w:t>
      </w:r>
      <w:r w:rsidR="00DD1C38">
        <w:t>’</w:t>
      </w:r>
      <w:r>
        <w:t>exigeassent</w:t>
      </w:r>
      <w:r w:rsidR="00DD1C38">
        <w:t xml:space="preserve">, </w:t>
      </w:r>
      <w:r>
        <w:t>à peu près toutes les religions</w:t>
      </w:r>
      <w:r w:rsidR="00DD1C38">
        <w:t>.</w:t>
      </w:r>
    </w:p>
    <w:p w14:paraId="5B268AD9" w14:textId="77777777" w:rsidR="00DD1C38" w:rsidRDefault="00DA00DC" w:rsidP="00DA00DC">
      <w:r>
        <w:t>Sa fortune avait dû être considérable</w:t>
      </w:r>
      <w:r w:rsidR="00DD1C38">
        <w:t xml:space="preserve">. </w:t>
      </w:r>
      <w:r>
        <w:t>Depuis dix mois qu</w:t>
      </w:r>
      <w:r w:rsidR="00DD1C38">
        <w:t>’</w:t>
      </w:r>
      <w:r>
        <w:t>il était mort</w:t>
      </w:r>
      <w:r w:rsidR="00DD1C38">
        <w:t xml:space="preserve">, </w:t>
      </w:r>
      <w:r>
        <w:t>à l</w:t>
      </w:r>
      <w:r w:rsidR="00DD1C38">
        <w:t>’</w:t>
      </w:r>
      <w:r>
        <w:t>âge respectable de soixante-quatorze ans</w:t>
      </w:r>
      <w:r w:rsidR="00DD1C38">
        <w:t xml:space="preserve">, </w:t>
      </w:r>
      <w:r>
        <w:t>il n</w:t>
      </w:r>
      <w:r w:rsidR="00DD1C38">
        <w:t>’</w:t>
      </w:r>
      <w:r>
        <w:t>était pas du tout certain que sa femme fût parvenue à dresser un état définitif de ce qu</w:t>
      </w:r>
      <w:r w:rsidR="00DD1C38">
        <w:t>’</w:t>
      </w:r>
      <w:r>
        <w:t>il avait pu lui laisser</w:t>
      </w:r>
      <w:r w:rsidR="00DD1C38">
        <w:t xml:space="preserve">. </w:t>
      </w:r>
      <w:r>
        <w:t>Une défiance accrue de façon maladive avec l</w:t>
      </w:r>
      <w:r w:rsidR="00DD1C38">
        <w:t>’</w:t>
      </w:r>
      <w:r>
        <w:t>âge l</w:t>
      </w:r>
      <w:r w:rsidR="00DD1C38">
        <w:t>’</w:t>
      </w:r>
      <w:r>
        <w:t>avait poussé</w:t>
      </w:r>
      <w:r w:rsidR="00DD1C38">
        <w:t xml:space="preserve">, </w:t>
      </w:r>
      <w:r>
        <w:t>dès qu</w:t>
      </w:r>
      <w:r w:rsidR="00DD1C38">
        <w:t>’</w:t>
      </w:r>
      <w:r>
        <w:t>il avait commencé de s</w:t>
      </w:r>
      <w:r w:rsidR="00DD1C38">
        <w:t>’</w:t>
      </w:r>
      <w:r>
        <w:t>enrichir</w:t>
      </w:r>
      <w:r w:rsidR="00DD1C38">
        <w:t xml:space="preserve">, </w:t>
      </w:r>
      <w:r>
        <w:t>à dissimuler ses revenus</w:t>
      </w:r>
      <w:r w:rsidR="00DD1C38">
        <w:t xml:space="preserve">. </w:t>
      </w:r>
      <w:r>
        <w:t>Ses propriétés de Constantinople</w:t>
      </w:r>
      <w:r w:rsidR="00DD1C38">
        <w:t xml:space="preserve">, </w:t>
      </w:r>
      <w:r>
        <w:t>d</w:t>
      </w:r>
      <w:r w:rsidR="00DD1C38">
        <w:t>’</w:t>
      </w:r>
      <w:r>
        <w:t>Asie Mineure</w:t>
      </w:r>
      <w:r w:rsidR="00DD1C38">
        <w:t xml:space="preserve">, </w:t>
      </w:r>
      <w:r>
        <w:t>de Syrie ne représentaient qu</w:t>
      </w:r>
      <w:r w:rsidR="00DD1C38">
        <w:t>’</w:t>
      </w:r>
      <w:r>
        <w:t>une faible partie de ce qu</w:t>
      </w:r>
      <w:r w:rsidR="00DD1C38">
        <w:t>’</w:t>
      </w:r>
      <w:r>
        <w:t>il avait pu acquérir dans son rôle de conseiller privé du sultan</w:t>
      </w:r>
      <w:r w:rsidR="00DD1C38">
        <w:t xml:space="preserve">. </w:t>
      </w:r>
      <w:r>
        <w:t>Abdul-Hamid avait lui-même la manie de boursicoter</w:t>
      </w:r>
      <w:r w:rsidR="00DD1C38">
        <w:t xml:space="preserve">, </w:t>
      </w:r>
      <w:r>
        <w:t>de dissimuler ses énormes richesses personnelles</w:t>
      </w:r>
      <w:r w:rsidR="00DD1C38">
        <w:t xml:space="preserve">. </w:t>
      </w:r>
      <w:proofErr w:type="spellStart"/>
      <w:r>
        <w:t>Hadjilar</w:t>
      </w:r>
      <w:proofErr w:type="spellEnd"/>
      <w:r>
        <w:t xml:space="preserve"> Pacha</w:t>
      </w:r>
      <w:r w:rsidR="00DD1C38">
        <w:t xml:space="preserve">, </w:t>
      </w:r>
      <w:r>
        <w:t>avec sa science de l</w:t>
      </w:r>
      <w:r w:rsidR="00DD1C38">
        <w:t>’</w:t>
      </w:r>
      <w:r>
        <w:t>argent</w:t>
      </w:r>
      <w:r w:rsidR="00DD1C38">
        <w:t xml:space="preserve">, </w:t>
      </w:r>
      <w:r>
        <w:t>avait fait plus que n</w:t>
      </w:r>
      <w:r w:rsidR="00DD1C38">
        <w:t>’</w:t>
      </w:r>
      <w:r>
        <w:t>importe qui pour aviver cette passion de son maître</w:t>
      </w:r>
      <w:r w:rsidR="00DD1C38">
        <w:t xml:space="preserve">. </w:t>
      </w:r>
      <w:r>
        <w:t>Les mauvais jours une fois venus</w:t>
      </w:r>
      <w:r w:rsidR="00DD1C38">
        <w:t xml:space="preserve">, </w:t>
      </w:r>
      <w:r>
        <w:t>demeura-t-il fidèle au sultan jusqu</w:t>
      </w:r>
      <w:r w:rsidR="00DD1C38">
        <w:t>’</w:t>
      </w:r>
      <w:r>
        <w:t>au bout</w:t>
      </w:r>
      <w:r w:rsidR="00DD1C38">
        <w:t xml:space="preserve"> ? </w:t>
      </w:r>
      <w:r>
        <w:t>On ne peut l</w:t>
      </w:r>
      <w:r w:rsidR="00DD1C38">
        <w:t>’</w:t>
      </w:r>
      <w:r>
        <w:t>affirmer de façon catégorique</w:t>
      </w:r>
      <w:r w:rsidR="00DD1C38">
        <w:t xml:space="preserve">. </w:t>
      </w:r>
      <w:r>
        <w:t>Il s</w:t>
      </w:r>
      <w:r w:rsidR="00DD1C38">
        <w:t>’</w:t>
      </w:r>
      <w:r>
        <w:t>agissait pour lui</w:t>
      </w:r>
      <w:r w:rsidR="00DD1C38">
        <w:t xml:space="preserve">, </w:t>
      </w:r>
      <w:r>
        <w:t>n</w:t>
      </w:r>
      <w:r w:rsidR="00DD1C38">
        <w:t>’</w:t>
      </w:r>
      <w:r>
        <w:t>est-ce pas</w:t>
      </w:r>
      <w:r w:rsidR="00DD1C38">
        <w:t xml:space="preserve">, </w:t>
      </w:r>
      <w:r>
        <w:t>de tirer son épingle du jeu</w:t>
      </w:r>
      <w:r w:rsidR="00DD1C38">
        <w:t>.</w:t>
      </w:r>
    </w:p>
    <w:p w14:paraId="32E5162C" w14:textId="77777777" w:rsidR="00DD1C38" w:rsidRDefault="00DA00DC" w:rsidP="00DA00DC">
      <w:r>
        <w:t>En 1908 et en 1909</w:t>
      </w:r>
      <w:r w:rsidR="00DD1C38">
        <w:t xml:space="preserve">, </w:t>
      </w:r>
      <w:r>
        <w:t>lorsque le comité Union et Progrès se fut emparé du pouvoir et eut exilé Abdul-Hamid à Salonique</w:t>
      </w:r>
      <w:r w:rsidR="00DD1C38">
        <w:t xml:space="preserve">, </w:t>
      </w:r>
      <w:r>
        <w:t>comment l</w:t>
      </w:r>
      <w:r w:rsidR="00DD1C38">
        <w:t>’</w:t>
      </w:r>
      <w:r>
        <w:t>ancien administrateur de la Cassette impériale s</w:t>
      </w:r>
      <w:r w:rsidR="00DD1C38">
        <w:t>’</w:t>
      </w:r>
      <w:r>
        <w:t>était-il arrangé pour ne pas être lui-même ruiné par les événements</w:t>
      </w:r>
      <w:r w:rsidR="00DD1C38">
        <w:t xml:space="preserve"> ? </w:t>
      </w:r>
      <w:r>
        <w:t>Quels services avait-il rendus aux nouveaux gouvernants pour éviter l</w:t>
      </w:r>
      <w:r w:rsidR="00DD1C38">
        <w:t>’</w:t>
      </w:r>
      <w:r>
        <w:t>imminente confiscation de ses biens</w:t>
      </w:r>
      <w:r w:rsidR="00DD1C38">
        <w:t xml:space="preserve"> ? </w:t>
      </w:r>
      <w:r>
        <w:t>Les bruits qui en avaient couru étaient plus à l</w:t>
      </w:r>
      <w:r w:rsidR="00DD1C38">
        <w:t>’</w:t>
      </w:r>
      <w:r>
        <w:t>honneur de son savoir-faire que de sa fidélité</w:t>
      </w:r>
      <w:r w:rsidR="00DD1C38">
        <w:t xml:space="preserve">. </w:t>
      </w:r>
      <w:r>
        <w:t>La merveilleuse joaillerie d</w:t>
      </w:r>
      <w:r w:rsidR="00DD1C38">
        <w:t>’</w:t>
      </w:r>
      <w:r>
        <w:t xml:space="preserve">Abdul-Hamid était cachée dans une chambre secrète de </w:t>
      </w:r>
      <w:proofErr w:type="spellStart"/>
      <w:r>
        <w:lastRenderedPageBreak/>
        <w:t>Hildiz</w:t>
      </w:r>
      <w:proofErr w:type="spellEnd"/>
      <w:r w:rsidR="00DD1C38">
        <w:t xml:space="preserve">, </w:t>
      </w:r>
      <w:r>
        <w:t xml:space="preserve">dont </w:t>
      </w:r>
      <w:proofErr w:type="spellStart"/>
      <w:r>
        <w:t>Hadjilar</w:t>
      </w:r>
      <w:proofErr w:type="spellEnd"/>
      <w:r>
        <w:t xml:space="preserve"> Pacha était seul à connaître le mécanisme</w:t>
      </w:r>
      <w:r w:rsidR="00DD1C38">
        <w:t xml:space="preserve">. </w:t>
      </w:r>
      <w:r>
        <w:t>Ce mécanisme ne demeura pas longtemps ignoré</w:t>
      </w:r>
      <w:r w:rsidR="00DD1C38">
        <w:t xml:space="preserve">. </w:t>
      </w:r>
      <w:r>
        <w:t>La plus grosse part de la fortune du monarque déchu était placée dans des banques étrangères</w:t>
      </w:r>
      <w:r w:rsidR="00DD1C38">
        <w:t xml:space="preserve">. </w:t>
      </w:r>
      <w:r>
        <w:t>Pour pouvoir mettre la main dessus</w:t>
      </w:r>
      <w:r w:rsidR="00DD1C38">
        <w:t xml:space="preserve">, </w:t>
      </w:r>
      <w:r>
        <w:t>il fallait amener par la persuasion Abdul-Hamid à ordonner de virer le montant de ses dépôts aux succursales de ces banques à Salonique</w:t>
      </w:r>
      <w:r w:rsidR="00DD1C38">
        <w:t xml:space="preserve">. </w:t>
      </w:r>
      <w:r>
        <w:t xml:space="preserve">Au dire des gens bien informés ce fut </w:t>
      </w:r>
      <w:proofErr w:type="spellStart"/>
      <w:r>
        <w:t>Hadjilar</w:t>
      </w:r>
      <w:proofErr w:type="spellEnd"/>
      <w:r>
        <w:t xml:space="preserve"> Pacha qui consentit à se charger de cette assez répugnante besogne</w:t>
      </w:r>
      <w:r w:rsidR="00DD1C38">
        <w:t xml:space="preserve">. </w:t>
      </w:r>
      <w:r>
        <w:t>S</w:t>
      </w:r>
      <w:r w:rsidR="00DD1C38">
        <w:t>’</w:t>
      </w:r>
      <w:r>
        <w:t>il avait espéré ainsi détourner l</w:t>
      </w:r>
      <w:r w:rsidR="00DD1C38">
        <w:t>’</w:t>
      </w:r>
      <w:r>
        <w:t>orage de sa propre tête</w:t>
      </w:r>
      <w:r w:rsidR="00DD1C38">
        <w:t xml:space="preserve">, </w:t>
      </w:r>
      <w:r>
        <w:t>cet homme si plein de finesse avait commis là l</w:t>
      </w:r>
      <w:r w:rsidR="00DD1C38">
        <w:t>’</w:t>
      </w:r>
      <w:r>
        <w:t>erreur la moins pardonnable de sa vie</w:t>
      </w:r>
      <w:r w:rsidR="00DD1C38">
        <w:t xml:space="preserve">. </w:t>
      </w:r>
      <w:r>
        <w:t>La question des biens de son maître une fois liquidée</w:t>
      </w:r>
      <w:r w:rsidR="00DD1C38">
        <w:t xml:space="preserve">, </w:t>
      </w:r>
      <w:r>
        <w:t>ce fut à lui qu</w:t>
      </w:r>
      <w:r w:rsidR="00DD1C38">
        <w:t>’</w:t>
      </w:r>
      <w:r>
        <w:t>on entreprit de faire rendre gorge</w:t>
      </w:r>
      <w:r w:rsidR="00DD1C38">
        <w:t xml:space="preserve">. </w:t>
      </w:r>
      <w:r>
        <w:t>Toutes ses propriétés furent vendues au profit de l</w:t>
      </w:r>
      <w:r w:rsidR="00DD1C38">
        <w:t>’</w:t>
      </w:r>
      <w:r>
        <w:t>État</w:t>
      </w:r>
      <w:r w:rsidR="00DD1C38">
        <w:t xml:space="preserve">. </w:t>
      </w:r>
      <w:r>
        <w:t>On ne lui laissa que sa maison de Syrie</w:t>
      </w:r>
      <w:r w:rsidR="00DD1C38">
        <w:t xml:space="preserve">, </w:t>
      </w:r>
      <w:r>
        <w:t>la moins luxueuse</w:t>
      </w:r>
      <w:r w:rsidR="00DD1C38">
        <w:t xml:space="preserve">, </w:t>
      </w:r>
      <w:r>
        <w:t>la plus éloignée</w:t>
      </w:r>
      <w:r w:rsidR="00DD1C38">
        <w:t xml:space="preserve">. </w:t>
      </w:r>
      <w:r>
        <w:t>Il reçut</w:t>
      </w:r>
      <w:r w:rsidR="00DD1C38">
        <w:t xml:space="preserve">, </w:t>
      </w:r>
      <w:r>
        <w:t>dès la fin de 1909</w:t>
      </w:r>
      <w:r w:rsidR="00DD1C38">
        <w:t xml:space="preserve">, </w:t>
      </w:r>
      <w:r>
        <w:t>l</w:t>
      </w:r>
      <w:r w:rsidR="00DD1C38">
        <w:t>’</w:t>
      </w:r>
      <w:r>
        <w:t>ordre d</w:t>
      </w:r>
      <w:r w:rsidR="00DD1C38">
        <w:t>’</w:t>
      </w:r>
      <w:r>
        <w:t>avoir à s</w:t>
      </w:r>
      <w:r w:rsidR="00DD1C38">
        <w:t>’</w:t>
      </w:r>
      <w:r>
        <w:t>y retirer</w:t>
      </w:r>
      <w:r w:rsidR="00DD1C38">
        <w:t xml:space="preserve">. </w:t>
      </w:r>
      <w:r>
        <w:t>Quant à sa fortune mobilière</w:t>
      </w:r>
      <w:r w:rsidR="00DD1C38">
        <w:t xml:space="preserve">, </w:t>
      </w:r>
      <w:r>
        <w:t>c</w:t>
      </w:r>
      <w:r w:rsidR="00DD1C38">
        <w:t>’</w:t>
      </w:r>
      <w:r>
        <w:t>était autre chose</w:t>
      </w:r>
      <w:r w:rsidR="00DD1C38">
        <w:t xml:space="preserve">. </w:t>
      </w:r>
      <w:r>
        <w:t>Bien fin qui eût pu en dire l</w:t>
      </w:r>
      <w:r w:rsidR="00DD1C38">
        <w:t>’</w:t>
      </w:r>
      <w:r>
        <w:t>importance</w:t>
      </w:r>
      <w:r w:rsidR="00DD1C38">
        <w:t xml:space="preserve">, </w:t>
      </w:r>
      <w:r>
        <w:t>et dans quels coffres-forts d</w:t>
      </w:r>
      <w:r w:rsidR="00DD1C38">
        <w:t>’</w:t>
      </w:r>
      <w:r>
        <w:t>Europe ou d</w:t>
      </w:r>
      <w:r w:rsidR="00DD1C38">
        <w:t>’</w:t>
      </w:r>
      <w:r>
        <w:t>ailleurs elle se trouvait dissimulée</w:t>
      </w:r>
      <w:r w:rsidR="00DD1C38">
        <w:t>.</w:t>
      </w:r>
    </w:p>
    <w:p w14:paraId="0737D9C0" w14:textId="4A797EDE" w:rsidR="00DA00DC" w:rsidRDefault="00DA00DC" w:rsidP="00DA00DC">
      <w:r>
        <w:t>Quand Roche était-il devenu l</w:t>
      </w:r>
      <w:r w:rsidR="00DD1C38">
        <w:t>’</w:t>
      </w:r>
      <w:r>
        <w:t>amant d</w:t>
      </w:r>
      <w:r w:rsidR="00DD1C38">
        <w:t>’</w:t>
      </w:r>
      <w:proofErr w:type="spellStart"/>
      <w:r>
        <w:t>Armène</w:t>
      </w:r>
      <w:proofErr w:type="spellEnd"/>
      <w:r>
        <w:t xml:space="preserve"> </w:t>
      </w:r>
      <w:proofErr w:type="spellStart"/>
      <w:r>
        <w:t>Hadjilar</w:t>
      </w:r>
      <w:proofErr w:type="spellEnd"/>
      <w:r w:rsidR="00DD1C38">
        <w:t xml:space="preserve"> ? </w:t>
      </w:r>
      <w:r>
        <w:t>Sept ou huit mois</w:t>
      </w:r>
      <w:r w:rsidR="00DD1C38">
        <w:t xml:space="preserve">, </w:t>
      </w:r>
      <w:r>
        <w:t>probablement</w:t>
      </w:r>
      <w:r w:rsidR="00DD1C38">
        <w:t xml:space="preserve">, </w:t>
      </w:r>
      <w:r>
        <w:t>avant la mort de son mari</w:t>
      </w:r>
      <w:r w:rsidR="00DD1C38">
        <w:t xml:space="preserve">. </w:t>
      </w:r>
      <w:r>
        <w:t>Arrivé à Tartous en juin 1921</w:t>
      </w:r>
      <w:r w:rsidR="00DD1C38">
        <w:t xml:space="preserve">, </w:t>
      </w:r>
      <w:r>
        <w:t>il était resté d</w:t>
      </w:r>
      <w:r w:rsidR="00DD1C38">
        <w:t>’</w:t>
      </w:r>
      <w:r>
        <w:t>abord pas mal de temps sans les connaître</w:t>
      </w:r>
      <w:r w:rsidR="00DD1C38">
        <w:t xml:space="preserve">. </w:t>
      </w:r>
      <w:r>
        <w:t>Une affaire d</w:t>
      </w:r>
      <w:r w:rsidR="00DD1C38">
        <w:t>’</w:t>
      </w:r>
      <w:r>
        <w:t>impôt foncier assez compliquée</w:t>
      </w:r>
      <w:r w:rsidR="00DD1C38">
        <w:t xml:space="preserve">, </w:t>
      </w:r>
      <w:r>
        <w:t xml:space="preserve">où il avait eu à intervenir en faveur de </w:t>
      </w:r>
      <w:r w:rsidR="00DD1C38">
        <w:t>M. </w:t>
      </w:r>
      <w:proofErr w:type="spellStart"/>
      <w:r>
        <w:t>Hadjilar</w:t>
      </w:r>
      <w:proofErr w:type="spellEnd"/>
      <w:r w:rsidR="00DD1C38">
        <w:t xml:space="preserve">, </w:t>
      </w:r>
      <w:r>
        <w:t>qui était d</w:t>
      </w:r>
      <w:r w:rsidR="00DD1C38">
        <w:t>’</w:t>
      </w:r>
      <w:r>
        <w:t>ailleurs dans son droit</w:t>
      </w:r>
      <w:r w:rsidR="00DD1C38">
        <w:t xml:space="preserve">, </w:t>
      </w:r>
      <w:r>
        <w:t>lui avait valu une visite de remerciement de ce dernier</w:t>
      </w:r>
      <w:r w:rsidR="00DD1C38">
        <w:t xml:space="preserve">. </w:t>
      </w:r>
      <w:r>
        <w:t>Il eût pu</w:t>
      </w:r>
      <w:r w:rsidR="00DD1C38">
        <w:t xml:space="preserve">, </w:t>
      </w:r>
      <w:r>
        <w:t>alors</w:t>
      </w:r>
      <w:r w:rsidR="00DD1C38">
        <w:t xml:space="preserve">, </w:t>
      </w:r>
      <w:r>
        <w:t>s</w:t>
      </w:r>
      <w:r w:rsidR="00DD1C38">
        <w:t>’</w:t>
      </w:r>
      <w:r>
        <w:t>il avait voulu</w:t>
      </w:r>
      <w:r w:rsidR="00DD1C38">
        <w:t xml:space="preserve">, </w:t>
      </w:r>
      <w:r>
        <w:t>solliciter l</w:t>
      </w:r>
      <w:r w:rsidR="00DD1C38">
        <w:t>’</w:t>
      </w:r>
      <w:r>
        <w:t>autorisation de venir rendre cette politesse à sa femme</w:t>
      </w:r>
      <w:r w:rsidR="00DD1C38">
        <w:t xml:space="preserve">. </w:t>
      </w:r>
      <w:r>
        <w:t>Il n</w:t>
      </w:r>
      <w:r w:rsidR="00DD1C38">
        <w:t>’</w:t>
      </w:r>
      <w:r>
        <w:t>en avait même pas eu la pensée</w:t>
      </w:r>
      <w:r w:rsidR="00DD1C38">
        <w:t xml:space="preserve">. </w:t>
      </w:r>
      <w:r>
        <w:t xml:space="preserve">Elias </w:t>
      </w:r>
      <w:proofErr w:type="spellStart"/>
      <w:r>
        <w:t>Hadjilar</w:t>
      </w:r>
      <w:proofErr w:type="spellEnd"/>
      <w:r>
        <w:t xml:space="preserve"> avait la réputation d</w:t>
      </w:r>
      <w:r w:rsidR="00DD1C38">
        <w:t>’</w:t>
      </w:r>
      <w:r>
        <w:t>être très jaloux</w:t>
      </w:r>
      <w:r w:rsidR="00DD1C38">
        <w:t xml:space="preserve">. </w:t>
      </w:r>
      <w:r>
        <w:t>Le ménage</w:t>
      </w:r>
      <w:r w:rsidR="00DD1C38">
        <w:t xml:space="preserve">, </w:t>
      </w:r>
      <w:r>
        <w:t>à Tartous</w:t>
      </w:r>
      <w:r w:rsidR="00DD1C38">
        <w:t xml:space="preserve">, </w:t>
      </w:r>
      <w:r>
        <w:t>ne voyait absolument personne</w:t>
      </w:r>
      <w:r w:rsidR="00DD1C38">
        <w:t>. « </w:t>
      </w:r>
      <w:r>
        <w:t>Des ours</w:t>
      </w:r>
      <w:r w:rsidR="00DD1C38">
        <w:t> ! »</w:t>
      </w:r>
      <w:r>
        <w:t xml:space="preserve"> avait dit à Roche</w:t>
      </w:r>
      <w:r w:rsidR="00DD1C38">
        <w:t xml:space="preserve">, </w:t>
      </w:r>
      <w:r>
        <w:t>en lui passant la consigne</w:t>
      </w:r>
      <w:r w:rsidR="00DD1C38">
        <w:t xml:space="preserve">, </w:t>
      </w:r>
      <w:r>
        <w:t>son prédécesseur</w:t>
      </w:r>
      <w:r w:rsidR="00DD1C38">
        <w:t xml:space="preserve">, </w:t>
      </w:r>
      <w:r>
        <w:t>qui s</w:t>
      </w:r>
      <w:r w:rsidR="00DD1C38">
        <w:t>’</w:t>
      </w:r>
      <w:r>
        <w:t>était bien gardé de préciser que deux ou trois tentatives qu</w:t>
      </w:r>
      <w:r w:rsidR="00DD1C38">
        <w:t>’</w:t>
      </w:r>
      <w:r>
        <w:t>il avait faites pour être reçu chez eux n</w:t>
      </w:r>
      <w:r w:rsidR="00DD1C38">
        <w:t>’</w:t>
      </w:r>
      <w:r>
        <w:t xml:space="preserve">avaient point été </w:t>
      </w:r>
      <w:r>
        <w:lastRenderedPageBreak/>
        <w:t>couronnées de succès</w:t>
      </w:r>
      <w:r w:rsidR="00DD1C38">
        <w:t>. « </w:t>
      </w:r>
      <w:r>
        <w:t>Lui</w:t>
      </w:r>
      <w:r w:rsidR="00DD1C38">
        <w:t xml:space="preserve">, </w:t>
      </w:r>
      <w:r>
        <w:t>un sinistre grigou</w:t>
      </w:r>
      <w:r w:rsidR="00DD1C38">
        <w:t xml:space="preserve"> ! </w:t>
      </w:r>
      <w:r>
        <w:t>avait-il ajouté</w:t>
      </w:r>
      <w:r w:rsidR="00DD1C38">
        <w:t xml:space="preserve">. </w:t>
      </w:r>
      <w:r>
        <w:t>Quant à elle</w:t>
      </w:r>
      <w:r w:rsidR="00DD1C38">
        <w:t xml:space="preserve">, </w:t>
      </w:r>
      <w:r>
        <w:t>mon vieux</w:t>
      </w:r>
      <w:r w:rsidR="00DD1C38">
        <w:t xml:space="preserve">, </w:t>
      </w:r>
      <w:r>
        <w:t>belle comme elle l</w:t>
      </w:r>
      <w:r w:rsidR="00DD1C38">
        <w:t>’</w:t>
      </w:r>
      <w:r>
        <w:t>est</w:t>
      </w:r>
      <w:r w:rsidR="00DD1C38">
        <w:t xml:space="preserve">, </w:t>
      </w:r>
      <w:r>
        <w:t>la mâtine</w:t>
      </w:r>
      <w:r w:rsidR="00DD1C38">
        <w:t xml:space="preserve">, </w:t>
      </w:r>
      <w:r>
        <w:t>personne n</w:t>
      </w:r>
      <w:r w:rsidR="00DD1C38">
        <w:t>’</w:t>
      </w:r>
      <w:r>
        <w:t>arrivera à me faire croire</w:t>
      </w:r>
      <w:r w:rsidR="00DD1C38">
        <w:t xml:space="preserve">, </w:t>
      </w:r>
      <w:r>
        <w:t>malgré ses airs de sainte Nitouche</w:t>
      </w:r>
      <w:r w:rsidR="00DD1C38">
        <w:t xml:space="preserve">, </w:t>
      </w:r>
      <w:r>
        <w:t>qu</w:t>
      </w:r>
      <w:r w:rsidR="00DD1C38">
        <w:t>’</w:t>
      </w:r>
      <w:r>
        <w:t>elle ne fait pas ses coups en dessous</w:t>
      </w:r>
      <w:r w:rsidR="00DD1C38">
        <w:t> ! »</w:t>
      </w:r>
    </w:p>
    <w:p w14:paraId="52DFDD30" w14:textId="77777777" w:rsidR="00DD1C38" w:rsidRDefault="00DA00DC" w:rsidP="00DA00DC">
      <w:r>
        <w:t>Ce fut une étrange liaison que la leur</w:t>
      </w:r>
      <w:r w:rsidR="00DD1C38">
        <w:t xml:space="preserve">, </w:t>
      </w:r>
      <w:r>
        <w:t>violente et brusque comme un orage</w:t>
      </w:r>
      <w:r w:rsidR="00DD1C38">
        <w:t xml:space="preserve">. </w:t>
      </w:r>
      <w:r>
        <w:t>Du même âge à peu près tous les deux</w:t>
      </w:r>
      <w:r w:rsidR="00DD1C38">
        <w:t xml:space="preserve">, </w:t>
      </w:r>
      <w:r>
        <w:t>ils avaient l</w:t>
      </w:r>
      <w:r w:rsidR="00DD1C38">
        <w:t>’</w:t>
      </w:r>
      <w:r>
        <w:t>un et l</w:t>
      </w:r>
      <w:r w:rsidR="00DD1C38">
        <w:t>’</w:t>
      </w:r>
      <w:r>
        <w:t>autre ce qu</w:t>
      </w:r>
      <w:r w:rsidR="00DD1C38">
        <w:t>’</w:t>
      </w:r>
      <w:r>
        <w:t>on ne peut faire autrement que de nommer un assez mauvais caractère</w:t>
      </w:r>
      <w:r w:rsidR="00DD1C38">
        <w:t xml:space="preserve">. </w:t>
      </w:r>
      <w:r>
        <w:t>Lui</w:t>
      </w:r>
      <w:r w:rsidR="00DD1C38">
        <w:t xml:space="preserve">, </w:t>
      </w:r>
      <w:r>
        <w:t>qui n</w:t>
      </w:r>
      <w:r w:rsidR="00DD1C38">
        <w:t>’</w:t>
      </w:r>
      <w:r>
        <w:t>avait jamais encore aimé de façon aussi passionnée</w:t>
      </w:r>
      <w:r w:rsidR="00DD1C38">
        <w:t xml:space="preserve">, </w:t>
      </w:r>
      <w:r>
        <w:t>il souffrait jusqu</w:t>
      </w:r>
      <w:r w:rsidR="00DD1C38">
        <w:t>’</w:t>
      </w:r>
      <w:r>
        <w:t>à la frénésie de tout ce qu</w:t>
      </w:r>
      <w:r w:rsidR="00DD1C38">
        <w:t>’</w:t>
      </w:r>
      <w:r>
        <w:t>en elle il sentait de mystère</w:t>
      </w:r>
      <w:r w:rsidR="00DD1C38">
        <w:t xml:space="preserve">. </w:t>
      </w:r>
      <w:r>
        <w:t>S</w:t>
      </w:r>
      <w:r w:rsidR="00DD1C38">
        <w:t>’</w:t>
      </w:r>
      <w:r>
        <w:t>il apportait trop d</w:t>
      </w:r>
      <w:r w:rsidR="00DD1C38">
        <w:t>’</w:t>
      </w:r>
      <w:r>
        <w:t>insistance à la questionner</w:t>
      </w:r>
      <w:r w:rsidR="00DD1C38">
        <w:t xml:space="preserve">, </w:t>
      </w:r>
      <w:r>
        <w:t>elle lui rappelait brutalement à quels engagements il avait accepté de souscrire</w:t>
      </w:r>
      <w:r w:rsidR="00DD1C38">
        <w:t xml:space="preserve">, </w:t>
      </w:r>
      <w:r>
        <w:t>lorsqu</w:t>
      </w:r>
      <w:r w:rsidR="00DD1C38">
        <w:t>’</w:t>
      </w:r>
      <w:r>
        <w:t>elle s</w:t>
      </w:r>
      <w:r w:rsidR="00DD1C38">
        <w:t>’</w:t>
      </w:r>
      <w:r>
        <w:t>était donnée à lui</w:t>
      </w:r>
      <w:r w:rsidR="00DD1C38">
        <w:t xml:space="preserve">. </w:t>
      </w:r>
      <w:r>
        <w:t>Tenait-il à voir</w:t>
      </w:r>
      <w:r w:rsidR="00DD1C38">
        <w:t xml:space="preserve">, </w:t>
      </w:r>
      <w:r>
        <w:t>dans le même instant</w:t>
      </w:r>
      <w:r w:rsidR="00DD1C38">
        <w:t xml:space="preserve">, </w:t>
      </w:r>
      <w:r>
        <w:t>son visage se durcir et se fermer</w:t>
      </w:r>
      <w:r w:rsidR="00DD1C38">
        <w:t xml:space="preserve"> ? </w:t>
      </w:r>
      <w:r>
        <w:t>Il n</w:t>
      </w:r>
      <w:r w:rsidR="00DD1C38">
        <w:t>’</w:t>
      </w:r>
      <w:r>
        <w:t>avait</w:t>
      </w:r>
      <w:r w:rsidR="00DD1C38">
        <w:t xml:space="preserve">, </w:t>
      </w:r>
      <w:r>
        <w:t>il ne l</w:t>
      </w:r>
      <w:r w:rsidR="00DD1C38">
        <w:t>’</w:t>
      </w:r>
      <w:r>
        <w:t>ignorait point</w:t>
      </w:r>
      <w:r w:rsidR="00DD1C38">
        <w:t xml:space="preserve">, </w:t>
      </w:r>
      <w:r>
        <w:t>qu</w:t>
      </w:r>
      <w:r w:rsidR="00DD1C38">
        <w:t>’</w:t>
      </w:r>
      <w:r>
        <w:t>à élever la voix</w:t>
      </w:r>
      <w:r w:rsidR="00DD1C38">
        <w:t xml:space="preserve">, </w:t>
      </w:r>
      <w:r>
        <w:t>qu</w:t>
      </w:r>
      <w:r w:rsidR="00DD1C38">
        <w:t>’</w:t>
      </w:r>
      <w:r>
        <w:t>à se mettre en colère</w:t>
      </w:r>
      <w:r w:rsidR="00DD1C38">
        <w:t xml:space="preserve">. </w:t>
      </w:r>
      <w:r>
        <w:t>Elle donnait</w:t>
      </w:r>
      <w:r w:rsidR="00DD1C38">
        <w:t xml:space="preserve">, </w:t>
      </w:r>
      <w:r>
        <w:t>dans ces moments-là</w:t>
      </w:r>
      <w:r w:rsidR="00DD1C38">
        <w:t xml:space="preserve">, </w:t>
      </w:r>
      <w:r>
        <w:t>l</w:t>
      </w:r>
      <w:r w:rsidR="00DD1C38">
        <w:t>’</w:t>
      </w:r>
      <w:r>
        <w:t>impression d</w:t>
      </w:r>
      <w:r w:rsidR="00DD1C38">
        <w:t>’</w:t>
      </w:r>
      <w:r>
        <w:t>être capable de tout</w:t>
      </w:r>
      <w:r w:rsidR="00DD1C38">
        <w:t xml:space="preserve">. </w:t>
      </w:r>
      <w:r>
        <w:t>Avec quelle douceur</w:t>
      </w:r>
      <w:r w:rsidR="00DD1C38">
        <w:t xml:space="preserve">, </w:t>
      </w:r>
      <w:r>
        <w:t>en revanche</w:t>
      </w:r>
      <w:r w:rsidR="00DD1C38">
        <w:t xml:space="preserve">, </w:t>
      </w:r>
      <w:r>
        <w:t>alors qu</w:t>
      </w:r>
      <w:r w:rsidR="00DD1C38">
        <w:t>’</w:t>
      </w:r>
      <w:r>
        <w:t>il s</w:t>
      </w:r>
      <w:r w:rsidR="00DD1C38">
        <w:t>’</w:t>
      </w:r>
      <w:r>
        <w:t>y attendait le moins</w:t>
      </w:r>
      <w:r w:rsidR="00DD1C38">
        <w:t xml:space="preserve">, </w:t>
      </w:r>
      <w:r>
        <w:t>il lui arrivait de le regarder</w:t>
      </w:r>
      <w:r w:rsidR="00DD1C38">
        <w:t xml:space="preserve">, </w:t>
      </w:r>
      <w:r>
        <w:t>de poser ses mains sur son front</w:t>
      </w:r>
      <w:r w:rsidR="00DD1C38">
        <w:t xml:space="preserve"> ! </w:t>
      </w:r>
      <w:r>
        <w:t>D</w:t>
      </w:r>
      <w:r w:rsidR="00DD1C38">
        <w:t>’</w:t>
      </w:r>
      <w:r>
        <w:t>autres fois</w:t>
      </w:r>
      <w:r w:rsidR="00DD1C38">
        <w:t xml:space="preserve">, </w:t>
      </w:r>
      <w:r>
        <w:t>sans qu</w:t>
      </w:r>
      <w:r w:rsidR="00DD1C38">
        <w:t>’</w:t>
      </w:r>
      <w:r>
        <w:t>il pût davantage en deviner la raison</w:t>
      </w:r>
      <w:r w:rsidR="00DD1C38">
        <w:t xml:space="preserve">, </w:t>
      </w:r>
      <w:r>
        <w:t>il apercevait dans ses yeux des larmes</w:t>
      </w:r>
      <w:r w:rsidR="00DD1C38">
        <w:t xml:space="preserve">. </w:t>
      </w:r>
      <w:r>
        <w:t>C</w:t>
      </w:r>
      <w:r w:rsidR="00DD1C38">
        <w:t>’</w:t>
      </w:r>
      <w:r>
        <w:t>était ce qui l</w:t>
      </w:r>
      <w:r w:rsidR="00DD1C38">
        <w:t>’</w:t>
      </w:r>
      <w:r>
        <w:t>avait le plus torturé</w:t>
      </w:r>
      <w:r w:rsidR="00DD1C38">
        <w:t xml:space="preserve">, </w:t>
      </w:r>
      <w:r>
        <w:t>ces larmes qui venaient qui pouvait savoir d</w:t>
      </w:r>
      <w:r w:rsidR="00DD1C38">
        <w:t>’</w:t>
      </w:r>
      <w:r>
        <w:t>où</w:t>
      </w:r>
      <w:r w:rsidR="00DD1C38">
        <w:t> ?</w:t>
      </w:r>
    </w:p>
    <w:p w14:paraId="28A69A2B" w14:textId="77777777" w:rsidR="00DD1C38" w:rsidRDefault="00DA00DC" w:rsidP="00DA00DC">
      <w:r>
        <w:t>L</w:t>
      </w:r>
      <w:r w:rsidR="00DD1C38">
        <w:t>’</w:t>
      </w:r>
      <w:r>
        <w:t>aima-t-elle</w:t>
      </w:r>
      <w:r w:rsidR="00DD1C38">
        <w:t xml:space="preserve"> ? </w:t>
      </w:r>
      <w:r>
        <w:t>Qui donc se serait chargé de le dire</w:t>
      </w:r>
      <w:r w:rsidR="00DD1C38">
        <w:t xml:space="preserve">. </w:t>
      </w:r>
      <w:r>
        <w:t>Lui</w:t>
      </w:r>
      <w:r w:rsidR="00DD1C38">
        <w:t xml:space="preserve">, </w:t>
      </w:r>
      <w:r>
        <w:t>en tout cas</w:t>
      </w:r>
      <w:r w:rsidR="00DD1C38">
        <w:t xml:space="preserve">, </w:t>
      </w:r>
      <w:r>
        <w:t>il en fut fou</w:t>
      </w:r>
      <w:r w:rsidR="00DD1C38">
        <w:t xml:space="preserve">. </w:t>
      </w:r>
      <w:r>
        <w:t>Ayant achevé ses dix-huit mois de séjour au Levant à l</w:t>
      </w:r>
      <w:r w:rsidR="00DD1C38">
        <w:t>’</w:t>
      </w:r>
      <w:r>
        <w:t>époque où il fit sa connaissance</w:t>
      </w:r>
      <w:r w:rsidR="00DD1C38">
        <w:t xml:space="preserve">, </w:t>
      </w:r>
      <w:r>
        <w:t>il eut besoin de déployer vis-à-vis de ses chefs des trésors d</w:t>
      </w:r>
      <w:r w:rsidR="00DD1C38">
        <w:t>’</w:t>
      </w:r>
      <w:r>
        <w:t>ingéniosité pour donner le change sur les véritables motifs qu</w:t>
      </w:r>
      <w:r w:rsidR="00DD1C38">
        <w:t>’</w:t>
      </w:r>
      <w:r>
        <w:t>il avait de ne pas partir en permission</w:t>
      </w:r>
      <w:r w:rsidR="00DD1C38">
        <w:t xml:space="preserve">. </w:t>
      </w:r>
      <w:r>
        <w:t xml:space="preserve">Lorsque </w:t>
      </w:r>
      <w:proofErr w:type="spellStart"/>
      <w:r>
        <w:t>Hadjilar</w:t>
      </w:r>
      <w:proofErr w:type="spellEnd"/>
      <w:r>
        <w:t xml:space="preserve"> pacha s</w:t>
      </w:r>
      <w:r w:rsidR="00DD1C38">
        <w:t>’</w:t>
      </w:r>
      <w:r>
        <w:t>éteignit</w:t>
      </w:r>
      <w:r w:rsidR="00DD1C38">
        <w:t xml:space="preserve">, </w:t>
      </w:r>
      <w:r>
        <w:t>il crut qu</w:t>
      </w:r>
      <w:r w:rsidR="00DD1C38">
        <w:t>’</w:t>
      </w:r>
      <w:r>
        <w:t>ils allaient pouvoir mettre à exécution le projet qu</w:t>
      </w:r>
      <w:r w:rsidR="00DD1C38">
        <w:t>’</w:t>
      </w:r>
      <w:r>
        <w:t>ils avaient</w:t>
      </w:r>
      <w:r w:rsidR="00DD1C38">
        <w:t xml:space="preserve">, </w:t>
      </w:r>
      <w:r>
        <w:t>à plusieurs reprises</w:t>
      </w:r>
      <w:r w:rsidR="00DD1C38">
        <w:t xml:space="preserve">, </w:t>
      </w:r>
      <w:r>
        <w:t>caressé ensemble</w:t>
      </w:r>
      <w:r w:rsidR="00DD1C38">
        <w:t xml:space="preserve">, </w:t>
      </w:r>
      <w:r>
        <w:t>un voyage dans cette France qu</w:t>
      </w:r>
      <w:r w:rsidR="00DD1C38">
        <w:t>’</w:t>
      </w:r>
      <w:r>
        <w:t>elle n</w:t>
      </w:r>
      <w:r w:rsidR="00DD1C38">
        <w:t>’</w:t>
      </w:r>
      <w:r>
        <w:t>avait encore jamais vue</w:t>
      </w:r>
      <w:r w:rsidR="00DD1C38">
        <w:t xml:space="preserve">. </w:t>
      </w:r>
      <w:r>
        <w:t>Mais elle avait à essayer d</w:t>
      </w:r>
      <w:r w:rsidR="00DD1C38">
        <w:t>’</w:t>
      </w:r>
      <w:r>
        <w:t xml:space="preserve">abord de débrouiller la </w:t>
      </w:r>
      <w:r>
        <w:lastRenderedPageBreak/>
        <w:t>succession de son mari</w:t>
      </w:r>
      <w:r w:rsidR="00DD1C38">
        <w:t xml:space="preserve">. </w:t>
      </w:r>
      <w:r>
        <w:t>Roche ne pouvait faire autrement que de s</w:t>
      </w:r>
      <w:r w:rsidR="00DD1C38">
        <w:t>’</w:t>
      </w:r>
      <w:r>
        <w:t>incliner devant une considération de ce genre</w:t>
      </w:r>
      <w:r w:rsidR="00DD1C38">
        <w:t xml:space="preserve">. </w:t>
      </w:r>
      <w:r>
        <w:t>Ensuite</w:t>
      </w:r>
      <w:r w:rsidR="00DD1C38">
        <w:t xml:space="preserve"> ? </w:t>
      </w:r>
      <w:r>
        <w:t>Ah</w:t>
      </w:r>
      <w:r w:rsidR="00DD1C38">
        <w:t xml:space="preserve"> ! </w:t>
      </w:r>
      <w:r>
        <w:t>voilà</w:t>
      </w:r>
      <w:r w:rsidR="00DD1C38">
        <w:t xml:space="preserve"> ! </w:t>
      </w:r>
      <w:r>
        <w:t>Ensuite</w:t>
      </w:r>
      <w:r w:rsidR="00DD1C38">
        <w:t xml:space="preserve">… </w:t>
      </w:r>
      <w:r>
        <w:t>Elle ne le laissa pas dans le doute longtemps</w:t>
      </w:r>
      <w:r w:rsidR="00DD1C38">
        <w:t xml:space="preserve">. </w:t>
      </w:r>
      <w:r>
        <w:t>Lorsque d</w:t>
      </w:r>
      <w:r w:rsidR="00DD1C38">
        <w:t>’</w:t>
      </w:r>
      <w:r>
        <w:t>autres qu</w:t>
      </w:r>
      <w:r w:rsidR="00DD1C38">
        <w:t>’</w:t>
      </w:r>
      <w:r>
        <w:t>elle-même étaient en jeu</w:t>
      </w:r>
      <w:r w:rsidR="00DD1C38">
        <w:t xml:space="preserve">, </w:t>
      </w:r>
      <w:r>
        <w:t>elle n</w:t>
      </w:r>
      <w:r w:rsidR="00DD1C38">
        <w:t>’</w:t>
      </w:r>
      <w:r>
        <w:t>était pas femme à pouvoir cacher la vérité</w:t>
      </w:r>
      <w:r w:rsidR="00DD1C38">
        <w:t>.</w:t>
      </w:r>
    </w:p>
    <w:p w14:paraId="1EB82A0F" w14:textId="4AFA3057" w:rsidR="00DD1C38" w:rsidRDefault="00DA00DC" w:rsidP="00DA00DC">
      <w:r>
        <w:t>Ce fut une de ces courses à cheval qui les avaient unis qui fut aussi la cause de leur séparation</w:t>
      </w:r>
      <w:r w:rsidR="00DD1C38">
        <w:t xml:space="preserve"> – </w:t>
      </w:r>
      <w:r>
        <w:t>la cause</w:t>
      </w:r>
      <w:r w:rsidR="00DD1C38">
        <w:t xml:space="preserve">, </w:t>
      </w:r>
      <w:r>
        <w:t>ou plutôt l</w:t>
      </w:r>
      <w:r w:rsidR="00DD1C38">
        <w:t>’</w:t>
      </w:r>
      <w:r>
        <w:t>occasion</w:t>
      </w:r>
      <w:r w:rsidR="00DD1C38">
        <w:t xml:space="preserve">, </w:t>
      </w:r>
      <w:r>
        <w:t>car il semblait que du jour même qu</w:t>
      </w:r>
      <w:r w:rsidR="00DD1C38">
        <w:t>’</w:t>
      </w:r>
      <w:r>
        <w:t>ils s</w:t>
      </w:r>
      <w:r w:rsidR="00DD1C38">
        <w:t>’</w:t>
      </w:r>
      <w:r>
        <w:t>étaient connus</w:t>
      </w:r>
      <w:r w:rsidR="00DD1C38">
        <w:t xml:space="preserve">, </w:t>
      </w:r>
      <w:r>
        <w:t>la ruine de leur triste amour était déjà inscrite dans les astres</w:t>
      </w:r>
      <w:r w:rsidR="00DD1C38">
        <w:t xml:space="preserve">. </w:t>
      </w:r>
      <w:r>
        <w:t>À une quinzaine de kilomètres de Tartous</w:t>
      </w:r>
      <w:r w:rsidR="00DD1C38">
        <w:t xml:space="preserve">, </w:t>
      </w:r>
      <w:r>
        <w:t xml:space="preserve">sur la route des monts </w:t>
      </w:r>
      <w:proofErr w:type="spellStart"/>
      <w:r>
        <w:t>Ansariehs</w:t>
      </w:r>
      <w:proofErr w:type="spellEnd"/>
      <w:r w:rsidR="00DD1C38">
        <w:t xml:space="preserve">, </w:t>
      </w:r>
      <w:r>
        <w:t>au sein d</w:t>
      </w:r>
      <w:r w:rsidR="00DD1C38">
        <w:t>’</w:t>
      </w:r>
      <w:r>
        <w:t>une campagne déserte</w:t>
      </w:r>
      <w:r w:rsidR="00DD1C38">
        <w:t xml:space="preserve">, </w:t>
      </w:r>
      <w:r>
        <w:t>se dressent les ruines d</w:t>
      </w:r>
      <w:r w:rsidR="00DD1C38">
        <w:t>’</w:t>
      </w:r>
      <w:r>
        <w:t>un château franc</w:t>
      </w:r>
      <w:r w:rsidR="00DD1C38">
        <w:t xml:space="preserve">, </w:t>
      </w:r>
      <w:r>
        <w:t xml:space="preserve">appelé le </w:t>
      </w:r>
      <w:proofErr w:type="spellStart"/>
      <w:r>
        <w:t>Kalaat</w:t>
      </w:r>
      <w:proofErr w:type="spellEnd"/>
      <w:r>
        <w:t xml:space="preserve"> </w:t>
      </w:r>
      <w:proofErr w:type="spellStart"/>
      <w:r>
        <w:t>Yahmour</w:t>
      </w:r>
      <w:proofErr w:type="spellEnd"/>
      <w:r w:rsidR="00DD1C38">
        <w:t xml:space="preserve">, </w:t>
      </w:r>
      <w:r>
        <w:t>le Châtel-Rouge des Croisés</w:t>
      </w:r>
      <w:r w:rsidR="00DD1C38">
        <w:t xml:space="preserve">. </w:t>
      </w:r>
      <w:r>
        <w:t>Roche</w:t>
      </w:r>
      <w:r w:rsidR="00DD1C38">
        <w:t xml:space="preserve">, </w:t>
      </w:r>
      <w:r>
        <w:t>désœuvré la moitié du temps</w:t>
      </w:r>
      <w:r w:rsidR="00DD1C38">
        <w:t xml:space="preserve">, </w:t>
      </w:r>
      <w:r>
        <w:t>allait souvent</w:t>
      </w:r>
      <w:r w:rsidR="00DD1C38">
        <w:t xml:space="preserve">, </w:t>
      </w:r>
      <w:r>
        <w:t>en fin de journée</w:t>
      </w:r>
      <w:r w:rsidR="00DD1C38">
        <w:t xml:space="preserve">, </w:t>
      </w:r>
      <w:r>
        <w:t>se promener de ce côté</w:t>
      </w:r>
      <w:r w:rsidR="00DD1C38">
        <w:t xml:space="preserve">. </w:t>
      </w:r>
      <w:r>
        <w:t>Un jour</w:t>
      </w:r>
      <w:r w:rsidR="00DD1C38">
        <w:t xml:space="preserve">, </w:t>
      </w:r>
      <w:r>
        <w:t>il y rencontra une jument qui avait une selle de femme</w:t>
      </w:r>
      <w:r w:rsidR="00DD1C38">
        <w:t xml:space="preserve">. </w:t>
      </w:r>
      <w:r>
        <w:t>D</w:t>
      </w:r>
      <w:r w:rsidR="00DD1C38">
        <w:t>’</w:t>
      </w:r>
      <w:r>
        <w:t>abord</w:t>
      </w:r>
      <w:r w:rsidR="00DD1C38">
        <w:t xml:space="preserve">, </w:t>
      </w:r>
      <w:r>
        <w:t>il crut à un accident</w:t>
      </w:r>
      <w:r w:rsidR="00DD1C38">
        <w:t xml:space="preserve"> ; </w:t>
      </w:r>
      <w:r>
        <w:t>mais</w:t>
      </w:r>
      <w:r w:rsidR="00DD1C38">
        <w:t xml:space="preserve">, </w:t>
      </w:r>
      <w:r>
        <w:t>presque tout de suite</w:t>
      </w:r>
      <w:r w:rsidR="00DD1C38">
        <w:t>, M</w:t>
      </w:r>
      <w:r w:rsidR="00DD1C38" w:rsidRPr="00DD1C38">
        <w:rPr>
          <w:vertAlign w:val="superscript"/>
        </w:rPr>
        <w:t>me</w:t>
      </w:r>
      <w:r w:rsidR="00DD1C38">
        <w:t> </w:t>
      </w:r>
      <w:proofErr w:type="spellStart"/>
      <w:r>
        <w:t>Hadjilar</w:t>
      </w:r>
      <w:proofErr w:type="spellEnd"/>
      <w:r>
        <w:t xml:space="preserve"> parut</w:t>
      </w:r>
      <w:r w:rsidR="00DD1C38">
        <w:t xml:space="preserve">. </w:t>
      </w:r>
      <w:r>
        <w:t>Sa bête avait pris peur</w:t>
      </w:r>
      <w:r w:rsidR="00DD1C38">
        <w:t xml:space="preserve">, </w:t>
      </w:r>
      <w:r>
        <w:t>comme elle venait de mettre pied à terre afin de resserrer la sangle</w:t>
      </w:r>
      <w:r w:rsidR="00DD1C38">
        <w:t xml:space="preserve">. </w:t>
      </w:r>
      <w:r>
        <w:t>Roche l</w:t>
      </w:r>
      <w:r w:rsidR="00DD1C38">
        <w:t>’</w:t>
      </w:r>
      <w:r>
        <w:t>aida à la rattraper</w:t>
      </w:r>
      <w:r w:rsidR="00DD1C38">
        <w:t xml:space="preserve">. </w:t>
      </w:r>
      <w:r>
        <w:t>C</w:t>
      </w:r>
      <w:r w:rsidR="00DD1C38">
        <w:t>’</w:t>
      </w:r>
      <w:r>
        <w:t>était tout</w:t>
      </w:r>
      <w:r w:rsidR="00DD1C38">
        <w:t xml:space="preserve"> ! </w:t>
      </w:r>
      <w:r>
        <w:t>Voilà comment leur aventure taciturne avait débuté</w:t>
      </w:r>
      <w:r w:rsidR="00DD1C38">
        <w:t xml:space="preserve">. </w:t>
      </w:r>
      <w:r>
        <w:t>Il y avait un an et demi de cela</w:t>
      </w:r>
      <w:r w:rsidR="00DD1C38">
        <w:t xml:space="preserve">, </w:t>
      </w:r>
      <w:r>
        <w:t>un an et demi dont les six premiers mois avaient été remplis</w:t>
      </w:r>
      <w:r w:rsidR="00DD1C38">
        <w:t xml:space="preserve">, </w:t>
      </w:r>
      <w:r>
        <w:t>comme dévorés</w:t>
      </w:r>
      <w:r w:rsidR="00DD1C38">
        <w:t xml:space="preserve">, </w:t>
      </w:r>
      <w:r>
        <w:t>d</w:t>
      </w:r>
      <w:r w:rsidR="00DD1C38">
        <w:t>’</w:t>
      </w:r>
      <w:r>
        <w:t>une sombre et brûlante passion</w:t>
      </w:r>
      <w:r w:rsidR="00DD1C38">
        <w:t xml:space="preserve">. </w:t>
      </w:r>
      <w:r>
        <w:t>Puis ce qui devait se produire était arrivé</w:t>
      </w:r>
      <w:r w:rsidR="00DD1C38">
        <w:t xml:space="preserve">. </w:t>
      </w:r>
      <w:r>
        <w:t>Roche</w:t>
      </w:r>
      <w:r w:rsidR="00DD1C38">
        <w:t xml:space="preserve">, </w:t>
      </w:r>
      <w:r>
        <w:t>toujours si soupçonneux</w:t>
      </w:r>
      <w:r w:rsidR="00DD1C38">
        <w:t xml:space="preserve">, </w:t>
      </w:r>
      <w:r>
        <w:t>sans cesse pourtant sur le qui-vive</w:t>
      </w:r>
      <w:r w:rsidR="00DD1C38">
        <w:t xml:space="preserve">, </w:t>
      </w:r>
      <w:r>
        <w:t>ne s</w:t>
      </w:r>
      <w:r w:rsidR="00DD1C38">
        <w:t>’</w:t>
      </w:r>
      <w:r>
        <w:t>était d</w:t>
      </w:r>
      <w:r w:rsidR="00DD1C38">
        <w:t>’</w:t>
      </w:r>
      <w:r>
        <w:t>abord aperçu de rien</w:t>
      </w:r>
      <w:r w:rsidR="00DD1C38">
        <w:t xml:space="preserve">. </w:t>
      </w:r>
      <w:r>
        <w:t>Pour mieux dire</w:t>
      </w:r>
      <w:r w:rsidR="00DD1C38">
        <w:t xml:space="preserve">, </w:t>
      </w:r>
      <w:r>
        <w:t>il avait attribué à d</w:t>
      </w:r>
      <w:r w:rsidR="00DD1C38">
        <w:t>’</w:t>
      </w:r>
      <w:r>
        <w:t>autres motifs le changement qu</w:t>
      </w:r>
      <w:r w:rsidR="00DD1C38">
        <w:t>’</w:t>
      </w:r>
      <w:r>
        <w:t>il était de plus en plus contraint de constater dans l</w:t>
      </w:r>
      <w:r w:rsidR="00DD1C38">
        <w:t>’</w:t>
      </w:r>
      <w:r>
        <w:t>attitude de la jeune femme à son égard</w:t>
      </w:r>
      <w:r w:rsidR="00DD1C38">
        <w:t xml:space="preserve">. </w:t>
      </w:r>
      <w:r>
        <w:t>Il ne réussissait que de moins en moins à la rencontrer</w:t>
      </w:r>
      <w:r w:rsidR="00DD1C38">
        <w:t xml:space="preserve">, </w:t>
      </w:r>
      <w:r>
        <w:t>et bien rarement seule</w:t>
      </w:r>
      <w:r w:rsidR="00DD1C38">
        <w:t xml:space="preserve">. </w:t>
      </w:r>
      <w:r>
        <w:t>Force lui fut un jour de s</w:t>
      </w:r>
      <w:r w:rsidR="00DD1C38">
        <w:t>’</w:t>
      </w:r>
      <w:r>
        <w:t>en rendre compte</w:t>
      </w:r>
      <w:r w:rsidR="00DD1C38">
        <w:t xml:space="preserve">. </w:t>
      </w:r>
      <w:r>
        <w:t>Dans ce qu</w:t>
      </w:r>
      <w:r w:rsidR="00DD1C38">
        <w:t>’</w:t>
      </w:r>
      <w:r>
        <w:t>il avait avec obstination considéré comme un caprice</w:t>
      </w:r>
      <w:r w:rsidR="00DD1C38">
        <w:t xml:space="preserve">, </w:t>
      </w:r>
      <w:r>
        <w:t>une bouderie</w:t>
      </w:r>
      <w:r w:rsidR="00DD1C38">
        <w:t xml:space="preserve">, </w:t>
      </w:r>
      <w:r>
        <w:t>il n</w:t>
      </w:r>
      <w:r w:rsidR="00DD1C38">
        <w:t>’</w:t>
      </w:r>
      <w:r>
        <w:t>y avait plus moyen</w:t>
      </w:r>
      <w:r w:rsidR="00DD1C38">
        <w:t xml:space="preserve">, </w:t>
      </w:r>
      <w:r>
        <w:t xml:space="preserve">malheureusement de voir autre chose que le </w:t>
      </w:r>
      <w:r>
        <w:lastRenderedPageBreak/>
        <w:t>témoignage prémédité de l</w:t>
      </w:r>
      <w:r w:rsidR="00DD1C38">
        <w:t>’</w:t>
      </w:r>
      <w:r>
        <w:t>inflexible loyauté d</w:t>
      </w:r>
      <w:r w:rsidR="00DD1C38">
        <w:t>’</w:t>
      </w:r>
      <w:proofErr w:type="spellStart"/>
      <w:r>
        <w:t>Armène</w:t>
      </w:r>
      <w:proofErr w:type="spellEnd"/>
      <w:r w:rsidR="00DD1C38">
        <w:t xml:space="preserve">, </w:t>
      </w:r>
      <w:r>
        <w:t>vis-à-vis d</w:t>
      </w:r>
      <w:r w:rsidR="00DD1C38">
        <w:t>’</w:t>
      </w:r>
      <w:r>
        <w:t>elle-même</w:t>
      </w:r>
      <w:r w:rsidR="00DD1C38">
        <w:t xml:space="preserve">, </w:t>
      </w:r>
      <w:r>
        <w:t>vis-à-vis de lui</w:t>
      </w:r>
      <w:r w:rsidR="00DD1C38">
        <w:t xml:space="preserve">, </w:t>
      </w:r>
      <w:r>
        <w:t>vis-à-vis d</w:t>
      </w:r>
      <w:r w:rsidR="00DD1C38">
        <w:t>’</w:t>
      </w:r>
      <w:r>
        <w:t>un autre</w:t>
      </w:r>
      <w:r w:rsidR="00DD1C38">
        <w:t xml:space="preserve">, </w:t>
      </w:r>
      <w:r>
        <w:t>surtout</w:t>
      </w:r>
      <w:r w:rsidR="00DD1C38">
        <w:t>.</w:t>
      </w:r>
    </w:p>
    <w:p w14:paraId="38E6C844" w14:textId="1A753D2A" w:rsidR="00DA00DC" w:rsidRDefault="00DA00DC" w:rsidP="00DA00DC"/>
    <w:p w14:paraId="158C5E19" w14:textId="77777777" w:rsidR="00DD1C38" w:rsidRDefault="00DA00DC" w:rsidP="00DA00DC">
      <w:r>
        <w:t>Il s</w:t>
      </w:r>
      <w:r w:rsidR="00DD1C38">
        <w:t>’</w:t>
      </w:r>
      <w:r>
        <w:t>appelait Ménétrier</w:t>
      </w:r>
      <w:r w:rsidR="00DD1C38">
        <w:t xml:space="preserve">, </w:t>
      </w:r>
      <w:r>
        <w:t>Jean Ménétrier</w:t>
      </w:r>
      <w:r w:rsidR="00DD1C38">
        <w:t xml:space="preserve">. </w:t>
      </w:r>
      <w:r>
        <w:t>Lieutenant au régiment de spahis d</w:t>
      </w:r>
      <w:r w:rsidR="00DD1C38">
        <w:t>’</w:t>
      </w:r>
      <w:r>
        <w:t>Alep</w:t>
      </w:r>
      <w:r w:rsidR="00DD1C38">
        <w:t xml:space="preserve">, </w:t>
      </w:r>
      <w:r>
        <w:t>il avait trois ans de moins que Roche</w:t>
      </w:r>
      <w:r w:rsidR="00DD1C38">
        <w:t xml:space="preserve">. </w:t>
      </w:r>
      <w:r>
        <w:t>Il était beau</w:t>
      </w:r>
      <w:r w:rsidR="00DD1C38">
        <w:t xml:space="preserve">. </w:t>
      </w:r>
      <w:r>
        <w:t>Il était blond</w:t>
      </w:r>
      <w:r w:rsidR="00DD1C38">
        <w:t>.</w:t>
      </w:r>
    </w:p>
    <w:p w14:paraId="0FA377A0" w14:textId="77777777" w:rsidR="00DD1C38" w:rsidRDefault="00DA00DC" w:rsidP="00DA00DC">
      <w:r>
        <w:t>Ensemble</w:t>
      </w:r>
      <w:r w:rsidR="00DD1C38">
        <w:t xml:space="preserve">, </w:t>
      </w:r>
      <w:r>
        <w:t>ils avaient pris part</w:t>
      </w:r>
      <w:r w:rsidR="00DD1C38">
        <w:t xml:space="preserve">, </w:t>
      </w:r>
      <w:r>
        <w:t>en 1920</w:t>
      </w:r>
      <w:r w:rsidR="00DD1C38">
        <w:t xml:space="preserve">, </w:t>
      </w:r>
      <w:r>
        <w:t>à la dure campagne d</w:t>
      </w:r>
      <w:r w:rsidR="00DD1C38">
        <w:t>’</w:t>
      </w:r>
      <w:proofErr w:type="spellStart"/>
      <w:r>
        <w:t>Aïntab</w:t>
      </w:r>
      <w:proofErr w:type="spellEnd"/>
      <w:r w:rsidR="00DD1C38">
        <w:t xml:space="preserve">, </w:t>
      </w:r>
      <w:r>
        <w:t>et à quelques autres petites opérations de ce genre</w:t>
      </w:r>
      <w:r w:rsidR="00DD1C38">
        <w:t xml:space="preserve">. </w:t>
      </w:r>
      <w:r>
        <w:t>Puis</w:t>
      </w:r>
      <w:r w:rsidR="00DD1C38">
        <w:t xml:space="preserve">, </w:t>
      </w:r>
      <w:r>
        <w:t>ils ne s</w:t>
      </w:r>
      <w:r w:rsidR="00DD1C38">
        <w:t>’</w:t>
      </w:r>
      <w:r>
        <w:t>étaient plus revus qu</w:t>
      </w:r>
      <w:r w:rsidR="00DD1C38">
        <w:t>’</w:t>
      </w:r>
      <w:r>
        <w:t>à des intervalles trop rares</w:t>
      </w:r>
      <w:r w:rsidR="00DD1C38">
        <w:t xml:space="preserve">, </w:t>
      </w:r>
      <w:r>
        <w:t>à leur gré</w:t>
      </w:r>
      <w:r w:rsidR="00DD1C38">
        <w:t xml:space="preserve">. </w:t>
      </w:r>
      <w:r>
        <w:t>Roche avait</w:t>
      </w:r>
      <w:r w:rsidR="00DD1C38">
        <w:t xml:space="preserve">, </w:t>
      </w:r>
      <w:r>
        <w:t>à plusieurs reprises</w:t>
      </w:r>
      <w:r w:rsidR="00DD1C38">
        <w:t xml:space="preserve">, </w:t>
      </w:r>
      <w:r>
        <w:t>invité son camarade à s</w:t>
      </w:r>
      <w:r w:rsidR="00DD1C38">
        <w:t>’</w:t>
      </w:r>
      <w:r>
        <w:t>arrêter à Tartous</w:t>
      </w:r>
      <w:r w:rsidR="00DD1C38">
        <w:t xml:space="preserve">, </w:t>
      </w:r>
      <w:r>
        <w:t>s</w:t>
      </w:r>
      <w:r w:rsidR="00DD1C38">
        <w:t>’</w:t>
      </w:r>
      <w:r>
        <w:t>il y passait</w:t>
      </w:r>
      <w:r w:rsidR="00DD1C38">
        <w:t xml:space="preserve">. </w:t>
      </w:r>
      <w:r>
        <w:t>Ce fut ce qui se produisit</w:t>
      </w:r>
      <w:r w:rsidR="00DD1C38">
        <w:t xml:space="preserve">, </w:t>
      </w:r>
      <w:r>
        <w:t>au printemps 1922</w:t>
      </w:r>
      <w:r w:rsidR="00DD1C38">
        <w:t xml:space="preserve">, </w:t>
      </w:r>
      <w:r>
        <w:t>Ménétrier revenant de congé</w:t>
      </w:r>
      <w:r w:rsidR="00DD1C38">
        <w:t xml:space="preserve">. </w:t>
      </w:r>
      <w:r>
        <w:t>Il débarqua une après-midi chez le capitaine sans crier gare</w:t>
      </w:r>
      <w:r w:rsidR="00DD1C38">
        <w:t>.</w:t>
      </w:r>
    </w:p>
    <w:p w14:paraId="2846EE65" w14:textId="77777777" w:rsidR="00DD1C38" w:rsidRDefault="00DD1C38" w:rsidP="00DA00DC">
      <w:r>
        <w:t>« </w:t>
      </w:r>
      <w:r w:rsidR="00DA00DC">
        <w:t>Tu aurais tout de même pu me prévenir</w:t>
      </w:r>
      <w:r>
        <w:t xml:space="preserve"> ! </w:t>
      </w:r>
      <w:r w:rsidR="00DA00DC">
        <w:t>fit celui-ci</w:t>
      </w:r>
      <w:r>
        <w:t xml:space="preserve">, </w:t>
      </w:r>
      <w:r w:rsidR="00DA00DC">
        <w:t>une fois les embrassades terminées</w:t>
      </w:r>
      <w:r>
        <w:t>.</w:t>
      </w:r>
    </w:p>
    <w:p w14:paraId="28FE3565" w14:textId="77777777" w:rsidR="00DD1C38" w:rsidRDefault="00DD1C38" w:rsidP="00DA00DC">
      <w:r>
        <w:t>— </w:t>
      </w:r>
      <w:r w:rsidR="00DA00DC">
        <w:t>Qu</w:t>
      </w:r>
      <w:r>
        <w:t>’</w:t>
      </w:r>
      <w:r w:rsidR="00DA00DC">
        <w:t>y a-t-il</w:t>
      </w:r>
      <w:r>
        <w:t xml:space="preserve"> ? </w:t>
      </w:r>
      <w:r w:rsidR="00DA00DC">
        <w:t>Est-ce que je te dérange</w:t>
      </w:r>
      <w:r>
        <w:t> ?</w:t>
      </w:r>
    </w:p>
    <w:p w14:paraId="7EBAD222" w14:textId="77777777" w:rsidR="00DD1C38" w:rsidRDefault="00DD1C38" w:rsidP="00DA00DC">
      <w:r>
        <w:t>— </w:t>
      </w:r>
      <w:r w:rsidR="00DA00DC">
        <w:t>Non</w:t>
      </w:r>
      <w:r>
        <w:t xml:space="preserve"> ! </w:t>
      </w:r>
      <w:r w:rsidR="00DA00DC">
        <w:t>Mais j</w:t>
      </w:r>
      <w:r>
        <w:t>’</w:t>
      </w:r>
      <w:r w:rsidR="00DA00DC">
        <w:t>ai promis à quelqu</w:t>
      </w:r>
      <w:r>
        <w:t>’</w:t>
      </w:r>
      <w:r w:rsidR="00DA00DC">
        <w:t>un</w:t>
      </w:r>
      <w:r>
        <w:t xml:space="preserve">, </w:t>
      </w:r>
      <w:r w:rsidR="00DA00DC">
        <w:t>une dame d</w:t>
      </w:r>
      <w:r>
        <w:t>’</w:t>
      </w:r>
      <w:r w:rsidR="00DA00DC">
        <w:t>ici</w:t>
      </w:r>
      <w:r>
        <w:t xml:space="preserve">, </w:t>
      </w:r>
      <w:r w:rsidR="00DA00DC">
        <w:t>de monter avec elle à cheval</w:t>
      </w:r>
      <w:r>
        <w:t xml:space="preserve">. </w:t>
      </w:r>
      <w:r w:rsidR="00DA00DC">
        <w:t>Bah</w:t>
      </w:r>
      <w:r>
        <w:t xml:space="preserve"> ! </w:t>
      </w:r>
      <w:r w:rsidR="00DA00DC">
        <w:t>je vais la décommander</w:t>
      </w:r>
      <w:r>
        <w:t>.</w:t>
      </w:r>
    </w:p>
    <w:p w14:paraId="1FA92E6E" w14:textId="3B531E36" w:rsidR="00DA00DC" w:rsidRDefault="00DD1C38" w:rsidP="00DA00DC">
      <w:r>
        <w:t>— </w:t>
      </w:r>
      <w:r w:rsidR="00DA00DC">
        <w:t>Pourquoi</w:t>
      </w:r>
      <w:r>
        <w:t xml:space="preserve"> ? </w:t>
      </w:r>
      <w:r w:rsidR="00DA00DC">
        <w:t xml:space="preserve">Si tu as un </w:t>
      </w:r>
      <w:proofErr w:type="spellStart"/>
      <w:r w:rsidR="00DA00DC">
        <w:t>bourin</w:t>
      </w:r>
      <w:proofErr w:type="spellEnd"/>
      <w:r w:rsidR="00DA00DC">
        <w:t xml:space="preserve"> à me prêter</w:t>
      </w:r>
      <w:r>
        <w:t xml:space="preserve">, </w:t>
      </w:r>
      <w:r w:rsidR="00DA00DC">
        <w:t>je peux bien aller avec vous</w:t>
      </w:r>
      <w:r>
        <w:t xml:space="preserve">. </w:t>
      </w:r>
      <w:r w:rsidR="00DA00DC">
        <w:t>J</w:t>
      </w:r>
      <w:r>
        <w:t>’</w:t>
      </w:r>
      <w:r w:rsidR="00DA00DC">
        <w:t>arrive encore à me tenir en selle</w:t>
      </w:r>
      <w:r>
        <w:t xml:space="preserve">, </w:t>
      </w:r>
      <w:r w:rsidR="00DA00DC">
        <w:t>tu sais</w:t>
      </w:r>
      <w:r>
        <w:t>. »</w:t>
      </w:r>
    </w:p>
    <w:p w14:paraId="3B5CBA93" w14:textId="77777777" w:rsidR="00DD1C38" w:rsidRDefault="00DA00DC" w:rsidP="00DA00DC">
      <w:r>
        <w:t>Profitant de deux occasions</w:t>
      </w:r>
      <w:r w:rsidR="00DD1C38">
        <w:t xml:space="preserve">, </w:t>
      </w:r>
      <w:r>
        <w:t>aussi avouables l</w:t>
      </w:r>
      <w:r w:rsidR="00DD1C38">
        <w:t>’</w:t>
      </w:r>
      <w:r>
        <w:t>une que l</w:t>
      </w:r>
      <w:r w:rsidR="00DD1C38">
        <w:t>’</w:t>
      </w:r>
      <w:r>
        <w:t>autre</w:t>
      </w:r>
      <w:r w:rsidR="00DD1C38">
        <w:t xml:space="preserve">, </w:t>
      </w:r>
      <w:r>
        <w:t>Ménétrier était revenu à Tartous</w:t>
      </w:r>
      <w:r w:rsidR="00DD1C38">
        <w:t xml:space="preserve">. </w:t>
      </w:r>
      <w:r>
        <w:t>Il s</w:t>
      </w:r>
      <w:r w:rsidR="00DD1C38">
        <w:t>’</w:t>
      </w:r>
      <w:r>
        <w:t>y trouvait au moment du décès d</w:t>
      </w:r>
      <w:r w:rsidR="00DD1C38">
        <w:t>’</w:t>
      </w:r>
      <w:proofErr w:type="spellStart"/>
      <w:r>
        <w:t>Hadjilar</w:t>
      </w:r>
      <w:proofErr w:type="spellEnd"/>
      <w:r>
        <w:t xml:space="preserve"> pacha</w:t>
      </w:r>
      <w:r w:rsidR="00DD1C38">
        <w:t xml:space="preserve">. </w:t>
      </w:r>
      <w:r>
        <w:t>Il avait même prolongé de quarante-huit heures son séjour</w:t>
      </w:r>
      <w:r w:rsidR="00DD1C38">
        <w:t xml:space="preserve">, </w:t>
      </w:r>
      <w:r>
        <w:t>afin d</w:t>
      </w:r>
      <w:r w:rsidR="00DD1C38">
        <w:t>’</w:t>
      </w:r>
      <w:r>
        <w:t>assister aux obsèques</w:t>
      </w:r>
      <w:r w:rsidR="00DD1C38">
        <w:t xml:space="preserve">. </w:t>
      </w:r>
      <w:r>
        <w:t>Comme il se rendait à Beyrouth</w:t>
      </w:r>
      <w:r w:rsidR="00DD1C38">
        <w:t xml:space="preserve">, </w:t>
      </w:r>
      <w:r>
        <w:t>il avait eu la complaisance de se charger d</w:t>
      </w:r>
      <w:r w:rsidR="00DD1C38">
        <w:t>’</w:t>
      </w:r>
      <w:r>
        <w:t>une commission pour l</w:t>
      </w:r>
      <w:r w:rsidR="00DD1C38">
        <w:t>’</w:t>
      </w:r>
      <w:r>
        <w:t>homme d</w:t>
      </w:r>
      <w:r w:rsidR="00DD1C38">
        <w:t>’</w:t>
      </w:r>
      <w:r>
        <w:t xml:space="preserve">affaires des </w:t>
      </w:r>
      <w:proofErr w:type="spellStart"/>
      <w:r>
        <w:t>Hadjilar</w:t>
      </w:r>
      <w:proofErr w:type="spellEnd"/>
      <w:r w:rsidR="00DD1C38">
        <w:t xml:space="preserve">, </w:t>
      </w:r>
      <w:r>
        <w:t>qui y demeurait</w:t>
      </w:r>
      <w:r w:rsidR="00DD1C38">
        <w:t>.</w:t>
      </w:r>
    </w:p>
    <w:p w14:paraId="7C58F6E8" w14:textId="77FFD7C6" w:rsidR="00DD1C38" w:rsidRDefault="00DA00DC" w:rsidP="00DA00DC">
      <w:r>
        <w:lastRenderedPageBreak/>
        <w:t>Ensuite</w:t>
      </w:r>
      <w:r w:rsidR="00DD1C38">
        <w:t xml:space="preserve">, </w:t>
      </w:r>
      <w:r>
        <w:t>les choses s</w:t>
      </w:r>
      <w:r w:rsidR="00DD1C38">
        <w:t>’</w:t>
      </w:r>
      <w:r>
        <w:t>étaient déroulées comme il est de coutume entre gens qui n</w:t>
      </w:r>
      <w:r w:rsidR="00DD1C38">
        <w:t>’</w:t>
      </w:r>
      <w:r>
        <w:t>ont pas peur de les regarder en face</w:t>
      </w:r>
      <w:r w:rsidR="00DD1C38">
        <w:t xml:space="preserve">. </w:t>
      </w:r>
      <w:r>
        <w:t>Il n</w:t>
      </w:r>
      <w:r w:rsidR="00DD1C38">
        <w:t>’</w:t>
      </w:r>
      <w:r>
        <w:t>était même pas resté à Roche la ressource d</w:t>
      </w:r>
      <w:r w:rsidR="00DD1C38">
        <w:t>’</w:t>
      </w:r>
      <w:r>
        <w:t>incriminer la déloyauté de celui qui avait été son ami</w:t>
      </w:r>
      <w:r w:rsidR="00DD1C38">
        <w:t xml:space="preserve">. </w:t>
      </w:r>
      <w:r>
        <w:t>Ils avaient</w:t>
      </w:r>
      <w:r w:rsidR="00DD1C38">
        <w:t>, M</w:t>
      </w:r>
      <w:r w:rsidR="00DD1C38" w:rsidRPr="00DD1C38">
        <w:rPr>
          <w:vertAlign w:val="superscript"/>
        </w:rPr>
        <w:t>me</w:t>
      </w:r>
      <w:r w:rsidR="00DD1C38">
        <w:t> </w:t>
      </w:r>
      <w:proofErr w:type="spellStart"/>
      <w:r>
        <w:t>Hadjilar</w:t>
      </w:r>
      <w:proofErr w:type="spellEnd"/>
      <w:r>
        <w:t xml:space="preserve"> et lui</w:t>
      </w:r>
      <w:r w:rsidR="00DD1C38">
        <w:t xml:space="preserve">, </w:t>
      </w:r>
      <w:r>
        <w:t>observé en sa présence une telle correction de conduite que Ménétrier avait parfaitement pu</w:t>
      </w:r>
      <w:r w:rsidR="00DD1C38">
        <w:t xml:space="preserve">, </w:t>
      </w:r>
      <w:r>
        <w:t>au commencement tout au moins</w:t>
      </w:r>
      <w:r w:rsidR="00DD1C38">
        <w:t xml:space="preserve">, </w:t>
      </w:r>
      <w:r>
        <w:t>méconnaître la nature du lien qui les unissait tous les deux</w:t>
      </w:r>
      <w:r w:rsidR="00DD1C38">
        <w:t xml:space="preserve">. </w:t>
      </w:r>
      <w:r>
        <w:t>Sa conduite à lui fut irréprochable jusqu</w:t>
      </w:r>
      <w:r w:rsidR="00DD1C38">
        <w:t>’</w:t>
      </w:r>
      <w:r>
        <w:t>au bout</w:t>
      </w:r>
      <w:r w:rsidR="00DD1C38">
        <w:t xml:space="preserve">. </w:t>
      </w:r>
      <w:r>
        <w:t>Il ne négligea rien pour provoquer une explication avec le capitaine</w:t>
      </w:r>
      <w:r w:rsidR="00DD1C38">
        <w:t xml:space="preserve">. </w:t>
      </w:r>
      <w:r>
        <w:t>Mais il se heurta à la morne résolution de n</w:t>
      </w:r>
      <w:r w:rsidR="00DD1C38">
        <w:t>’</w:t>
      </w:r>
      <w:r>
        <w:t>en rien faire de ce dernier</w:t>
      </w:r>
      <w:r w:rsidR="00DD1C38">
        <w:t xml:space="preserve">. </w:t>
      </w:r>
      <w:r>
        <w:t>À une demande d</w:t>
      </w:r>
      <w:r w:rsidR="00DD1C38">
        <w:t>’</w:t>
      </w:r>
      <w:r>
        <w:t>entrevue de Ménétrier</w:t>
      </w:r>
      <w:r w:rsidR="00DD1C38">
        <w:t xml:space="preserve">, </w:t>
      </w:r>
      <w:r>
        <w:t>il n</w:t>
      </w:r>
      <w:r w:rsidR="00DD1C38">
        <w:t>’</w:t>
      </w:r>
      <w:r>
        <w:t>avait même pas répondu</w:t>
      </w:r>
      <w:r w:rsidR="00DD1C38">
        <w:t>.</w:t>
      </w:r>
    </w:p>
    <w:p w14:paraId="3A9EEE80" w14:textId="6F6E7A5B" w:rsidR="00DA00DC" w:rsidRDefault="00DD1C38" w:rsidP="00DA00DC">
      <w:r>
        <w:t>« </w:t>
      </w:r>
      <w:r w:rsidR="00DA00DC">
        <w:t>Il vaut mieux que nous ne nous rencontrions pas pour le moment</w:t>
      </w:r>
      <w:r>
        <w:t xml:space="preserve">, </w:t>
      </w:r>
      <w:r w:rsidR="00DA00DC">
        <w:t xml:space="preserve">dit-il à </w:t>
      </w:r>
      <w:proofErr w:type="spellStart"/>
      <w:r w:rsidR="00DA00DC">
        <w:t>Armène</w:t>
      </w:r>
      <w:proofErr w:type="spellEnd"/>
      <w:r>
        <w:t xml:space="preserve">. </w:t>
      </w:r>
      <w:r w:rsidR="00DA00DC">
        <w:t>Ma demande de mutation est faite</w:t>
      </w:r>
      <w:r>
        <w:t xml:space="preserve">. </w:t>
      </w:r>
      <w:r w:rsidR="00DA00DC">
        <w:t>Qu</w:t>
      </w:r>
      <w:r>
        <w:t>’</w:t>
      </w:r>
      <w:r w:rsidR="00DA00DC">
        <w:t>il s</w:t>
      </w:r>
      <w:r>
        <w:t>’</w:t>
      </w:r>
      <w:r w:rsidR="00DA00DC">
        <w:t>abstienne de venir à Tartous tant que j</w:t>
      </w:r>
      <w:r>
        <w:t>’</w:t>
      </w:r>
      <w:r w:rsidR="00DA00DC">
        <w:t>y suis encore</w:t>
      </w:r>
      <w:r>
        <w:t xml:space="preserve">. </w:t>
      </w:r>
      <w:r w:rsidR="00DA00DC">
        <w:t>Vous pouvez bien m</w:t>
      </w:r>
      <w:r>
        <w:t>’</w:t>
      </w:r>
      <w:r w:rsidR="00DA00DC">
        <w:t>accorder cela</w:t>
      </w:r>
      <w:r>
        <w:t> ! »</w:t>
      </w:r>
    </w:p>
    <w:p w14:paraId="6ACC8F04" w14:textId="77777777" w:rsidR="00DD1C38" w:rsidRDefault="00DA00DC" w:rsidP="00DA00DC">
      <w:r>
        <w:t>Une semaine après</w:t>
      </w:r>
      <w:r w:rsidR="00DD1C38">
        <w:t xml:space="preserve">, </w:t>
      </w:r>
      <w:r>
        <w:t>il partait pour Antioche</w:t>
      </w:r>
      <w:r w:rsidR="00DD1C38">
        <w:t xml:space="preserve">. </w:t>
      </w:r>
      <w:r>
        <w:t>Depuis six mois qu</w:t>
      </w:r>
      <w:r w:rsidR="00DD1C38">
        <w:t>’</w:t>
      </w:r>
      <w:r>
        <w:t>il y était</w:t>
      </w:r>
      <w:r w:rsidR="00DD1C38">
        <w:t xml:space="preserve">, </w:t>
      </w:r>
      <w:r>
        <w:t>il n</w:t>
      </w:r>
      <w:r w:rsidR="00DD1C38">
        <w:t>’</w:t>
      </w:r>
      <w:r>
        <w:t>avait plus eu de nouvelles de rien</w:t>
      </w:r>
      <w:r w:rsidR="00DD1C38">
        <w:t xml:space="preserve">. </w:t>
      </w:r>
      <w:r>
        <w:t>Pas une lettre</w:t>
      </w:r>
      <w:r w:rsidR="00DD1C38">
        <w:t xml:space="preserve">, </w:t>
      </w:r>
      <w:r>
        <w:t>pas un coup de téléphone</w:t>
      </w:r>
      <w:r w:rsidR="00DD1C38">
        <w:t xml:space="preserve"> ! </w:t>
      </w:r>
      <w:r>
        <w:t>Et voilà que</w:t>
      </w:r>
      <w:r w:rsidR="00DD1C38">
        <w:t xml:space="preserve">, </w:t>
      </w:r>
      <w:r>
        <w:t>subitement</w:t>
      </w:r>
      <w:r w:rsidR="00DD1C38">
        <w:t xml:space="preserve">, </w:t>
      </w:r>
      <w:r>
        <w:t>à l</w:t>
      </w:r>
      <w:r w:rsidR="00DD1C38">
        <w:t>’</w:t>
      </w:r>
      <w:r>
        <w:t>improviste</w:t>
      </w:r>
      <w:r w:rsidR="00DD1C38">
        <w:t xml:space="preserve">, </w:t>
      </w:r>
      <w:r>
        <w:t>ce matin</w:t>
      </w:r>
      <w:r w:rsidR="00DD1C38">
        <w:t>…</w:t>
      </w:r>
    </w:p>
    <w:p w14:paraId="04EA9B8F" w14:textId="77777777" w:rsidR="00DD1C38" w:rsidRDefault="00DA00DC" w:rsidP="00DA00DC">
      <w:r>
        <w:t>Sept heures dix</w:t>
      </w:r>
      <w:r w:rsidR="00DD1C38">
        <w:t xml:space="preserve"> ! </w:t>
      </w:r>
      <w:r>
        <w:t>Pourquoi ce retard</w:t>
      </w:r>
      <w:r w:rsidR="00DD1C38">
        <w:t xml:space="preserve"> ? </w:t>
      </w:r>
      <w:r>
        <w:t>Qu</w:t>
      </w:r>
      <w:r w:rsidR="00DD1C38">
        <w:t>’</w:t>
      </w:r>
      <w:r>
        <w:t>est-ce qu</w:t>
      </w:r>
      <w:r w:rsidR="00DD1C38">
        <w:t>’</w:t>
      </w:r>
      <w:r>
        <w:t>elle pouvait bien avoir à lui dire</w:t>
      </w:r>
      <w:r w:rsidR="00DD1C38">
        <w:t xml:space="preserve">, </w:t>
      </w:r>
      <w:r>
        <w:t>pour l</w:t>
      </w:r>
      <w:r w:rsidR="00DD1C38">
        <w:t>’</w:t>
      </w:r>
      <w:r>
        <w:t>avoir fait venir jusqu</w:t>
      </w:r>
      <w:r w:rsidR="00DD1C38">
        <w:t>’</w:t>
      </w:r>
      <w:r>
        <w:t>ici</w:t>
      </w:r>
      <w:r w:rsidR="00DD1C38">
        <w:t xml:space="preserve"> ? </w:t>
      </w:r>
      <w:r>
        <w:t>Ah</w:t>
      </w:r>
      <w:r w:rsidR="00DD1C38">
        <w:t xml:space="preserve"> ! </w:t>
      </w:r>
      <w:r>
        <w:t>sans doute qu</w:t>
      </w:r>
      <w:r w:rsidR="00DD1C38">
        <w:t>’</w:t>
      </w:r>
      <w:r>
        <w:t>avec Ménétrier tout était fini</w:t>
      </w:r>
      <w:r w:rsidR="00DD1C38">
        <w:t xml:space="preserve"> ! </w:t>
      </w:r>
      <w:r>
        <w:t>Sans cela</w:t>
      </w:r>
      <w:r w:rsidR="00DD1C38">
        <w:t xml:space="preserve">, </w:t>
      </w:r>
      <w:r>
        <w:t>n</w:t>
      </w:r>
      <w:r w:rsidR="00DD1C38">
        <w:t>’</w:t>
      </w:r>
      <w:r>
        <w:t>est-ce pas</w:t>
      </w:r>
      <w:r w:rsidR="00DD1C38">
        <w:t xml:space="preserve">, </w:t>
      </w:r>
      <w:r>
        <w:t>elle n</w:t>
      </w:r>
      <w:r w:rsidR="00DD1C38">
        <w:t>’</w:t>
      </w:r>
      <w:r>
        <w:t>aurait tout de même pas eu la cruelle audace</w:t>
      </w:r>
      <w:r w:rsidR="00DD1C38">
        <w:t xml:space="preserve">… </w:t>
      </w:r>
      <w:r>
        <w:t>Mon Dieu</w:t>
      </w:r>
      <w:r w:rsidR="00DD1C38">
        <w:t xml:space="preserve"> ! </w:t>
      </w:r>
      <w:r>
        <w:t>Du bruit</w:t>
      </w:r>
      <w:r w:rsidR="00DD1C38">
        <w:t xml:space="preserve">, </w:t>
      </w:r>
      <w:r>
        <w:t>dans le jardin</w:t>
      </w:r>
      <w:r w:rsidR="00DD1C38">
        <w:t xml:space="preserve"> ! </w:t>
      </w:r>
      <w:r>
        <w:t>Des voix</w:t>
      </w:r>
      <w:r w:rsidR="00DD1C38">
        <w:t xml:space="preserve"> ! </w:t>
      </w:r>
      <w:r>
        <w:t>Des pas</w:t>
      </w:r>
      <w:r w:rsidR="00DD1C38">
        <w:t> !…</w:t>
      </w:r>
    </w:p>
    <w:p w14:paraId="13647CA6" w14:textId="44978C35" w:rsidR="00DA00DC" w:rsidRDefault="00DA00DC" w:rsidP="00DA00DC"/>
    <w:p w14:paraId="110EB596" w14:textId="32DD15FE" w:rsidR="00DA00DC" w:rsidRDefault="00DD1C38" w:rsidP="00DA00DC">
      <w:r>
        <w:t>« </w:t>
      </w:r>
      <w:proofErr w:type="spellStart"/>
      <w:r w:rsidR="00DA00DC">
        <w:t>Armène</w:t>
      </w:r>
      <w:proofErr w:type="spellEnd"/>
      <w:r>
        <w:t xml:space="preserve"> ! </w:t>
      </w:r>
      <w:r w:rsidR="00DA00DC">
        <w:t>Qu</w:t>
      </w:r>
      <w:r>
        <w:t>’</w:t>
      </w:r>
      <w:r w:rsidR="00DA00DC">
        <w:t>y a-t-il</w:t>
      </w:r>
      <w:r>
        <w:t> ? »</w:t>
      </w:r>
    </w:p>
    <w:p w14:paraId="7C5907B1" w14:textId="77777777" w:rsidR="00DA00DC" w:rsidRDefault="00DA00DC" w:rsidP="00DA00DC"/>
    <w:p w14:paraId="3BFAC38E" w14:textId="77777777" w:rsidR="00DD1C38" w:rsidRDefault="00DA00DC" w:rsidP="00DA00DC">
      <w:r>
        <w:lastRenderedPageBreak/>
        <w:t>Il n</w:t>
      </w:r>
      <w:r w:rsidR="00DD1C38">
        <w:t>’</w:t>
      </w:r>
      <w:r>
        <w:t>avait pas pu</w:t>
      </w:r>
      <w:r w:rsidR="00DD1C38">
        <w:t xml:space="preserve">, </w:t>
      </w:r>
      <w:r>
        <w:t>en l</w:t>
      </w:r>
      <w:r w:rsidR="00DD1C38">
        <w:t>’</w:t>
      </w:r>
      <w:r>
        <w:t>apercevant</w:t>
      </w:r>
      <w:r w:rsidR="00DD1C38">
        <w:t xml:space="preserve">, </w:t>
      </w:r>
      <w:r>
        <w:t>tant le spectacle qu</w:t>
      </w:r>
      <w:r w:rsidR="00DD1C38">
        <w:t>’</w:t>
      </w:r>
      <w:r>
        <w:t>elle lui offrait était tragique</w:t>
      </w:r>
      <w:r w:rsidR="00DD1C38">
        <w:t xml:space="preserve">, </w:t>
      </w:r>
      <w:r>
        <w:t>retenir ce cri-là</w:t>
      </w:r>
      <w:r w:rsidR="00DD1C38">
        <w:t>.</w:t>
      </w:r>
    </w:p>
    <w:p w14:paraId="69E1C582" w14:textId="375E694F" w:rsidR="00DA00DC" w:rsidRDefault="00DA00DC" w:rsidP="00DD1C38">
      <w:pPr>
        <w:pStyle w:val="Titre1"/>
        <w:numPr>
          <w:ilvl w:val="0"/>
          <w:numId w:val="16"/>
        </w:numPr>
        <w:ind w:firstLine="0"/>
      </w:pPr>
      <w:bookmarkStart w:id="11" w:name="__RefHeading___Toc367651715"/>
      <w:bookmarkStart w:id="12" w:name="_Toc194342868"/>
      <w:bookmarkEnd w:id="11"/>
      <w:r>
        <w:lastRenderedPageBreak/>
        <w:t>V</w:t>
      </w:r>
      <w:bookmarkEnd w:id="12"/>
    </w:p>
    <w:p w14:paraId="3F5FD277" w14:textId="77777777" w:rsidR="00DD1C38" w:rsidRDefault="00DA00DC" w:rsidP="00DA00DC">
      <w:r>
        <w:t>Si Roche avait pu espérer être guéri de son amour</w:t>
      </w:r>
      <w:r w:rsidR="00DD1C38">
        <w:t xml:space="preserve">, </w:t>
      </w:r>
      <w:r>
        <w:t>il venait</w:t>
      </w:r>
      <w:r w:rsidR="00DD1C38">
        <w:t xml:space="preserve">, </w:t>
      </w:r>
      <w:r>
        <w:t>en un seul instant</w:t>
      </w:r>
      <w:r w:rsidR="00DD1C38">
        <w:t xml:space="preserve">, </w:t>
      </w:r>
      <w:r>
        <w:t>d</w:t>
      </w:r>
      <w:r w:rsidR="00DD1C38">
        <w:t>’</w:t>
      </w:r>
      <w:r>
        <w:t>être détrompé</w:t>
      </w:r>
      <w:r w:rsidR="00DD1C38">
        <w:t xml:space="preserve">. </w:t>
      </w:r>
      <w:r>
        <w:t>Sa voix s</w:t>
      </w:r>
      <w:r w:rsidR="00DD1C38">
        <w:t>’</w:t>
      </w:r>
      <w:r>
        <w:t>étrangla</w:t>
      </w:r>
      <w:r w:rsidR="00DD1C38">
        <w:t xml:space="preserve">. </w:t>
      </w:r>
      <w:r>
        <w:t>Ce fut à peine s</w:t>
      </w:r>
      <w:r w:rsidR="00DD1C38">
        <w:t>’</w:t>
      </w:r>
      <w:r>
        <w:t>il parvint à répéter</w:t>
      </w:r>
      <w:r w:rsidR="00DD1C38">
        <w:t> :</w:t>
      </w:r>
    </w:p>
    <w:p w14:paraId="136DAECF" w14:textId="1E2CFFD8" w:rsidR="00DA00DC" w:rsidRDefault="00DD1C38" w:rsidP="00DA00DC">
      <w:r>
        <w:t>« </w:t>
      </w:r>
      <w:r w:rsidR="00DA00DC">
        <w:t>Qu</w:t>
      </w:r>
      <w:r>
        <w:t>’</w:t>
      </w:r>
      <w:r w:rsidR="00DA00DC">
        <w:t>y a-t-il</w:t>
      </w:r>
      <w:r>
        <w:t xml:space="preserve"> ? </w:t>
      </w:r>
      <w:r w:rsidR="00DA00DC">
        <w:t>Mais qu</w:t>
      </w:r>
      <w:r>
        <w:t>’</w:t>
      </w:r>
      <w:r w:rsidR="00DA00DC">
        <w:t>y a-t-il</w:t>
      </w:r>
      <w:r>
        <w:t> ? »</w:t>
      </w:r>
    </w:p>
    <w:p w14:paraId="337D41CE" w14:textId="77777777" w:rsidR="00DD1C38" w:rsidRDefault="00DA00DC" w:rsidP="00DA00DC">
      <w:r>
        <w:t>Elle</w:t>
      </w:r>
      <w:r w:rsidR="00DD1C38">
        <w:t xml:space="preserve">, </w:t>
      </w:r>
      <w:r>
        <w:t>elle demeurait debout</w:t>
      </w:r>
      <w:r w:rsidR="00DD1C38">
        <w:t xml:space="preserve">, </w:t>
      </w:r>
      <w:r>
        <w:t>adossée à la porte qu</w:t>
      </w:r>
      <w:r w:rsidR="00DD1C38">
        <w:t>’</w:t>
      </w:r>
      <w:r>
        <w:t>elle avait refermée aussitôt</w:t>
      </w:r>
      <w:r w:rsidR="00DD1C38">
        <w:t xml:space="preserve">. </w:t>
      </w:r>
      <w:r>
        <w:t>Les yeux grands ouverts</w:t>
      </w:r>
      <w:r w:rsidR="00DD1C38">
        <w:t xml:space="preserve">, </w:t>
      </w:r>
      <w:r>
        <w:t>elle le regardait avec une expression d</w:t>
      </w:r>
      <w:r w:rsidR="00DD1C38">
        <w:t>’</w:t>
      </w:r>
      <w:r>
        <w:t>égarement qui le remplissait d</w:t>
      </w:r>
      <w:r w:rsidR="00DD1C38">
        <w:t>’</w:t>
      </w:r>
      <w:r>
        <w:t>épouvante</w:t>
      </w:r>
      <w:r w:rsidR="00DD1C38">
        <w:t xml:space="preserve">. </w:t>
      </w:r>
      <w:r>
        <w:t>Ne sachant que faire</w:t>
      </w:r>
      <w:r w:rsidR="00DD1C38">
        <w:t xml:space="preserve">, </w:t>
      </w:r>
      <w:r>
        <w:t>il marcha vers elle</w:t>
      </w:r>
      <w:r w:rsidR="00DD1C38">
        <w:t xml:space="preserve">, </w:t>
      </w:r>
      <w:r>
        <w:t>la prit par le bras</w:t>
      </w:r>
      <w:r w:rsidR="00DD1C38">
        <w:t xml:space="preserve">, </w:t>
      </w:r>
      <w:r>
        <w:t>la conduisit à un divan où elle se laissa tomber</w:t>
      </w:r>
      <w:r w:rsidR="00DD1C38">
        <w:t>.</w:t>
      </w:r>
    </w:p>
    <w:p w14:paraId="5A0FDDA7" w14:textId="77777777" w:rsidR="00DD1C38" w:rsidRDefault="00DD1C38" w:rsidP="00DA00DC">
      <w:r>
        <w:t>« </w:t>
      </w:r>
      <w:r w:rsidR="00DA00DC">
        <w:t>Qu</w:t>
      </w:r>
      <w:r>
        <w:t>’</w:t>
      </w:r>
      <w:r w:rsidR="00DA00DC">
        <w:t>est-il arrivé</w:t>
      </w:r>
      <w:r>
        <w:t xml:space="preserve"> ? </w:t>
      </w:r>
      <w:r w:rsidR="00DA00DC">
        <w:t>Parlez</w:t>
      </w:r>
      <w:r>
        <w:t xml:space="preserve">, </w:t>
      </w:r>
      <w:r w:rsidR="00DA00DC">
        <w:t>je vous en prie</w:t>
      </w:r>
      <w:r>
        <w:t> !</w:t>
      </w:r>
    </w:p>
    <w:p w14:paraId="7BD00FBD" w14:textId="67524437" w:rsidR="00DA00DC" w:rsidRDefault="00DD1C38" w:rsidP="00DA00DC">
      <w:r>
        <w:t>— </w:t>
      </w:r>
      <w:r w:rsidR="00DA00DC">
        <w:t>Ah</w:t>
      </w:r>
      <w:r>
        <w:t xml:space="preserve"> ! </w:t>
      </w:r>
      <w:r w:rsidR="00DA00DC">
        <w:t>fit-elle</w:t>
      </w:r>
      <w:r>
        <w:t xml:space="preserve">, </w:t>
      </w:r>
      <w:r w:rsidR="00DA00DC">
        <w:t>c</w:t>
      </w:r>
      <w:r>
        <w:t>’</w:t>
      </w:r>
      <w:r w:rsidR="00DA00DC">
        <w:t>est trop horrible</w:t>
      </w:r>
      <w:r>
        <w:t>. »</w:t>
      </w:r>
    </w:p>
    <w:p w14:paraId="66DA10BC" w14:textId="77777777" w:rsidR="00DD1C38" w:rsidRDefault="00DA00DC" w:rsidP="00DA00DC">
      <w:r>
        <w:t>Et elle éclata en sanglots</w:t>
      </w:r>
      <w:r w:rsidR="00DD1C38">
        <w:t>.</w:t>
      </w:r>
    </w:p>
    <w:p w14:paraId="3F036CF7" w14:textId="77777777" w:rsidR="00DD1C38" w:rsidRDefault="00DA00DC" w:rsidP="00DA00DC">
      <w:r>
        <w:t>Elle ne pleurait point</w:t>
      </w:r>
      <w:r w:rsidR="00DD1C38">
        <w:t xml:space="preserve">. </w:t>
      </w:r>
      <w:r>
        <w:t>C</w:t>
      </w:r>
      <w:r w:rsidR="00DD1C38">
        <w:t>’</w:t>
      </w:r>
      <w:r>
        <w:t>était bien plus affreux</w:t>
      </w:r>
      <w:r w:rsidR="00DD1C38">
        <w:t xml:space="preserve">. </w:t>
      </w:r>
      <w:r>
        <w:t>Elle était toute secouée par des contractions de la gorge</w:t>
      </w:r>
      <w:r w:rsidR="00DD1C38">
        <w:t xml:space="preserve">. </w:t>
      </w:r>
      <w:r>
        <w:t>Et</w:t>
      </w:r>
      <w:r w:rsidR="00DD1C38">
        <w:t xml:space="preserve">, </w:t>
      </w:r>
      <w:r>
        <w:t>tout à coup</w:t>
      </w:r>
      <w:r w:rsidR="00DD1C38">
        <w:t xml:space="preserve">, </w:t>
      </w:r>
      <w:r>
        <w:t>elle le saisit dans ses bras et se mit à l</w:t>
      </w:r>
      <w:r w:rsidR="00DD1C38">
        <w:t>’</w:t>
      </w:r>
      <w:r>
        <w:t>embrasser éperdument</w:t>
      </w:r>
      <w:r w:rsidR="00DD1C38">
        <w:t>.</w:t>
      </w:r>
    </w:p>
    <w:p w14:paraId="765D3483" w14:textId="77777777" w:rsidR="00DD1C38" w:rsidRDefault="00DD1C38" w:rsidP="00DA00DC">
      <w:r>
        <w:t>« </w:t>
      </w:r>
      <w:r w:rsidR="00DA00DC">
        <w:t>Merci</w:t>
      </w:r>
      <w:r>
        <w:t xml:space="preserve">, </w:t>
      </w:r>
      <w:r w:rsidR="00DA00DC">
        <w:t>merci d</w:t>
      </w:r>
      <w:r>
        <w:t>’</w:t>
      </w:r>
      <w:r w:rsidR="00DA00DC">
        <w:t>être venu</w:t>
      </w:r>
      <w:r>
        <w:t xml:space="preserve"> ! </w:t>
      </w:r>
      <w:r w:rsidR="00DA00DC">
        <w:t>Je suis contente</w:t>
      </w:r>
      <w:r>
        <w:t xml:space="preserve"> ! </w:t>
      </w:r>
      <w:r w:rsidR="00DA00DC">
        <w:t>Tu es bon</w:t>
      </w:r>
      <w:r>
        <w:t> !</w:t>
      </w:r>
    </w:p>
    <w:p w14:paraId="5652D2EA" w14:textId="77777777" w:rsidR="00DD1C38" w:rsidRDefault="00DD1C38" w:rsidP="00DA00DC">
      <w:r>
        <w:t>— </w:t>
      </w:r>
      <w:r w:rsidR="00DA00DC">
        <w:t>Qu</w:t>
      </w:r>
      <w:r>
        <w:t>’</w:t>
      </w:r>
      <w:r w:rsidR="00DA00DC">
        <w:t>est-ce qu</w:t>
      </w:r>
      <w:r>
        <w:t>’</w:t>
      </w:r>
      <w:r w:rsidR="00DA00DC">
        <w:t>il y a</w:t>
      </w:r>
      <w:r>
        <w:t xml:space="preserve"> ?… </w:t>
      </w:r>
      <w:r w:rsidR="00DA00DC">
        <w:t>Vous me faites peur</w:t>
      </w:r>
      <w:r>
        <w:t xml:space="preserve">… </w:t>
      </w:r>
      <w:r w:rsidR="00DA00DC">
        <w:t>Tu me fais peur</w:t>
      </w:r>
      <w:r>
        <w:t> ! »</w:t>
      </w:r>
      <w:r w:rsidR="00DA00DC">
        <w:t xml:space="preserve"> murmura-t-il</w:t>
      </w:r>
      <w:r>
        <w:t xml:space="preserve">, </w:t>
      </w:r>
      <w:r w:rsidR="00DA00DC">
        <w:t>la repoussant presque</w:t>
      </w:r>
      <w:r>
        <w:t xml:space="preserve">, </w:t>
      </w:r>
      <w:r w:rsidR="00DA00DC">
        <w:t>sur le point de défaillir</w:t>
      </w:r>
      <w:r>
        <w:t xml:space="preserve">, </w:t>
      </w:r>
      <w:r w:rsidR="00DA00DC">
        <w:t>lui aussi</w:t>
      </w:r>
      <w:r>
        <w:t>.</w:t>
      </w:r>
    </w:p>
    <w:p w14:paraId="36618C77" w14:textId="77777777" w:rsidR="00DD1C38" w:rsidRDefault="00DA00DC" w:rsidP="00DA00DC">
      <w:r>
        <w:t>Elle se blottit contre lui de nouveau</w:t>
      </w:r>
      <w:r w:rsidR="00DD1C38">
        <w:t>.</w:t>
      </w:r>
    </w:p>
    <w:p w14:paraId="2CAC5406" w14:textId="77777777" w:rsidR="00DD1C38" w:rsidRDefault="00DD1C38" w:rsidP="00DA00DC">
      <w:r>
        <w:t>« </w:t>
      </w:r>
      <w:r w:rsidR="00DA00DC">
        <w:t>Sauve-moi</w:t>
      </w:r>
      <w:r>
        <w:t xml:space="preserve"> ! </w:t>
      </w:r>
      <w:r w:rsidR="00DA00DC">
        <w:t>Il le faut</w:t>
      </w:r>
      <w:r>
        <w:t xml:space="preserve">, </w:t>
      </w:r>
      <w:r w:rsidR="00DA00DC">
        <w:t>tu m</w:t>
      </w:r>
      <w:r>
        <w:t>’</w:t>
      </w:r>
      <w:r w:rsidR="00DA00DC">
        <w:t>entends bien</w:t>
      </w:r>
      <w:r>
        <w:t xml:space="preserve">, </w:t>
      </w:r>
      <w:r w:rsidR="00DA00DC">
        <w:t>il le faut</w:t>
      </w:r>
      <w:r>
        <w:t xml:space="preserve">. </w:t>
      </w:r>
      <w:r w:rsidR="00DA00DC">
        <w:t>Fais ce que tu peux</w:t>
      </w:r>
      <w:r>
        <w:t xml:space="preserve">. </w:t>
      </w:r>
      <w:r w:rsidR="00DA00DC">
        <w:t>Si tu ne réussis pas</w:t>
      </w:r>
      <w:r>
        <w:t xml:space="preserve">, </w:t>
      </w:r>
      <w:r w:rsidR="00DA00DC">
        <w:t>je suis perdue</w:t>
      </w:r>
      <w:r>
        <w:t>.</w:t>
      </w:r>
    </w:p>
    <w:p w14:paraId="72994897" w14:textId="77777777" w:rsidR="00DD1C38" w:rsidRDefault="00DD1C38" w:rsidP="00DA00DC">
      <w:r>
        <w:t>— </w:t>
      </w:r>
      <w:r w:rsidR="00DA00DC">
        <w:t>Perdue</w:t>
      </w:r>
      <w:r>
        <w:t xml:space="preserve"> ? </w:t>
      </w:r>
      <w:r w:rsidR="00DA00DC">
        <w:t>À cause de quoi</w:t>
      </w:r>
      <w:r>
        <w:t xml:space="preserve"> ? </w:t>
      </w:r>
      <w:r w:rsidR="00DA00DC">
        <w:t>À cause de qui</w:t>
      </w:r>
      <w:r>
        <w:t> ?</w:t>
      </w:r>
    </w:p>
    <w:p w14:paraId="1AE9F2E9" w14:textId="77777777" w:rsidR="00DD1C38" w:rsidRDefault="00DD1C38" w:rsidP="00DA00DC">
      <w:r>
        <w:lastRenderedPageBreak/>
        <w:t>— </w:t>
      </w:r>
      <w:r w:rsidR="00DA00DC">
        <w:t>Perdue</w:t>
      </w:r>
      <w:r>
        <w:t xml:space="preserve"> ! </w:t>
      </w:r>
      <w:r w:rsidR="00DA00DC">
        <w:t>Une chose monstrueuse</w:t>
      </w:r>
      <w:r>
        <w:t xml:space="preserve"> ! </w:t>
      </w:r>
      <w:r w:rsidR="00DA00DC">
        <w:t>Dieu ne devrait pas tolérer des horreurs comme ça</w:t>
      </w:r>
      <w:r>
        <w:t xml:space="preserve"> ! </w:t>
      </w:r>
      <w:r w:rsidR="00DA00DC">
        <w:t>Comment t</w:t>
      </w:r>
      <w:r>
        <w:t>’</w:t>
      </w:r>
      <w:r w:rsidR="00DA00DC">
        <w:t>expliquer du premier coup</w:t>
      </w:r>
      <w:r>
        <w:t xml:space="preserve">, </w:t>
      </w:r>
      <w:r w:rsidR="00DA00DC">
        <w:t>en quelques mots</w:t>
      </w:r>
      <w:r>
        <w:t xml:space="preserve"> ? </w:t>
      </w:r>
      <w:r w:rsidR="00DA00DC">
        <w:t>Perdue</w:t>
      </w:r>
      <w:r>
        <w:t xml:space="preserve">, </w:t>
      </w:r>
      <w:r w:rsidR="00DA00DC">
        <w:t>comprends-tu</w:t>
      </w:r>
      <w:r>
        <w:t xml:space="preserve"> ? </w:t>
      </w:r>
      <w:r w:rsidR="00DA00DC">
        <w:t>Ça veut dire qu</w:t>
      </w:r>
      <w:r>
        <w:t>’</w:t>
      </w:r>
      <w:r w:rsidR="00DA00DC">
        <w:t>entre lui et moi tout sera fini</w:t>
      </w:r>
      <w:r>
        <w:t xml:space="preserve">, </w:t>
      </w:r>
      <w:r w:rsidR="00DA00DC">
        <w:t>que jamais</w:t>
      </w:r>
      <w:r>
        <w:t xml:space="preserve">, </w:t>
      </w:r>
      <w:r w:rsidR="00DA00DC">
        <w:t>jamais</w:t>
      </w:r>
      <w:r>
        <w:t xml:space="preserve">, </w:t>
      </w:r>
      <w:r w:rsidR="00DA00DC">
        <w:t>je ne le reverrai plus</w:t>
      </w:r>
      <w:r>
        <w:t>.</w:t>
      </w:r>
    </w:p>
    <w:p w14:paraId="655753AD" w14:textId="7D82B86C" w:rsidR="00DA00DC" w:rsidRDefault="00DD1C38" w:rsidP="00DA00DC">
      <w:r>
        <w:t>— </w:t>
      </w:r>
      <w:r w:rsidR="00DA00DC">
        <w:t>Qui</w:t>
      </w:r>
      <w:r>
        <w:t> ? »</w:t>
      </w:r>
    </w:p>
    <w:p w14:paraId="74479DA3" w14:textId="77777777" w:rsidR="00DD1C38" w:rsidRDefault="00DA00DC" w:rsidP="00DA00DC">
      <w:r>
        <w:t>Elle le considéra avec une espèce de stupeur</w:t>
      </w:r>
      <w:r w:rsidR="00DD1C38">
        <w:t>.</w:t>
      </w:r>
    </w:p>
    <w:p w14:paraId="53883E4F" w14:textId="77777777" w:rsidR="00DD1C38" w:rsidRDefault="00DD1C38" w:rsidP="00DA00DC">
      <w:r>
        <w:t>« </w:t>
      </w:r>
      <w:r w:rsidR="00DA00DC">
        <w:t>Comment</w:t>
      </w:r>
      <w:r>
        <w:t xml:space="preserve">, </w:t>
      </w:r>
      <w:r w:rsidR="00DA00DC">
        <w:t>qui</w:t>
      </w:r>
      <w:r>
        <w:t xml:space="preserve"> ? </w:t>
      </w:r>
      <w:r w:rsidR="00DA00DC">
        <w:t>Jean</w:t>
      </w:r>
      <w:r>
        <w:t xml:space="preserve">, </w:t>
      </w:r>
      <w:r w:rsidR="00DA00DC">
        <w:t>voyons</w:t>
      </w:r>
      <w:r>
        <w:t xml:space="preserve"> ! </w:t>
      </w:r>
      <w:r w:rsidR="00DA00DC">
        <w:t>Qui veux-tu que ce soit</w:t>
      </w:r>
      <w:r>
        <w:t> ?</w:t>
      </w:r>
    </w:p>
    <w:p w14:paraId="0A62A488" w14:textId="77777777" w:rsidR="00DD1C38" w:rsidRDefault="00DD1C38" w:rsidP="00DA00DC">
      <w:r>
        <w:t>— </w:t>
      </w:r>
      <w:r w:rsidR="00DA00DC">
        <w:t>Quel Jean</w:t>
      </w:r>
      <w:r>
        <w:t> ? »</w:t>
      </w:r>
      <w:r w:rsidR="00DA00DC">
        <w:t xml:space="preserve"> fit-il</w:t>
      </w:r>
      <w:r>
        <w:t xml:space="preserve">, </w:t>
      </w:r>
      <w:r w:rsidR="00DA00DC">
        <w:t>s</w:t>
      </w:r>
      <w:r>
        <w:t>’</w:t>
      </w:r>
      <w:r w:rsidR="00DA00DC">
        <w:t>étant reculé</w:t>
      </w:r>
      <w:r>
        <w:t xml:space="preserve">. </w:t>
      </w:r>
      <w:r w:rsidR="00DA00DC">
        <w:t>Ménétrier</w:t>
      </w:r>
      <w:r>
        <w:t> ?</w:t>
      </w:r>
    </w:p>
    <w:p w14:paraId="38FED1C1" w14:textId="77777777" w:rsidR="00DD1C38" w:rsidRDefault="00DD1C38" w:rsidP="00DA00DC">
      <w:r>
        <w:t>— </w:t>
      </w:r>
      <w:r w:rsidR="00DA00DC">
        <w:t>Bien sûr</w:t>
      </w:r>
      <w:r>
        <w:t xml:space="preserve">, </w:t>
      </w:r>
      <w:r w:rsidR="00DA00DC">
        <w:t>lui</w:t>
      </w:r>
      <w:r>
        <w:t xml:space="preserve">, </w:t>
      </w:r>
      <w:r w:rsidR="00DA00DC">
        <w:t>encore une fois</w:t>
      </w:r>
      <w:r>
        <w:t xml:space="preserve"> ! </w:t>
      </w:r>
      <w:r w:rsidR="00DA00DC">
        <w:t>Qui veux-tu que ce soit</w:t>
      </w:r>
      <w:r>
        <w:t xml:space="preserve">, </w:t>
      </w:r>
      <w:r w:rsidR="00DA00DC">
        <w:t>t</w:t>
      </w:r>
      <w:r>
        <w:t>’</w:t>
      </w:r>
      <w:r w:rsidR="00DA00DC">
        <w:t>ai-je dit</w:t>
      </w:r>
      <w:r>
        <w:t> ?</w:t>
      </w:r>
    </w:p>
    <w:p w14:paraId="789133A0" w14:textId="77777777" w:rsidR="00DD1C38" w:rsidRDefault="00DD1C38" w:rsidP="00DA00DC">
      <w:r>
        <w:t>— </w:t>
      </w:r>
      <w:r w:rsidR="00DA00DC">
        <w:t>Tu l</w:t>
      </w:r>
      <w:r>
        <w:t>’</w:t>
      </w:r>
      <w:r w:rsidR="00DA00DC">
        <w:t>aimes donc toujours</w:t>
      </w:r>
      <w:r>
        <w:t> ? »</w:t>
      </w:r>
      <w:r w:rsidR="00DA00DC">
        <w:t xml:space="preserve"> murmura-t-il d</w:t>
      </w:r>
      <w:r>
        <w:t>’</w:t>
      </w:r>
      <w:r w:rsidR="00DA00DC">
        <w:t>une voix changée</w:t>
      </w:r>
      <w:r>
        <w:t>.</w:t>
      </w:r>
    </w:p>
    <w:p w14:paraId="5C411CCC" w14:textId="77777777" w:rsidR="00DD1C38" w:rsidRDefault="00DA00DC" w:rsidP="00DA00DC">
      <w:r>
        <w:t>Elle s</w:t>
      </w:r>
      <w:r w:rsidR="00DD1C38">
        <w:t>’</w:t>
      </w:r>
      <w:r>
        <w:t>était redressée sur le divan</w:t>
      </w:r>
      <w:r w:rsidR="00DD1C38">
        <w:t>.</w:t>
      </w:r>
    </w:p>
    <w:p w14:paraId="3346E81E" w14:textId="757673B0" w:rsidR="00DA00DC" w:rsidRDefault="00DD1C38" w:rsidP="00DA00DC">
      <w:r>
        <w:t>« </w:t>
      </w:r>
      <w:r w:rsidR="00DA00DC">
        <w:t>Qu</w:t>
      </w:r>
      <w:r>
        <w:t>’</w:t>
      </w:r>
      <w:r w:rsidR="00DA00DC">
        <w:t>est-ce que tu me racontes là</w:t>
      </w:r>
      <w:r>
        <w:t xml:space="preserve"> ? </w:t>
      </w:r>
      <w:r w:rsidR="00DA00DC">
        <w:t>Si je l</w:t>
      </w:r>
      <w:r>
        <w:t>’</w:t>
      </w:r>
      <w:r w:rsidR="00DA00DC">
        <w:t>aime encore</w:t>
      </w:r>
      <w:r>
        <w:t xml:space="preserve"> ? </w:t>
      </w:r>
      <w:r w:rsidR="00DA00DC">
        <w:t>En voilà une question</w:t>
      </w:r>
      <w:r>
        <w:t xml:space="preserve"> ! </w:t>
      </w:r>
      <w:r w:rsidR="00DA00DC">
        <w:t>Tu sais bien que je n</w:t>
      </w:r>
      <w:r>
        <w:t>’</w:t>
      </w:r>
      <w:r w:rsidR="00DA00DC">
        <w:t>ai jamais aimé</w:t>
      </w:r>
      <w:r>
        <w:t xml:space="preserve">, </w:t>
      </w:r>
      <w:r w:rsidR="00DA00DC">
        <w:t>que je n</w:t>
      </w:r>
      <w:r>
        <w:t>’</w:t>
      </w:r>
      <w:r w:rsidR="00DA00DC">
        <w:t>aimerai jamais que lui</w:t>
      </w:r>
      <w:r>
        <w:t>. »</w:t>
      </w:r>
    </w:p>
    <w:p w14:paraId="54CBA719" w14:textId="77777777" w:rsidR="00DD1C38" w:rsidRDefault="00DA00DC" w:rsidP="00DA00DC">
      <w:r>
        <w:t>Brusquement elle s</w:t>
      </w:r>
      <w:r w:rsidR="00DD1C38">
        <w:t>’</w:t>
      </w:r>
      <w:r>
        <w:t>arrêta</w:t>
      </w:r>
      <w:r w:rsidR="00DD1C38">
        <w:t xml:space="preserve">, </w:t>
      </w:r>
      <w:r>
        <w:t>se rendant compte de ce qu</w:t>
      </w:r>
      <w:r w:rsidR="00DD1C38">
        <w:t>’</w:t>
      </w:r>
      <w:r>
        <w:t>elle venait de dire</w:t>
      </w:r>
      <w:r w:rsidR="00DD1C38">
        <w:t xml:space="preserve">. </w:t>
      </w:r>
      <w:r>
        <w:t>Il y eut dans son regard de la supplication</w:t>
      </w:r>
      <w:r w:rsidR="00DD1C38">
        <w:t xml:space="preserve">, </w:t>
      </w:r>
      <w:r>
        <w:t>et de l</w:t>
      </w:r>
      <w:r w:rsidR="00DD1C38">
        <w:t>’</w:t>
      </w:r>
      <w:r>
        <w:t>angoisse</w:t>
      </w:r>
      <w:r w:rsidR="00DD1C38">
        <w:t>.</w:t>
      </w:r>
    </w:p>
    <w:p w14:paraId="6F5CF65E" w14:textId="77777777" w:rsidR="00DD1C38" w:rsidRDefault="00DD1C38" w:rsidP="00DA00DC">
      <w:r>
        <w:t>« </w:t>
      </w:r>
      <w:r w:rsidR="00DA00DC">
        <w:t>Pardon</w:t>
      </w:r>
      <w:r>
        <w:t xml:space="preserve"> ! </w:t>
      </w:r>
      <w:r w:rsidR="00DA00DC">
        <w:t>murmura-t-elle tout bas</w:t>
      </w:r>
      <w:r>
        <w:t>.</w:t>
      </w:r>
    </w:p>
    <w:p w14:paraId="12E7C86E" w14:textId="77777777" w:rsidR="00DD1C38" w:rsidRDefault="00DD1C38" w:rsidP="00DA00DC">
      <w:r>
        <w:t>— </w:t>
      </w:r>
      <w:r w:rsidR="00DA00DC">
        <w:t>Il n</w:t>
      </w:r>
      <w:r>
        <w:t>’</w:t>
      </w:r>
      <w:r w:rsidR="00DA00DC">
        <w:t>y a pas de mal</w:t>
      </w:r>
      <w:r>
        <w:t xml:space="preserve"> », </w:t>
      </w:r>
      <w:r w:rsidR="00DA00DC">
        <w:t>fit-il simplement</w:t>
      </w:r>
      <w:r>
        <w:t>.</w:t>
      </w:r>
    </w:p>
    <w:p w14:paraId="7AD0F8C6" w14:textId="77777777" w:rsidR="00DD1C38" w:rsidRDefault="00DA00DC" w:rsidP="00DA00DC">
      <w:r>
        <w:t>Et il ajouta</w:t>
      </w:r>
      <w:r w:rsidR="00DD1C38">
        <w:t xml:space="preserve">, </w:t>
      </w:r>
      <w:r>
        <w:t>après un silence</w:t>
      </w:r>
      <w:r w:rsidR="00DD1C38">
        <w:t> :</w:t>
      </w:r>
    </w:p>
    <w:p w14:paraId="69316FD9" w14:textId="6100E7FE" w:rsidR="00DA00DC" w:rsidRDefault="00DD1C38" w:rsidP="00DA00DC">
      <w:r>
        <w:t>« </w:t>
      </w:r>
      <w:r w:rsidR="00DA00DC">
        <w:t>Je ne pense pas que vous m</w:t>
      </w:r>
      <w:r>
        <w:t>’</w:t>
      </w:r>
      <w:r w:rsidR="00DA00DC">
        <w:t>ayez fait venir d</w:t>
      </w:r>
      <w:r>
        <w:t>’</w:t>
      </w:r>
      <w:r w:rsidR="00DA00DC">
        <w:t>Antioche à Tartous uniquement pour m</w:t>
      </w:r>
      <w:r>
        <w:t>’</w:t>
      </w:r>
      <w:r w:rsidR="00DA00DC">
        <w:t>apprendre cela</w:t>
      </w:r>
      <w:r>
        <w:t> ? »</w:t>
      </w:r>
    </w:p>
    <w:p w14:paraId="0DB22DC1" w14:textId="77777777" w:rsidR="00DD1C38" w:rsidRDefault="00DA00DC" w:rsidP="00DA00DC">
      <w:r>
        <w:lastRenderedPageBreak/>
        <w:t>Elle eut le geste de joindre les mains</w:t>
      </w:r>
      <w:r w:rsidR="00DD1C38">
        <w:t xml:space="preserve">. </w:t>
      </w:r>
      <w:r>
        <w:t>Ses yeux se firent encore plus humbles</w:t>
      </w:r>
      <w:r w:rsidR="00DD1C38">
        <w:t xml:space="preserve">. </w:t>
      </w:r>
      <w:r>
        <w:t>Ce fut d</w:t>
      </w:r>
      <w:r w:rsidR="00DD1C38">
        <w:t>’</w:t>
      </w:r>
      <w:r>
        <w:t>une voix presque imperceptible qu</w:t>
      </w:r>
      <w:r w:rsidR="00DD1C38">
        <w:t>’</w:t>
      </w:r>
      <w:r>
        <w:t>elle répéta</w:t>
      </w:r>
      <w:r w:rsidR="00DD1C38">
        <w:t> :</w:t>
      </w:r>
    </w:p>
    <w:p w14:paraId="21F95B63" w14:textId="3DE4CDA6" w:rsidR="00DA00DC" w:rsidRDefault="00DD1C38" w:rsidP="00DA00DC">
      <w:r>
        <w:t>« </w:t>
      </w:r>
      <w:r w:rsidR="00DA00DC">
        <w:t>Pardonne-moi</w:t>
      </w:r>
      <w:r>
        <w:t xml:space="preserve"> ! </w:t>
      </w:r>
      <w:r w:rsidR="00DA00DC">
        <w:t>Sauve-moi</w:t>
      </w:r>
      <w:r>
        <w:t> ! »</w:t>
      </w:r>
    </w:p>
    <w:p w14:paraId="7633A39A" w14:textId="77777777" w:rsidR="00DA00DC" w:rsidRDefault="00DA00DC" w:rsidP="00DA00DC"/>
    <w:p w14:paraId="044E3DCD" w14:textId="77777777" w:rsidR="00DD1C38" w:rsidRDefault="00DA00DC" w:rsidP="00DA00DC">
      <w:r>
        <w:t>Il ne répondit pas immédiatement</w:t>
      </w:r>
      <w:r w:rsidR="00DD1C38">
        <w:t xml:space="preserve">. </w:t>
      </w:r>
      <w:r>
        <w:t>Il s</w:t>
      </w:r>
      <w:r w:rsidR="00DD1C38">
        <w:t>’</w:t>
      </w:r>
      <w:r>
        <w:t>était levé et parcourait la pièce de long en large</w:t>
      </w:r>
      <w:r w:rsidR="00DD1C38">
        <w:t xml:space="preserve">. </w:t>
      </w:r>
      <w:r>
        <w:t>Il alla même s</w:t>
      </w:r>
      <w:r w:rsidR="00DD1C38">
        <w:t>’</w:t>
      </w:r>
      <w:r>
        <w:t>accouder à la balustrade de la terrasse</w:t>
      </w:r>
      <w:r w:rsidR="00DD1C38">
        <w:t xml:space="preserve">, </w:t>
      </w:r>
      <w:r>
        <w:t>et y demeura</w:t>
      </w:r>
      <w:r w:rsidR="00DD1C38">
        <w:t xml:space="preserve">, </w:t>
      </w:r>
      <w:r>
        <w:t>le dos tourné</w:t>
      </w:r>
      <w:r w:rsidR="00DD1C38">
        <w:t xml:space="preserve">, </w:t>
      </w:r>
      <w:r>
        <w:t>quelques instants</w:t>
      </w:r>
      <w:r w:rsidR="00DD1C38">
        <w:t xml:space="preserve">. </w:t>
      </w:r>
      <w:r>
        <w:t>Peut-être ne tenait-il pas à ce qu</w:t>
      </w:r>
      <w:r w:rsidR="00DD1C38">
        <w:t>’</w:t>
      </w:r>
      <w:r>
        <w:t>elle vît ses yeux</w:t>
      </w:r>
      <w:r w:rsidR="00DD1C38">
        <w:t xml:space="preserve">, </w:t>
      </w:r>
      <w:r>
        <w:t>à ce moment-là</w:t>
      </w:r>
      <w:r w:rsidR="00DD1C38">
        <w:t xml:space="preserve">. </w:t>
      </w:r>
      <w:r>
        <w:t>On a beau être un homme</w:t>
      </w:r>
      <w:r w:rsidR="00DD1C38">
        <w:t xml:space="preserve">, </w:t>
      </w:r>
      <w:r>
        <w:t>n</w:t>
      </w:r>
      <w:r w:rsidR="00DD1C38">
        <w:t>’</w:t>
      </w:r>
      <w:r>
        <w:t>est-ce pas</w:t>
      </w:r>
      <w:r w:rsidR="00DD1C38">
        <w:t xml:space="preserve">, </w:t>
      </w:r>
      <w:r>
        <w:t>il est tout de même dur d</w:t>
      </w:r>
      <w:r w:rsidR="00DD1C38">
        <w:t>’</w:t>
      </w:r>
      <w:r>
        <w:t>assister</w:t>
      </w:r>
      <w:r w:rsidR="00DD1C38">
        <w:t xml:space="preserve">, </w:t>
      </w:r>
      <w:r>
        <w:t>témoin insensible</w:t>
      </w:r>
      <w:r w:rsidR="00DD1C38">
        <w:t xml:space="preserve">, </w:t>
      </w:r>
      <w:r>
        <w:t>à la ruine du plus bel espoir de sa vie</w:t>
      </w:r>
      <w:r w:rsidR="00DD1C38">
        <w:t xml:space="preserve">. </w:t>
      </w:r>
      <w:r>
        <w:t>Il y a pis encore</w:t>
      </w:r>
      <w:r w:rsidR="00DD1C38">
        <w:t xml:space="preserve"> : </w:t>
      </w:r>
      <w:r>
        <w:t>c</w:t>
      </w:r>
      <w:r w:rsidR="00DD1C38">
        <w:t>’</w:t>
      </w:r>
      <w:r>
        <w:t>est la négation d</w:t>
      </w:r>
      <w:r w:rsidR="00DD1C38">
        <w:t>’</w:t>
      </w:r>
      <w:r>
        <w:t>un amour qu</w:t>
      </w:r>
      <w:r w:rsidR="00DD1C38">
        <w:t>’</w:t>
      </w:r>
      <w:r>
        <w:t>on a pu</w:t>
      </w:r>
      <w:r w:rsidR="00DD1C38">
        <w:t xml:space="preserve">, </w:t>
      </w:r>
      <w:r>
        <w:t>qu</w:t>
      </w:r>
      <w:r w:rsidR="00DD1C38">
        <w:t>’</w:t>
      </w:r>
      <w:r>
        <w:t>on a eu le droit de croire partagé</w:t>
      </w:r>
      <w:r w:rsidR="00DD1C38">
        <w:t>.</w:t>
      </w:r>
    </w:p>
    <w:p w14:paraId="13476057" w14:textId="77777777" w:rsidR="00DD1C38" w:rsidRDefault="00DA00DC" w:rsidP="00DA00DC">
      <w:r>
        <w:t>Quand il revint vers elle</w:t>
      </w:r>
      <w:r w:rsidR="00DD1C38">
        <w:t xml:space="preserve">, </w:t>
      </w:r>
      <w:r>
        <w:t>il paraissait calme</w:t>
      </w:r>
      <w:r w:rsidR="00DD1C38">
        <w:t>.</w:t>
      </w:r>
    </w:p>
    <w:p w14:paraId="50D80BE4" w14:textId="48A594B9" w:rsidR="00DA00DC" w:rsidRDefault="00DD1C38" w:rsidP="00DA00DC">
      <w:r>
        <w:t>« </w:t>
      </w:r>
      <w:r w:rsidR="00DA00DC">
        <w:t>Te pardonner</w:t>
      </w:r>
      <w:r>
        <w:t xml:space="preserve"> ? </w:t>
      </w:r>
      <w:r w:rsidR="00DA00DC">
        <w:t>fit-il</w:t>
      </w:r>
      <w:r>
        <w:t xml:space="preserve">. </w:t>
      </w:r>
      <w:r w:rsidR="00DA00DC">
        <w:t>C</w:t>
      </w:r>
      <w:r>
        <w:t>’</w:t>
      </w:r>
      <w:r w:rsidR="00DA00DC">
        <w:t>est un soin dont je suis le seul à être juge</w:t>
      </w:r>
      <w:r>
        <w:t xml:space="preserve">, </w:t>
      </w:r>
      <w:r w:rsidR="00DA00DC">
        <w:t>et qui d</w:t>
      </w:r>
      <w:r>
        <w:t>’</w:t>
      </w:r>
      <w:r w:rsidR="00DA00DC">
        <w:t>ailleurs</w:t>
      </w:r>
      <w:r>
        <w:t xml:space="preserve">, </w:t>
      </w:r>
      <w:r w:rsidR="00DA00DC">
        <w:t>en cette minute</w:t>
      </w:r>
      <w:r>
        <w:t xml:space="preserve">, </w:t>
      </w:r>
      <w:r w:rsidR="00DA00DC">
        <w:t>étant donné l</w:t>
      </w:r>
      <w:r>
        <w:t>’</w:t>
      </w:r>
      <w:r w:rsidR="00DA00DC">
        <w:t>état où je te vois</w:t>
      </w:r>
      <w:r>
        <w:t xml:space="preserve">, </w:t>
      </w:r>
      <w:r w:rsidR="00DA00DC">
        <w:t>ne doit avoir pour toi qu</w:t>
      </w:r>
      <w:r>
        <w:t>’</w:t>
      </w:r>
      <w:r w:rsidR="00DA00DC">
        <w:t>une importance secondaire</w:t>
      </w:r>
      <w:r>
        <w:t xml:space="preserve">. </w:t>
      </w:r>
      <w:r w:rsidR="00DA00DC">
        <w:t>Te sauver</w:t>
      </w:r>
      <w:r>
        <w:t xml:space="preserve">, </w:t>
      </w:r>
      <w:r w:rsidR="00DA00DC">
        <w:t>dis-tu</w:t>
      </w:r>
      <w:r>
        <w:t xml:space="preserve"> ? </w:t>
      </w:r>
      <w:r w:rsidR="00DA00DC">
        <w:t>Ça</w:t>
      </w:r>
      <w:r>
        <w:t xml:space="preserve">, </w:t>
      </w:r>
      <w:r w:rsidR="00DA00DC">
        <w:t>c</w:t>
      </w:r>
      <w:r>
        <w:t>’</w:t>
      </w:r>
      <w:r w:rsidR="00DA00DC">
        <w:t>est une autre question</w:t>
      </w:r>
      <w:r>
        <w:t xml:space="preserve">. </w:t>
      </w:r>
      <w:r w:rsidR="00DA00DC">
        <w:t>Oui</w:t>
      </w:r>
      <w:r>
        <w:t xml:space="preserve">, </w:t>
      </w:r>
      <w:r w:rsidR="00DA00DC">
        <w:t>si je peux</w:t>
      </w:r>
      <w:r>
        <w:t xml:space="preserve">. </w:t>
      </w:r>
      <w:r w:rsidR="00DA00DC">
        <w:t>Encore faut-il</w:t>
      </w:r>
      <w:r>
        <w:t xml:space="preserve">, </w:t>
      </w:r>
      <w:r w:rsidR="00DA00DC">
        <w:t>je te le répète</w:t>
      </w:r>
      <w:r>
        <w:t xml:space="preserve">, </w:t>
      </w:r>
      <w:r w:rsidR="00DA00DC">
        <w:t>que tu commences par me dire de quoi</w:t>
      </w:r>
      <w:r>
        <w:t>. »</w:t>
      </w:r>
    </w:p>
    <w:p w14:paraId="3C2B0BBD" w14:textId="77777777" w:rsidR="00DD1C38" w:rsidRDefault="00DA00DC" w:rsidP="00DA00DC">
      <w:r>
        <w:t>Elle allait parler</w:t>
      </w:r>
      <w:r w:rsidR="00DD1C38">
        <w:t xml:space="preserve">. </w:t>
      </w:r>
      <w:r>
        <w:t>Il la retint</w:t>
      </w:r>
      <w:r w:rsidR="00DD1C38">
        <w:t>.</w:t>
      </w:r>
    </w:p>
    <w:p w14:paraId="23B252E2" w14:textId="3447A8FF" w:rsidR="00DA00DC" w:rsidRDefault="00DD1C38" w:rsidP="00DA00DC">
      <w:r>
        <w:t>« </w:t>
      </w:r>
      <w:r w:rsidR="00DA00DC">
        <w:t>Un instant</w:t>
      </w:r>
      <w:r>
        <w:t xml:space="preserve">, </w:t>
      </w:r>
      <w:r w:rsidR="00DA00DC">
        <w:t>s</w:t>
      </w:r>
      <w:r>
        <w:t>’</w:t>
      </w:r>
      <w:r w:rsidR="00DA00DC">
        <w:t>il te plaît</w:t>
      </w:r>
      <w:r>
        <w:t xml:space="preserve"> ! </w:t>
      </w:r>
      <w:r w:rsidR="00DA00DC">
        <w:t>Avant de m</w:t>
      </w:r>
      <w:r>
        <w:t>’</w:t>
      </w:r>
      <w:r w:rsidR="00DA00DC">
        <w:t>apprendre ce dont il s</w:t>
      </w:r>
      <w:r>
        <w:t>’</w:t>
      </w:r>
      <w:r w:rsidR="00DA00DC">
        <w:t>agit</w:t>
      </w:r>
      <w:r>
        <w:t xml:space="preserve">, </w:t>
      </w:r>
      <w:r w:rsidR="00DA00DC">
        <w:t>il y a quelque chose qu</w:t>
      </w:r>
      <w:r>
        <w:t>’</w:t>
      </w:r>
      <w:r w:rsidR="00DA00DC">
        <w:t>il faut tout de même que tu m</w:t>
      </w:r>
      <w:r>
        <w:t>’</w:t>
      </w:r>
      <w:r w:rsidR="00DA00DC">
        <w:t>expliques</w:t>
      </w:r>
      <w:r>
        <w:t>. »</w:t>
      </w:r>
    </w:p>
    <w:p w14:paraId="4F008540" w14:textId="77777777" w:rsidR="00DD1C38" w:rsidRDefault="00DA00DC" w:rsidP="00DA00DC">
      <w:r>
        <w:t>Il désigna les gants de tulle noir</w:t>
      </w:r>
      <w:r w:rsidR="00DD1C38">
        <w:t xml:space="preserve">, </w:t>
      </w:r>
      <w:r>
        <w:t>dans la coupe de lapis-lazuli</w:t>
      </w:r>
      <w:r w:rsidR="00DD1C38">
        <w:t>.</w:t>
      </w:r>
    </w:p>
    <w:p w14:paraId="423C7620" w14:textId="5A6E27FA" w:rsidR="00DA00DC" w:rsidRDefault="00DD1C38" w:rsidP="00DA00DC">
      <w:r>
        <w:t>« </w:t>
      </w:r>
      <w:r w:rsidR="00DA00DC">
        <w:t>Qu</w:t>
      </w:r>
      <w:r>
        <w:t>’</w:t>
      </w:r>
      <w:r w:rsidR="00DA00DC">
        <w:t>est-ce qu</w:t>
      </w:r>
      <w:r>
        <w:t>’</w:t>
      </w:r>
      <w:r w:rsidR="00DA00DC">
        <w:t>ils font là</w:t>
      </w:r>
      <w:r>
        <w:t xml:space="preserve"> ? </w:t>
      </w:r>
      <w:r w:rsidR="00DA00DC">
        <w:t>J</w:t>
      </w:r>
      <w:r>
        <w:t>’</w:t>
      </w:r>
      <w:r w:rsidR="00DA00DC">
        <w:t>avoue ne pas très bien saisir</w:t>
      </w:r>
      <w:r>
        <w:t xml:space="preserve">. </w:t>
      </w:r>
      <w:r w:rsidR="00DA00DC">
        <w:t>Résolue à me parler comme tu viens de le faire</w:t>
      </w:r>
      <w:r>
        <w:t xml:space="preserve">, </w:t>
      </w:r>
      <w:r w:rsidR="00DA00DC">
        <w:t xml:space="preserve">estimais-tu </w:t>
      </w:r>
      <w:r w:rsidR="00DA00DC">
        <w:lastRenderedPageBreak/>
        <w:t>que c</w:t>
      </w:r>
      <w:r>
        <w:t>’</w:t>
      </w:r>
      <w:r w:rsidR="00DA00DC">
        <w:t>était tout à fait leur place</w:t>
      </w:r>
      <w:r>
        <w:t xml:space="preserve"> ? </w:t>
      </w:r>
      <w:r w:rsidR="00DA00DC">
        <w:t>Lorsque je suis entré ici</w:t>
      </w:r>
      <w:r>
        <w:t xml:space="preserve">, </w:t>
      </w:r>
      <w:r w:rsidR="00DA00DC">
        <w:t>tu as voulu qu</w:t>
      </w:r>
      <w:r>
        <w:t>’</w:t>
      </w:r>
      <w:r w:rsidR="00DA00DC">
        <w:t>ils fussent les premiers objets à frapper ma vue</w:t>
      </w:r>
      <w:r>
        <w:t xml:space="preserve">. </w:t>
      </w:r>
      <w:r w:rsidR="00DA00DC">
        <w:t>Peut-être étais-je</w:t>
      </w:r>
      <w:r>
        <w:t xml:space="preserve">, </w:t>
      </w:r>
      <w:r w:rsidR="00DA00DC">
        <w:t>dans ces conditions</w:t>
      </w:r>
      <w:r>
        <w:t xml:space="preserve">, </w:t>
      </w:r>
      <w:r w:rsidR="00DA00DC">
        <w:t>assez peu fondé à m</w:t>
      </w:r>
      <w:r>
        <w:t>’</w:t>
      </w:r>
      <w:r w:rsidR="00DA00DC">
        <w:t>attendre</w:t>
      </w:r>
      <w:r>
        <w:t xml:space="preserve">… </w:t>
      </w:r>
      <w:r w:rsidR="00DA00DC">
        <w:t>Tu te tais</w:t>
      </w:r>
      <w:r>
        <w:t xml:space="preserve"> ? </w:t>
      </w:r>
      <w:r w:rsidR="00DA00DC">
        <w:t>Je n</w:t>
      </w:r>
      <w:r>
        <w:t>’</w:t>
      </w:r>
      <w:r w:rsidR="00DA00DC">
        <w:t>insiste point</w:t>
      </w:r>
      <w:r>
        <w:t xml:space="preserve">. </w:t>
      </w:r>
      <w:r w:rsidR="00DA00DC">
        <w:t>Drôle de façon</w:t>
      </w:r>
      <w:r>
        <w:t xml:space="preserve">, </w:t>
      </w:r>
      <w:r w:rsidR="00DA00DC">
        <w:t>en tout cas</w:t>
      </w:r>
      <w:r>
        <w:t xml:space="preserve">, </w:t>
      </w:r>
      <w:r w:rsidR="00DA00DC">
        <w:t>laisse-moi te le dire</w:t>
      </w:r>
      <w:r>
        <w:t xml:space="preserve">, </w:t>
      </w:r>
      <w:r w:rsidR="00DA00DC">
        <w:t>si tu as réellement besoin de moi</w:t>
      </w:r>
      <w:r>
        <w:t xml:space="preserve">, </w:t>
      </w:r>
      <w:r w:rsidR="00DA00DC">
        <w:t>de te concilier mon appui</w:t>
      </w:r>
      <w:r>
        <w:t> ! »</w:t>
      </w:r>
    </w:p>
    <w:p w14:paraId="6BCD5B91" w14:textId="77777777" w:rsidR="00DD1C38" w:rsidRDefault="00DA00DC" w:rsidP="00DA00DC">
      <w:r>
        <w:t>Dolente</w:t>
      </w:r>
      <w:r w:rsidR="00DD1C38">
        <w:t xml:space="preserve">, </w:t>
      </w:r>
      <w:r>
        <w:t>elle continuait à ne pas répondre</w:t>
      </w:r>
      <w:r w:rsidR="00DD1C38">
        <w:t xml:space="preserve">. </w:t>
      </w:r>
      <w:r>
        <w:t>Il eut honte de la questionner</w:t>
      </w:r>
      <w:r w:rsidR="00DD1C38">
        <w:t xml:space="preserve">, </w:t>
      </w:r>
      <w:r>
        <w:t>de la torturer de la sorte</w:t>
      </w:r>
      <w:r w:rsidR="00DD1C38">
        <w:t xml:space="preserve">. </w:t>
      </w:r>
      <w:r>
        <w:t>Il y avait bien assez de lui à souffrir</w:t>
      </w:r>
      <w:r w:rsidR="00DD1C38">
        <w:t xml:space="preserve">, </w:t>
      </w:r>
      <w:r>
        <w:t>n</w:t>
      </w:r>
      <w:r w:rsidR="00DD1C38">
        <w:t>’</w:t>
      </w:r>
      <w:r>
        <w:t>est-ce pas</w:t>
      </w:r>
      <w:r w:rsidR="00DD1C38">
        <w:t xml:space="preserve"> ? </w:t>
      </w:r>
      <w:r>
        <w:t>Qu</w:t>
      </w:r>
      <w:r w:rsidR="00DD1C38">
        <w:t>’</w:t>
      </w:r>
      <w:r>
        <w:t>importait</w:t>
      </w:r>
      <w:r w:rsidR="00DD1C38">
        <w:t xml:space="preserve">, </w:t>
      </w:r>
      <w:r>
        <w:t>après tout</w:t>
      </w:r>
      <w:r w:rsidR="00DD1C38">
        <w:t xml:space="preserve"> ! </w:t>
      </w:r>
      <w:r>
        <w:t>Qu</w:t>
      </w:r>
      <w:r w:rsidR="00DD1C38">
        <w:t>’</w:t>
      </w:r>
      <w:r>
        <w:t>avait-il besoin de rechercher le mobile qui l</w:t>
      </w:r>
      <w:r w:rsidR="00DD1C38">
        <w:t>’</w:t>
      </w:r>
      <w:r>
        <w:t>avait poussée à agir ainsi</w:t>
      </w:r>
      <w:r w:rsidR="00DD1C38">
        <w:t xml:space="preserve"> ? </w:t>
      </w:r>
      <w:r>
        <w:t>N</w:t>
      </w:r>
      <w:r w:rsidR="00DD1C38">
        <w:t>’</w:t>
      </w:r>
      <w:r>
        <w:t>eût-il pas dû se souvenir qu</w:t>
      </w:r>
      <w:r w:rsidR="00DD1C38">
        <w:t>’</w:t>
      </w:r>
      <w:r>
        <w:t>une femme</w:t>
      </w:r>
      <w:r w:rsidR="00DD1C38">
        <w:t xml:space="preserve">, </w:t>
      </w:r>
      <w:r>
        <w:t xml:space="preserve">la meilleure </w:t>
      </w:r>
      <w:proofErr w:type="spellStart"/>
      <w:r>
        <w:t>fût-elle</w:t>
      </w:r>
      <w:proofErr w:type="spellEnd"/>
      <w:r w:rsidR="00DD1C38">
        <w:t xml:space="preserve">, </w:t>
      </w:r>
      <w:r>
        <w:t>a beau ne plus aimer un homme</w:t>
      </w:r>
      <w:r w:rsidR="00DD1C38">
        <w:t xml:space="preserve">, </w:t>
      </w:r>
      <w:r>
        <w:t>elle laissera difficilement passer l</w:t>
      </w:r>
      <w:r w:rsidR="00DD1C38">
        <w:t>’</w:t>
      </w:r>
      <w:r>
        <w:t>occasion de mesurer ce qu</w:t>
      </w:r>
      <w:r w:rsidR="00DD1C38">
        <w:t>’</w:t>
      </w:r>
      <w:r>
        <w:t>elle a pu conserver de pouvoir sur lui</w:t>
      </w:r>
      <w:r w:rsidR="00DD1C38">
        <w:t> ?</w:t>
      </w:r>
    </w:p>
    <w:p w14:paraId="4385F1E7" w14:textId="77777777" w:rsidR="00DD1C38" w:rsidRDefault="00DA00DC" w:rsidP="00DA00DC">
      <w:r>
        <w:t>Il eut un haussement d</w:t>
      </w:r>
      <w:r w:rsidR="00DD1C38">
        <w:t>’</w:t>
      </w:r>
      <w:r>
        <w:t>épaules résigné</w:t>
      </w:r>
      <w:r w:rsidR="00DD1C38">
        <w:t>.</w:t>
      </w:r>
    </w:p>
    <w:p w14:paraId="04D7C7E7" w14:textId="403EC7DB" w:rsidR="00DA00DC" w:rsidRDefault="00DD1C38" w:rsidP="00DA00DC">
      <w:r>
        <w:t>« </w:t>
      </w:r>
      <w:r w:rsidR="00DA00DC">
        <w:t>Il faut te décider</w:t>
      </w:r>
      <w:r>
        <w:t xml:space="preserve">. </w:t>
      </w:r>
      <w:r w:rsidR="00DA00DC">
        <w:t>Allons</w:t>
      </w:r>
      <w:r>
        <w:t xml:space="preserve">, </w:t>
      </w:r>
      <w:r w:rsidR="00DA00DC">
        <w:t>parle-moi</w:t>
      </w:r>
      <w:r>
        <w:t xml:space="preserve">, </w:t>
      </w:r>
      <w:r w:rsidR="00DA00DC">
        <w:t>que je sache</w:t>
      </w:r>
      <w:r>
        <w:t>… »</w:t>
      </w:r>
    </w:p>
    <w:p w14:paraId="3C857F85" w14:textId="77777777" w:rsidR="00DD1C38" w:rsidRDefault="00DA00DC" w:rsidP="00DA00DC">
      <w:r>
        <w:t>Elle avait fouillé dans son sac</w:t>
      </w:r>
      <w:r w:rsidR="00DD1C38">
        <w:t xml:space="preserve">. </w:t>
      </w:r>
      <w:r>
        <w:t>Elle y prit une enveloppe qu</w:t>
      </w:r>
      <w:r w:rsidR="00DD1C38">
        <w:t>’</w:t>
      </w:r>
      <w:r>
        <w:t>elle lui tendit</w:t>
      </w:r>
      <w:r w:rsidR="00DD1C38">
        <w:t>.</w:t>
      </w:r>
    </w:p>
    <w:p w14:paraId="13B756BD" w14:textId="049E007D" w:rsidR="00DA00DC" w:rsidRDefault="00DD1C38" w:rsidP="00DA00DC">
      <w:r>
        <w:t>« </w:t>
      </w:r>
      <w:r w:rsidR="00DA00DC">
        <w:t>Tiens</w:t>
      </w:r>
      <w:r>
        <w:t xml:space="preserve"> ! </w:t>
      </w:r>
      <w:r w:rsidR="00DA00DC">
        <w:t>fit-elle avec une lassitude désespérée</w:t>
      </w:r>
      <w:r>
        <w:t xml:space="preserve">. </w:t>
      </w:r>
      <w:r w:rsidR="00DA00DC">
        <w:t>Ce sera plus simple</w:t>
      </w:r>
      <w:r>
        <w:t xml:space="preserve">. </w:t>
      </w:r>
      <w:r w:rsidR="00DA00DC">
        <w:t>Lis</w:t>
      </w:r>
      <w:r>
        <w:t> ! »</w:t>
      </w:r>
    </w:p>
    <w:p w14:paraId="28E307D5" w14:textId="23C50C16" w:rsidR="00DD1C38" w:rsidRDefault="00DA00DC" w:rsidP="00DA00DC">
      <w:r>
        <w:t>L</w:t>
      </w:r>
      <w:r w:rsidR="00DD1C38">
        <w:t>’</w:t>
      </w:r>
      <w:r>
        <w:t>enveloppe portait le cachet de la poste d</w:t>
      </w:r>
      <w:r w:rsidR="00DD1C38">
        <w:t>’</w:t>
      </w:r>
      <w:r>
        <w:t>Alep</w:t>
      </w:r>
      <w:r w:rsidR="00DD1C38">
        <w:t xml:space="preserve">, </w:t>
      </w:r>
      <w:r>
        <w:t>à la date du 2</w:t>
      </w:r>
      <w:r w:rsidR="00DD1C38">
        <w:t xml:space="preserve">8 mars, </w:t>
      </w:r>
      <w:r>
        <w:t>de l</w:t>
      </w:r>
      <w:r w:rsidR="00DD1C38">
        <w:t>’</w:t>
      </w:r>
      <w:r>
        <w:t>avant-veille</w:t>
      </w:r>
      <w:r w:rsidR="00DD1C38">
        <w:t xml:space="preserve"> ! </w:t>
      </w:r>
      <w:r>
        <w:t>Roche en retira une carte de visite</w:t>
      </w:r>
      <w:r w:rsidR="00DD1C38">
        <w:t xml:space="preserve">. </w:t>
      </w:r>
      <w:r>
        <w:t>À peine y eut-il jeté un coup d</w:t>
      </w:r>
      <w:r w:rsidR="00DD1C38">
        <w:t>’</w:t>
      </w:r>
      <w:r>
        <w:t>œil qu</w:t>
      </w:r>
      <w:r w:rsidR="00DD1C38">
        <w:t>’</w:t>
      </w:r>
      <w:r>
        <w:t>il poussa un cri d</w:t>
      </w:r>
      <w:r w:rsidR="00DD1C38">
        <w:t>’</w:t>
      </w:r>
      <w:r>
        <w:t>étonnement</w:t>
      </w:r>
      <w:r w:rsidR="00DD1C38">
        <w:t>.</w:t>
      </w:r>
    </w:p>
    <w:p w14:paraId="1297FE7F" w14:textId="6879EF6D" w:rsidR="00DA00DC" w:rsidRDefault="00DD1C38" w:rsidP="00DA00DC">
      <w:r>
        <w:t>« </w:t>
      </w:r>
      <w:r w:rsidR="00DA00DC">
        <w:t xml:space="preserve">Youri </w:t>
      </w:r>
      <w:proofErr w:type="spellStart"/>
      <w:r w:rsidR="00DA00DC">
        <w:t>Becharra</w:t>
      </w:r>
      <w:proofErr w:type="spellEnd"/>
      <w:r>
        <w:t xml:space="preserve"> ? </w:t>
      </w:r>
      <w:r w:rsidR="00DA00DC">
        <w:t>Par exemple</w:t>
      </w:r>
      <w:r>
        <w:t> ! »</w:t>
      </w:r>
    </w:p>
    <w:p w14:paraId="0E3BEEF1" w14:textId="77777777" w:rsidR="00DD1C38" w:rsidRDefault="00DA00DC" w:rsidP="00DA00DC">
      <w:r>
        <w:t>Une exclamation étouffée lui répondit</w:t>
      </w:r>
      <w:r w:rsidR="00DD1C38">
        <w:t xml:space="preserve">. </w:t>
      </w:r>
      <w:proofErr w:type="spellStart"/>
      <w:r>
        <w:t>Armène</w:t>
      </w:r>
      <w:proofErr w:type="spellEnd"/>
      <w:r>
        <w:t xml:space="preserve"> s</w:t>
      </w:r>
      <w:r w:rsidR="00DD1C38">
        <w:t>’</w:t>
      </w:r>
      <w:r>
        <w:t>était dressée en sursaut</w:t>
      </w:r>
      <w:r w:rsidR="00DD1C38">
        <w:t xml:space="preserve">, </w:t>
      </w:r>
      <w:r>
        <w:t>pâle</w:t>
      </w:r>
      <w:r w:rsidR="00DD1C38">
        <w:t xml:space="preserve">, </w:t>
      </w:r>
      <w:r>
        <w:t>plus pâle encore que lorsqu</w:t>
      </w:r>
      <w:r w:rsidR="00DD1C38">
        <w:t>’</w:t>
      </w:r>
      <w:r>
        <w:t>elle était entrée</w:t>
      </w:r>
      <w:r w:rsidR="00DD1C38">
        <w:t>.</w:t>
      </w:r>
    </w:p>
    <w:p w14:paraId="3AE0EEB4" w14:textId="77777777" w:rsidR="00DD1C38" w:rsidRDefault="00DD1C38" w:rsidP="00DA00DC">
      <w:r>
        <w:lastRenderedPageBreak/>
        <w:t>« </w:t>
      </w:r>
      <w:r w:rsidR="00DA00DC">
        <w:t>Quoi</w:t>
      </w:r>
      <w:r>
        <w:t xml:space="preserve"> ? </w:t>
      </w:r>
      <w:r w:rsidR="00DA00DC">
        <w:t>Qu</w:t>
      </w:r>
      <w:r>
        <w:t>’</w:t>
      </w:r>
      <w:r w:rsidR="00DA00DC">
        <w:t>as-tu dit</w:t>
      </w:r>
      <w:r>
        <w:t xml:space="preserve"> ? </w:t>
      </w:r>
      <w:r w:rsidR="00DA00DC">
        <w:t>Tu le connais</w:t>
      </w:r>
      <w:r>
        <w:t> ?</w:t>
      </w:r>
    </w:p>
    <w:p w14:paraId="4869ED6E" w14:textId="2C4A5663" w:rsidR="00DA00DC" w:rsidRDefault="00DD1C38" w:rsidP="00DA00DC">
      <w:r>
        <w:t>— </w:t>
      </w:r>
      <w:r w:rsidR="00DA00DC">
        <w:t>Pas depuis bien longtemps</w:t>
      </w:r>
      <w:r>
        <w:t xml:space="preserve"> ! </w:t>
      </w:r>
      <w:r w:rsidR="00DA00DC">
        <w:t>Et toi</w:t>
      </w:r>
      <w:r>
        <w:t xml:space="preserve"> ? </w:t>
      </w:r>
      <w:r w:rsidR="00DA00DC">
        <w:t>Qu</w:t>
      </w:r>
      <w:r>
        <w:t>’</w:t>
      </w:r>
      <w:r w:rsidR="00DA00DC">
        <w:t>est-ce que signifie cette carte</w:t>
      </w:r>
      <w:r>
        <w:t xml:space="preserve"> ? </w:t>
      </w:r>
      <w:r w:rsidR="00DA00DC">
        <w:t>Pourquoi t</w:t>
      </w:r>
      <w:r>
        <w:t>’</w:t>
      </w:r>
      <w:r w:rsidR="00DA00DC">
        <w:t>écrit-il</w:t>
      </w:r>
      <w:r>
        <w:t> ? »</w:t>
      </w:r>
    </w:p>
    <w:p w14:paraId="3DFF504E" w14:textId="77777777" w:rsidR="00DD1C38" w:rsidRDefault="00DA00DC" w:rsidP="00DA00DC">
      <w:r>
        <w:t>Il crut qu</w:t>
      </w:r>
      <w:r w:rsidR="00DD1C38">
        <w:t>’</w:t>
      </w:r>
      <w:r>
        <w:t>elle allait étouffer</w:t>
      </w:r>
      <w:r w:rsidR="00DD1C38">
        <w:t xml:space="preserve">. </w:t>
      </w:r>
      <w:r>
        <w:t>Elle porta son mouchoir à sa bouche</w:t>
      </w:r>
      <w:r w:rsidR="00DD1C38">
        <w:t xml:space="preserve">. </w:t>
      </w:r>
      <w:r>
        <w:t>Elle ne savait que répéter</w:t>
      </w:r>
      <w:r w:rsidR="00DD1C38">
        <w:t> :</w:t>
      </w:r>
    </w:p>
    <w:p w14:paraId="71EE6E4D" w14:textId="77777777" w:rsidR="00DD1C38" w:rsidRDefault="00DD1C38" w:rsidP="00DA00DC">
      <w:r>
        <w:t>« </w:t>
      </w:r>
      <w:r w:rsidR="00DA00DC">
        <w:t xml:space="preserve">Youri </w:t>
      </w:r>
      <w:proofErr w:type="spellStart"/>
      <w:r w:rsidR="00DA00DC">
        <w:t>Becharra</w:t>
      </w:r>
      <w:proofErr w:type="spellEnd"/>
      <w:r>
        <w:t xml:space="preserve"> ! </w:t>
      </w:r>
      <w:r w:rsidR="00DA00DC">
        <w:t>Tu le connais</w:t>
      </w:r>
      <w:r>
        <w:t xml:space="preserve"> ! </w:t>
      </w:r>
      <w:r w:rsidR="00DA00DC">
        <w:t>Comment le connais-tu</w:t>
      </w:r>
      <w:r>
        <w:t> ?</w:t>
      </w:r>
    </w:p>
    <w:p w14:paraId="20A7463B" w14:textId="06B89310" w:rsidR="00DA00DC" w:rsidRDefault="00DD1C38" w:rsidP="00DA00DC">
      <w:r>
        <w:t>— </w:t>
      </w:r>
      <w:r w:rsidR="00DA00DC">
        <w:t>Nous l</w:t>
      </w:r>
      <w:r>
        <w:t>’</w:t>
      </w:r>
      <w:r w:rsidR="00DA00DC">
        <w:t>avons rencontré aujourd</w:t>
      </w:r>
      <w:r>
        <w:t>’</w:t>
      </w:r>
      <w:r w:rsidR="00DA00DC">
        <w:t>hui même</w:t>
      </w:r>
      <w:r>
        <w:t xml:space="preserve">, </w:t>
      </w:r>
      <w:r w:rsidR="00DA00DC">
        <w:t xml:space="preserve">le père </w:t>
      </w:r>
      <w:proofErr w:type="spellStart"/>
      <w:r w:rsidR="00DA00DC">
        <w:t>Englebert</w:t>
      </w:r>
      <w:proofErr w:type="spellEnd"/>
      <w:r w:rsidR="00DA00DC">
        <w:t xml:space="preserve"> et moi</w:t>
      </w:r>
      <w:r>
        <w:t xml:space="preserve">. </w:t>
      </w:r>
      <w:r w:rsidR="00DA00DC">
        <w:t>Voici dans quelles circonstances</w:t>
      </w:r>
      <w:r>
        <w:t xml:space="preserve">. </w:t>
      </w:r>
      <w:r w:rsidR="00DA00DC">
        <w:t>Tu vas voir comme tout cela est naturel</w:t>
      </w:r>
      <w:r>
        <w:t xml:space="preserve"> ; </w:t>
      </w:r>
      <w:r w:rsidR="00DA00DC">
        <w:t>combien</w:t>
      </w:r>
      <w:r>
        <w:t xml:space="preserve">, </w:t>
      </w:r>
      <w:r w:rsidR="00DA00DC">
        <w:t>en tout cas</w:t>
      </w:r>
      <w:r>
        <w:t xml:space="preserve">, </w:t>
      </w:r>
      <w:r w:rsidR="00DA00DC">
        <w:t>se justifie peu</w:t>
      </w:r>
      <w:r>
        <w:t>… »</w:t>
      </w:r>
    </w:p>
    <w:p w14:paraId="2600A35E" w14:textId="77777777" w:rsidR="00DD1C38" w:rsidRDefault="00DA00DC" w:rsidP="00DA00DC">
      <w:r>
        <w:t>En quelques mots</w:t>
      </w:r>
      <w:r w:rsidR="00DD1C38">
        <w:t xml:space="preserve">, </w:t>
      </w:r>
      <w:r>
        <w:t>il lui résuma les événements de l</w:t>
      </w:r>
      <w:r w:rsidR="00DD1C38">
        <w:t>’</w:t>
      </w:r>
      <w:r>
        <w:t>après-midi</w:t>
      </w:r>
      <w:r w:rsidR="00DD1C38">
        <w:t>.</w:t>
      </w:r>
    </w:p>
    <w:p w14:paraId="0209C2BB" w14:textId="630A8797" w:rsidR="00DA00DC" w:rsidRDefault="00DD1C38" w:rsidP="00DA00DC">
      <w:r>
        <w:t>« </w:t>
      </w:r>
      <w:r w:rsidR="00DA00DC">
        <w:t>Encore une fois</w:t>
      </w:r>
      <w:r>
        <w:t xml:space="preserve">, </w:t>
      </w:r>
      <w:r w:rsidR="00DA00DC">
        <w:t>conclut-il</w:t>
      </w:r>
      <w:r>
        <w:t xml:space="preserve">, </w:t>
      </w:r>
      <w:r w:rsidR="00DA00DC">
        <w:t>il n</w:t>
      </w:r>
      <w:r>
        <w:t>’</w:t>
      </w:r>
      <w:r w:rsidR="00DA00DC">
        <w:t>y a rien dans toute cette histoire qui vaille la peine de se mettre dans un état pareil</w:t>
      </w:r>
      <w:r>
        <w:t xml:space="preserve">. </w:t>
      </w:r>
      <w:r w:rsidR="00DA00DC">
        <w:t>Allons</w:t>
      </w:r>
      <w:r>
        <w:t xml:space="preserve">, </w:t>
      </w:r>
      <w:r w:rsidR="00DA00DC">
        <w:t>voyons</w:t>
      </w:r>
      <w:r>
        <w:t xml:space="preserve">, </w:t>
      </w:r>
      <w:r w:rsidR="00DA00DC">
        <w:t>je t</w:t>
      </w:r>
      <w:r>
        <w:t>’</w:t>
      </w:r>
      <w:r w:rsidR="00DA00DC">
        <w:t>en supplie</w:t>
      </w:r>
      <w:r>
        <w:t xml:space="preserve">, </w:t>
      </w:r>
      <w:r w:rsidR="00DA00DC">
        <w:t>essaie un peu de te dominer</w:t>
      </w:r>
      <w:r>
        <w:t xml:space="preserve"> ! </w:t>
      </w:r>
      <w:r w:rsidR="00DA00DC">
        <w:t>Tâche à ton tour</w:t>
      </w:r>
      <w:r>
        <w:t xml:space="preserve">… </w:t>
      </w:r>
      <w:r w:rsidR="00DA00DC">
        <w:t>Quoi</w:t>
      </w:r>
      <w:r>
        <w:t xml:space="preserve"> ? </w:t>
      </w:r>
      <w:r w:rsidR="00DA00DC">
        <w:t>Que dis-tu</w:t>
      </w:r>
      <w:r>
        <w:t> ? »</w:t>
      </w:r>
    </w:p>
    <w:p w14:paraId="5DABBC55" w14:textId="77777777" w:rsidR="00DD1C38" w:rsidRDefault="00DA00DC" w:rsidP="00DA00DC">
      <w:r>
        <w:t>Elle était en train de mordre son mouchoir de terreur</w:t>
      </w:r>
      <w:r w:rsidR="00DD1C38">
        <w:t>.</w:t>
      </w:r>
    </w:p>
    <w:p w14:paraId="5C99449A" w14:textId="77777777" w:rsidR="00DD1C38" w:rsidRDefault="00DD1C38" w:rsidP="00DA00DC">
      <w:r>
        <w:t>« </w:t>
      </w:r>
      <w:r w:rsidR="00DA00DC">
        <w:t>À Lattaquié</w:t>
      </w:r>
      <w:r>
        <w:t xml:space="preserve"> ! </w:t>
      </w:r>
      <w:r w:rsidR="00DA00DC">
        <w:t>hoqueta-t-elle</w:t>
      </w:r>
      <w:r>
        <w:t xml:space="preserve">. </w:t>
      </w:r>
      <w:r w:rsidR="00DA00DC">
        <w:t>Vous l</w:t>
      </w:r>
      <w:r>
        <w:t>’</w:t>
      </w:r>
      <w:r w:rsidR="00DA00DC">
        <w:t>avez laissé à trois heures à Lattaquié</w:t>
      </w:r>
      <w:r>
        <w:t xml:space="preserve"> ! </w:t>
      </w:r>
      <w:r w:rsidR="00DA00DC">
        <w:t>Mais alors</w:t>
      </w:r>
      <w:r>
        <w:t xml:space="preserve">, </w:t>
      </w:r>
      <w:r w:rsidR="00DA00DC">
        <w:t>maintenant</w:t>
      </w:r>
      <w:r>
        <w:t xml:space="preserve">, </w:t>
      </w:r>
      <w:r w:rsidR="00DA00DC">
        <w:t>il doit être à Tartous</w:t>
      </w:r>
      <w:r>
        <w:t xml:space="preserve">, </w:t>
      </w:r>
      <w:r w:rsidR="00DA00DC">
        <w:t>lui aussi</w:t>
      </w:r>
      <w:r>
        <w:t xml:space="preserve"> ! </w:t>
      </w:r>
      <w:r w:rsidR="00DA00DC">
        <w:t>Toujours</w:t>
      </w:r>
      <w:r>
        <w:t xml:space="preserve">, </w:t>
      </w:r>
      <w:r w:rsidR="00DA00DC">
        <w:t>toujours</w:t>
      </w:r>
      <w:r>
        <w:t xml:space="preserve">, </w:t>
      </w:r>
      <w:r w:rsidR="00DA00DC">
        <w:t>il a tenu parole</w:t>
      </w:r>
      <w:r>
        <w:t xml:space="preserve">. </w:t>
      </w:r>
      <w:r w:rsidR="00DA00DC">
        <w:t>Tu vois bien que je suis perdue</w:t>
      </w:r>
      <w:r>
        <w:t xml:space="preserve">. </w:t>
      </w:r>
      <w:r w:rsidR="00DA00DC">
        <w:t>Ici</w:t>
      </w:r>
      <w:r>
        <w:t xml:space="preserve">, </w:t>
      </w:r>
      <w:r w:rsidR="00DA00DC">
        <w:t>Seigneur Dieu</w:t>
      </w:r>
      <w:r>
        <w:t xml:space="preserve"> ! </w:t>
      </w:r>
      <w:r w:rsidR="00DA00DC">
        <w:t>Et c</w:t>
      </w:r>
      <w:r>
        <w:t>’</w:t>
      </w:r>
      <w:r w:rsidR="00DA00DC">
        <w:t>est toi qui l</w:t>
      </w:r>
      <w:r>
        <w:t>’</w:t>
      </w:r>
      <w:r w:rsidR="00DA00DC">
        <w:t>y auras conduit</w:t>
      </w:r>
      <w:r>
        <w:t>.</w:t>
      </w:r>
    </w:p>
    <w:p w14:paraId="68293D10" w14:textId="77777777" w:rsidR="00DD1C38" w:rsidRDefault="00DD1C38" w:rsidP="00DA00DC">
      <w:r>
        <w:t>— </w:t>
      </w:r>
      <w:r w:rsidR="00DA00DC">
        <w:t>Consentiras-tu à m</w:t>
      </w:r>
      <w:r>
        <w:t>’</w:t>
      </w:r>
      <w:r w:rsidR="00DA00DC">
        <w:t>expliquer</w:t>
      </w:r>
      <w:r>
        <w:t> ? »</w:t>
      </w:r>
      <w:r w:rsidR="00DA00DC">
        <w:t xml:space="preserve"> gronda-t-il</w:t>
      </w:r>
      <w:r>
        <w:t xml:space="preserve">, </w:t>
      </w:r>
      <w:r w:rsidR="00DA00DC">
        <w:t>au comble d</w:t>
      </w:r>
      <w:r>
        <w:t>’</w:t>
      </w:r>
      <w:r w:rsidR="00DA00DC">
        <w:t>une anxiété qu</w:t>
      </w:r>
      <w:r>
        <w:t>’</w:t>
      </w:r>
      <w:r w:rsidR="00DA00DC">
        <w:t>il sentait se transformer en angoisse</w:t>
      </w:r>
      <w:r>
        <w:t>.</w:t>
      </w:r>
    </w:p>
    <w:p w14:paraId="73E8F881" w14:textId="77777777" w:rsidR="00DD1C38" w:rsidRDefault="00DA00DC" w:rsidP="00DA00DC">
      <w:r>
        <w:t>Elle fit signe que cela lui était impossible</w:t>
      </w:r>
      <w:r w:rsidR="00DD1C38">
        <w:t xml:space="preserve">, </w:t>
      </w:r>
      <w:r>
        <w:t>qu</w:t>
      </w:r>
      <w:r w:rsidR="00DD1C38">
        <w:t>’</w:t>
      </w:r>
      <w:r>
        <w:t>elle ne pouvait pas pour le moment y arriver</w:t>
      </w:r>
      <w:r w:rsidR="00DD1C38">
        <w:t>.</w:t>
      </w:r>
    </w:p>
    <w:p w14:paraId="16A1B871" w14:textId="11187FBC" w:rsidR="00DA00DC" w:rsidRDefault="00DD1C38" w:rsidP="00DA00DC">
      <w:r>
        <w:lastRenderedPageBreak/>
        <w:t>« </w:t>
      </w:r>
      <w:r w:rsidR="00DA00DC">
        <w:t>Lis</w:t>
      </w:r>
      <w:r>
        <w:t xml:space="preserve"> ! </w:t>
      </w:r>
      <w:r w:rsidR="00DA00DC">
        <w:t>finit-elle par râler</w:t>
      </w:r>
      <w:r>
        <w:t xml:space="preserve">, </w:t>
      </w:r>
      <w:r w:rsidR="00DA00DC">
        <w:t>en lui montrant la carte</w:t>
      </w:r>
      <w:r>
        <w:t xml:space="preserve">. </w:t>
      </w:r>
      <w:r w:rsidR="00DA00DC">
        <w:t>Lis</w:t>
      </w:r>
      <w:r>
        <w:t xml:space="preserve"> ! </w:t>
      </w:r>
      <w:r w:rsidR="00DA00DC">
        <w:t>Quand tu auras lu</w:t>
      </w:r>
      <w:r>
        <w:t xml:space="preserve">, </w:t>
      </w:r>
      <w:r w:rsidR="00DA00DC">
        <w:t>tu sauras</w:t>
      </w:r>
      <w:r>
        <w:t>… »</w:t>
      </w:r>
    </w:p>
    <w:p w14:paraId="4ADF3D63" w14:textId="77777777" w:rsidR="00DD1C38" w:rsidRDefault="00DA00DC" w:rsidP="00DA00DC">
      <w:r>
        <w:t>Il obéit</w:t>
      </w:r>
      <w:r w:rsidR="00DD1C38">
        <w:t xml:space="preserve">. </w:t>
      </w:r>
      <w:r>
        <w:t>Rien de plus banal que ces quelques lignes</w:t>
      </w:r>
      <w:r w:rsidR="00DD1C38">
        <w:t xml:space="preserve">. </w:t>
      </w:r>
      <w:r>
        <w:t>Quel sens caché devaient-elles avoir</w:t>
      </w:r>
      <w:r w:rsidR="00DD1C38">
        <w:t xml:space="preserve">, </w:t>
      </w:r>
      <w:r>
        <w:t>pour qu</w:t>
      </w:r>
      <w:r w:rsidR="00DD1C38">
        <w:t>’</w:t>
      </w:r>
      <w:r>
        <w:t>on pût s</w:t>
      </w:r>
      <w:r w:rsidR="00DD1C38">
        <w:t>’</w:t>
      </w:r>
      <w:r>
        <w:t>en alarmer ainsi</w:t>
      </w:r>
      <w:r w:rsidR="00DD1C38">
        <w:t xml:space="preserve"> ? </w:t>
      </w:r>
      <w:r>
        <w:t>Quant à lui</w:t>
      </w:r>
      <w:r w:rsidR="00DD1C38">
        <w:t xml:space="preserve">, </w:t>
      </w:r>
      <w:r>
        <w:t>à part</w:t>
      </w:r>
      <w:r w:rsidR="00DD1C38">
        <w:t xml:space="preserve">, </w:t>
      </w:r>
      <w:r>
        <w:t>bien entendu</w:t>
      </w:r>
      <w:r w:rsidR="00DD1C38">
        <w:t xml:space="preserve">, </w:t>
      </w:r>
      <w:r>
        <w:t>l</w:t>
      </w:r>
      <w:r w:rsidR="00DD1C38">
        <w:t>’</w:t>
      </w:r>
      <w:r>
        <w:t>allusion à quelqu</w:t>
      </w:r>
      <w:r w:rsidR="00DD1C38">
        <w:t>’</w:t>
      </w:r>
      <w:r>
        <w:t>un qu</w:t>
      </w:r>
      <w:r w:rsidR="00DD1C38">
        <w:t>’</w:t>
      </w:r>
      <w:r>
        <w:t>il était payé pour ne pas porter dans son cœur</w:t>
      </w:r>
      <w:r w:rsidR="00DD1C38">
        <w:t>…</w:t>
      </w:r>
    </w:p>
    <w:p w14:paraId="2FA064B0" w14:textId="77777777" w:rsidR="00DD1C38" w:rsidRDefault="00DD1C38" w:rsidP="00DA00DC">
      <w:r>
        <w:t>« </w:t>
      </w:r>
      <w:r w:rsidR="00DA00DC">
        <w:t>J</w:t>
      </w:r>
      <w:r>
        <w:t>’</w:t>
      </w:r>
      <w:r w:rsidR="00DA00DC">
        <w:t>avoue que je ne saisis pas très bien</w:t>
      </w:r>
      <w:r>
        <w:t>.</w:t>
      </w:r>
    </w:p>
    <w:p w14:paraId="313C0FA9" w14:textId="77777777" w:rsidR="00DD1C38" w:rsidRDefault="00DD1C38" w:rsidP="00DA00DC">
      <w:r>
        <w:t>— </w:t>
      </w:r>
      <w:r w:rsidR="00DA00DC">
        <w:t>Lis tout fort</w:t>
      </w:r>
      <w:r>
        <w:t> !</w:t>
      </w:r>
    </w:p>
    <w:p w14:paraId="3BD545A8" w14:textId="25C7A01E" w:rsidR="00DA00DC" w:rsidRDefault="00DD1C38" w:rsidP="00DA00DC">
      <w:r>
        <w:t>— </w:t>
      </w:r>
      <w:r w:rsidR="00DA00DC">
        <w:t>Soit</w:t>
      </w:r>
      <w:r>
        <w:t xml:space="preserve"> ! </w:t>
      </w:r>
      <w:r w:rsidR="00DA00DC">
        <w:t>Nous disons donc</w:t>
      </w:r>
      <w:r>
        <w:t> : « </w:t>
      </w:r>
      <w:r w:rsidR="00DA00DC">
        <w:t xml:space="preserve">Youri </w:t>
      </w:r>
      <w:proofErr w:type="spellStart"/>
      <w:r w:rsidR="00DA00DC">
        <w:t>Becharra</w:t>
      </w:r>
      <w:proofErr w:type="spellEnd"/>
      <w:r w:rsidR="00DA00DC">
        <w:t xml:space="preserve"> présente ses hommages à </w:t>
      </w:r>
      <w:r>
        <w:t>M</w:t>
      </w:r>
      <w:r w:rsidRPr="00DD1C38">
        <w:rPr>
          <w:vertAlign w:val="superscript"/>
        </w:rPr>
        <w:t>me</w:t>
      </w:r>
      <w:r>
        <w:t> </w:t>
      </w:r>
      <w:r w:rsidR="00DA00DC">
        <w:t xml:space="preserve">Elias </w:t>
      </w:r>
      <w:proofErr w:type="spellStart"/>
      <w:r w:rsidR="00DA00DC">
        <w:t>Hadjilar</w:t>
      </w:r>
      <w:proofErr w:type="spellEnd"/>
      <w:r w:rsidR="00DA00DC">
        <w:t xml:space="preserve"> pacha</w:t>
      </w:r>
      <w:r>
        <w:t xml:space="preserve">. </w:t>
      </w:r>
      <w:r w:rsidR="00DA00DC">
        <w:t>Il l</w:t>
      </w:r>
      <w:r>
        <w:t>’</w:t>
      </w:r>
      <w:r w:rsidR="00DA00DC">
        <w:t xml:space="preserve">informe respectueusement que </w:t>
      </w:r>
      <w:r>
        <w:t>M. </w:t>
      </w:r>
      <w:r w:rsidR="00DA00DC">
        <w:t xml:space="preserve">le lieutenant Ménétrier devant se trouver à Tartous le </w:t>
      </w:r>
      <w:r>
        <w:t>1</w:t>
      </w:r>
      <w:r w:rsidRPr="00DD1C38">
        <w:rPr>
          <w:vertAlign w:val="superscript"/>
        </w:rPr>
        <w:t>er</w:t>
      </w:r>
      <w:r>
        <w:t xml:space="preserve"> avril, </w:t>
      </w:r>
      <w:r w:rsidR="00DA00DC">
        <w:t>dimanche de Pâques</w:t>
      </w:r>
      <w:r>
        <w:t xml:space="preserve">, </w:t>
      </w:r>
      <w:r w:rsidR="00DA00DC">
        <w:t>il aura l</w:t>
      </w:r>
      <w:r>
        <w:t>’</w:t>
      </w:r>
      <w:r w:rsidR="00DA00DC">
        <w:t>avantage de s</w:t>
      </w:r>
      <w:r>
        <w:t>’</w:t>
      </w:r>
      <w:r w:rsidR="00DA00DC">
        <w:t>y rendre également pour s</w:t>
      </w:r>
      <w:r>
        <w:t>’</w:t>
      </w:r>
      <w:r w:rsidR="00DA00DC">
        <w:t>entretenir avec lui de certaine affaire</w:t>
      </w:r>
      <w:r>
        <w:t xml:space="preserve">, </w:t>
      </w:r>
      <w:r w:rsidR="00DA00DC">
        <w:t>dans le cas où aucun accord préalable n</w:t>
      </w:r>
      <w:r>
        <w:t>’</w:t>
      </w:r>
      <w:r w:rsidR="00DA00DC">
        <w:t>aurait pu être conclu à cet égard</w:t>
      </w:r>
      <w:r>
        <w:t>… »</w:t>
      </w:r>
      <w:r w:rsidR="00DA00DC">
        <w:t xml:space="preserve"> Voilà</w:t>
      </w:r>
      <w:r>
        <w:t xml:space="preserve">, </w:t>
      </w:r>
      <w:r w:rsidR="00DA00DC">
        <w:t>c</w:t>
      </w:r>
      <w:r>
        <w:t>’</w:t>
      </w:r>
      <w:r w:rsidR="00DA00DC">
        <w:t>est tout</w:t>
      </w:r>
      <w:r>
        <w:t>. »</w:t>
      </w:r>
    </w:p>
    <w:p w14:paraId="536CA900" w14:textId="77777777" w:rsidR="00DD1C38" w:rsidRDefault="00DA00DC" w:rsidP="00DA00DC">
      <w:r>
        <w:t>Il la regardait avec des yeux qui prouvaient qu</w:t>
      </w:r>
      <w:r w:rsidR="00DD1C38">
        <w:t>’</w:t>
      </w:r>
      <w:r>
        <w:t>il comprenait de moins en moins</w:t>
      </w:r>
      <w:r w:rsidR="00DD1C38">
        <w:t>.</w:t>
      </w:r>
    </w:p>
    <w:p w14:paraId="06AE1308" w14:textId="6831A3FA" w:rsidR="00DA00DC" w:rsidRDefault="00DD1C38" w:rsidP="00DA00DC">
      <w:r>
        <w:t>« </w:t>
      </w:r>
      <w:r w:rsidR="00DA00DC">
        <w:t>Quel rapport peut-il y avoir</w:t>
      </w:r>
      <w:r>
        <w:t xml:space="preserve">, </w:t>
      </w:r>
      <w:r w:rsidR="00DA00DC">
        <w:t>commença-t-il</w:t>
      </w:r>
      <w:r>
        <w:t xml:space="preserve">, </w:t>
      </w:r>
      <w:r w:rsidR="00DA00DC">
        <w:t xml:space="preserve">entre </w:t>
      </w:r>
      <w:proofErr w:type="gramStart"/>
      <w:r w:rsidR="00DA00DC">
        <w:t>ce</w:t>
      </w:r>
      <w:proofErr w:type="gramEnd"/>
      <w:r w:rsidR="00DA00DC">
        <w:t xml:space="preserve"> Youri </w:t>
      </w:r>
      <w:proofErr w:type="spellStart"/>
      <w:r w:rsidR="00DA00DC">
        <w:t>Becharra</w:t>
      </w:r>
      <w:proofErr w:type="spellEnd"/>
      <w:r w:rsidR="00DA00DC">
        <w:t xml:space="preserve"> et le jeune monsieur que tu sais</w:t>
      </w:r>
      <w:r>
        <w:t xml:space="preserve"> ? </w:t>
      </w:r>
      <w:r w:rsidR="00DA00DC">
        <w:t>De quoi donc a-t-il l</w:t>
      </w:r>
      <w:r>
        <w:t>’</w:t>
      </w:r>
      <w:r w:rsidR="00DA00DC">
        <w:t>intention de l</w:t>
      </w:r>
      <w:r>
        <w:t>’</w:t>
      </w:r>
      <w:r w:rsidR="00DA00DC">
        <w:t>entretenir</w:t>
      </w:r>
      <w:r>
        <w:t> ? »</w:t>
      </w:r>
    </w:p>
    <w:p w14:paraId="2AAFE6E9" w14:textId="77777777" w:rsidR="00DD1C38" w:rsidRDefault="00DA00DC" w:rsidP="00DA00DC">
      <w:r>
        <w:t>Il eut un sourire mauvais</w:t>
      </w:r>
      <w:r w:rsidR="00DD1C38">
        <w:t xml:space="preserve">. </w:t>
      </w:r>
      <w:r>
        <w:t>Le besoin de la faire souffrir lui revint</w:t>
      </w:r>
      <w:r w:rsidR="00DD1C38">
        <w:t>.</w:t>
      </w:r>
    </w:p>
    <w:p w14:paraId="6FB7F1FE" w14:textId="0A9C5685" w:rsidR="00DA00DC" w:rsidRDefault="00DD1C38" w:rsidP="00DA00DC">
      <w:r>
        <w:t>« </w:t>
      </w:r>
      <w:r w:rsidR="00DA00DC">
        <w:t>J</w:t>
      </w:r>
      <w:r>
        <w:t>’</w:t>
      </w:r>
      <w:r w:rsidR="00DA00DC">
        <w:t>y suis</w:t>
      </w:r>
      <w:r>
        <w:t xml:space="preserve"> ! </w:t>
      </w:r>
      <w:r w:rsidR="00DA00DC">
        <w:t>Sans doute de votre prochain mariage</w:t>
      </w:r>
      <w:r>
        <w:t xml:space="preserve">. </w:t>
      </w:r>
      <w:r w:rsidR="00DA00DC">
        <w:t>Il paraît qu</w:t>
      </w:r>
      <w:r>
        <w:t>’</w:t>
      </w:r>
      <w:r w:rsidR="00DA00DC">
        <w:t>il est déjà annoncé partout</w:t>
      </w:r>
      <w:r>
        <w:t xml:space="preserve">. </w:t>
      </w:r>
      <w:r w:rsidR="00DA00DC">
        <w:t>Excuse-moi</w:t>
      </w:r>
      <w:r>
        <w:t xml:space="preserve">, </w:t>
      </w:r>
      <w:r w:rsidR="00DA00DC">
        <w:t>à ce propos</w:t>
      </w:r>
      <w:r>
        <w:t xml:space="preserve">, </w:t>
      </w:r>
      <w:r w:rsidR="00DA00DC">
        <w:t>de ne pas t</w:t>
      </w:r>
      <w:r>
        <w:t>’</w:t>
      </w:r>
      <w:r w:rsidR="00DA00DC">
        <w:t>avoir envoyé mes félicitations</w:t>
      </w:r>
      <w:r>
        <w:t>. »</w:t>
      </w:r>
    </w:p>
    <w:p w14:paraId="0DBA6DE0" w14:textId="77777777" w:rsidR="00DD1C38" w:rsidRDefault="00DA00DC" w:rsidP="00DA00DC">
      <w:r>
        <w:t>Il en fut pour ses frais d</w:t>
      </w:r>
      <w:r w:rsidR="00DD1C38">
        <w:t>’</w:t>
      </w:r>
      <w:r>
        <w:t>ironie</w:t>
      </w:r>
      <w:r w:rsidR="00DD1C38">
        <w:t xml:space="preserve">. </w:t>
      </w:r>
      <w:r>
        <w:t>Elle venait de l</w:t>
      </w:r>
      <w:r w:rsidR="00DD1C38">
        <w:t>’</w:t>
      </w:r>
      <w:r>
        <w:t>interrompre d</w:t>
      </w:r>
      <w:r w:rsidR="00DD1C38">
        <w:t>’</w:t>
      </w:r>
      <w:r>
        <w:t>un cri douloureux</w:t>
      </w:r>
      <w:r w:rsidR="00DD1C38">
        <w:t>.</w:t>
      </w:r>
    </w:p>
    <w:p w14:paraId="19849C7C" w14:textId="77777777" w:rsidR="00DD1C38" w:rsidRDefault="00DD1C38" w:rsidP="00DA00DC">
      <w:r>
        <w:lastRenderedPageBreak/>
        <w:t>« </w:t>
      </w:r>
      <w:r w:rsidR="00DA00DC">
        <w:t>Ah</w:t>
      </w:r>
      <w:r>
        <w:t xml:space="preserve"> ! </w:t>
      </w:r>
      <w:r w:rsidR="00DA00DC">
        <w:t>tu vois bien</w:t>
      </w:r>
      <w:r>
        <w:t xml:space="preserve">. </w:t>
      </w:r>
      <w:r w:rsidR="00DA00DC">
        <w:t>Qu</w:t>
      </w:r>
      <w:r>
        <w:t>’</w:t>
      </w:r>
      <w:r w:rsidR="00DA00DC">
        <w:t>est-ce que je te disais</w:t>
      </w:r>
      <w:r>
        <w:t xml:space="preserve"> ? </w:t>
      </w:r>
      <w:r w:rsidR="00DA00DC">
        <w:t>Tu as deviné</w:t>
      </w:r>
      <w:r>
        <w:t>.</w:t>
      </w:r>
    </w:p>
    <w:p w14:paraId="71FF21BE" w14:textId="77777777" w:rsidR="00DD1C38" w:rsidRDefault="00DD1C38" w:rsidP="00DA00DC">
      <w:r>
        <w:t>— </w:t>
      </w:r>
      <w:r w:rsidR="00DA00DC">
        <w:t>Moi</w:t>
      </w:r>
      <w:r>
        <w:t xml:space="preserve"> ! </w:t>
      </w:r>
      <w:r w:rsidR="00DA00DC">
        <w:t>fit-il</w:t>
      </w:r>
      <w:r>
        <w:t xml:space="preserve">, </w:t>
      </w:r>
      <w:r w:rsidR="00DA00DC">
        <w:t>n</w:t>
      </w:r>
      <w:r>
        <w:t>’</w:t>
      </w:r>
      <w:r w:rsidR="00DA00DC">
        <w:t>en revenant pas</w:t>
      </w:r>
      <w:r>
        <w:t xml:space="preserve">. </w:t>
      </w:r>
      <w:r w:rsidR="00DA00DC">
        <w:t>Ça</w:t>
      </w:r>
      <w:r>
        <w:t xml:space="preserve">, </w:t>
      </w:r>
      <w:r w:rsidR="00DA00DC">
        <w:t>alors</w:t>
      </w:r>
      <w:r>
        <w:t xml:space="preserve">, </w:t>
      </w:r>
      <w:r w:rsidR="00DA00DC">
        <w:t>c</w:t>
      </w:r>
      <w:r>
        <w:t>’</w:t>
      </w:r>
      <w:r w:rsidR="00DA00DC">
        <w:t>est plus fort que tout</w:t>
      </w:r>
      <w:r>
        <w:t xml:space="preserve"> ! </w:t>
      </w:r>
      <w:r w:rsidR="00DA00DC">
        <w:t>J</w:t>
      </w:r>
      <w:r>
        <w:t>’</w:t>
      </w:r>
      <w:r w:rsidR="00DA00DC">
        <w:t>ai deviné</w:t>
      </w:r>
      <w:r>
        <w:t xml:space="preserve"> ! </w:t>
      </w:r>
      <w:r w:rsidR="00DA00DC">
        <w:t>Quoi donc</w:t>
      </w:r>
      <w:r>
        <w:t xml:space="preserve">, </w:t>
      </w:r>
      <w:r w:rsidR="00DA00DC">
        <w:t>je te prie</w:t>
      </w:r>
      <w:r>
        <w:t> ?</w:t>
      </w:r>
    </w:p>
    <w:p w14:paraId="14501482" w14:textId="0F740C0E" w:rsidR="00DA00DC" w:rsidRDefault="00DD1C38" w:rsidP="00DA00DC">
      <w:r>
        <w:t>— </w:t>
      </w:r>
      <w:r w:rsidR="00DA00DC">
        <w:t>Mais que c</w:t>
      </w:r>
      <w:r>
        <w:t>’</w:t>
      </w:r>
      <w:r w:rsidR="00DA00DC">
        <w:t>est de notre mariage à Jean et à moi</w:t>
      </w:r>
      <w:r>
        <w:t xml:space="preserve">, </w:t>
      </w:r>
      <w:r w:rsidR="00DA00DC">
        <w:t>qu</w:t>
      </w:r>
      <w:r>
        <w:t>’</w:t>
      </w:r>
      <w:r w:rsidR="00DA00DC">
        <w:t>il est question</w:t>
      </w:r>
      <w:r>
        <w:t xml:space="preserve"> ! </w:t>
      </w:r>
      <w:r w:rsidR="00DA00DC">
        <w:t>C</w:t>
      </w:r>
      <w:r>
        <w:t>’</w:t>
      </w:r>
      <w:r w:rsidR="00DA00DC">
        <w:t>est à lui qu</w:t>
      </w:r>
      <w:r>
        <w:t>’</w:t>
      </w:r>
      <w:r w:rsidR="00DA00DC">
        <w:t>en veut ce misérable</w:t>
      </w:r>
      <w:r>
        <w:t xml:space="preserve"> ! </w:t>
      </w:r>
      <w:r w:rsidR="00DA00DC">
        <w:t>Après-demain</w:t>
      </w:r>
      <w:r>
        <w:t xml:space="preserve">, </w:t>
      </w:r>
      <w:r w:rsidR="00DA00DC">
        <w:t>à cette heure-ci</w:t>
      </w:r>
      <w:r>
        <w:t xml:space="preserve">, </w:t>
      </w:r>
      <w:r w:rsidR="00DA00DC">
        <w:t>à moins d</w:t>
      </w:r>
      <w:r>
        <w:t>’</w:t>
      </w:r>
      <w:r w:rsidR="00DA00DC">
        <w:t>un miracle</w:t>
      </w:r>
      <w:r>
        <w:t xml:space="preserve">, </w:t>
      </w:r>
      <w:r w:rsidR="00DA00DC">
        <w:t>tout sera fini</w:t>
      </w:r>
      <w:r>
        <w:t xml:space="preserve">, </w:t>
      </w:r>
      <w:r w:rsidR="00DA00DC">
        <w:t>tu m</w:t>
      </w:r>
      <w:r>
        <w:t>’</w:t>
      </w:r>
      <w:r w:rsidR="00DA00DC">
        <w:t>entends</w:t>
      </w:r>
      <w:r>
        <w:t> ? »</w:t>
      </w:r>
    </w:p>
    <w:p w14:paraId="188611F7" w14:textId="77777777" w:rsidR="00DD1C38" w:rsidRDefault="00DA00DC" w:rsidP="00DA00DC">
      <w:r>
        <w:t>Elle s</w:t>
      </w:r>
      <w:r w:rsidR="00DD1C38">
        <w:t>’</w:t>
      </w:r>
      <w:r>
        <w:t>était remise à sangloter</w:t>
      </w:r>
      <w:r w:rsidR="00DD1C38">
        <w:t>.</w:t>
      </w:r>
    </w:p>
    <w:p w14:paraId="3B86A719" w14:textId="63BE59C0" w:rsidR="00DA00DC" w:rsidRDefault="00DD1C38" w:rsidP="00DA00DC">
      <w:r>
        <w:t>« </w:t>
      </w:r>
      <w:proofErr w:type="spellStart"/>
      <w:r w:rsidR="00DA00DC">
        <w:t>Armène</w:t>
      </w:r>
      <w:proofErr w:type="spellEnd"/>
      <w:r>
        <w:t xml:space="preserve">, </w:t>
      </w:r>
      <w:r w:rsidR="00DA00DC">
        <w:t>fit-il</w:t>
      </w:r>
      <w:r>
        <w:t xml:space="preserve">, </w:t>
      </w:r>
      <w:r w:rsidR="00DA00DC">
        <w:t>impuissant à refréner la pitié qui l</w:t>
      </w:r>
      <w:r>
        <w:t>’</w:t>
      </w:r>
      <w:r w:rsidR="00DA00DC">
        <w:t>envahissait de plus en plus</w:t>
      </w:r>
      <w:r>
        <w:t xml:space="preserve">, </w:t>
      </w:r>
      <w:r w:rsidR="00DA00DC">
        <w:t>je t</w:t>
      </w:r>
      <w:r>
        <w:t>’</w:t>
      </w:r>
      <w:r w:rsidR="00DA00DC">
        <w:t>assure que je suis prêt à faire tout ce qui est en mon pouvoir</w:t>
      </w:r>
      <w:r>
        <w:t xml:space="preserve">. </w:t>
      </w:r>
      <w:r w:rsidR="00DA00DC">
        <w:t>Encore faut-il que tu me mettes à même</w:t>
      </w:r>
      <w:r>
        <w:t xml:space="preserve">… </w:t>
      </w:r>
      <w:r w:rsidR="00DA00DC">
        <w:t>Je te jure que je ne comprends rien</w:t>
      </w:r>
      <w:r>
        <w:t>. »</w:t>
      </w:r>
    </w:p>
    <w:p w14:paraId="48103792" w14:textId="77777777" w:rsidR="00DD1C38" w:rsidRDefault="00DA00DC" w:rsidP="00DA00DC">
      <w:r>
        <w:t>Elle continuait à pleurer en silence</w:t>
      </w:r>
      <w:r w:rsidR="00DD1C38">
        <w:t xml:space="preserve">. </w:t>
      </w:r>
      <w:r>
        <w:t>Il s</w:t>
      </w:r>
      <w:r w:rsidR="00DD1C38">
        <w:t>’</w:t>
      </w:r>
      <w:r>
        <w:t>assit auprès d</w:t>
      </w:r>
      <w:r w:rsidR="00DD1C38">
        <w:t>’</w:t>
      </w:r>
      <w:r>
        <w:t>elle</w:t>
      </w:r>
      <w:r w:rsidR="00DD1C38">
        <w:t xml:space="preserve">, </w:t>
      </w:r>
      <w:r>
        <w:t>l</w:t>
      </w:r>
      <w:r w:rsidR="00DD1C38">
        <w:t>’</w:t>
      </w:r>
      <w:r>
        <w:t>attira à lui</w:t>
      </w:r>
      <w:r w:rsidR="00DD1C38">
        <w:t xml:space="preserve">, </w:t>
      </w:r>
      <w:r>
        <w:t>la prit dans ses bras avec douceur</w:t>
      </w:r>
      <w:r w:rsidR="00DD1C38">
        <w:t>.</w:t>
      </w:r>
    </w:p>
    <w:p w14:paraId="37C3879F" w14:textId="77777777" w:rsidR="00DD1C38" w:rsidRDefault="00DD1C38" w:rsidP="00DA00DC">
      <w:r>
        <w:t>« </w:t>
      </w:r>
      <w:r w:rsidR="00DA00DC">
        <w:t xml:space="preserve">Qui est </w:t>
      </w:r>
      <w:proofErr w:type="gramStart"/>
      <w:r w:rsidR="00DA00DC">
        <w:t>ce</w:t>
      </w:r>
      <w:proofErr w:type="gramEnd"/>
      <w:r w:rsidR="00DA00DC">
        <w:t xml:space="preserve"> Youri </w:t>
      </w:r>
      <w:proofErr w:type="spellStart"/>
      <w:r w:rsidR="00DA00DC">
        <w:t>Becharra</w:t>
      </w:r>
      <w:proofErr w:type="spellEnd"/>
      <w:r>
        <w:t xml:space="preserve"> ? </w:t>
      </w:r>
      <w:r w:rsidR="00DA00DC">
        <w:t>Qu</w:t>
      </w:r>
      <w:r>
        <w:t>’</w:t>
      </w:r>
      <w:r w:rsidR="00DA00DC">
        <w:t>est-ce qu</w:t>
      </w:r>
      <w:r>
        <w:t>’</w:t>
      </w:r>
      <w:r w:rsidR="00DA00DC">
        <w:t>il est pour toi</w:t>
      </w:r>
      <w:r>
        <w:t> ?</w:t>
      </w:r>
    </w:p>
    <w:p w14:paraId="45DBD78A" w14:textId="77777777" w:rsidR="00DD1C38" w:rsidRDefault="00DD1C38" w:rsidP="00DA00DC">
      <w:r>
        <w:t>— </w:t>
      </w:r>
      <w:r w:rsidR="00DA00DC">
        <w:t>C</w:t>
      </w:r>
      <w:r>
        <w:t>’</w:t>
      </w:r>
      <w:r w:rsidR="00DA00DC">
        <w:t>était</w:t>
      </w:r>
      <w:r>
        <w:t xml:space="preserve">… </w:t>
      </w:r>
      <w:r w:rsidR="00DA00DC">
        <w:t>un des hommes d</w:t>
      </w:r>
      <w:r>
        <w:t>’</w:t>
      </w:r>
      <w:r w:rsidR="00DA00DC">
        <w:t>affaires de mon mari</w:t>
      </w:r>
      <w:r>
        <w:t xml:space="preserve">, </w:t>
      </w:r>
      <w:r w:rsidR="00DA00DC">
        <w:t>parvint-elle à dire</w:t>
      </w:r>
      <w:r>
        <w:t>.</w:t>
      </w:r>
    </w:p>
    <w:p w14:paraId="0A018F8B" w14:textId="6336BC1F" w:rsidR="00DA00DC" w:rsidRDefault="00DD1C38" w:rsidP="00DA00DC">
      <w:r>
        <w:t>— </w:t>
      </w:r>
      <w:r w:rsidR="00DA00DC">
        <w:t>Bon</w:t>
      </w:r>
      <w:r>
        <w:t xml:space="preserve"> ! </w:t>
      </w:r>
      <w:r w:rsidR="00DA00DC">
        <w:t>Pourquoi as-tu l</w:t>
      </w:r>
      <w:r>
        <w:t>’</w:t>
      </w:r>
      <w:r w:rsidR="00DA00DC">
        <w:t>air de le redouter autant</w:t>
      </w:r>
      <w:r>
        <w:t xml:space="preserve"> ? </w:t>
      </w:r>
      <w:r w:rsidR="00DA00DC">
        <w:t>Que peut-il contre toi</w:t>
      </w:r>
      <w:r>
        <w:t xml:space="preserve"> ? </w:t>
      </w:r>
      <w:r w:rsidR="00DA00DC">
        <w:t>Si je commence à y voir un peu clair</w:t>
      </w:r>
      <w:r>
        <w:t xml:space="preserve">, </w:t>
      </w:r>
      <w:r w:rsidR="00DA00DC">
        <w:t>c</w:t>
      </w:r>
      <w:r>
        <w:t>’</w:t>
      </w:r>
      <w:r w:rsidR="00DA00DC">
        <w:t>est aussitôt après avoir reçu cette carte t</w:t>
      </w:r>
      <w:r>
        <w:t>’</w:t>
      </w:r>
      <w:r w:rsidR="00DA00DC">
        <w:t>annonçant son arrivée que tu m</w:t>
      </w:r>
      <w:r>
        <w:t>’</w:t>
      </w:r>
      <w:r w:rsidR="00DA00DC">
        <w:t>as demandé de venir ici</w:t>
      </w:r>
      <w:r>
        <w:t> ? »</w:t>
      </w:r>
    </w:p>
    <w:p w14:paraId="0067E024" w14:textId="77777777" w:rsidR="00DD1C38" w:rsidRDefault="00DA00DC" w:rsidP="00DA00DC">
      <w:r>
        <w:t>Elle fit un signe affirmatif</w:t>
      </w:r>
      <w:r w:rsidR="00DD1C38">
        <w:t xml:space="preserve">. </w:t>
      </w:r>
      <w:r>
        <w:t>Il l</w:t>
      </w:r>
      <w:r w:rsidR="00DD1C38">
        <w:t>’</w:t>
      </w:r>
      <w:r>
        <w:t>enveloppa d</w:t>
      </w:r>
      <w:r w:rsidR="00DD1C38">
        <w:t>’</w:t>
      </w:r>
      <w:r>
        <w:t>un regard profond</w:t>
      </w:r>
      <w:r w:rsidR="00DD1C38">
        <w:t xml:space="preserve">, </w:t>
      </w:r>
      <w:r>
        <w:t>où il n</w:t>
      </w:r>
      <w:r w:rsidR="00DD1C38">
        <w:t>’</w:t>
      </w:r>
      <w:r>
        <w:t>y avait même plus de reproche</w:t>
      </w:r>
      <w:r w:rsidR="00DD1C38">
        <w:t>.</w:t>
      </w:r>
    </w:p>
    <w:p w14:paraId="25D715DE" w14:textId="1DE8A0A7" w:rsidR="00DA00DC" w:rsidRDefault="00DD1C38" w:rsidP="00DA00DC">
      <w:r>
        <w:t>« </w:t>
      </w:r>
      <w:r w:rsidR="00DA00DC">
        <w:t>De toute façon je serais venu</w:t>
      </w:r>
      <w:r>
        <w:t xml:space="preserve">, </w:t>
      </w:r>
      <w:r w:rsidR="00DA00DC">
        <w:t>dit-il</w:t>
      </w:r>
      <w:r>
        <w:t xml:space="preserve">. </w:t>
      </w:r>
      <w:r w:rsidR="00DA00DC">
        <w:t>Mais sais-tu que j</w:t>
      </w:r>
      <w:r>
        <w:t>’</w:t>
      </w:r>
      <w:r w:rsidR="00DA00DC">
        <w:t>ai pu me figurer un moment que tu me téléphonais pour autre chose</w:t>
      </w:r>
      <w:r>
        <w:t> ? »</w:t>
      </w:r>
    </w:p>
    <w:p w14:paraId="44083C2E" w14:textId="77777777" w:rsidR="00DD1C38" w:rsidRDefault="00DA00DC" w:rsidP="00DA00DC">
      <w:r>
        <w:lastRenderedPageBreak/>
        <w:t>Elle baissa la tête</w:t>
      </w:r>
      <w:r w:rsidR="00DD1C38">
        <w:t xml:space="preserve">. </w:t>
      </w:r>
      <w:r>
        <w:t>Dans la coupe</w:t>
      </w:r>
      <w:r w:rsidR="00DD1C38">
        <w:t xml:space="preserve">, </w:t>
      </w:r>
      <w:r>
        <w:t>il avait pris un des gants noirs</w:t>
      </w:r>
      <w:r w:rsidR="00DD1C38">
        <w:t xml:space="preserve">. </w:t>
      </w:r>
      <w:r>
        <w:t>Il le caressait en parlant</w:t>
      </w:r>
      <w:r w:rsidR="00DD1C38">
        <w:t>.</w:t>
      </w:r>
    </w:p>
    <w:p w14:paraId="216D7E99" w14:textId="77777777" w:rsidR="00DD1C38" w:rsidRDefault="00DA00DC" w:rsidP="00DA00DC">
      <w:proofErr w:type="spellStart"/>
      <w:r>
        <w:t>Armène</w:t>
      </w:r>
      <w:proofErr w:type="spellEnd"/>
      <w:r>
        <w:t xml:space="preserve"> lui saisit la main et la baisa</w:t>
      </w:r>
      <w:r w:rsidR="00DD1C38">
        <w:t>.</w:t>
      </w:r>
    </w:p>
    <w:p w14:paraId="58269925" w14:textId="77777777" w:rsidR="00DD1C38" w:rsidRDefault="00DD1C38" w:rsidP="00DA00DC">
      <w:r>
        <w:t>« </w:t>
      </w:r>
      <w:r w:rsidR="00DA00DC">
        <w:t>Pardon</w:t>
      </w:r>
      <w:r>
        <w:t xml:space="preserve"> ! </w:t>
      </w:r>
      <w:r w:rsidR="00DA00DC">
        <w:t>murmura-t-elle de nouveau</w:t>
      </w:r>
      <w:r>
        <w:t>.</w:t>
      </w:r>
    </w:p>
    <w:p w14:paraId="0B013706" w14:textId="77777777" w:rsidR="00DD1C38" w:rsidRDefault="00DD1C38" w:rsidP="00DA00DC">
      <w:r>
        <w:t>— </w:t>
      </w:r>
      <w:r w:rsidR="00DA00DC">
        <w:t>Résumons-nous</w:t>
      </w:r>
      <w:r>
        <w:t xml:space="preserve"> ! </w:t>
      </w:r>
      <w:r w:rsidR="00DA00DC">
        <w:t>dit-il</w:t>
      </w:r>
      <w:r>
        <w:t xml:space="preserve">, </w:t>
      </w:r>
      <w:r w:rsidR="00DA00DC">
        <w:t>d</w:t>
      </w:r>
      <w:r>
        <w:t>’</w:t>
      </w:r>
      <w:r w:rsidR="00DA00DC">
        <w:t>un ton faussement délibéré</w:t>
      </w:r>
      <w:r>
        <w:t xml:space="preserve">. </w:t>
      </w:r>
      <w:r w:rsidR="00DA00DC">
        <w:t xml:space="preserve">Ce </w:t>
      </w:r>
      <w:proofErr w:type="spellStart"/>
      <w:r w:rsidR="00DA00DC">
        <w:t>Becharra</w:t>
      </w:r>
      <w:proofErr w:type="spellEnd"/>
      <w:r w:rsidR="00DA00DC">
        <w:t xml:space="preserve"> arrive ici pour y rencontrer ton</w:t>
      </w:r>
      <w:r>
        <w:t xml:space="preserve">… </w:t>
      </w:r>
      <w:r w:rsidR="00DA00DC">
        <w:t>fiancé</w:t>
      </w:r>
      <w:r>
        <w:t xml:space="preserve">. </w:t>
      </w:r>
      <w:r w:rsidR="00DA00DC">
        <w:t>Est-ce vrai que celui-ci doive être dimanche à Tartous</w:t>
      </w:r>
      <w:r>
        <w:t> ?</w:t>
      </w:r>
    </w:p>
    <w:p w14:paraId="0827AE04" w14:textId="77777777" w:rsidR="00DD1C38" w:rsidRDefault="00DD1C38" w:rsidP="00DA00DC">
      <w:r>
        <w:t>— </w:t>
      </w:r>
      <w:r w:rsidR="00DA00DC">
        <w:t>Oui</w:t>
      </w:r>
      <w:r>
        <w:t xml:space="preserve">, </w:t>
      </w:r>
      <w:r w:rsidR="00DA00DC">
        <w:t>il a l</w:t>
      </w:r>
      <w:r>
        <w:t>’</w:t>
      </w:r>
      <w:r w:rsidR="00DA00DC">
        <w:t>intention de quitter Alep en automobile samedi soir</w:t>
      </w:r>
      <w:r>
        <w:t xml:space="preserve">, </w:t>
      </w:r>
      <w:r w:rsidR="00DA00DC">
        <w:t>ou dimanche matin de très bonne heure</w:t>
      </w:r>
      <w:r>
        <w:t xml:space="preserve">. </w:t>
      </w:r>
      <w:r w:rsidR="00DA00DC">
        <w:t>Il arrivera donc dans la journée</w:t>
      </w:r>
      <w:r>
        <w:t>.</w:t>
      </w:r>
    </w:p>
    <w:p w14:paraId="6BC58352" w14:textId="77777777" w:rsidR="00DD1C38" w:rsidRDefault="00DD1C38" w:rsidP="00DA00DC">
      <w:r>
        <w:t>— </w:t>
      </w:r>
      <w:r w:rsidR="00DA00DC">
        <w:t>C</w:t>
      </w:r>
      <w:r>
        <w:t>’</w:t>
      </w:r>
      <w:r w:rsidR="00DA00DC">
        <w:t>est-à-dire que</w:t>
      </w:r>
      <w:r>
        <w:t xml:space="preserve">, </w:t>
      </w:r>
      <w:r w:rsidR="00DA00DC">
        <w:t>d</w:t>
      </w:r>
      <w:r>
        <w:t>’</w:t>
      </w:r>
      <w:r w:rsidR="00DA00DC">
        <w:t>ici là</w:t>
      </w:r>
      <w:r>
        <w:t xml:space="preserve">, </w:t>
      </w:r>
      <w:r w:rsidR="00DA00DC">
        <w:t>il faudrait que tout fût arrangé</w:t>
      </w:r>
      <w:r>
        <w:t xml:space="preserve">, </w:t>
      </w:r>
      <w:r w:rsidR="00DA00DC">
        <w:t xml:space="preserve">côté </w:t>
      </w:r>
      <w:proofErr w:type="spellStart"/>
      <w:r w:rsidR="00DA00DC">
        <w:t>Becharra</w:t>
      </w:r>
      <w:proofErr w:type="spellEnd"/>
      <w:r>
        <w:t xml:space="preserve">. </w:t>
      </w:r>
      <w:r w:rsidR="00DA00DC">
        <w:t>Comment ce dernier a-t-il su</w:t>
      </w:r>
      <w:r>
        <w:t>… ?</w:t>
      </w:r>
    </w:p>
    <w:p w14:paraId="60B2C5A4" w14:textId="77777777" w:rsidR="00DD1C38" w:rsidRDefault="00DD1C38" w:rsidP="00DA00DC">
      <w:r>
        <w:t>— </w:t>
      </w:r>
      <w:r w:rsidR="00DA00DC">
        <w:t>C</w:t>
      </w:r>
      <w:r>
        <w:t>’</w:t>
      </w:r>
      <w:r w:rsidR="00DA00DC">
        <w:t>est un homme qui sait tout ce qu</w:t>
      </w:r>
      <w:r>
        <w:t>’</w:t>
      </w:r>
      <w:r w:rsidR="00DA00DC">
        <w:t>il veut</w:t>
      </w:r>
      <w:r>
        <w:t xml:space="preserve"> ! </w:t>
      </w:r>
      <w:r w:rsidR="00DA00DC">
        <w:t>fit-elle avec terreur</w:t>
      </w:r>
      <w:r>
        <w:t>.</w:t>
      </w:r>
    </w:p>
    <w:p w14:paraId="69B6B4C6" w14:textId="77777777" w:rsidR="00DD1C38" w:rsidRDefault="00DD1C38" w:rsidP="00DA00DC">
      <w:r>
        <w:t>— </w:t>
      </w:r>
      <w:r w:rsidR="00DA00DC">
        <w:t>Oui</w:t>
      </w:r>
      <w:r>
        <w:t xml:space="preserve">, </w:t>
      </w:r>
      <w:r w:rsidR="00DA00DC">
        <w:t>et</w:t>
      </w:r>
      <w:r>
        <w:t xml:space="preserve">, </w:t>
      </w:r>
      <w:r w:rsidR="00DA00DC">
        <w:t>en tout cas</w:t>
      </w:r>
      <w:r>
        <w:t xml:space="preserve">, </w:t>
      </w:r>
      <w:r w:rsidR="00DA00DC">
        <w:t>c</w:t>
      </w:r>
      <w:r>
        <w:t>’</w:t>
      </w:r>
      <w:r w:rsidR="00DA00DC">
        <w:t>est quelqu</w:t>
      </w:r>
      <w:r>
        <w:t>’</w:t>
      </w:r>
      <w:r w:rsidR="00DA00DC">
        <w:t>un qui s</w:t>
      </w:r>
      <w:r>
        <w:t>’</w:t>
      </w:r>
      <w:r w:rsidR="00DA00DC">
        <w:t>intéresse joliment à vos faits et gestes</w:t>
      </w:r>
      <w:r>
        <w:t xml:space="preserve">. </w:t>
      </w:r>
      <w:r w:rsidR="00DA00DC">
        <w:t>Il arrive en avance pour te voir</w:t>
      </w:r>
      <w:r>
        <w:t xml:space="preserve">, </w:t>
      </w:r>
      <w:r w:rsidR="00DA00DC">
        <w:t>causer avec toi</w:t>
      </w:r>
      <w:r>
        <w:t xml:space="preserve">. </w:t>
      </w:r>
      <w:r w:rsidR="00DA00DC">
        <w:t>Si vous ne tombez pas d</w:t>
      </w:r>
      <w:r>
        <w:t>’</w:t>
      </w:r>
      <w:r w:rsidR="00DA00DC">
        <w:t>accord sur l</w:t>
      </w:r>
      <w:r>
        <w:t>’</w:t>
      </w:r>
      <w:r w:rsidR="00DA00DC">
        <w:t>affaire à laquelle il fait allusion</w:t>
      </w:r>
      <w:r>
        <w:t xml:space="preserve">, </w:t>
      </w:r>
      <w:r w:rsidR="00DA00DC">
        <w:t>d</w:t>
      </w:r>
      <w:r>
        <w:t>’</w:t>
      </w:r>
      <w:r w:rsidR="00DA00DC">
        <w:t>un seul mot dit à ton fiancé</w:t>
      </w:r>
      <w:r>
        <w:t xml:space="preserve">, </w:t>
      </w:r>
      <w:r w:rsidR="00DA00DC">
        <w:t>il peut rendre impossible ton mariage</w:t>
      </w:r>
      <w:r>
        <w:t xml:space="preserve">. </w:t>
      </w:r>
      <w:r w:rsidR="00DA00DC">
        <w:t>Est-ce bien cela</w:t>
      </w:r>
      <w:r>
        <w:t> ?</w:t>
      </w:r>
    </w:p>
    <w:p w14:paraId="7CD01E32" w14:textId="4555053C" w:rsidR="00DA00DC" w:rsidRDefault="00DD1C38" w:rsidP="00DA00DC">
      <w:r>
        <w:t>— </w:t>
      </w:r>
      <w:r w:rsidR="00DA00DC">
        <w:t>Oui</w:t>
      </w:r>
      <w:r>
        <w:t>. »</w:t>
      </w:r>
    </w:p>
    <w:p w14:paraId="79EB4E23" w14:textId="77777777" w:rsidR="00DD1C38" w:rsidRDefault="00DA00DC" w:rsidP="00DA00DC">
      <w:r>
        <w:t>Il s</w:t>
      </w:r>
      <w:r w:rsidR="00DD1C38">
        <w:t>’</w:t>
      </w:r>
      <w:r>
        <w:t>aperçut qu</w:t>
      </w:r>
      <w:r w:rsidR="00DD1C38">
        <w:t>’</w:t>
      </w:r>
      <w:r>
        <w:t>elle claquait des dents</w:t>
      </w:r>
      <w:r w:rsidR="00DD1C38">
        <w:t>.</w:t>
      </w:r>
    </w:p>
    <w:p w14:paraId="4BF5DAB3" w14:textId="77777777" w:rsidR="00DD1C38" w:rsidRDefault="00DD1C38" w:rsidP="00DA00DC">
      <w:r>
        <w:t>« </w:t>
      </w:r>
      <w:r w:rsidR="00DA00DC">
        <w:t>Excuse-moi</w:t>
      </w:r>
      <w:r>
        <w:t xml:space="preserve">, </w:t>
      </w:r>
      <w:r w:rsidR="00DA00DC">
        <w:t>je t</w:t>
      </w:r>
      <w:r>
        <w:t>’</w:t>
      </w:r>
      <w:r w:rsidR="00DA00DC">
        <w:t>en prie</w:t>
      </w:r>
      <w:r>
        <w:t xml:space="preserve">, </w:t>
      </w:r>
      <w:r w:rsidR="00DA00DC">
        <w:t>dit-il</w:t>
      </w:r>
      <w:r>
        <w:t xml:space="preserve">, </w:t>
      </w:r>
      <w:r w:rsidR="00DA00DC">
        <w:t>ma pauvre enfant</w:t>
      </w:r>
      <w:r>
        <w:t xml:space="preserve">. </w:t>
      </w:r>
      <w:r w:rsidR="00DA00DC">
        <w:t>Mais</w:t>
      </w:r>
      <w:r>
        <w:t xml:space="preserve">, </w:t>
      </w:r>
      <w:r w:rsidR="00DA00DC">
        <w:t>pour que je m</w:t>
      </w:r>
      <w:r>
        <w:t>’</w:t>
      </w:r>
      <w:r w:rsidR="00DA00DC">
        <w:t>occupe de cette histoire avec fruit</w:t>
      </w:r>
      <w:r>
        <w:t xml:space="preserve">, </w:t>
      </w:r>
      <w:r w:rsidR="00DA00DC">
        <w:t>ainsi que tu sembles le souhaiter</w:t>
      </w:r>
      <w:r>
        <w:t xml:space="preserve">, </w:t>
      </w:r>
      <w:r w:rsidR="00DA00DC">
        <w:t>il est tout de même nécessaire que je te pose un certain nombre de questions</w:t>
      </w:r>
      <w:r>
        <w:t xml:space="preserve">. </w:t>
      </w:r>
      <w:r w:rsidR="00DA00DC">
        <w:t>Quelles révélations</w:t>
      </w:r>
      <w:r>
        <w:t xml:space="preserve">, </w:t>
      </w:r>
      <w:r w:rsidR="00DA00DC">
        <w:t>encore une fois</w:t>
      </w:r>
      <w:r>
        <w:t xml:space="preserve">, </w:t>
      </w:r>
      <w:r w:rsidR="00DA00DC">
        <w:t>peux-tu redouter de cet individu</w:t>
      </w:r>
      <w:r>
        <w:t xml:space="preserve"> ? </w:t>
      </w:r>
      <w:r w:rsidR="00DA00DC">
        <w:t>Ne t</w:t>
      </w:r>
      <w:r>
        <w:t>’</w:t>
      </w:r>
      <w:r w:rsidR="00DA00DC">
        <w:t>en exagères-tu pas la gravité</w:t>
      </w:r>
      <w:r>
        <w:t xml:space="preserve"> ? </w:t>
      </w:r>
      <w:r w:rsidR="00DA00DC">
        <w:t>Est-ce si abominable que cela</w:t>
      </w:r>
      <w:r>
        <w:t> ?</w:t>
      </w:r>
    </w:p>
    <w:p w14:paraId="280B5CF8" w14:textId="77777777" w:rsidR="00DD1C38" w:rsidRDefault="00DD1C38" w:rsidP="00DA00DC">
      <w:r>
        <w:lastRenderedPageBreak/>
        <w:t>— </w:t>
      </w:r>
      <w:r w:rsidR="00DA00DC">
        <w:t>Plus abominable encore que tu ne le penses</w:t>
      </w:r>
      <w:r>
        <w:t> ! »</w:t>
      </w:r>
      <w:r w:rsidR="00DA00DC">
        <w:t xml:space="preserve"> dit-elle seulement</w:t>
      </w:r>
      <w:r>
        <w:t>.</w:t>
      </w:r>
    </w:p>
    <w:p w14:paraId="5DEA74EC" w14:textId="77777777" w:rsidR="00DD1C38" w:rsidRDefault="00DA00DC" w:rsidP="00DA00DC">
      <w:r>
        <w:t>Ce fut à son tour de tressaillir</w:t>
      </w:r>
      <w:r w:rsidR="00DD1C38">
        <w:t>.</w:t>
      </w:r>
    </w:p>
    <w:p w14:paraId="05110200" w14:textId="77777777" w:rsidR="00DD1C38" w:rsidRDefault="00DD1C38" w:rsidP="00DA00DC">
      <w:r>
        <w:t>« </w:t>
      </w:r>
      <w:r w:rsidR="00DA00DC">
        <w:t>Quoi</w:t>
      </w:r>
      <w:r>
        <w:t xml:space="preserve"> ? </w:t>
      </w:r>
      <w:r w:rsidR="00DA00DC">
        <w:t>fit-il</w:t>
      </w:r>
      <w:r>
        <w:t xml:space="preserve">. </w:t>
      </w:r>
      <w:r w:rsidR="00DA00DC">
        <w:t>Je n</w:t>
      </w:r>
      <w:r>
        <w:t>’</w:t>
      </w:r>
      <w:r w:rsidR="00DA00DC">
        <w:t>ose imaginer</w:t>
      </w:r>
      <w:r>
        <w:t xml:space="preserve">… </w:t>
      </w:r>
      <w:r w:rsidR="00DA00DC">
        <w:t>Un homme pareil</w:t>
      </w:r>
      <w:r>
        <w:t xml:space="preserve"> ! </w:t>
      </w:r>
      <w:r w:rsidR="00DA00DC">
        <w:t>Aurais-tu donc pu</w:t>
      </w:r>
      <w:r>
        <w:t>… ?</w:t>
      </w:r>
    </w:p>
    <w:p w14:paraId="57C99700" w14:textId="77777777" w:rsidR="00DD1C38" w:rsidRDefault="00DD1C38" w:rsidP="00DA00DC">
      <w:r>
        <w:t>— </w:t>
      </w:r>
      <w:r w:rsidR="00DA00DC">
        <w:t>Pu quoi</w:t>
      </w:r>
      <w:r>
        <w:t> ?</w:t>
      </w:r>
    </w:p>
    <w:p w14:paraId="43A7D891" w14:textId="77777777" w:rsidR="00DD1C38" w:rsidRDefault="00DD1C38" w:rsidP="00DA00DC">
      <w:r>
        <w:t>— </w:t>
      </w:r>
      <w:r w:rsidR="00DA00DC">
        <w:t>Avoir été sa maîtresse</w:t>
      </w:r>
      <w:r>
        <w:t> ! »</w:t>
      </w:r>
      <w:r w:rsidR="00DA00DC">
        <w:t xml:space="preserve"> murmura-t-il</w:t>
      </w:r>
      <w:r>
        <w:t>.</w:t>
      </w:r>
    </w:p>
    <w:p w14:paraId="4C10DCCB" w14:textId="77777777" w:rsidR="00DD1C38" w:rsidRDefault="00DA00DC" w:rsidP="00DA00DC">
      <w:r>
        <w:t>Tragiquement</w:t>
      </w:r>
      <w:r w:rsidR="00DD1C38">
        <w:t xml:space="preserve">, </w:t>
      </w:r>
      <w:r>
        <w:t>elle éclata d</w:t>
      </w:r>
      <w:r w:rsidR="00DD1C38">
        <w:t>’</w:t>
      </w:r>
      <w:r>
        <w:t>une espèce de rire douloureux</w:t>
      </w:r>
      <w:r w:rsidR="00DD1C38">
        <w:t>.</w:t>
      </w:r>
    </w:p>
    <w:p w14:paraId="37D8C11C" w14:textId="77777777" w:rsidR="00DD1C38" w:rsidRDefault="00DD1C38" w:rsidP="00DA00DC">
      <w:r>
        <w:t>« </w:t>
      </w:r>
      <w:r w:rsidR="00DA00DC">
        <w:t>Une chose abominable</w:t>
      </w:r>
      <w:r>
        <w:t xml:space="preserve">, </w:t>
      </w:r>
      <w:r w:rsidR="00DA00DC">
        <w:t>ai-je dit</w:t>
      </w:r>
      <w:r>
        <w:t xml:space="preserve"> ! </w:t>
      </w:r>
      <w:r w:rsidR="00DA00DC">
        <w:t>Plus abominable que tu ne penses</w:t>
      </w:r>
      <w:r>
        <w:t xml:space="preserve">. </w:t>
      </w:r>
      <w:r w:rsidR="00DA00DC">
        <w:t>Sa maîtresse</w:t>
      </w:r>
      <w:r>
        <w:t xml:space="preserve"> ? </w:t>
      </w:r>
      <w:r w:rsidR="00DA00DC">
        <w:t>Hélas</w:t>
      </w:r>
      <w:r>
        <w:t xml:space="preserve"> ! </w:t>
      </w:r>
      <w:r w:rsidR="00DA00DC">
        <w:t>Seigneur</w:t>
      </w:r>
      <w:r>
        <w:t xml:space="preserve">, </w:t>
      </w:r>
      <w:r w:rsidR="00DA00DC">
        <w:t>si ça pouvait n</w:t>
      </w:r>
      <w:r>
        <w:t>’</w:t>
      </w:r>
      <w:r w:rsidR="00DA00DC">
        <w:t>être que cela</w:t>
      </w:r>
      <w:r>
        <w:t> !</w:t>
      </w:r>
    </w:p>
    <w:p w14:paraId="56BEA93E" w14:textId="77777777" w:rsidR="00DD1C38" w:rsidRDefault="00DD1C38" w:rsidP="00DA00DC">
      <w:r>
        <w:t>— </w:t>
      </w:r>
      <w:proofErr w:type="spellStart"/>
      <w:r w:rsidR="00DA00DC">
        <w:t>Armène</w:t>
      </w:r>
      <w:proofErr w:type="spellEnd"/>
      <w:r>
        <w:t> ! »</w:t>
      </w:r>
      <w:r w:rsidR="00DA00DC">
        <w:t xml:space="preserve"> fit-il</w:t>
      </w:r>
      <w:r>
        <w:t xml:space="preserve">, </w:t>
      </w:r>
      <w:r w:rsidR="00DA00DC">
        <w:t>s</w:t>
      </w:r>
      <w:r>
        <w:t>’</w:t>
      </w:r>
      <w:r w:rsidR="00DA00DC">
        <w:t>étant reculé</w:t>
      </w:r>
      <w:r>
        <w:t>.</w:t>
      </w:r>
    </w:p>
    <w:p w14:paraId="342BA179" w14:textId="77777777" w:rsidR="00DD1C38" w:rsidRDefault="00DA00DC" w:rsidP="00DA00DC">
      <w:r>
        <w:t>Elle eut presque un regard de mépris</w:t>
      </w:r>
      <w:r w:rsidR="00DD1C38">
        <w:t xml:space="preserve">. </w:t>
      </w:r>
      <w:r>
        <w:t>Son rire s</w:t>
      </w:r>
      <w:r w:rsidR="00DD1C38">
        <w:t>’</w:t>
      </w:r>
      <w:r>
        <w:t>emplit d</w:t>
      </w:r>
      <w:r w:rsidR="00DD1C38">
        <w:t>’</w:t>
      </w:r>
      <w:r>
        <w:t>amertume</w:t>
      </w:r>
      <w:r w:rsidR="00DD1C38">
        <w:t>.</w:t>
      </w:r>
    </w:p>
    <w:p w14:paraId="5FED0F4A" w14:textId="6B6F9ECA" w:rsidR="00DA00DC" w:rsidRDefault="00DD1C38" w:rsidP="00DA00DC">
      <w:r>
        <w:t>« </w:t>
      </w:r>
      <w:r w:rsidR="00DA00DC">
        <w:t>Ah</w:t>
      </w:r>
      <w:r>
        <w:t xml:space="preserve"> ! </w:t>
      </w:r>
      <w:r w:rsidR="00DA00DC">
        <w:t>voilà</w:t>
      </w:r>
      <w:r>
        <w:t xml:space="preserve">, </w:t>
      </w:r>
      <w:r w:rsidR="00DA00DC">
        <w:t>je m</w:t>
      </w:r>
      <w:r>
        <w:t>’</w:t>
      </w:r>
      <w:r w:rsidR="00DA00DC">
        <w:t>en doutais bien</w:t>
      </w:r>
      <w:r>
        <w:t xml:space="preserve"> ! </w:t>
      </w:r>
      <w:r w:rsidR="00DA00DC">
        <w:t>Tu ne me questionnes plus</w:t>
      </w:r>
      <w:r>
        <w:t xml:space="preserve">, </w:t>
      </w:r>
      <w:r w:rsidR="00DA00DC">
        <w:t>à présent</w:t>
      </w:r>
      <w:r>
        <w:t xml:space="preserve"> ? </w:t>
      </w:r>
      <w:r w:rsidR="00DA00DC">
        <w:t>Tu as peur d</w:t>
      </w:r>
      <w:r>
        <w:t>’</w:t>
      </w:r>
      <w:r w:rsidR="00DA00DC">
        <w:t>avance de ce que tu vas apprendre</w:t>
      </w:r>
      <w:r>
        <w:t xml:space="preserve"> ? </w:t>
      </w:r>
      <w:r w:rsidR="00DA00DC">
        <w:t>Tu as raison</w:t>
      </w:r>
      <w:r>
        <w:t xml:space="preserve">, </w:t>
      </w:r>
      <w:r w:rsidR="00DA00DC">
        <w:t>va</w:t>
      </w:r>
      <w:r>
        <w:t xml:space="preserve"> ! </w:t>
      </w:r>
      <w:r w:rsidR="00DA00DC">
        <w:t>C</w:t>
      </w:r>
      <w:r>
        <w:t>’</w:t>
      </w:r>
      <w:r w:rsidR="00DA00DC">
        <w:t>est encore plus monstrueux que tu ne crois</w:t>
      </w:r>
      <w:r>
        <w:t>. »</w:t>
      </w:r>
    </w:p>
    <w:p w14:paraId="55942C68" w14:textId="77777777" w:rsidR="00DD1C38" w:rsidRDefault="00DA00DC" w:rsidP="00DA00DC">
      <w:r>
        <w:t>Le visage de Roche avait pris une teinte de cendre</w:t>
      </w:r>
      <w:r w:rsidR="00DD1C38">
        <w:t>.</w:t>
      </w:r>
    </w:p>
    <w:p w14:paraId="18F32B59" w14:textId="77777777" w:rsidR="00DD1C38" w:rsidRDefault="00DD1C38" w:rsidP="00DA00DC">
      <w:r>
        <w:t>« </w:t>
      </w:r>
      <w:r w:rsidR="00DA00DC">
        <w:t>Me diras-tu de quoi il s</w:t>
      </w:r>
      <w:r>
        <w:t>’</w:t>
      </w:r>
      <w:r w:rsidR="00DA00DC">
        <w:t>agit</w:t>
      </w:r>
      <w:r>
        <w:t xml:space="preserve">, </w:t>
      </w:r>
      <w:r w:rsidR="00DA00DC">
        <w:t>si je te le demande</w:t>
      </w:r>
      <w:r>
        <w:t xml:space="preserve"> ? </w:t>
      </w:r>
      <w:r w:rsidR="00DA00DC">
        <w:t>interrogea-t-il enfin</w:t>
      </w:r>
      <w:r>
        <w:t>.</w:t>
      </w:r>
    </w:p>
    <w:p w14:paraId="047D550C" w14:textId="77777777" w:rsidR="00DD1C38" w:rsidRDefault="00DD1C38" w:rsidP="00DA00DC">
      <w:r>
        <w:t>— </w:t>
      </w:r>
      <w:r w:rsidR="00DA00DC">
        <w:t>Bien sûr</w:t>
      </w:r>
      <w:r>
        <w:t xml:space="preserve">, </w:t>
      </w:r>
      <w:r w:rsidR="00DA00DC">
        <w:t>fit-elle</w:t>
      </w:r>
      <w:r>
        <w:t xml:space="preserve">, </w:t>
      </w:r>
      <w:r w:rsidR="00DA00DC">
        <w:t>haussant les épaules avec résignation</w:t>
      </w:r>
      <w:r>
        <w:t xml:space="preserve">. </w:t>
      </w:r>
      <w:r w:rsidR="00DA00DC">
        <w:t>Si tu as la bonté de consentir à te mesurer pour moi avec l</w:t>
      </w:r>
      <w:r>
        <w:t>’</w:t>
      </w:r>
      <w:r w:rsidR="00DA00DC">
        <w:t>homme en question</w:t>
      </w:r>
      <w:r>
        <w:t xml:space="preserve">, </w:t>
      </w:r>
      <w:r w:rsidR="00DA00DC">
        <w:t>il est juste que tu sois mis d</w:t>
      </w:r>
      <w:r>
        <w:t>’</w:t>
      </w:r>
      <w:r w:rsidR="00DA00DC">
        <w:t>avance au courant de tout</w:t>
      </w:r>
      <w:r>
        <w:t>.</w:t>
      </w:r>
    </w:p>
    <w:p w14:paraId="0E710F0F" w14:textId="77777777" w:rsidR="00DD1C38" w:rsidRDefault="00DD1C38" w:rsidP="00DA00DC">
      <w:r>
        <w:lastRenderedPageBreak/>
        <w:t>— </w:t>
      </w:r>
      <w:r w:rsidR="00DA00DC">
        <w:t>De tout</w:t>
      </w:r>
      <w:r>
        <w:t xml:space="preserve"> ? </w:t>
      </w:r>
      <w:r w:rsidR="00DA00DC">
        <w:t>C</w:t>
      </w:r>
      <w:r>
        <w:t>’</w:t>
      </w:r>
      <w:r w:rsidR="00DA00DC">
        <w:t>est-à-dire de ce qui empêcherait immanquablement ton mariage</w:t>
      </w:r>
      <w:r>
        <w:t xml:space="preserve">, </w:t>
      </w:r>
      <w:r w:rsidR="00DA00DC">
        <w:t>si c</w:t>
      </w:r>
      <w:r>
        <w:t>’</w:t>
      </w:r>
      <w:r w:rsidR="00DA00DC">
        <w:t>était l</w:t>
      </w:r>
      <w:r>
        <w:t>’</w:t>
      </w:r>
      <w:r w:rsidR="00DA00DC">
        <w:t>autre</w:t>
      </w:r>
      <w:r>
        <w:t xml:space="preserve">, </w:t>
      </w:r>
      <w:r w:rsidR="00DA00DC">
        <w:t>au lieu de moi</w:t>
      </w:r>
      <w:r>
        <w:t xml:space="preserve">, </w:t>
      </w:r>
      <w:r w:rsidR="00DA00DC">
        <w:t>qui venait à en être informé</w:t>
      </w:r>
      <w:r>
        <w:t> ?</w:t>
      </w:r>
    </w:p>
    <w:p w14:paraId="25681D88" w14:textId="77777777" w:rsidR="00DD1C38" w:rsidRDefault="00DD1C38" w:rsidP="00DA00DC">
      <w:r>
        <w:t>— </w:t>
      </w:r>
      <w:r w:rsidR="00DA00DC">
        <w:t>Et puis après</w:t>
      </w:r>
      <w:r>
        <w:t xml:space="preserve"> ? </w:t>
      </w:r>
      <w:r w:rsidR="00DA00DC">
        <w:t>fit-elle</w:t>
      </w:r>
      <w:r>
        <w:t xml:space="preserve">, </w:t>
      </w:r>
      <w:r w:rsidR="00DA00DC">
        <w:t>toute prête</w:t>
      </w:r>
      <w:r>
        <w:t xml:space="preserve">, </w:t>
      </w:r>
      <w:r w:rsidR="00DA00DC">
        <w:t>là-dessus</w:t>
      </w:r>
      <w:r>
        <w:t xml:space="preserve">, </w:t>
      </w:r>
      <w:r w:rsidR="00DA00DC">
        <w:t>à redevenir provocante</w:t>
      </w:r>
      <w:r>
        <w:t xml:space="preserve">, </w:t>
      </w:r>
      <w:r w:rsidR="00DA00DC">
        <w:t>je ne vois pas très bien</w:t>
      </w:r>
      <w:r>
        <w:t>…</w:t>
      </w:r>
    </w:p>
    <w:p w14:paraId="1BB7C2F5" w14:textId="225B58BD" w:rsidR="00DA00DC" w:rsidRDefault="00DD1C38" w:rsidP="00DA00DC">
      <w:r>
        <w:t>— </w:t>
      </w:r>
      <w:r w:rsidR="00DA00DC">
        <w:t>Je vois</w:t>
      </w:r>
      <w:r>
        <w:t xml:space="preserve">, </w:t>
      </w:r>
      <w:r w:rsidR="00DA00DC">
        <w:t>moi</w:t>
      </w:r>
      <w:r>
        <w:t xml:space="preserve"> ! </w:t>
      </w:r>
      <w:r w:rsidR="00DA00DC">
        <w:t>dit-il avec une sombre ironie</w:t>
      </w:r>
      <w:r>
        <w:t xml:space="preserve">. </w:t>
      </w:r>
      <w:r w:rsidR="00DA00DC">
        <w:t>Tu es disposée à tout mettre en œuvre pour qu</w:t>
      </w:r>
      <w:r>
        <w:t>’</w:t>
      </w:r>
      <w:r w:rsidR="00DA00DC">
        <w:t>il n</w:t>
      </w:r>
      <w:r>
        <w:t>’</w:t>
      </w:r>
      <w:r w:rsidR="00DA00DC">
        <w:t>apprenne pas ce que tu ne vas pas faire tant de manières pour me dire</w:t>
      </w:r>
      <w:r>
        <w:t xml:space="preserve">. </w:t>
      </w:r>
      <w:r w:rsidR="00DA00DC">
        <w:t>C</w:t>
      </w:r>
      <w:r>
        <w:t>’</w:t>
      </w:r>
      <w:r w:rsidR="00DA00DC">
        <w:t>est bien cela</w:t>
      </w:r>
      <w:r>
        <w:t xml:space="preserve">, </w:t>
      </w:r>
      <w:r w:rsidR="00DA00DC">
        <w:t>n</w:t>
      </w:r>
      <w:r>
        <w:t>’</w:t>
      </w:r>
      <w:r w:rsidR="00DA00DC">
        <w:t>est-il pas vrai</w:t>
      </w:r>
      <w:r>
        <w:t> ? »</w:t>
      </w:r>
    </w:p>
    <w:p w14:paraId="43773D8B" w14:textId="77777777" w:rsidR="00DD1C38" w:rsidRDefault="00DA00DC" w:rsidP="00DA00DC">
      <w:r>
        <w:t>Elle le regarda avec un air de reproche douloureux</w:t>
      </w:r>
      <w:r w:rsidR="00DD1C38">
        <w:t xml:space="preserve">. </w:t>
      </w:r>
      <w:r>
        <w:t>Il changea de ton</w:t>
      </w:r>
      <w:r w:rsidR="00DD1C38">
        <w:t>.</w:t>
      </w:r>
    </w:p>
    <w:p w14:paraId="7DD72E46" w14:textId="2641C033" w:rsidR="00DA00DC" w:rsidRDefault="00DD1C38" w:rsidP="00DA00DC">
      <w:r>
        <w:t>« </w:t>
      </w:r>
      <w:r w:rsidR="00DA00DC">
        <w:t>C</w:t>
      </w:r>
      <w:r>
        <w:t>’</w:t>
      </w:r>
      <w:r w:rsidR="00DA00DC">
        <w:t>est moi qui te demande pardon</w:t>
      </w:r>
      <w:r>
        <w:t xml:space="preserve">. </w:t>
      </w:r>
      <w:r w:rsidR="00DA00DC">
        <w:t>Je suis stupide</w:t>
      </w:r>
      <w:r>
        <w:t xml:space="preserve">. </w:t>
      </w:r>
      <w:r w:rsidR="00DA00DC">
        <w:t>Je ne peux pas dire que tu n</w:t>
      </w:r>
      <w:r>
        <w:t>’</w:t>
      </w:r>
      <w:r w:rsidR="00DA00DC">
        <w:t>aies pas été loyale</w:t>
      </w:r>
      <w:r>
        <w:t xml:space="preserve">, </w:t>
      </w:r>
      <w:r w:rsidR="00DA00DC">
        <w:t>que tu n</w:t>
      </w:r>
      <w:r>
        <w:t>’</w:t>
      </w:r>
      <w:r w:rsidR="00DA00DC">
        <w:t>aies pas commencé par me prévenir que tu n</w:t>
      </w:r>
      <w:r>
        <w:t>’</w:t>
      </w:r>
      <w:r w:rsidR="00DA00DC">
        <w:t>as aimé</w:t>
      </w:r>
      <w:r>
        <w:t xml:space="preserve">, </w:t>
      </w:r>
      <w:r w:rsidR="00DA00DC">
        <w:t>que tu n</w:t>
      </w:r>
      <w:r>
        <w:t>’</w:t>
      </w:r>
      <w:r w:rsidR="00DA00DC">
        <w:t>aimerais jamais que lui</w:t>
      </w:r>
      <w:r>
        <w:t>. »</w:t>
      </w:r>
    </w:p>
    <w:p w14:paraId="789B5DE1" w14:textId="77777777" w:rsidR="00DD1C38" w:rsidRDefault="00DA00DC" w:rsidP="00DA00DC">
      <w:r>
        <w:t>Coudes sur les genoux</w:t>
      </w:r>
      <w:r w:rsidR="00DD1C38">
        <w:t xml:space="preserve">, </w:t>
      </w:r>
      <w:r>
        <w:t>il avait plongé son front dans ses mains</w:t>
      </w:r>
      <w:r w:rsidR="00DD1C38">
        <w:t xml:space="preserve">. </w:t>
      </w:r>
      <w:r>
        <w:t>Il sentit les lèvres d</w:t>
      </w:r>
      <w:r w:rsidR="00DD1C38">
        <w:t>’</w:t>
      </w:r>
      <w:proofErr w:type="spellStart"/>
      <w:r>
        <w:t>Armène</w:t>
      </w:r>
      <w:proofErr w:type="spellEnd"/>
      <w:r>
        <w:t xml:space="preserve"> s</w:t>
      </w:r>
      <w:r w:rsidR="00DD1C38">
        <w:t>’</w:t>
      </w:r>
      <w:r>
        <w:t>y poser</w:t>
      </w:r>
      <w:r w:rsidR="00DD1C38">
        <w:t xml:space="preserve">. </w:t>
      </w:r>
      <w:r>
        <w:t>Ils se regardèrent avec un sourire de détresse</w:t>
      </w:r>
      <w:r w:rsidR="00DD1C38">
        <w:t>.</w:t>
      </w:r>
    </w:p>
    <w:p w14:paraId="309CCA75" w14:textId="77777777" w:rsidR="00DD1C38" w:rsidRDefault="00DD1C38" w:rsidP="00DA00DC">
      <w:r>
        <w:t>« </w:t>
      </w:r>
      <w:r w:rsidR="00DA00DC">
        <w:t>La vérité</w:t>
      </w:r>
      <w:r>
        <w:t xml:space="preserve">, </w:t>
      </w:r>
      <w:r w:rsidR="00DA00DC">
        <w:t>c</w:t>
      </w:r>
      <w:r>
        <w:t>’</w:t>
      </w:r>
      <w:r w:rsidR="00DA00DC">
        <w:t>est que nous sommes bien</w:t>
      </w:r>
      <w:r>
        <w:t xml:space="preserve">, </w:t>
      </w:r>
      <w:r w:rsidR="00DA00DC">
        <w:t>bien malheureux l</w:t>
      </w:r>
      <w:r>
        <w:t>’</w:t>
      </w:r>
      <w:r w:rsidR="00DA00DC">
        <w:t>un et l</w:t>
      </w:r>
      <w:r>
        <w:t>’</w:t>
      </w:r>
      <w:r w:rsidR="00DA00DC">
        <w:t>autre</w:t>
      </w:r>
      <w:r>
        <w:t xml:space="preserve">, </w:t>
      </w:r>
      <w:r w:rsidR="00DA00DC">
        <w:t>ma pauvre petite</w:t>
      </w:r>
      <w:r>
        <w:t> ! »</w:t>
      </w:r>
      <w:r w:rsidR="00DA00DC">
        <w:t xml:space="preserve"> murmura-t-il</w:t>
      </w:r>
      <w:r>
        <w:t>.</w:t>
      </w:r>
    </w:p>
    <w:p w14:paraId="67CB2838" w14:textId="7B6D7134" w:rsidR="00DA00DC" w:rsidRDefault="00DA00DC" w:rsidP="00DA00DC"/>
    <w:p w14:paraId="185F877E" w14:textId="77777777" w:rsidR="00DD1C38" w:rsidRDefault="00DA00DC" w:rsidP="00DA00DC">
      <w:r>
        <w:t>Ils restèrent un moment à garder le silence</w:t>
      </w:r>
      <w:r w:rsidR="00DD1C38">
        <w:t xml:space="preserve">. </w:t>
      </w:r>
      <w:r>
        <w:t>Elle l</w:t>
      </w:r>
      <w:r w:rsidR="00DD1C38">
        <w:t>’</w:t>
      </w:r>
      <w:r>
        <w:t>observait à la dérobée</w:t>
      </w:r>
      <w:r w:rsidR="00DD1C38">
        <w:t xml:space="preserve">, </w:t>
      </w:r>
      <w:r>
        <w:t>un peu à la façon dont on observerait un futur bourreau</w:t>
      </w:r>
      <w:r w:rsidR="00DD1C38">
        <w:t xml:space="preserve">. </w:t>
      </w:r>
      <w:r>
        <w:t>Elle devait se demander si la minute</w:t>
      </w:r>
      <w:r w:rsidR="00DD1C38">
        <w:t xml:space="preserve">, </w:t>
      </w:r>
      <w:r>
        <w:t>la terrible minute</w:t>
      </w:r>
      <w:r w:rsidR="00DD1C38">
        <w:t xml:space="preserve">, </w:t>
      </w:r>
      <w:r>
        <w:t>était venue pour elle de parler</w:t>
      </w:r>
      <w:r w:rsidR="00DD1C38">
        <w:t xml:space="preserve">. </w:t>
      </w:r>
      <w:r>
        <w:t>Puisqu</w:t>
      </w:r>
      <w:r w:rsidR="00DD1C38">
        <w:t>’</w:t>
      </w:r>
      <w:r>
        <w:t>il se taisait</w:t>
      </w:r>
      <w:r w:rsidR="00DD1C38">
        <w:t xml:space="preserve">, </w:t>
      </w:r>
      <w:r>
        <w:t>c</w:t>
      </w:r>
      <w:r w:rsidR="00DD1C38">
        <w:t>’</w:t>
      </w:r>
      <w:r>
        <w:t>était cela qu</w:t>
      </w:r>
      <w:r w:rsidR="00DD1C38">
        <w:t>’</w:t>
      </w:r>
      <w:r>
        <w:t>il attendait d</w:t>
      </w:r>
      <w:r w:rsidR="00DD1C38">
        <w:t>’</w:t>
      </w:r>
      <w:r>
        <w:t>elle</w:t>
      </w:r>
      <w:r w:rsidR="00DD1C38">
        <w:t xml:space="preserve">, </w:t>
      </w:r>
      <w:r>
        <w:t>sans doute</w:t>
      </w:r>
      <w:r w:rsidR="00DD1C38">
        <w:t xml:space="preserve">. </w:t>
      </w:r>
      <w:r>
        <w:t>La raison</w:t>
      </w:r>
      <w:r w:rsidR="00DD1C38">
        <w:t xml:space="preserve">, </w:t>
      </w:r>
      <w:r>
        <w:t>impérieusement</w:t>
      </w:r>
      <w:r w:rsidR="00DD1C38">
        <w:t xml:space="preserve">, </w:t>
      </w:r>
      <w:r>
        <w:t>l</w:t>
      </w:r>
      <w:r w:rsidR="00DD1C38">
        <w:t>’</w:t>
      </w:r>
      <w:r>
        <w:t>y poussait</w:t>
      </w:r>
      <w:r w:rsidR="00DD1C38">
        <w:t xml:space="preserve">. </w:t>
      </w:r>
      <w:r>
        <w:t>Tout retard</w:t>
      </w:r>
      <w:r w:rsidR="00DD1C38">
        <w:t xml:space="preserve">, </w:t>
      </w:r>
      <w:r>
        <w:t>tout instant perdu était de nature à compromettre son salut de façon peut-être irrémédiable</w:t>
      </w:r>
      <w:r w:rsidR="00DD1C38">
        <w:t xml:space="preserve">. </w:t>
      </w:r>
      <w:r>
        <w:t>Et cependant</w:t>
      </w:r>
      <w:r w:rsidR="00DD1C38">
        <w:t xml:space="preserve">, </w:t>
      </w:r>
      <w:r>
        <w:t>c</w:t>
      </w:r>
      <w:r w:rsidR="00DD1C38">
        <w:t>’</w:t>
      </w:r>
      <w:r>
        <w:t>était visible</w:t>
      </w:r>
      <w:r w:rsidR="00DD1C38">
        <w:t xml:space="preserve">, </w:t>
      </w:r>
      <w:r>
        <w:t xml:space="preserve">elle ne parvenait </w:t>
      </w:r>
      <w:r>
        <w:lastRenderedPageBreak/>
        <w:t>pas à se décider</w:t>
      </w:r>
      <w:r w:rsidR="00DD1C38">
        <w:t xml:space="preserve">. </w:t>
      </w:r>
      <w:r>
        <w:t>Une confidence pareille</w:t>
      </w:r>
      <w:r w:rsidR="00DD1C38">
        <w:t xml:space="preserve">, </w:t>
      </w:r>
      <w:r>
        <w:t>c</w:t>
      </w:r>
      <w:r w:rsidR="00DD1C38">
        <w:t>’</w:t>
      </w:r>
      <w:r>
        <w:t>était trop inhumain</w:t>
      </w:r>
      <w:r w:rsidR="00DD1C38">
        <w:t xml:space="preserve">, </w:t>
      </w:r>
      <w:r>
        <w:t>aussi</w:t>
      </w:r>
      <w:r w:rsidR="00DD1C38">
        <w:t xml:space="preserve">, </w:t>
      </w:r>
      <w:r>
        <w:t>trop épouvantable</w:t>
      </w:r>
      <w:r w:rsidR="00DD1C38">
        <w:t xml:space="preserve"> ! </w:t>
      </w:r>
      <w:r>
        <w:t>Elle n</w:t>
      </w:r>
      <w:r w:rsidR="00DD1C38">
        <w:t>’</w:t>
      </w:r>
      <w:r>
        <w:t>avait rien fait pour mériter épreuve semblable</w:t>
      </w:r>
      <w:r w:rsidR="00DD1C38">
        <w:t xml:space="preserve">. </w:t>
      </w:r>
      <w:r>
        <w:t>Consentirait-il à l</w:t>
      </w:r>
      <w:r w:rsidR="00DD1C38">
        <w:t>’</w:t>
      </w:r>
      <w:r>
        <w:t>admettre</w:t>
      </w:r>
      <w:r w:rsidR="00DD1C38">
        <w:t xml:space="preserve">, </w:t>
      </w:r>
      <w:r>
        <w:t>au moins</w:t>
      </w:r>
      <w:r w:rsidR="00DD1C38">
        <w:t xml:space="preserve"> ? </w:t>
      </w:r>
      <w:r>
        <w:t>Une barque</w:t>
      </w:r>
      <w:r w:rsidR="00DD1C38">
        <w:t xml:space="preserve">, </w:t>
      </w:r>
      <w:r>
        <w:t>dans les ténèbres moites</w:t>
      </w:r>
      <w:r w:rsidR="00DD1C38">
        <w:t xml:space="preserve">, </w:t>
      </w:r>
      <w:r>
        <w:t>passa</w:t>
      </w:r>
      <w:r w:rsidR="00DD1C38">
        <w:t xml:space="preserve">, </w:t>
      </w:r>
      <w:r>
        <w:t>juste au-dessous du balcon</w:t>
      </w:r>
      <w:r w:rsidR="00DD1C38">
        <w:t xml:space="preserve">. </w:t>
      </w:r>
      <w:r>
        <w:t>On entendit le bruit des flots frappés en cadence par le plat des rames</w:t>
      </w:r>
      <w:r w:rsidR="00DD1C38">
        <w:t xml:space="preserve">. </w:t>
      </w:r>
      <w:r>
        <w:t>Des gouttes d</w:t>
      </w:r>
      <w:r w:rsidR="00DD1C38">
        <w:t>’</w:t>
      </w:r>
      <w:r>
        <w:t>eau étincelaient</w:t>
      </w:r>
      <w:r w:rsidR="00DD1C38">
        <w:t xml:space="preserve">, </w:t>
      </w:r>
      <w:r>
        <w:t>phosphorescentes</w:t>
      </w:r>
      <w:r w:rsidR="00DD1C38">
        <w:t xml:space="preserve">. </w:t>
      </w:r>
      <w:r>
        <w:t>Une mélopée sourde monta</w:t>
      </w:r>
      <w:r w:rsidR="00DD1C38">
        <w:t xml:space="preserve">. </w:t>
      </w:r>
      <w:r>
        <w:t>C</w:t>
      </w:r>
      <w:r w:rsidR="00DD1C38">
        <w:t>’</w:t>
      </w:r>
      <w:r>
        <w:t>était un matelot qui chantait</w:t>
      </w:r>
      <w:r w:rsidR="00DD1C38">
        <w:t xml:space="preserve">. </w:t>
      </w:r>
      <w:r>
        <w:t>La lune</w:t>
      </w:r>
      <w:r w:rsidR="00DD1C38">
        <w:t xml:space="preserve">, </w:t>
      </w:r>
      <w:r>
        <w:t>en pleine ascension</w:t>
      </w:r>
      <w:r w:rsidR="00DD1C38">
        <w:t xml:space="preserve">, </w:t>
      </w:r>
      <w:r>
        <w:t>agrafait ses ferrets d</w:t>
      </w:r>
      <w:r w:rsidR="00DD1C38">
        <w:t>’</w:t>
      </w:r>
      <w:r>
        <w:t>argent sur la vieille mer barbaresque</w:t>
      </w:r>
      <w:r w:rsidR="00DD1C38">
        <w:t xml:space="preserve">. </w:t>
      </w:r>
      <w:r>
        <w:t>Ô nuit</w:t>
      </w:r>
      <w:r w:rsidR="00DD1C38">
        <w:t xml:space="preserve">, </w:t>
      </w:r>
      <w:r>
        <w:t>tendre et céleste nuit d</w:t>
      </w:r>
      <w:r w:rsidR="00DD1C38">
        <w:t>’</w:t>
      </w:r>
      <w:r>
        <w:t>Orient</w:t>
      </w:r>
      <w:r w:rsidR="00DD1C38">
        <w:t xml:space="preserve"> ! </w:t>
      </w:r>
      <w:r>
        <w:t>Roche</w:t>
      </w:r>
      <w:r w:rsidR="00DD1C38">
        <w:t xml:space="preserve">, </w:t>
      </w:r>
      <w:r>
        <w:t>portant la main à ses tempes</w:t>
      </w:r>
      <w:r w:rsidR="00DD1C38">
        <w:t xml:space="preserve">, </w:t>
      </w:r>
      <w:r>
        <w:t>les trouva baignées de sueur</w:t>
      </w:r>
      <w:r w:rsidR="00DD1C38">
        <w:t xml:space="preserve">. </w:t>
      </w:r>
      <w:r>
        <w:t>Nuit toute prête pour la passion</w:t>
      </w:r>
      <w:r w:rsidR="00DD1C38">
        <w:t xml:space="preserve"> ! </w:t>
      </w:r>
      <w:r>
        <w:t>Ah</w:t>
      </w:r>
      <w:r w:rsidR="00DD1C38">
        <w:t xml:space="preserve"> ! </w:t>
      </w:r>
      <w:r>
        <w:t>si c</w:t>
      </w:r>
      <w:r w:rsidR="00DD1C38">
        <w:t>’</w:t>
      </w:r>
      <w:r>
        <w:t>était lui qu</w:t>
      </w:r>
      <w:r w:rsidR="00DD1C38">
        <w:t>’</w:t>
      </w:r>
      <w:proofErr w:type="spellStart"/>
      <w:r>
        <w:t>Armène</w:t>
      </w:r>
      <w:proofErr w:type="spellEnd"/>
      <w:r>
        <w:t xml:space="preserve"> eût aimé</w:t>
      </w:r>
      <w:r w:rsidR="00DD1C38">
        <w:t xml:space="preserve">, </w:t>
      </w:r>
      <w:r>
        <w:t xml:space="preserve">comme </w:t>
      </w:r>
      <w:proofErr w:type="spellStart"/>
      <w:r>
        <w:t>Becharra</w:t>
      </w:r>
      <w:proofErr w:type="spellEnd"/>
      <w:r>
        <w:t xml:space="preserve"> eût pu venir</w:t>
      </w:r>
      <w:r w:rsidR="00DD1C38">
        <w:t xml:space="preserve">, </w:t>
      </w:r>
      <w:r>
        <w:t>le misérable</w:t>
      </w:r>
      <w:r w:rsidR="00DD1C38">
        <w:t xml:space="preserve">, </w:t>
      </w:r>
      <w:r>
        <w:t>et tout dire</w:t>
      </w:r>
      <w:r w:rsidR="00DD1C38">
        <w:t xml:space="preserve">, </w:t>
      </w:r>
      <w:r>
        <w:t>tout raconter</w:t>
      </w:r>
      <w:r w:rsidR="00DD1C38">
        <w:t xml:space="preserve"> ! </w:t>
      </w:r>
      <w:r>
        <w:t>Ce n</w:t>
      </w:r>
      <w:r w:rsidR="00DD1C38">
        <w:t>’</w:t>
      </w:r>
      <w:r>
        <w:t>était pas cela</w:t>
      </w:r>
      <w:r w:rsidR="00DD1C38">
        <w:t xml:space="preserve">, </w:t>
      </w:r>
      <w:r>
        <w:t>il eût pu le jurer</w:t>
      </w:r>
      <w:r w:rsidR="00DD1C38">
        <w:t xml:space="preserve">, </w:t>
      </w:r>
      <w:r>
        <w:t>qui eût détruit son amour à lui</w:t>
      </w:r>
      <w:r w:rsidR="00DD1C38">
        <w:t xml:space="preserve">, </w:t>
      </w:r>
      <w:r>
        <w:t>Roche</w:t>
      </w:r>
      <w:r w:rsidR="00DD1C38">
        <w:t xml:space="preserve">. </w:t>
      </w:r>
      <w:r>
        <w:t>Qui sait</w:t>
      </w:r>
      <w:r w:rsidR="00DD1C38">
        <w:t xml:space="preserve">, </w:t>
      </w:r>
      <w:r>
        <w:t>même</w:t>
      </w:r>
      <w:r w:rsidR="00DD1C38">
        <w:t xml:space="preserve">, </w:t>
      </w:r>
      <w:r>
        <w:t>pourquoi pas</w:t>
      </w:r>
      <w:r w:rsidR="00DD1C38">
        <w:t xml:space="preserve">, </w:t>
      </w:r>
      <w:r>
        <w:t>mon Dieu</w:t>
      </w:r>
      <w:r w:rsidR="00DD1C38">
        <w:t xml:space="preserve">, </w:t>
      </w:r>
      <w:r>
        <w:t>si cet amour-là</w:t>
      </w:r>
      <w:r w:rsidR="00DD1C38">
        <w:t xml:space="preserve">, </w:t>
      </w:r>
      <w:r>
        <w:t>pour tout résultat</w:t>
      </w:r>
      <w:r w:rsidR="00DD1C38">
        <w:t xml:space="preserve">, </w:t>
      </w:r>
      <w:r>
        <w:t>n</w:t>
      </w:r>
      <w:r w:rsidR="00DD1C38">
        <w:t>’</w:t>
      </w:r>
      <w:r>
        <w:t>eût pas été accru</w:t>
      </w:r>
      <w:r w:rsidR="00DD1C38">
        <w:t xml:space="preserve"> ? </w:t>
      </w:r>
      <w:r>
        <w:t>La pitié</w:t>
      </w:r>
      <w:r w:rsidR="00DD1C38">
        <w:t xml:space="preserve">, </w:t>
      </w:r>
      <w:r>
        <w:t>dans le plateau de la balance</w:t>
      </w:r>
      <w:r w:rsidR="00DD1C38">
        <w:t xml:space="preserve">, </w:t>
      </w:r>
      <w:r>
        <w:t>aurait jeté son divin poids</w:t>
      </w:r>
      <w:r w:rsidR="00DD1C38">
        <w:t>.</w:t>
      </w:r>
    </w:p>
    <w:p w14:paraId="07459557" w14:textId="77777777" w:rsidR="00DD1C38" w:rsidRDefault="00DA00DC" w:rsidP="00DA00DC">
      <w:r>
        <w:t>Brusquement</w:t>
      </w:r>
      <w:r w:rsidR="00DD1C38">
        <w:t xml:space="preserve">, </w:t>
      </w:r>
      <w:r>
        <w:t>il s</w:t>
      </w:r>
      <w:r w:rsidR="00DD1C38">
        <w:t>’</w:t>
      </w:r>
      <w:r>
        <w:t>était levé</w:t>
      </w:r>
      <w:r w:rsidR="00DD1C38">
        <w:t xml:space="preserve">. </w:t>
      </w:r>
      <w:r>
        <w:t>Il se dirigea vers la porte</w:t>
      </w:r>
      <w:r w:rsidR="00DD1C38">
        <w:t>.</w:t>
      </w:r>
    </w:p>
    <w:p w14:paraId="06D54963" w14:textId="77777777" w:rsidR="00DD1C38" w:rsidRDefault="00DD1C38" w:rsidP="00DA00DC">
      <w:r>
        <w:t>« </w:t>
      </w:r>
      <w:r w:rsidR="00DA00DC">
        <w:t>Où vas-tu</w:t>
      </w:r>
      <w:r>
        <w:t xml:space="preserve"> ? </w:t>
      </w:r>
      <w:r w:rsidR="00DA00DC">
        <w:t>fit-elle avec effroi</w:t>
      </w:r>
      <w:r>
        <w:t>.</w:t>
      </w:r>
    </w:p>
    <w:p w14:paraId="585F393C" w14:textId="77777777" w:rsidR="00DD1C38" w:rsidRDefault="00DD1C38" w:rsidP="00DA00DC">
      <w:r>
        <w:t>— </w:t>
      </w:r>
      <w:r w:rsidR="00DA00DC">
        <w:t>Je serai de retour dans une heure</w:t>
      </w:r>
      <w:r>
        <w:t xml:space="preserve">, </w:t>
      </w:r>
      <w:r w:rsidR="00DA00DC">
        <w:t>tout au plus</w:t>
      </w:r>
      <w:r>
        <w:t>.</w:t>
      </w:r>
    </w:p>
    <w:p w14:paraId="529497CF" w14:textId="3F6D1F86" w:rsidR="00DA00DC" w:rsidRDefault="00DD1C38" w:rsidP="00DA00DC">
      <w:r>
        <w:t>— </w:t>
      </w:r>
      <w:r w:rsidR="00DA00DC">
        <w:t>Dans une heure</w:t>
      </w:r>
      <w:r>
        <w:t xml:space="preserve"> ? </w:t>
      </w:r>
      <w:r w:rsidR="00DA00DC">
        <w:t>C</w:t>
      </w:r>
      <w:r>
        <w:t>’</w:t>
      </w:r>
      <w:r w:rsidR="00DA00DC">
        <w:t>est bien vrai</w:t>
      </w:r>
      <w:r>
        <w:t xml:space="preserve"> ? </w:t>
      </w:r>
      <w:r w:rsidR="00DA00DC">
        <w:t>gémit-elle</w:t>
      </w:r>
      <w:r>
        <w:t xml:space="preserve">. </w:t>
      </w:r>
      <w:r w:rsidR="00DA00DC">
        <w:t>Jure-moi que tu vas revenir</w:t>
      </w:r>
      <w:r>
        <w:t xml:space="preserve">, </w:t>
      </w:r>
      <w:r w:rsidR="00DA00DC">
        <w:t>que tu ne vas pas m</w:t>
      </w:r>
      <w:r>
        <w:t>’</w:t>
      </w:r>
      <w:r w:rsidR="00DA00DC">
        <w:t>abandonner</w:t>
      </w:r>
      <w:r>
        <w:t> ! »</w:t>
      </w:r>
    </w:p>
    <w:p w14:paraId="69B13A09" w14:textId="77777777" w:rsidR="00DD1C38" w:rsidRDefault="00DA00DC" w:rsidP="00DA00DC">
      <w:r>
        <w:t>Il sourit</w:t>
      </w:r>
      <w:r w:rsidR="00DD1C38">
        <w:t xml:space="preserve">, </w:t>
      </w:r>
      <w:r>
        <w:t>puis</w:t>
      </w:r>
      <w:r w:rsidR="00DD1C38">
        <w:t xml:space="preserve">, </w:t>
      </w:r>
      <w:r>
        <w:t>étant revenu vers elle</w:t>
      </w:r>
      <w:r w:rsidR="00DD1C38">
        <w:t xml:space="preserve">, </w:t>
      </w:r>
      <w:r>
        <w:t>il déposa un baiser sur ses cheveux</w:t>
      </w:r>
      <w:r w:rsidR="00DD1C38">
        <w:t>.</w:t>
      </w:r>
    </w:p>
    <w:p w14:paraId="2FB9A941" w14:textId="58239FAB" w:rsidR="00DA00DC" w:rsidRDefault="00DD1C38" w:rsidP="00DA00DC">
      <w:r>
        <w:t>« </w:t>
      </w:r>
      <w:r w:rsidR="00DA00DC">
        <w:t>T</w:t>
      </w:r>
      <w:r>
        <w:t>’</w:t>
      </w:r>
      <w:r w:rsidR="00DA00DC">
        <w:t>abandonner</w:t>
      </w:r>
      <w:r>
        <w:t xml:space="preserve">, </w:t>
      </w:r>
      <w:r w:rsidR="00DA00DC">
        <w:t>chère petite</w:t>
      </w:r>
      <w:r>
        <w:t xml:space="preserve"> ? </w:t>
      </w:r>
      <w:r w:rsidR="00DA00DC">
        <w:t>dit-il</w:t>
      </w:r>
      <w:r>
        <w:t xml:space="preserve">. </w:t>
      </w:r>
      <w:r w:rsidR="00DA00DC">
        <w:t>Hélas</w:t>
      </w:r>
      <w:r>
        <w:t xml:space="preserve"> ! </w:t>
      </w:r>
      <w:r w:rsidR="00DA00DC">
        <w:t>même si j</w:t>
      </w:r>
      <w:r>
        <w:t>’</w:t>
      </w:r>
      <w:r w:rsidR="00DA00DC">
        <w:t>en avais le désir</w:t>
      </w:r>
      <w:r>
        <w:t xml:space="preserve">, </w:t>
      </w:r>
      <w:r w:rsidR="00DA00DC">
        <w:t>tu sais bien que je ne pourrais pas</w:t>
      </w:r>
      <w:r>
        <w:t>. »</w:t>
      </w:r>
    </w:p>
    <w:p w14:paraId="009EF9C2" w14:textId="77777777" w:rsidR="00DA00DC" w:rsidRDefault="00DA00DC" w:rsidP="00DA00DC"/>
    <w:p w14:paraId="28CEE64A" w14:textId="77777777" w:rsidR="00DD1C38" w:rsidRDefault="00DA00DC" w:rsidP="00DA00DC">
      <w:r>
        <w:t>Il s</w:t>
      </w:r>
      <w:r w:rsidR="00DD1C38">
        <w:t>’</w:t>
      </w:r>
      <w:r>
        <w:t>en alla</w:t>
      </w:r>
      <w:r w:rsidR="00DD1C38">
        <w:t xml:space="preserve">. </w:t>
      </w:r>
      <w:r>
        <w:t>Refaisant en sens inverse le chemin de tout à l</w:t>
      </w:r>
      <w:r w:rsidR="00DD1C38">
        <w:t>’</w:t>
      </w:r>
      <w:r>
        <w:t>heure</w:t>
      </w:r>
      <w:r w:rsidR="00DD1C38">
        <w:t xml:space="preserve">, </w:t>
      </w:r>
      <w:r>
        <w:t>il passa devant la basilique</w:t>
      </w:r>
      <w:r w:rsidR="00DD1C38">
        <w:t xml:space="preserve">. </w:t>
      </w:r>
      <w:r>
        <w:t xml:space="preserve">Elle était toujours </w:t>
      </w:r>
      <w:r>
        <w:lastRenderedPageBreak/>
        <w:t>éclairée</w:t>
      </w:r>
      <w:r w:rsidR="00DD1C38">
        <w:t xml:space="preserve">, </w:t>
      </w:r>
      <w:r>
        <w:t>de la même lueur vacillante</w:t>
      </w:r>
      <w:r w:rsidR="00DD1C38">
        <w:t xml:space="preserve">. </w:t>
      </w:r>
      <w:r>
        <w:t>Des ombres noires en sortaient encore</w:t>
      </w:r>
      <w:r w:rsidR="00DD1C38">
        <w:t xml:space="preserve">, </w:t>
      </w:r>
      <w:r>
        <w:t>mais</w:t>
      </w:r>
      <w:r w:rsidR="00DD1C38">
        <w:t xml:space="preserve">, </w:t>
      </w:r>
      <w:r>
        <w:t>à présent</w:t>
      </w:r>
      <w:r w:rsidR="00DD1C38">
        <w:t xml:space="preserve">, </w:t>
      </w:r>
      <w:r>
        <w:t>il n</w:t>
      </w:r>
      <w:r w:rsidR="00DD1C38">
        <w:t>’</w:t>
      </w:r>
      <w:r>
        <w:t>y en entrait plus</w:t>
      </w:r>
      <w:r w:rsidR="00DD1C38">
        <w:t xml:space="preserve">. </w:t>
      </w:r>
      <w:r>
        <w:t xml:space="preserve">Roche songea à </w:t>
      </w:r>
      <w:proofErr w:type="spellStart"/>
      <w:r>
        <w:t>Armène</w:t>
      </w:r>
      <w:proofErr w:type="spellEnd"/>
      <w:r w:rsidR="00DD1C38">
        <w:t xml:space="preserve">. </w:t>
      </w:r>
      <w:r>
        <w:t>Quel apaisement s</w:t>
      </w:r>
      <w:r w:rsidR="00DD1C38">
        <w:t>’</w:t>
      </w:r>
      <w:r>
        <w:t>en était-elle venue essayer de trouver là</w:t>
      </w:r>
      <w:r w:rsidR="00DD1C38">
        <w:t xml:space="preserve"> ? </w:t>
      </w:r>
      <w:r>
        <w:t>Elle n</w:t>
      </w:r>
      <w:r w:rsidR="00DD1C38">
        <w:t>’</w:t>
      </w:r>
      <w:r>
        <w:t>était pas coupable</w:t>
      </w:r>
      <w:r w:rsidR="00DD1C38">
        <w:t xml:space="preserve">, </w:t>
      </w:r>
      <w:r>
        <w:t>elle n</w:t>
      </w:r>
      <w:r w:rsidR="00DD1C38">
        <w:t>’</w:t>
      </w:r>
      <w:r>
        <w:t>avait rien fait pour mériter une telle épreuve</w:t>
      </w:r>
      <w:r w:rsidR="00DD1C38">
        <w:t xml:space="preserve">, </w:t>
      </w:r>
      <w:r>
        <w:t>lui avait-elle crié à l</w:t>
      </w:r>
      <w:r w:rsidR="00DD1C38">
        <w:t>’</w:t>
      </w:r>
      <w:r>
        <w:t>instant</w:t>
      </w:r>
      <w:r w:rsidR="00DD1C38">
        <w:t xml:space="preserve">. </w:t>
      </w:r>
      <w:r>
        <w:t>Sans doute</w:t>
      </w:r>
      <w:r w:rsidR="00DD1C38">
        <w:t xml:space="preserve"> ! </w:t>
      </w:r>
      <w:r>
        <w:t>sans doute</w:t>
      </w:r>
      <w:r w:rsidR="00DD1C38">
        <w:t xml:space="preserve"> ! </w:t>
      </w:r>
      <w:r>
        <w:t>Le péché dont elle avait à répondre</w:t>
      </w:r>
      <w:r w:rsidR="00DD1C38">
        <w:t xml:space="preserve"> – </w:t>
      </w:r>
      <w:r>
        <w:t>si péché il y avait</w:t>
      </w:r>
      <w:r w:rsidR="00DD1C38">
        <w:t xml:space="preserve"> – </w:t>
      </w:r>
      <w:r>
        <w:t>devait être de ceux que les hommes ne pardonnent pas</w:t>
      </w:r>
      <w:r w:rsidR="00DD1C38">
        <w:t xml:space="preserve">, </w:t>
      </w:r>
      <w:r>
        <w:t>mais qui</w:t>
      </w:r>
      <w:r w:rsidR="00DD1C38">
        <w:t xml:space="preserve">, </w:t>
      </w:r>
      <w:r>
        <w:t>au tribunal de Dieu</w:t>
      </w:r>
      <w:r w:rsidR="00DD1C38">
        <w:t xml:space="preserve">, </w:t>
      </w:r>
      <w:r>
        <w:t>lui était remis depuis longtemps</w:t>
      </w:r>
      <w:r w:rsidR="00DD1C38">
        <w:t>.</w:t>
      </w:r>
    </w:p>
    <w:p w14:paraId="4FAF83E3" w14:textId="4F0C6015" w:rsidR="00DA00DC" w:rsidRDefault="00DD1C38" w:rsidP="00DA00DC">
      <w:r>
        <w:t>« </w:t>
      </w:r>
      <w:r w:rsidR="00DA00DC">
        <w:t>Oui</w:t>
      </w:r>
      <w:r>
        <w:t xml:space="preserve">, </w:t>
      </w:r>
      <w:r w:rsidR="00DA00DC">
        <w:t>se dit-il</w:t>
      </w:r>
      <w:r>
        <w:t xml:space="preserve">, </w:t>
      </w:r>
      <w:r w:rsidR="00DA00DC">
        <w:t>seulement</w:t>
      </w:r>
      <w:r>
        <w:t xml:space="preserve">, </w:t>
      </w:r>
      <w:r w:rsidR="00DA00DC">
        <w:t>voilà</w:t>
      </w:r>
      <w:r>
        <w:t xml:space="preserve"> ! </w:t>
      </w:r>
      <w:r w:rsidR="00DA00DC">
        <w:t>Aux yeux de Ménétrier</w:t>
      </w:r>
      <w:r>
        <w:t xml:space="preserve">, </w:t>
      </w:r>
      <w:r w:rsidR="00DA00DC">
        <w:t>elle sait bien</w:t>
      </w:r>
      <w:r>
        <w:t xml:space="preserve">, </w:t>
      </w:r>
      <w:r w:rsidR="00DA00DC">
        <w:t>la malheureuse</w:t>
      </w:r>
      <w:r>
        <w:t xml:space="preserve">, </w:t>
      </w:r>
      <w:r w:rsidR="00DA00DC">
        <w:t>que cette absolution ne suffit pas</w:t>
      </w:r>
      <w:r>
        <w:t>. »</w:t>
      </w:r>
    </w:p>
    <w:p w14:paraId="60CD3E24" w14:textId="77777777" w:rsidR="00DD1C38" w:rsidRDefault="00DA00DC" w:rsidP="00DA00DC">
      <w:r>
        <w:t>Prenant la direction du sérail</w:t>
      </w:r>
      <w:r w:rsidR="00DD1C38">
        <w:t xml:space="preserve">, </w:t>
      </w:r>
      <w:r>
        <w:t>il s</w:t>
      </w:r>
      <w:r w:rsidR="00DD1C38">
        <w:t>’</w:t>
      </w:r>
      <w:r>
        <w:t>engagea dans l</w:t>
      </w:r>
      <w:r w:rsidR="00DD1C38">
        <w:t>’</w:t>
      </w:r>
      <w:r>
        <w:t>oliveraie</w:t>
      </w:r>
      <w:r w:rsidR="00DD1C38">
        <w:t xml:space="preserve">. </w:t>
      </w:r>
      <w:r>
        <w:t>En face de l</w:t>
      </w:r>
      <w:r w:rsidR="00DD1C38">
        <w:t>’</w:t>
      </w:r>
      <w:r>
        <w:t>angle nord-est de la cité épiscopale se trouvait un garage où il y avait encore de la lumière</w:t>
      </w:r>
      <w:r w:rsidR="00DD1C38">
        <w:t xml:space="preserve">, </w:t>
      </w:r>
      <w:r>
        <w:t>mais dont l</w:t>
      </w:r>
      <w:r w:rsidR="00DD1C38">
        <w:t>’</w:t>
      </w:r>
      <w:r>
        <w:t>unique mécanicien devait être à cette heure sous la charmille du café voisin</w:t>
      </w:r>
      <w:r w:rsidR="00DD1C38">
        <w:t xml:space="preserve">, </w:t>
      </w:r>
      <w:r>
        <w:t>en train de siroter son verre d</w:t>
      </w:r>
      <w:r w:rsidR="00DD1C38">
        <w:t>’</w:t>
      </w:r>
      <w:r>
        <w:t>arak</w:t>
      </w:r>
      <w:r w:rsidR="00DD1C38">
        <w:t xml:space="preserve">. </w:t>
      </w:r>
      <w:r>
        <w:t>Roche jeta machinalement un regard à l</w:t>
      </w:r>
      <w:r w:rsidR="00DD1C38">
        <w:t>’</w:t>
      </w:r>
      <w:r>
        <w:t>intérieur du hangar</w:t>
      </w:r>
      <w:r w:rsidR="00DD1C38">
        <w:t xml:space="preserve">. </w:t>
      </w:r>
      <w:r>
        <w:t>Du coup</w:t>
      </w:r>
      <w:r w:rsidR="00DD1C38">
        <w:t xml:space="preserve">, </w:t>
      </w:r>
      <w:r>
        <w:t>il s</w:t>
      </w:r>
      <w:r w:rsidR="00DD1C38">
        <w:t>’</w:t>
      </w:r>
      <w:r>
        <w:t>arrêta net</w:t>
      </w:r>
      <w:r w:rsidR="00DD1C38">
        <w:t xml:space="preserve">. </w:t>
      </w:r>
      <w:r>
        <w:t>Au milieu de trois ou quatre Ford hors d</w:t>
      </w:r>
      <w:r w:rsidR="00DD1C38">
        <w:t>’</w:t>
      </w:r>
      <w:r>
        <w:t>usage</w:t>
      </w:r>
      <w:r w:rsidR="00DD1C38">
        <w:t xml:space="preserve">, </w:t>
      </w:r>
      <w:r>
        <w:t>il venait d</w:t>
      </w:r>
      <w:r w:rsidR="00DD1C38">
        <w:t>’</w:t>
      </w:r>
      <w:r>
        <w:t>apercevoir une assez puissante automobile</w:t>
      </w:r>
      <w:r w:rsidR="00DD1C38">
        <w:t>.</w:t>
      </w:r>
    </w:p>
    <w:p w14:paraId="734E963E" w14:textId="77777777" w:rsidR="00DD1C38" w:rsidRDefault="00DA00DC" w:rsidP="00DA00DC">
      <w:r>
        <w:t>S</w:t>
      </w:r>
      <w:r w:rsidR="00DD1C38">
        <w:t>’</w:t>
      </w:r>
      <w:r>
        <w:t>approchant</w:t>
      </w:r>
      <w:r w:rsidR="00DD1C38">
        <w:t xml:space="preserve">, </w:t>
      </w:r>
      <w:r>
        <w:t>il n</w:t>
      </w:r>
      <w:r w:rsidR="00DD1C38">
        <w:t>’</w:t>
      </w:r>
      <w:r>
        <w:t>eut pas de mal à constater qu</w:t>
      </w:r>
      <w:r w:rsidR="00DD1C38">
        <w:t>’</w:t>
      </w:r>
      <w:r>
        <w:t>une des roues avant de la voiture en question</w:t>
      </w:r>
      <w:r w:rsidR="00DD1C38">
        <w:t xml:space="preserve">, </w:t>
      </w:r>
      <w:r>
        <w:t>celle de droite</w:t>
      </w:r>
      <w:r w:rsidR="00DD1C38">
        <w:t xml:space="preserve">, </w:t>
      </w:r>
      <w:r>
        <w:t>était toute neuve</w:t>
      </w:r>
      <w:r w:rsidR="00DD1C38">
        <w:t>.</w:t>
      </w:r>
    </w:p>
    <w:p w14:paraId="3750A918" w14:textId="77777777" w:rsidR="00DD1C38" w:rsidRDefault="00DA00DC" w:rsidP="00DA00DC">
      <w:r>
        <w:t>S</w:t>
      </w:r>
      <w:r w:rsidR="00DD1C38">
        <w:t>’</w:t>
      </w:r>
      <w:r>
        <w:t>approchant encore</w:t>
      </w:r>
      <w:r w:rsidR="00DD1C38">
        <w:t xml:space="preserve">, </w:t>
      </w:r>
      <w:r>
        <w:t>il put distinguer au-dessous du numéro d</w:t>
      </w:r>
      <w:r w:rsidR="00DD1C38">
        <w:t>’</w:t>
      </w:r>
      <w:r>
        <w:t>immatriculation</w:t>
      </w:r>
      <w:r w:rsidR="00DD1C38">
        <w:t xml:space="preserve">, </w:t>
      </w:r>
      <w:r>
        <w:t>la lettre</w:t>
      </w:r>
      <w:r w:rsidR="00DD1C38">
        <w:t xml:space="preserve"> </w:t>
      </w:r>
      <w:r>
        <w:t>T</w:t>
      </w:r>
      <w:r w:rsidR="00DD1C38">
        <w:t>.</w:t>
      </w:r>
    </w:p>
    <w:p w14:paraId="31057971" w14:textId="28E6BF96" w:rsidR="00DA00DC" w:rsidRDefault="00DA00DC" w:rsidP="00DD1C38">
      <w:pPr>
        <w:pStyle w:val="Titre1"/>
        <w:numPr>
          <w:ilvl w:val="0"/>
          <w:numId w:val="16"/>
        </w:numPr>
        <w:ind w:firstLine="0"/>
      </w:pPr>
      <w:bookmarkStart w:id="13" w:name="__RefHeading___Toc367651716"/>
      <w:bookmarkStart w:id="14" w:name="_Toc194342869"/>
      <w:bookmarkEnd w:id="13"/>
      <w:r>
        <w:lastRenderedPageBreak/>
        <w:t>VI</w:t>
      </w:r>
      <w:bookmarkEnd w:id="14"/>
    </w:p>
    <w:p w14:paraId="74B6A862" w14:textId="77777777" w:rsidR="00DD1C38" w:rsidRDefault="00DA00DC" w:rsidP="00DA00DC">
      <w:r>
        <w:t>Le capitaine Casella achevait de dîner</w:t>
      </w:r>
      <w:r w:rsidR="00DD1C38">
        <w:t xml:space="preserve">. </w:t>
      </w:r>
      <w:r>
        <w:t>Il eut un geste d</w:t>
      </w:r>
      <w:r w:rsidR="00DD1C38">
        <w:t>’</w:t>
      </w:r>
      <w:r>
        <w:t>étonnement quand Roche entra</w:t>
      </w:r>
      <w:r w:rsidR="00DD1C38">
        <w:t>.</w:t>
      </w:r>
    </w:p>
    <w:p w14:paraId="64BD5622" w14:textId="77777777" w:rsidR="00DD1C38" w:rsidRDefault="00DD1C38" w:rsidP="00DA00DC">
      <w:r>
        <w:t>« </w:t>
      </w:r>
      <w:r w:rsidR="00DA00DC">
        <w:t>Excuse-moi</w:t>
      </w:r>
      <w:r>
        <w:t xml:space="preserve"> ! </w:t>
      </w:r>
      <w:r w:rsidR="00DA00DC">
        <w:t>fit-il</w:t>
      </w:r>
      <w:r>
        <w:t xml:space="preserve">. </w:t>
      </w:r>
      <w:r w:rsidR="00DA00DC">
        <w:t>Mais</w:t>
      </w:r>
      <w:r>
        <w:t xml:space="preserve">, </w:t>
      </w:r>
      <w:r w:rsidR="00DA00DC">
        <w:t>vraiment</w:t>
      </w:r>
      <w:r>
        <w:t xml:space="preserve">, </w:t>
      </w:r>
      <w:r w:rsidR="00DA00DC">
        <w:t>je ne t</w:t>
      </w:r>
      <w:r>
        <w:t>’</w:t>
      </w:r>
      <w:r w:rsidR="00DA00DC">
        <w:t>attendais pas</w:t>
      </w:r>
      <w:r>
        <w:t>.</w:t>
      </w:r>
    </w:p>
    <w:p w14:paraId="25F935FC" w14:textId="77777777" w:rsidR="00DD1C38" w:rsidRDefault="00DD1C38" w:rsidP="00DA00DC">
      <w:r>
        <w:t>— </w:t>
      </w:r>
      <w:r w:rsidR="00DA00DC">
        <w:t>Tu n</w:t>
      </w:r>
      <w:r>
        <w:t>’</w:t>
      </w:r>
      <w:r w:rsidR="00DA00DC">
        <w:t>as pas à t</w:t>
      </w:r>
      <w:r>
        <w:t>’</w:t>
      </w:r>
      <w:r w:rsidR="00DA00DC">
        <w:t>excuser</w:t>
      </w:r>
      <w:r>
        <w:t xml:space="preserve">. </w:t>
      </w:r>
      <w:r w:rsidR="00DA00DC">
        <w:t>Je ne reste que quelques minutes</w:t>
      </w:r>
      <w:r>
        <w:t xml:space="preserve">. </w:t>
      </w:r>
      <w:r w:rsidR="00DA00DC">
        <w:t>Deux mots simplement à te dire</w:t>
      </w:r>
      <w:r>
        <w:t xml:space="preserve">, </w:t>
      </w:r>
      <w:r w:rsidR="00DA00DC">
        <w:t>et sans doute quelque chose à te demander</w:t>
      </w:r>
      <w:r>
        <w:t>.</w:t>
      </w:r>
    </w:p>
    <w:p w14:paraId="47A02146" w14:textId="4E9E3237" w:rsidR="00DA00DC" w:rsidRDefault="00DD1C38" w:rsidP="00DA00DC">
      <w:r>
        <w:t>— </w:t>
      </w:r>
      <w:r w:rsidR="00DA00DC">
        <w:t>À ton service</w:t>
      </w:r>
      <w:r>
        <w:t> ! »</w:t>
      </w:r>
    </w:p>
    <w:p w14:paraId="5259EA08" w14:textId="77777777" w:rsidR="00DD1C38" w:rsidRDefault="00DA00DC" w:rsidP="00DA00DC">
      <w:r>
        <w:t>Au même instant</w:t>
      </w:r>
      <w:r w:rsidR="00DD1C38">
        <w:t xml:space="preserve">, </w:t>
      </w:r>
      <w:r>
        <w:t>la sonnerie du téléphone retentit</w:t>
      </w:r>
      <w:r w:rsidR="00DD1C38">
        <w:t xml:space="preserve">. </w:t>
      </w:r>
      <w:r>
        <w:t>Casella alla à l</w:t>
      </w:r>
      <w:r w:rsidR="00DD1C38">
        <w:t>’</w:t>
      </w:r>
      <w:r>
        <w:t>appareil</w:t>
      </w:r>
      <w:r w:rsidR="00DD1C38">
        <w:t>.</w:t>
      </w:r>
    </w:p>
    <w:p w14:paraId="26499CD8" w14:textId="77777777" w:rsidR="00DD1C38" w:rsidRDefault="00DD1C38" w:rsidP="00DA00DC">
      <w:r>
        <w:t>« </w:t>
      </w:r>
      <w:r w:rsidR="00DA00DC">
        <w:t>Beyrouth</w:t>
      </w:r>
      <w:r>
        <w:t xml:space="preserve"> !… </w:t>
      </w:r>
      <w:r w:rsidR="00DA00DC">
        <w:t>C</w:t>
      </w:r>
      <w:r>
        <w:t>’</w:t>
      </w:r>
      <w:r w:rsidR="00DA00DC">
        <w:t>est Suzanne</w:t>
      </w:r>
      <w:r>
        <w:t xml:space="preserve">. </w:t>
      </w:r>
      <w:r w:rsidR="00DA00DC">
        <w:t>Elle devait m</w:t>
      </w:r>
      <w:r>
        <w:t>’</w:t>
      </w:r>
      <w:r w:rsidR="00DA00DC">
        <w:t>appeler vers neuf heures</w:t>
      </w:r>
      <w:r>
        <w:t xml:space="preserve">. </w:t>
      </w:r>
      <w:r w:rsidR="00DA00DC">
        <w:t>Elle est exacte</w:t>
      </w:r>
      <w:r>
        <w:t xml:space="preserve">, </w:t>
      </w:r>
      <w:r w:rsidR="00DA00DC">
        <w:t>en avance même</w:t>
      </w:r>
      <w:r>
        <w:t xml:space="preserve">, </w:t>
      </w:r>
      <w:r w:rsidR="00DA00DC">
        <w:t>pour une fois</w:t>
      </w:r>
      <w:r>
        <w:t> !</w:t>
      </w:r>
    </w:p>
    <w:p w14:paraId="79F07D59" w14:textId="77777777" w:rsidR="00DD1C38" w:rsidRDefault="00DD1C38" w:rsidP="00DA00DC">
      <w:r>
        <w:t>— </w:t>
      </w:r>
      <w:r w:rsidR="00DA00DC">
        <w:t>Tu lui diras bien des choses de ma part</w:t>
      </w:r>
      <w:r>
        <w:t>.</w:t>
      </w:r>
    </w:p>
    <w:p w14:paraId="32CF2709" w14:textId="7112D133" w:rsidR="00DA00DC" w:rsidRDefault="00DD1C38" w:rsidP="00DA00DC">
      <w:r>
        <w:t>— </w:t>
      </w:r>
      <w:r w:rsidR="00DA00DC">
        <w:t>Tu vas les lui dire toi-même</w:t>
      </w:r>
      <w:r>
        <w:t xml:space="preserve">. </w:t>
      </w:r>
      <w:r w:rsidR="00DA00DC">
        <w:t>C</w:t>
      </w:r>
      <w:r>
        <w:t>’</w:t>
      </w:r>
      <w:r w:rsidR="00DA00DC">
        <w:t>est toi</w:t>
      </w:r>
      <w:r>
        <w:t xml:space="preserve">, </w:t>
      </w:r>
      <w:r w:rsidR="00DA00DC">
        <w:t>Suzanne</w:t>
      </w:r>
      <w:r>
        <w:t xml:space="preserve"> ? – </w:t>
      </w:r>
      <w:r w:rsidR="00DA00DC">
        <w:t>Oui</w:t>
      </w:r>
      <w:r>
        <w:t xml:space="preserve">, </w:t>
      </w:r>
      <w:r w:rsidR="00DA00DC">
        <w:t>très bien</w:t>
      </w:r>
      <w:r>
        <w:t xml:space="preserve"> ! – </w:t>
      </w:r>
      <w:r w:rsidR="00DA00DC">
        <w:t>Tu as fait bon voyage</w:t>
      </w:r>
      <w:r>
        <w:t xml:space="preserve"> ? – </w:t>
      </w:r>
      <w:r w:rsidR="00DA00DC">
        <w:t>Un peu fatigant</w:t>
      </w:r>
      <w:r>
        <w:t xml:space="preserve"> ? </w:t>
      </w:r>
      <w:r w:rsidR="00DA00DC">
        <w:t>Je sais</w:t>
      </w:r>
      <w:r>
        <w:t xml:space="preserve">, </w:t>
      </w:r>
      <w:r w:rsidR="00DA00DC">
        <w:t>je sais</w:t>
      </w:r>
      <w:r>
        <w:t xml:space="preserve">, </w:t>
      </w:r>
      <w:r w:rsidR="00DA00DC">
        <w:t>la route entre Tripoli et Batroun est impossible</w:t>
      </w:r>
      <w:r>
        <w:t xml:space="preserve">. </w:t>
      </w:r>
      <w:r w:rsidR="00DA00DC">
        <w:t>D</w:t>
      </w:r>
      <w:r>
        <w:t>’</w:t>
      </w:r>
      <w:r w:rsidR="00DA00DC">
        <w:t>où me téléphones-tu</w:t>
      </w:r>
      <w:r>
        <w:t xml:space="preserve"> ? – </w:t>
      </w:r>
      <w:r w:rsidR="00DA00DC">
        <w:t>Du Restaurant français</w:t>
      </w:r>
      <w:r>
        <w:t xml:space="preserve"> ? </w:t>
      </w:r>
      <w:r w:rsidR="00DA00DC">
        <w:t>Naturellement</w:t>
      </w:r>
      <w:r>
        <w:t xml:space="preserve">. </w:t>
      </w:r>
      <w:r w:rsidR="00DA00DC">
        <w:t>Tu crois que</w:t>
      </w:r>
      <w:r>
        <w:t xml:space="preserve">, </w:t>
      </w:r>
      <w:r w:rsidR="00DA00DC">
        <w:t>pour le premier soir</w:t>
      </w:r>
      <w:r>
        <w:t xml:space="preserve">, </w:t>
      </w:r>
      <w:r w:rsidR="00DA00DC">
        <w:t>tu n</w:t>
      </w:r>
      <w:r>
        <w:t>’</w:t>
      </w:r>
      <w:r w:rsidR="00DA00DC">
        <w:t>aurais pas mieux fait de te coucher</w:t>
      </w:r>
      <w:r>
        <w:t xml:space="preserve"> ? – </w:t>
      </w:r>
      <w:r w:rsidR="00DA00DC">
        <w:t>Oui</w:t>
      </w:r>
      <w:r>
        <w:t xml:space="preserve">, </w:t>
      </w:r>
      <w:r w:rsidR="00DA00DC">
        <w:t>oui</w:t>
      </w:r>
      <w:r>
        <w:t xml:space="preserve">, </w:t>
      </w:r>
      <w:r w:rsidR="00DA00DC">
        <w:t>je connais la chanson</w:t>
      </w:r>
      <w:r>
        <w:t xml:space="preserve"> : </w:t>
      </w:r>
      <w:r w:rsidR="00DA00DC">
        <w:t>ce sont des amis qui t</w:t>
      </w:r>
      <w:r>
        <w:t>’</w:t>
      </w:r>
      <w:r w:rsidR="00DA00DC">
        <w:t>ont entraînée</w:t>
      </w:r>
      <w:r>
        <w:t xml:space="preserve">… </w:t>
      </w:r>
      <w:r w:rsidR="00DA00DC">
        <w:t>Tu ne leur feras pas mes compliments</w:t>
      </w:r>
      <w:r>
        <w:t xml:space="preserve"> ! – </w:t>
      </w:r>
      <w:r w:rsidR="00DA00DC">
        <w:t>Oui</w:t>
      </w:r>
      <w:r>
        <w:t xml:space="preserve">, </w:t>
      </w:r>
      <w:r w:rsidR="00DA00DC">
        <w:t>j</w:t>
      </w:r>
      <w:r>
        <w:t>’</w:t>
      </w:r>
      <w:r w:rsidR="00DA00DC">
        <w:t>ai presque fini de dîner</w:t>
      </w:r>
      <w:r>
        <w:t xml:space="preserve">. – </w:t>
      </w:r>
      <w:r w:rsidR="00DA00DC">
        <w:t>Mais si</w:t>
      </w:r>
      <w:r>
        <w:t xml:space="preserve">, </w:t>
      </w:r>
      <w:r w:rsidR="00DA00DC">
        <w:t>au contraire</w:t>
      </w:r>
      <w:r>
        <w:t xml:space="preserve">, </w:t>
      </w:r>
      <w:r w:rsidR="00DA00DC">
        <w:t>il est là</w:t>
      </w:r>
      <w:r>
        <w:t xml:space="preserve">. – </w:t>
      </w:r>
      <w:r w:rsidR="00DA00DC">
        <w:t>Pourquoi n</w:t>
      </w:r>
      <w:r>
        <w:t>’</w:t>
      </w:r>
      <w:r w:rsidR="00DA00DC">
        <w:t>y serait-il pas</w:t>
      </w:r>
      <w:r>
        <w:t xml:space="preserve"> ? – </w:t>
      </w:r>
      <w:r w:rsidR="00DA00DC">
        <w:t>Entendu</w:t>
      </w:r>
      <w:r>
        <w:t xml:space="preserve">, </w:t>
      </w:r>
      <w:r w:rsidR="00DA00DC">
        <w:t>je vais te le passer</w:t>
      </w:r>
      <w:r>
        <w:t>. »</w:t>
      </w:r>
    </w:p>
    <w:p w14:paraId="66056562" w14:textId="77777777" w:rsidR="00DD1C38" w:rsidRDefault="00DA00DC" w:rsidP="00DA00DC">
      <w:r>
        <w:t>Roche prit le téléphone d</w:t>
      </w:r>
      <w:r w:rsidR="00DD1C38">
        <w:t>’</w:t>
      </w:r>
      <w:r>
        <w:t>assez mauvaise grâce</w:t>
      </w:r>
      <w:r w:rsidR="00DD1C38">
        <w:t xml:space="preserve">. </w:t>
      </w:r>
      <w:r>
        <w:t>Casella ne le quittait pas des yeux</w:t>
      </w:r>
      <w:r w:rsidR="00DD1C38">
        <w:t>.</w:t>
      </w:r>
    </w:p>
    <w:p w14:paraId="7BEB6B17" w14:textId="77777777" w:rsidR="00DD1C38" w:rsidRDefault="00DD1C38" w:rsidP="00DA00DC">
      <w:r>
        <w:lastRenderedPageBreak/>
        <w:t>« </w:t>
      </w:r>
      <w:r w:rsidR="00DA00DC">
        <w:t>Oui</w:t>
      </w:r>
      <w:r>
        <w:t xml:space="preserve">, </w:t>
      </w:r>
      <w:r w:rsidR="00DA00DC">
        <w:t>Suzanne</w:t>
      </w:r>
      <w:r>
        <w:t xml:space="preserve">, </w:t>
      </w:r>
      <w:r w:rsidR="00DA00DC">
        <w:t>c</w:t>
      </w:r>
      <w:r>
        <w:t>’</w:t>
      </w:r>
      <w:r w:rsidR="00DA00DC">
        <w:t>est moi</w:t>
      </w:r>
      <w:r>
        <w:t xml:space="preserve"> ! </w:t>
      </w:r>
      <w:r w:rsidR="00DA00DC">
        <w:t>fit-il avec un sourire un peu forcé</w:t>
      </w:r>
      <w:r>
        <w:t xml:space="preserve">. – </w:t>
      </w:r>
      <w:r w:rsidR="00DA00DC">
        <w:t>Eh bien</w:t>
      </w:r>
      <w:r>
        <w:t xml:space="preserve">, </w:t>
      </w:r>
      <w:r w:rsidR="00DA00DC">
        <w:t>ma chère</w:t>
      </w:r>
      <w:r>
        <w:t xml:space="preserve">, </w:t>
      </w:r>
      <w:r w:rsidR="00DA00DC">
        <w:t>c</w:t>
      </w:r>
      <w:r>
        <w:t>’</w:t>
      </w:r>
      <w:r w:rsidR="00DA00DC">
        <w:t>est ce qui vous trompe</w:t>
      </w:r>
      <w:r>
        <w:t xml:space="preserve">. – </w:t>
      </w:r>
      <w:r w:rsidR="00DA00DC">
        <w:t>Qu</w:t>
      </w:r>
      <w:r>
        <w:t>’</w:t>
      </w:r>
      <w:r w:rsidR="00DA00DC">
        <w:t>est-ce que vous dites</w:t>
      </w:r>
      <w:r>
        <w:t xml:space="preserve"> ? </w:t>
      </w:r>
      <w:r w:rsidR="00DA00DC">
        <w:t>Que si vous aviez su que je passerais la soirée chez vous</w:t>
      </w:r>
      <w:r>
        <w:t xml:space="preserve">, </w:t>
      </w:r>
      <w:r w:rsidR="00DA00DC">
        <w:t>vous ne seriez peut-être pas partie</w:t>
      </w:r>
      <w:r>
        <w:t xml:space="preserve"> ? – </w:t>
      </w:r>
      <w:r w:rsidR="00DA00DC">
        <w:t>J</w:t>
      </w:r>
      <w:r>
        <w:t>’</w:t>
      </w:r>
      <w:r w:rsidR="00DA00DC">
        <w:t xml:space="preserve">admire ce </w:t>
      </w:r>
      <w:r w:rsidR="00DA00DC">
        <w:rPr>
          <w:i/>
          <w:iCs/>
        </w:rPr>
        <w:t>peut-être</w:t>
      </w:r>
      <w:r>
        <w:rPr>
          <w:i/>
          <w:iCs/>
        </w:rPr>
        <w:t xml:space="preserve">. </w:t>
      </w:r>
      <w:r w:rsidR="00DA00DC">
        <w:t>Permettez-moi de n</w:t>
      </w:r>
      <w:r>
        <w:t>’</w:t>
      </w:r>
      <w:r w:rsidR="00DA00DC">
        <w:t>en rien croire</w:t>
      </w:r>
      <w:r>
        <w:t xml:space="preserve">, </w:t>
      </w:r>
      <w:r w:rsidR="00DA00DC">
        <w:t>ma bonne amie</w:t>
      </w:r>
      <w:r>
        <w:t xml:space="preserve">. </w:t>
      </w:r>
      <w:r w:rsidR="00DA00DC">
        <w:t>Et amitiés à César</w:t>
      </w:r>
      <w:r>
        <w:t xml:space="preserve">, </w:t>
      </w:r>
      <w:r w:rsidR="00DA00DC">
        <w:t>en tout cas</w:t>
      </w:r>
      <w:r>
        <w:t> !</w:t>
      </w:r>
    </w:p>
    <w:p w14:paraId="4DDE03B7" w14:textId="77777777" w:rsidR="00DD1C38" w:rsidRDefault="00DD1C38" w:rsidP="00DA00DC">
      <w:r>
        <w:t>— </w:t>
      </w:r>
      <w:r w:rsidR="00DA00DC">
        <w:t>Redonne-moi l</w:t>
      </w:r>
      <w:r>
        <w:t>’</w:t>
      </w:r>
      <w:r w:rsidR="00DA00DC">
        <w:t>appareil</w:t>
      </w:r>
      <w:r>
        <w:t> ! »</w:t>
      </w:r>
      <w:r w:rsidR="00DA00DC">
        <w:t xml:space="preserve"> dit Casella</w:t>
      </w:r>
      <w:r>
        <w:t>.</w:t>
      </w:r>
    </w:p>
    <w:p w14:paraId="3D523131" w14:textId="77777777" w:rsidR="00DD1C38" w:rsidRDefault="00DA00DC" w:rsidP="00DA00DC">
      <w:r>
        <w:t>Il avait froncé le sourcil</w:t>
      </w:r>
      <w:r w:rsidR="00DD1C38">
        <w:t xml:space="preserve">. </w:t>
      </w:r>
      <w:r>
        <w:t>Il connaissait sa femme à merveille</w:t>
      </w:r>
      <w:r w:rsidR="00DD1C38">
        <w:t xml:space="preserve">. </w:t>
      </w:r>
      <w:r>
        <w:t>La gaieté de Suzanne était un de ses charmes</w:t>
      </w:r>
      <w:r w:rsidR="00DD1C38">
        <w:t xml:space="preserve">. </w:t>
      </w:r>
      <w:r>
        <w:t>Mais cette gaieté transgressait parfois un peu la mesure</w:t>
      </w:r>
      <w:r w:rsidR="00DD1C38">
        <w:t xml:space="preserve">, </w:t>
      </w:r>
      <w:r>
        <w:t>tout au moins au gré de son mari</w:t>
      </w:r>
      <w:r w:rsidR="00DD1C38">
        <w:t>.</w:t>
      </w:r>
    </w:p>
    <w:p w14:paraId="535CCC6A" w14:textId="77777777" w:rsidR="00DD1C38" w:rsidRDefault="00DA00DC" w:rsidP="00DA00DC">
      <w:r>
        <w:t>En quelques paroles</w:t>
      </w:r>
      <w:r w:rsidR="00DD1C38">
        <w:t xml:space="preserve">, </w:t>
      </w:r>
      <w:r>
        <w:t>plutôt brèves</w:t>
      </w:r>
      <w:r w:rsidR="00DD1C38">
        <w:t xml:space="preserve">, </w:t>
      </w:r>
      <w:r>
        <w:t>il mit fin à la conversation</w:t>
      </w:r>
      <w:r w:rsidR="00DD1C38">
        <w:t>.</w:t>
      </w:r>
    </w:p>
    <w:p w14:paraId="5FC03CAA" w14:textId="1535FDF8" w:rsidR="00DA00DC" w:rsidRDefault="00DD1C38" w:rsidP="00DA00DC">
      <w:r>
        <w:t>« </w:t>
      </w:r>
      <w:r w:rsidR="00DA00DC">
        <w:t>Je te demande pardon pour ce retard</w:t>
      </w:r>
      <w:r>
        <w:t xml:space="preserve">, </w:t>
      </w:r>
      <w:r w:rsidR="00DA00DC">
        <w:t>dit-il</w:t>
      </w:r>
      <w:r>
        <w:t xml:space="preserve">, </w:t>
      </w:r>
      <w:r w:rsidR="00DA00DC">
        <w:t>car tu as l</w:t>
      </w:r>
      <w:r>
        <w:t>’</w:t>
      </w:r>
      <w:r w:rsidR="00DA00DC">
        <w:t>air pressé</w:t>
      </w:r>
      <w:r>
        <w:t xml:space="preserve">. </w:t>
      </w:r>
      <w:r w:rsidR="00DA00DC">
        <w:t>Voyons</w:t>
      </w:r>
      <w:r>
        <w:t xml:space="preserve">, </w:t>
      </w:r>
      <w:r w:rsidR="00DA00DC">
        <w:t>qu</w:t>
      </w:r>
      <w:r>
        <w:t>’</w:t>
      </w:r>
      <w:r w:rsidR="00DA00DC">
        <w:t>as-tu à me dire</w:t>
      </w:r>
      <w:r>
        <w:t> ? »</w:t>
      </w:r>
    </w:p>
    <w:p w14:paraId="62A882FA" w14:textId="77777777" w:rsidR="00DD1C38" w:rsidRDefault="00DA00DC" w:rsidP="00DA00DC">
      <w:r>
        <w:t>Tout en parlant</w:t>
      </w:r>
      <w:r w:rsidR="00DD1C38">
        <w:t xml:space="preserve">, </w:t>
      </w:r>
      <w:r>
        <w:t>il n</w:t>
      </w:r>
      <w:r w:rsidR="00DD1C38">
        <w:t>’</w:t>
      </w:r>
      <w:r>
        <w:t>avait pas cessé d</w:t>
      </w:r>
      <w:r w:rsidR="00DD1C38">
        <w:t>’</w:t>
      </w:r>
      <w:r>
        <w:t>observer son camarade</w:t>
      </w:r>
      <w:r w:rsidR="00DD1C38">
        <w:t xml:space="preserve">. </w:t>
      </w:r>
      <w:r>
        <w:t>Il ne paraissait pas satisfait</w:t>
      </w:r>
      <w:r w:rsidR="00DD1C38">
        <w:t>.</w:t>
      </w:r>
    </w:p>
    <w:p w14:paraId="0993E01E" w14:textId="2A1AD6A0" w:rsidR="00DA00DC" w:rsidRDefault="00DD1C38" w:rsidP="00DA00DC">
      <w:r>
        <w:t>« </w:t>
      </w:r>
      <w:r w:rsidR="00DA00DC">
        <w:t>D</w:t>
      </w:r>
      <w:r>
        <w:t>’</w:t>
      </w:r>
      <w:r w:rsidR="00DA00DC">
        <w:t>abord</w:t>
      </w:r>
      <w:r>
        <w:t xml:space="preserve">, </w:t>
      </w:r>
      <w:r w:rsidR="00DA00DC">
        <w:t>as-tu dîné</w:t>
      </w:r>
      <w:r>
        <w:t> ? »</w:t>
      </w:r>
    </w:p>
    <w:p w14:paraId="5338C8AD" w14:textId="77777777" w:rsidR="00DD1C38" w:rsidRDefault="00DA00DC" w:rsidP="00DA00DC">
      <w:r>
        <w:t>Roche fit un signe de tête négatif</w:t>
      </w:r>
      <w:r w:rsidR="00DD1C38">
        <w:t>.</w:t>
      </w:r>
    </w:p>
    <w:p w14:paraId="4D24D6DC" w14:textId="75B59C44" w:rsidR="00DA00DC" w:rsidRDefault="00DD1C38" w:rsidP="00DA00DC">
      <w:r>
        <w:t>« </w:t>
      </w:r>
      <w:r w:rsidR="00DA00DC">
        <w:t>Je ne me sens pas faim</w:t>
      </w:r>
      <w:r>
        <w:t xml:space="preserve">. </w:t>
      </w:r>
      <w:r w:rsidR="00DA00DC">
        <w:t>Soif</w:t>
      </w:r>
      <w:r>
        <w:t xml:space="preserve">, </w:t>
      </w:r>
      <w:r w:rsidR="00DA00DC">
        <w:t>plutôt</w:t>
      </w:r>
      <w:r>
        <w:t xml:space="preserve">. </w:t>
      </w:r>
      <w:r w:rsidR="00DA00DC">
        <w:t>Oui</w:t>
      </w:r>
      <w:r>
        <w:t xml:space="preserve">, </w:t>
      </w:r>
      <w:r w:rsidR="00DA00DC">
        <w:t>un peu de champagne</w:t>
      </w:r>
      <w:r>
        <w:t xml:space="preserve">. </w:t>
      </w:r>
      <w:r w:rsidR="00DA00DC">
        <w:t>Ou bien du whisky</w:t>
      </w:r>
      <w:r>
        <w:t>. »</w:t>
      </w:r>
    </w:p>
    <w:p w14:paraId="3368786C" w14:textId="77777777" w:rsidR="00DD1C38" w:rsidRDefault="00DA00DC" w:rsidP="00DA00DC">
      <w:r>
        <w:t>Il ne buvait presque jamais</w:t>
      </w:r>
      <w:r w:rsidR="00DD1C38">
        <w:t xml:space="preserve">. </w:t>
      </w:r>
      <w:r>
        <w:t>Casella ne broncha pas</w:t>
      </w:r>
      <w:r w:rsidR="00DD1C38">
        <w:t xml:space="preserve">. </w:t>
      </w:r>
      <w:r>
        <w:t>Il s</w:t>
      </w:r>
      <w:r w:rsidR="00DD1C38">
        <w:t>’</w:t>
      </w:r>
      <w:r>
        <w:t>arrangea pour ne pas manifester plus de surprise</w:t>
      </w:r>
      <w:r w:rsidR="00DD1C38">
        <w:t xml:space="preserve">, </w:t>
      </w:r>
      <w:r>
        <w:t>lorsqu</w:t>
      </w:r>
      <w:r w:rsidR="00DD1C38">
        <w:t>’</w:t>
      </w:r>
      <w:r>
        <w:t>il le vit avaler coup sur coup deux verres de whisky</w:t>
      </w:r>
      <w:r w:rsidR="00DD1C38">
        <w:t>.</w:t>
      </w:r>
    </w:p>
    <w:p w14:paraId="494B2AAE" w14:textId="77777777" w:rsidR="00DD1C38" w:rsidRDefault="00DD1C38" w:rsidP="00DA00DC">
      <w:r>
        <w:t>« </w:t>
      </w:r>
      <w:r w:rsidR="00DA00DC">
        <w:t>Je t</w:t>
      </w:r>
      <w:r>
        <w:t>’</w:t>
      </w:r>
      <w:r w:rsidR="00DA00DC">
        <w:t>écoute maintenant</w:t>
      </w:r>
      <w:r>
        <w:t xml:space="preserve">, </w:t>
      </w:r>
      <w:r w:rsidR="00DA00DC">
        <w:t>dit-il</w:t>
      </w:r>
      <w:r>
        <w:t>.</w:t>
      </w:r>
    </w:p>
    <w:p w14:paraId="1CE8B41B" w14:textId="77777777" w:rsidR="00DD1C38" w:rsidRDefault="00DD1C38" w:rsidP="00DA00DC">
      <w:r>
        <w:t>— </w:t>
      </w:r>
      <w:r w:rsidR="00DA00DC">
        <w:t>De quelle heure à quelle heure le téléphone fonctionne-t-il à Tartous</w:t>
      </w:r>
      <w:r>
        <w:t xml:space="preserve"> ? </w:t>
      </w:r>
      <w:r w:rsidR="00DA00DC">
        <w:t>demanda Roche</w:t>
      </w:r>
      <w:r>
        <w:t>.</w:t>
      </w:r>
    </w:p>
    <w:p w14:paraId="3CEEC1D7" w14:textId="77777777" w:rsidR="00DD1C38" w:rsidRDefault="00DD1C38" w:rsidP="00DA00DC">
      <w:r>
        <w:lastRenderedPageBreak/>
        <w:t>— </w:t>
      </w:r>
      <w:r w:rsidR="00DA00DC">
        <w:t>Exactement comme lorsque tu y étais</w:t>
      </w:r>
      <w:r>
        <w:t xml:space="preserve">, </w:t>
      </w:r>
      <w:r w:rsidR="00DA00DC">
        <w:t>répondit Casella</w:t>
      </w:r>
      <w:r>
        <w:t xml:space="preserve">, </w:t>
      </w:r>
      <w:r w:rsidR="00DA00DC">
        <w:t>décidé à ne s</w:t>
      </w:r>
      <w:r>
        <w:t>’</w:t>
      </w:r>
      <w:r w:rsidR="00DA00DC">
        <w:t>étonner de rien</w:t>
      </w:r>
      <w:r>
        <w:t xml:space="preserve">. </w:t>
      </w:r>
      <w:r w:rsidR="00DA00DC">
        <w:t>Pour le public</w:t>
      </w:r>
      <w:r>
        <w:t xml:space="preserve">, </w:t>
      </w:r>
      <w:r w:rsidR="00DA00DC">
        <w:t>de huit heures du matin à neuf heures du soir</w:t>
      </w:r>
      <w:r>
        <w:t xml:space="preserve">. </w:t>
      </w:r>
      <w:r w:rsidR="00DA00DC">
        <w:t>Pour le service</w:t>
      </w:r>
      <w:r>
        <w:t xml:space="preserve">, </w:t>
      </w:r>
      <w:r w:rsidR="00DA00DC">
        <w:t>toute la nuit et toute la journée</w:t>
      </w:r>
      <w:r>
        <w:t xml:space="preserve">, </w:t>
      </w:r>
      <w:r w:rsidR="00DA00DC">
        <w:t>avec</w:t>
      </w:r>
      <w:r>
        <w:t xml:space="preserve">, </w:t>
      </w:r>
      <w:r w:rsidR="00DA00DC">
        <w:t>bien entendu</w:t>
      </w:r>
      <w:r>
        <w:t xml:space="preserve">, </w:t>
      </w:r>
      <w:r w:rsidR="00DA00DC">
        <w:t>priorité</w:t>
      </w:r>
      <w:r>
        <w:t>.</w:t>
      </w:r>
    </w:p>
    <w:p w14:paraId="461A0ACF" w14:textId="77777777" w:rsidR="00DD1C38" w:rsidRDefault="00DD1C38" w:rsidP="00DA00DC">
      <w:r>
        <w:t>— </w:t>
      </w:r>
      <w:r w:rsidR="00DA00DC">
        <w:t>Merci</w:t>
      </w:r>
      <w:r>
        <w:t xml:space="preserve">. </w:t>
      </w:r>
      <w:r w:rsidR="00DA00DC">
        <w:t>Il n</w:t>
      </w:r>
      <w:r>
        <w:t>’</w:t>
      </w:r>
      <w:r w:rsidR="00DA00DC">
        <w:t>y a toujours qu</w:t>
      </w:r>
      <w:r>
        <w:t>’</w:t>
      </w:r>
      <w:r w:rsidR="00DA00DC">
        <w:t>un hôtel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, </w:t>
      </w:r>
      <w:r w:rsidR="00DA00DC">
        <w:t>l</w:t>
      </w:r>
      <w:r>
        <w:t>’</w:t>
      </w:r>
      <w:r w:rsidR="00DA00DC">
        <w:t>hôtel Bellevue</w:t>
      </w:r>
      <w:r>
        <w:t> ?</w:t>
      </w:r>
    </w:p>
    <w:p w14:paraId="38E6178B" w14:textId="77777777" w:rsidR="00DD1C38" w:rsidRDefault="00DD1C38" w:rsidP="00DA00DC">
      <w:r>
        <w:t>— </w:t>
      </w:r>
      <w:r w:rsidR="00DA00DC">
        <w:t>Oui</w:t>
      </w:r>
      <w:r>
        <w:t xml:space="preserve">, </w:t>
      </w:r>
      <w:r w:rsidR="00DA00DC">
        <w:t>l</w:t>
      </w:r>
      <w:r>
        <w:t>’</w:t>
      </w:r>
      <w:r w:rsidR="00DA00DC">
        <w:t>hôtel Bellevue</w:t>
      </w:r>
      <w:r>
        <w:t xml:space="preserve">. </w:t>
      </w:r>
      <w:r w:rsidR="00DA00DC">
        <w:t>T</w:t>
      </w:r>
      <w:r>
        <w:t>’</w:t>
      </w:r>
      <w:r w:rsidR="00DA00DC">
        <w:t>imagines-tu qu</w:t>
      </w:r>
      <w:r>
        <w:t>’</w:t>
      </w:r>
      <w:r w:rsidR="00DA00DC">
        <w:t>en six mois tout s</w:t>
      </w:r>
      <w:r>
        <w:t>’</w:t>
      </w:r>
      <w:r w:rsidR="00DA00DC">
        <w:t>est transformé</w:t>
      </w:r>
      <w:r>
        <w:t> ?</w:t>
      </w:r>
    </w:p>
    <w:p w14:paraId="2B4B743A" w14:textId="77777777" w:rsidR="00DD1C38" w:rsidRDefault="00DD1C38" w:rsidP="00DA00DC">
      <w:r>
        <w:t>— </w:t>
      </w:r>
      <w:r w:rsidR="00DA00DC">
        <w:t>Peut-on savoir</w:t>
      </w:r>
      <w:r>
        <w:t xml:space="preserve">, </w:t>
      </w:r>
      <w:r w:rsidR="00DA00DC">
        <w:t>très discrètement</w:t>
      </w:r>
      <w:r>
        <w:t xml:space="preserve">, </w:t>
      </w:r>
      <w:r w:rsidR="00DA00DC">
        <w:t>si un voyageur dont je vais te dire le nom est descendu là</w:t>
      </w:r>
      <w:r>
        <w:t> ?</w:t>
      </w:r>
    </w:p>
    <w:p w14:paraId="5F2822F1" w14:textId="77777777" w:rsidR="00DD1C38" w:rsidRDefault="00DD1C38" w:rsidP="00DA00DC">
      <w:r>
        <w:t>— </w:t>
      </w:r>
      <w:r w:rsidR="00DA00DC">
        <w:t>Rien de plus facile</w:t>
      </w:r>
      <w:r>
        <w:t xml:space="preserve">. </w:t>
      </w:r>
      <w:r w:rsidR="00DA00DC">
        <w:t>Veux-tu que j</w:t>
      </w:r>
      <w:r>
        <w:t>’</w:t>
      </w:r>
      <w:r w:rsidR="00DA00DC">
        <w:t>y envoie quelqu</w:t>
      </w:r>
      <w:r>
        <w:t>’</w:t>
      </w:r>
      <w:r w:rsidR="00DA00DC">
        <w:t>un ou bien téléphoner toi-même</w:t>
      </w:r>
      <w:r>
        <w:t> ?</w:t>
      </w:r>
    </w:p>
    <w:p w14:paraId="7859E1E8" w14:textId="77777777" w:rsidR="00DD1C38" w:rsidRDefault="00DD1C38" w:rsidP="00DA00DC">
      <w:r>
        <w:t>— </w:t>
      </w:r>
      <w:r w:rsidR="00DA00DC">
        <w:t>Non</w:t>
      </w:r>
      <w:r>
        <w:t xml:space="preserve">, </w:t>
      </w:r>
      <w:r w:rsidR="00DA00DC">
        <w:t>j</w:t>
      </w:r>
      <w:r>
        <w:t>’</w:t>
      </w:r>
      <w:r w:rsidR="00DA00DC">
        <w:t>aimerais mieux que ce fût toi</w:t>
      </w:r>
      <w:r>
        <w:t xml:space="preserve">. </w:t>
      </w:r>
      <w:r w:rsidR="00DA00DC">
        <w:t>Demande simplement s</w:t>
      </w:r>
      <w:r>
        <w:t>’</w:t>
      </w:r>
      <w:r w:rsidR="00DA00DC">
        <w:t>il y a des gens arrivés ce soir</w:t>
      </w:r>
      <w:r>
        <w:t xml:space="preserve">. </w:t>
      </w:r>
      <w:r w:rsidR="00DA00DC">
        <w:t>Il vaut mieux que mon nom ne soit pas prononcé</w:t>
      </w:r>
      <w:r>
        <w:t>.</w:t>
      </w:r>
    </w:p>
    <w:p w14:paraId="4C1AB9F7" w14:textId="6EDCF3F5" w:rsidR="00DD1C38" w:rsidRDefault="00DD1C38" w:rsidP="00DA00DC">
      <w:r>
        <w:t>— </w:t>
      </w:r>
      <w:r w:rsidR="00DA00DC">
        <w:t>À ta guise</w:t>
      </w:r>
      <w:r>
        <w:t xml:space="preserve"> ! </w:t>
      </w:r>
      <w:r w:rsidR="00DA00DC">
        <w:t>Le patron de l</w:t>
      </w:r>
      <w:r>
        <w:t>’</w:t>
      </w:r>
      <w:r w:rsidR="00DA00DC">
        <w:t>hôtel est d</w:t>
      </w:r>
      <w:r>
        <w:t>’</w:t>
      </w:r>
      <w:r w:rsidR="00DA00DC">
        <w:t>ailleurs la discrétion même</w:t>
      </w:r>
      <w:r>
        <w:t xml:space="preserve">. </w:t>
      </w:r>
      <w:r w:rsidR="00DA00DC">
        <w:t>Allô</w:t>
      </w:r>
      <w:r>
        <w:t xml:space="preserve"> ! </w:t>
      </w:r>
      <w:r w:rsidR="00DA00DC">
        <w:t>c</w:t>
      </w:r>
      <w:r>
        <w:t>’</w:t>
      </w:r>
      <w:r w:rsidR="00DA00DC">
        <w:t>est vous</w:t>
      </w:r>
      <w:r>
        <w:t xml:space="preserve">, </w:t>
      </w:r>
      <w:r w:rsidR="00DA00DC">
        <w:t xml:space="preserve">monsieur </w:t>
      </w:r>
      <w:proofErr w:type="spellStart"/>
      <w:r w:rsidR="00DA00DC">
        <w:t>Bacos</w:t>
      </w:r>
      <w:proofErr w:type="spellEnd"/>
      <w:r>
        <w:t xml:space="preserve"> ? – </w:t>
      </w:r>
      <w:r w:rsidR="00DA00DC">
        <w:t>Oui</w:t>
      </w:r>
      <w:r>
        <w:t xml:space="preserve">, </w:t>
      </w:r>
      <w:r w:rsidR="00DA00DC">
        <w:t>c</w:t>
      </w:r>
      <w:r>
        <w:t>’</w:t>
      </w:r>
      <w:r w:rsidR="00DA00DC">
        <w:t>est bien moi</w:t>
      </w:r>
      <w:r>
        <w:t xml:space="preserve">, </w:t>
      </w:r>
      <w:r w:rsidR="00DA00DC">
        <w:t>le capitaine Casella</w:t>
      </w:r>
      <w:r>
        <w:t xml:space="preserve">. </w:t>
      </w:r>
      <w:r w:rsidR="00DA00DC">
        <w:t>Dites-moi donc</w:t>
      </w:r>
      <w:r>
        <w:t xml:space="preserve">, </w:t>
      </w:r>
      <w:r w:rsidR="00DA00DC">
        <w:t>j</w:t>
      </w:r>
      <w:r>
        <w:t>’</w:t>
      </w:r>
      <w:r w:rsidR="00DA00DC">
        <w:t>attends un colis qui doit m</w:t>
      </w:r>
      <w:r>
        <w:t>’</w:t>
      </w:r>
      <w:r w:rsidR="00DA00DC">
        <w:t>être apporté par un voyageur venant</w:t>
      </w:r>
      <w:r>
        <w:t xml:space="preserve">, </w:t>
      </w:r>
      <w:r w:rsidR="00DA00DC">
        <w:t>voyons</w:t>
      </w:r>
      <w:r>
        <w:t xml:space="preserve">, </w:t>
      </w:r>
      <w:r w:rsidR="00DA00DC">
        <w:t>d</w:t>
      </w:r>
      <w:r>
        <w:t>’</w:t>
      </w:r>
      <w:r w:rsidR="00DA00DC">
        <w:t>où cela</w:t>
      </w:r>
      <w:r>
        <w:t xml:space="preserve"> ? </w:t>
      </w:r>
      <w:r w:rsidR="00DA00DC">
        <w:t>De Lattaquié</w:t>
      </w:r>
      <w:r>
        <w:t xml:space="preserve">. – </w:t>
      </w:r>
      <w:r w:rsidR="00DA00DC">
        <w:t>Ne l</w:t>
      </w:r>
      <w:r>
        <w:t>’</w:t>
      </w:r>
      <w:r w:rsidR="00DA00DC">
        <w:t>auriez-vous point parmi vos arrivés de ce soir</w:t>
      </w:r>
      <w:r>
        <w:t xml:space="preserve"> ? – </w:t>
      </w:r>
      <w:r w:rsidR="00DA00DC">
        <w:t>Deux clients seulement</w:t>
      </w:r>
      <w:r>
        <w:t xml:space="preserve"> ? </w:t>
      </w:r>
      <w:r w:rsidR="00DA00DC">
        <w:t>Dites-moi leurs noms</w:t>
      </w:r>
      <w:r>
        <w:t> ! – M. </w:t>
      </w:r>
      <w:proofErr w:type="spellStart"/>
      <w:r w:rsidR="00DA00DC">
        <w:t>Alguazy</w:t>
      </w:r>
      <w:proofErr w:type="spellEnd"/>
      <w:r>
        <w:t xml:space="preserve"> ? </w:t>
      </w:r>
      <w:r w:rsidR="00DA00DC">
        <w:t>Non</w:t>
      </w:r>
      <w:r>
        <w:t xml:space="preserve">, </w:t>
      </w:r>
      <w:r w:rsidR="00DA00DC">
        <w:t>ce n</w:t>
      </w:r>
      <w:r>
        <w:t>’</w:t>
      </w:r>
      <w:r w:rsidR="00DA00DC">
        <w:t>est pas cela</w:t>
      </w:r>
      <w:r>
        <w:t xml:space="preserve">. </w:t>
      </w:r>
      <w:r w:rsidR="00DA00DC">
        <w:t>L</w:t>
      </w:r>
      <w:r>
        <w:t>’</w:t>
      </w:r>
      <w:r w:rsidR="00DA00DC">
        <w:t>autre</w:t>
      </w:r>
      <w:r>
        <w:t xml:space="preserve">, </w:t>
      </w:r>
      <w:r w:rsidR="00DA00DC">
        <w:t>alors</w:t>
      </w:r>
      <w:r>
        <w:t xml:space="preserve"> ? – </w:t>
      </w:r>
      <w:r w:rsidR="00DA00DC">
        <w:t>Allô</w:t>
      </w:r>
      <w:r>
        <w:t xml:space="preserve"> ! </w:t>
      </w:r>
      <w:r w:rsidR="00DA00DC">
        <w:t>comment dites-vous</w:t>
      </w:r>
      <w:r>
        <w:t> ?</w:t>
      </w:r>
    </w:p>
    <w:p w14:paraId="7F7EF42E" w14:textId="2B3C872E" w:rsidR="00DA00DC" w:rsidRDefault="00DD1C38" w:rsidP="00DA00DC">
      <w:r>
        <w:t>— </w:t>
      </w:r>
      <w:proofErr w:type="spellStart"/>
      <w:r w:rsidR="00DA00DC">
        <w:t>Becharra</w:t>
      </w:r>
      <w:proofErr w:type="spellEnd"/>
      <w:r>
        <w:t xml:space="preserve">, </w:t>
      </w:r>
      <w:r w:rsidR="00DA00DC">
        <w:t xml:space="preserve">Youri </w:t>
      </w:r>
      <w:proofErr w:type="spellStart"/>
      <w:r w:rsidR="00DA00DC">
        <w:t>Becharra</w:t>
      </w:r>
      <w:proofErr w:type="spellEnd"/>
      <w:r>
        <w:t xml:space="preserve"> ? – </w:t>
      </w:r>
      <w:r w:rsidR="00DA00DC">
        <w:t>Non</w:t>
      </w:r>
      <w:r>
        <w:t xml:space="preserve">, </w:t>
      </w:r>
      <w:r w:rsidR="00DA00DC">
        <w:t>ce n</w:t>
      </w:r>
      <w:r>
        <w:t>’</w:t>
      </w:r>
      <w:r w:rsidR="00DA00DC">
        <w:t>est pas cela non plus</w:t>
      </w:r>
      <w:r>
        <w:t xml:space="preserve">. – </w:t>
      </w:r>
      <w:r w:rsidR="00DA00DC">
        <w:t>Allons</w:t>
      </w:r>
      <w:r>
        <w:t xml:space="preserve">, </w:t>
      </w:r>
      <w:r w:rsidR="00DA00DC">
        <w:t>tant pis</w:t>
      </w:r>
      <w:r>
        <w:t xml:space="preserve"> ! </w:t>
      </w:r>
      <w:r w:rsidR="00DA00DC">
        <w:t>Je vous remercie</w:t>
      </w:r>
      <w:r>
        <w:t xml:space="preserve">. </w:t>
      </w:r>
      <w:r w:rsidR="00DA00DC">
        <w:t>Je vous retéléphonerai demain matin</w:t>
      </w:r>
      <w:r>
        <w:t>. »</w:t>
      </w:r>
    </w:p>
    <w:p w14:paraId="65A6DC52" w14:textId="77777777" w:rsidR="00DD1C38" w:rsidRDefault="00DA00DC" w:rsidP="00DA00DC">
      <w:r>
        <w:t>Il raccrocha l</w:t>
      </w:r>
      <w:r w:rsidR="00DD1C38">
        <w:t>’</w:t>
      </w:r>
      <w:r>
        <w:t>appareil</w:t>
      </w:r>
      <w:r w:rsidR="00DD1C38">
        <w:t>.</w:t>
      </w:r>
    </w:p>
    <w:p w14:paraId="56BB990F" w14:textId="77777777" w:rsidR="00DD1C38" w:rsidRDefault="00DD1C38" w:rsidP="00DA00DC">
      <w:r>
        <w:lastRenderedPageBreak/>
        <w:t>« </w:t>
      </w:r>
      <w:r w:rsidR="00DA00DC">
        <w:t>Es-tu content</w:t>
      </w:r>
      <w:r>
        <w:t xml:space="preserve"> ? </w:t>
      </w:r>
      <w:r w:rsidR="00DA00DC">
        <w:t>demanda-t-il sur un ton d</w:t>
      </w:r>
      <w:r>
        <w:t>’</w:t>
      </w:r>
      <w:r w:rsidR="00DA00DC">
        <w:t>indifférence parfaitement joué</w:t>
      </w:r>
      <w:r>
        <w:t xml:space="preserve">. </w:t>
      </w:r>
      <w:r w:rsidR="00DA00DC">
        <w:t>C</w:t>
      </w:r>
      <w:r>
        <w:t>’</w:t>
      </w:r>
      <w:r w:rsidR="00DA00DC">
        <w:t>est bien là le particulier au sujet duquel tu désirais être renseigné</w:t>
      </w:r>
      <w:r>
        <w:t> ?</w:t>
      </w:r>
    </w:p>
    <w:p w14:paraId="6F9826E3" w14:textId="77777777" w:rsidR="00DD1C38" w:rsidRDefault="00DD1C38" w:rsidP="00DA00DC">
      <w:r>
        <w:t>— </w:t>
      </w:r>
      <w:r w:rsidR="00DA00DC">
        <w:t>C</w:t>
      </w:r>
      <w:r>
        <w:t>’</w:t>
      </w:r>
      <w:r w:rsidR="00DA00DC">
        <w:t>est bien lui</w:t>
      </w:r>
      <w:r>
        <w:t>.</w:t>
      </w:r>
    </w:p>
    <w:p w14:paraId="3E7FA819" w14:textId="77777777" w:rsidR="00DD1C38" w:rsidRDefault="00DD1C38" w:rsidP="00DA00DC">
      <w:r>
        <w:t>— </w:t>
      </w:r>
      <w:r w:rsidR="00DA00DC">
        <w:t>Allons</w:t>
      </w:r>
      <w:r>
        <w:t xml:space="preserve">, </w:t>
      </w:r>
      <w:r w:rsidR="00DA00DC">
        <w:t>tant mieux</w:t>
      </w:r>
      <w:r>
        <w:t xml:space="preserve"> ! </w:t>
      </w:r>
      <w:r w:rsidR="00DA00DC">
        <w:t>Et c</w:t>
      </w:r>
      <w:r>
        <w:t>’</w:t>
      </w:r>
      <w:r w:rsidR="00DA00DC">
        <w:t>est tout ce qu</w:t>
      </w:r>
      <w:r>
        <w:t>’</w:t>
      </w:r>
      <w:r w:rsidR="00DA00DC">
        <w:t>il te faut</w:t>
      </w:r>
      <w:r>
        <w:t> ?</w:t>
      </w:r>
    </w:p>
    <w:p w14:paraId="03819F26" w14:textId="3B18B90B" w:rsidR="00DA00DC" w:rsidRDefault="00DD1C38" w:rsidP="00DA00DC">
      <w:r>
        <w:t>— </w:t>
      </w:r>
      <w:r w:rsidR="00DA00DC">
        <w:t>Tu ne voudrais tout de même pas</w:t>
      </w:r>
      <w:r>
        <w:t xml:space="preserve"> ! </w:t>
      </w:r>
      <w:r w:rsidR="00DA00DC">
        <w:t>fit Roche</w:t>
      </w:r>
      <w:r>
        <w:t xml:space="preserve">. </w:t>
      </w:r>
      <w:r w:rsidR="00DA00DC">
        <w:t>Non</w:t>
      </w:r>
      <w:r>
        <w:t xml:space="preserve">, </w:t>
      </w:r>
      <w:r w:rsidR="00DA00DC">
        <w:t>ce n</w:t>
      </w:r>
      <w:r>
        <w:t>’</w:t>
      </w:r>
      <w:r w:rsidR="00DA00DC">
        <w:t>est pas tout</w:t>
      </w:r>
      <w:r>
        <w:t>. »</w:t>
      </w:r>
    </w:p>
    <w:p w14:paraId="0F83357D" w14:textId="77777777" w:rsidR="00DD1C38" w:rsidRDefault="00DA00DC" w:rsidP="00DA00DC">
      <w:r>
        <w:t>Il était redevenu très maître de lui</w:t>
      </w:r>
      <w:r w:rsidR="00DD1C38">
        <w:t>.</w:t>
      </w:r>
    </w:p>
    <w:p w14:paraId="374A06AE" w14:textId="77777777" w:rsidR="00DD1C38" w:rsidRDefault="00DD1C38" w:rsidP="00DA00DC">
      <w:r>
        <w:t>« </w:t>
      </w:r>
      <w:r w:rsidR="00DA00DC">
        <w:t>Vraiment</w:t>
      </w:r>
      <w:r>
        <w:t xml:space="preserve"> ! </w:t>
      </w:r>
      <w:r w:rsidR="00DA00DC">
        <w:t>fit Casella</w:t>
      </w:r>
      <w:r>
        <w:t xml:space="preserve">. </w:t>
      </w:r>
      <w:r w:rsidR="00DA00DC">
        <w:t>Eh bien</w:t>
      </w:r>
      <w:r>
        <w:t xml:space="preserve">, </w:t>
      </w:r>
      <w:r w:rsidR="00DA00DC">
        <w:t>que je te le dise tout de suite</w:t>
      </w:r>
      <w:r>
        <w:t xml:space="preserve"> : </w:t>
      </w:r>
      <w:r w:rsidR="00DA00DC">
        <w:t>je te préfère ainsi</w:t>
      </w:r>
      <w:r>
        <w:t xml:space="preserve">, </w:t>
      </w:r>
      <w:r w:rsidR="00DA00DC">
        <w:t>tu sais</w:t>
      </w:r>
      <w:r>
        <w:t xml:space="preserve">. </w:t>
      </w:r>
      <w:r w:rsidR="00DA00DC">
        <w:t>Je n</w:t>
      </w:r>
      <w:r>
        <w:t>’</w:t>
      </w:r>
      <w:r w:rsidR="00DA00DC">
        <w:t>aimais pas beaucoup ta figure tout à l</w:t>
      </w:r>
      <w:r>
        <w:t>’</w:t>
      </w:r>
      <w:r w:rsidR="00DA00DC">
        <w:t>heure</w:t>
      </w:r>
      <w:r>
        <w:t xml:space="preserve">, </w:t>
      </w:r>
      <w:r w:rsidR="00DA00DC">
        <w:t>quand tu es entré</w:t>
      </w:r>
      <w:r>
        <w:t>.</w:t>
      </w:r>
    </w:p>
    <w:p w14:paraId="489FF6E3" w14:textId="77777777" w:rsidR="00DD1C38" w:rsidRDefault="00DD1C38" w:rsidP="00DA00DC">
      <w:r>
        <w:t>— </w:t>
      </w:r>
      <w:r w:rsidR="00DA00DC">
        <w:t>Est-ce que tu t</w:t>
      </w:r>
      <w:r>
        <w:t>’</w:t>
      </w:r>
      <w:r w:rsidR="00DA00DC">
        <w:t>absentes demain</w:t>
      </w:r>
      <w:r>
        <w:t xml:space="preserve"> ? </w:t>
      </w:r>
      <w:r w:rsidR="00DA00DC">
        <w:t>demanda Roche</w:t>
      </w:r>
      <w:r>
        <w:t xml:space="preserve">, </w:t>
      </w:r>
      <w:r w:rsidR="00DA00DC">
        <w:t>sans relever l</w:t>
      </w:r>
      <w:r>
        <w:t>’</w:t>
      </w:r>
      <w:r w:rsidR="00DA00DC">
        <w:t>allusion</w:t>
      </w:r>
      <w:r>
        <w:t>.</w:t>
      </w:r>
    </w:p>
    <w:p w14:paraId="17A57562" w14:textId="77777777" w:rsidR="00DD1C38" w:rsidRDefault="00DD1C38" w:rsidP="00DA00DC">
      <w:r>
        <w:t>— </w:t>
      </w:r>
      <w:r w:rsidR="00DA00DC">
        <w:t>Oui</w:t>
      </w:r>
      <w:r>
        <w:t xml:space="preserve">. </w:t>
      </w:r>
      <w:r w:rsidR="00DA00DC">
        <w:t>Non</w:t>
      </w:r>
      <w:r>
        <w:t xml:space="preserve">. </w:t>
      </w:r>
      <w:r w:rsidR="00DA00DC">
        <w:t>Pourquoi</w:t>
      </w:r>
      <w:r>
        <w:t xml:space="preserve"> ? </w:t>
      </w:r>
      <w:r w:rsidR="00DA00DC">
        <w:t>C</w:t>
      </w:r>
      <w:r>
        <w:t>’</w:t>
      </w:r>
      <w:r w:rsidR="00DA00DC">
        <w:t>est-à-dire que j</w:t>
      </w:r>
      <w:r>
        <w:t>’</w:t>
      </w:r>
      <w:r w:rsidR="00DA00DC">
        <w:t xml:space="preserve">avais un petit rendez-vous avec notre camarade de </w:t>
      </w:r>
      <w:proofErr w:type="spellStart"/>
      <w:r w:rsidR="00DA00DC">
        <w:t>Safita</w:t>
      </w:r>
      <w:proofErr w:type="spellEnd"/>
      <w:r>
        <w:t xml:space="preserve">, </w:t>
      </w:r>
      <w:r w:rsidR="00DA00DC">
        <w:t>toujours à cause de cette sacrée contrebande d</w:t>
      </w:r>
      <w:r>
        <w:t>’</w:t>
      </w:r>
      <w:r w:rsidR="00DA00DC">
        <w:t>armes</w:t>
      </w:r>
      <w:r>
        <w:t>.</w:t>
      </w:r>
    </w:p>
    <w:p w14:paraId="08A27D92" w14:textId="77777777" w:rsidR="00DD1C38" w:rsidRDefault="00DD1C38" w:rsidP="00DA00DC">
      <w:r>
        <w:t>— </w:t>
      </w:r>
      <w:r w:rsidR="00DA00DC">
        <w:t>Ne peux-tu le remettre à lundi</w:t>
      </w:r>
      <w:r>
        <w:t xml:space="preserve"> ? </w:t>
      </w:r>
      <w:r w:rsidR="00DA00DC">
        <w:t>Il y a des chances pour que j</w:t>
      </w:r>
      <w:r>
        <w:t>’</w:t>
      </w:r>
      <w:r w:rsidR="00DA00DC">
        <w:t>aie besoin de toi ici demain</w:t>
      </w:r>
      <w:r>
        <w:t>.</w:t>
      </w:r>
    </w:p>
    <w:p w14:paraId="44209F8B" w14:textId="4194E859" w:rsidR="00DA00DC" w:rsidRDefault="00DD1C38" w:rsidP="00DA00DC">
      <w:r>
        <w:t>— </w:t>
      </w:r>
      <w:r w:rsidR="00DA00DC">
        <w:t>Accordé</w:t>
      </w:r>
      <w:r>
        <w:t xml:space="preserve">, </w:t>
      </w:r>
      <w:r w:rsidR="00DA00DC">
        <w:t>dans ce cas</w:t>
      </w:r>
      <w:r>
        <w:t xml:space="preserve">. </w:t>
      </w:r>
      <w:r w:rsidR="00DA00DC">
        <w:t>Besoin de moi</w:t>
      </w:r>
      <w:r>
        <w:t xml:space="preserve"> ? </w:t>
      </w:r>
      <w:r w:rsidR="00DA00DC">
        <w:t>Et à quel propos</w:t>
      </w:r>
      <w:r>
        <w:t> ? »</w:t>
      </w:r>
    </w:p>
    <w:p w14:paraId="18BF2B8D" w14:textId="77777777" w:rsidR="00DD1C38" w:rsidRDefault="00DA00DC" w:rsidP="00DA00DC">
      <w:r>
        <w:t>Roche ne répondit pas directement</w:t>
      </w:r>
      <w:r w:rsidR="00DD1C38">
        <w:t xml:space="preserve">. </w:t>
      </w:r>
      <w:r>
        <w:t>Les deux hommes se regardèrent</w:t>
      </w:r>
      <w:r w:rsidR="00DD1C38">
        <w:t>.</w:t>
      </w:r>
    </w:p>
    <w:p w14:paraId="2C126BEE" w14:textId="5CB7F858" w:rsidR="00DA00DC" w:rsidRDefault="00DD1C38" w:rsidP="00DA00DC">
      <w:proofErr w:type="gramStart"/>
      <w:r>
        <w:t>« </w:t>
      </w:r>
      <w:proofErr w:type="spellStart"/>
      <w:r w:rsidR="00DA00DC">
        <w:t>Et</w:t>
      </w:r>
      <w:proofErr w:type="spellEnd"/>
      <w:proofErr w:type="gramEnd"/>
      <w:r w:rsidR="00DA00DC">
        <w:t xml:space="preserve"> bien</w:t>
      </w:r>
      <w:r>
        <w:t xml:space="preserve">, </w:t>
      </w:r>
      <w:r w:rsidR="00DA00DC">
        <w:t>voilà</w:t>
      </w:r>
      <w:r>
        <w:t xml:space="preserve"> ! </w:t>
      </w:r>
      <w:r w:rsidR="00DA00DC">
        <w:t>Il y a un instant</w:t>
      </w:r>
      <w:r>
        <w:t xml:space="preserve">, </w:t>
      </w:r>
      <w:r w:rsidR="00DA00DC">
        <w:t>tu m</w:t>
      </w:r>
      <w:r>
        <w:t>’</w:t>
      </w:r>
      <w:r w:rsidR="00DA00DC">
        <w:t xml:space="preserve">as </w:t>
      </w:r>
      <w:proofErr w:type="spellStart"/>
      <w:r w:rsidR="00DA00DC">
        <w:t>dis</w:t>
      </w:r>
      <w:proofErr w:type="spellEnd"/>
      <w:r w:rsidR="00DA00DC">
        <w:t xml:space="preserve"> que les heures de téléphone sont les mêmes à Tartous que quand j</w:t>
      </w:r>
      <w:r>
        <w:t>’</w:t>
      </w:r>
      <w:r w:rsidR="00DA00DC">
        <w:t>y étais</w:t>
      </w:r>
      <w:r>
        <w:t xml:space="preserve">. </w:t>
      </w:r>
      <w:r w:rsidR="00DA00DC">
        <w:t>Je voudrais savoir aussi si les pouvoirs dont dispose l</w:t>
      </w:r>
      <w:r>
        <w:t>’</w:t>
      </w:r>
      <w:r w:rsidR="00DA00DC">
        <w:t>officier des services spéciaux sont demeurés les mêmes également</w:t>
      </w:r>
      <w:r>
        <w:t>. »</w:t>
      </w:r>
    </w:p>
    <w:p w14:paraId="240EB130" w14:textId="77777777" w:rsidR="00DD1C38" w:rsidRDefault="00DA00DC" w:rsidP="00DA00DC">
      <w:r>
        <w:lastRenderedPageBreak/>
        <w:t>Casella sourit</w:t>
      </w:r>
      <w:r w:rsidR="00DD1C38">
        <w:t>.</w:t>
      </w:r>
    </w:p>
    <w:p w14:paraId="22096F89" w14:textId="77777777" w:rsidR="00DD1C38" w:rsidRDefault="00DD1C38" w:rsidP="00DA00DC">
      <w:r>
        <w:t>« </w:t>
      </w:r>
      <w:r w:rsidR="00DA00DC">
        <w:t>Ne fais pas l</w:t>
      </w:r>
      <w:r>
        <w:t>’</w:t>
      </w:r>
      <w:r w:rsidR="00DA00DC">
        <w:t>enfant</w:t>
      </w:r>
      <w:r>
        <w:t xml:space="preserve"> ! </w:t>
      </w:r>
      <w:r w:rsidR="00DA00DC">
        <w:t>De quoi s</w:t>
      </w:r>
      <w:r>
        <w:t>’</w:t>
      </w:r>
      <w:r w:rsidR="00DA00DC">
        <w:t>agit-il</w:t>
      </w:r>
      <w:r>
        <w:t> ?</w:t>
      </w:r>
    </w:p>
    <w:p w14:paraId="597E74A3" w14:textId="62B05713" w:rsidR="00DA00DC" w:rsidRDefault="00DD1C38" w:rsidP="00DA00DC">
      <w:r>
        <w:t>— </w:t>
      </w:r>
      <w:r w:rsidR="00DA00DC">
        <w:t>Oh</w:t>
      </w:r>
      <w:r>
        <w:t xml:space="preserve"> ! </w:t>
      </w:r>
      <w:r w:rsidR="00DA00DC">
        <w:t>pas de grand-chose</w:t>
      </w:r>
      <w:r>
        <w:t xml:space="preserve">, </w:t>
      </w:r>
      <w:r w:rsidR="00DA00DC">
        <w:t>tu vas voir</w:t>
      </w:r>
      <w:r>
        <w:t xml:space="preserve"> ! </w:t>
      </w:r>
      <w:r w:rsidR="00DA00DC">
        <w:t>De mettre hors d</w:t>
      </w:r>
      <w:r>
        <w:t>’</w:t>
      </w:r>
      <w:r w:rsidR="00DA00DC">
        <w:t>état de nuire</w:t>
      </w:r>
      <w:r>
        <w:t xml:space="preserve"> – </w:t>
      </w:r>
      <w:r w:rsidR="00DA00DC">
        <w:t>oh</w:t>
      </w:r>
      <w:r>
        <w:t xml:space="preserve"> ! </w:t>
      </w:r>
      <w:r w:rsidR="00DA00DC">
        <w:t>pas pour longtemps</w:t>
      </w:r>
      <w:r>
        <w:t xml:space="preserve">, </w:t>
      </w:r>
      <w:r w:rsidR="00DA00DC">
        <w:t>quarante-huit heures</w:t>
      </w:r>
      <w:r>
        <w:t xml:space="preserve">, </w:t>
      </w:r>
      <w:r w:rsidR="00DA00DC">
        <w:t>tout au plus</w:t>
      </w:r>
      <w:r>
        <w:t xml:space="preserve"> – </w:t>
      </w:r>
      <w:r w:rsidR="00DA00DC">
        <w:t>un citoyen dont te serait garantie par ailleurs la parfaite canaillerie</w:t>
      </w:r>
      <w:r>
        <w:t>. »</w:t>
      </w:r>
    </w:p>
    <w:p w14:paraId="6A5669BE" w14:textId="77777777" w:rsidR="00DD1C38" w:rsidRDefault="00DA00DC" w:rsidP="00DA00DC">
      <w:r>
        <w:t>Le sourire de Casella s</w:t>
      </w:r>
      <w:r w:rsidR="00DD1C38">
        <w:t>’</w:t>
      </w:r>
      <w:r>
        <w:t>accentua</w:t>
      </w:r>
      <w:r w:rsidR="00DD1C38">
        <w:t>.</w:t>
      </w:r>
    </w:p>
    <w:p w14:paraId="2DF693E7" w14:textId="5F08A95E" w:rsidR="00DA00DC" w:rsidRDefault="00DD1C38" w:rsidP="00DA00DC">
      <w:r>
        <w:t>« </w:t>
      </w:r>
      <w:r w:rsidR="00DA00DC">
        <w:t>Tu connais la tendance du jour</w:t>
      </w:r>
      <w:r>
        <w:t xml:space="preserve">, </w:t>
      </w:r>
      <w:r w:rsidR="00DA00DC">
        <w:t>fit-il avec une feinte gravité</w:t>
      </w:r>
      <w:r>
        <w:t xml:space="preserve">, </w:t>
      </w:r>
      <w:r w:rsidR="00DA00DC">
        <w:t>ce besoin de se méfier de nous en haut lieu</w:t>
      </w:r>
      <w:r>
        <w:t xml:space="preserve">, </w:t>
      </w:r>
      <w:r w:rsidR="00DA00DC">
        <w:t>de rétrécir notre sphère d</w:t>
      </w:r>
      <w:r>
        <w:t>’</w:t>
      </w:r>
      <w:r w:rsidR="00DA00DC">
        <w:t>action de plus en plus</w:t>
      </w:r>
      <w:r>
        <w:t xml:space="preserve">. </w:t>
      </w:r>
      <w:r w:rsidR="00DA00DC">
        <w:t>Mais enfin</w:t>
      </w:r>
      <w:r>
        <w:t xml:space="preserve">, </w:t>
      </w:r>
      <w:r w:rsidR="00DA00DC">
        <w:t>ne te fais pas trop de bile</w:t>
      </w:r>
      <w:r>
        <w:t xml:space="preserve">. </w:t>
      </w:r>
      <w:r w:rsidR="00DA00DC">
        <w:t>On tâchera toujours de s</w:t>
      </w:r>
      <w:r>
        <w:t>’</w:t>
      </w:r>
      <w:r w:rsidR="00DA00DC">
        <w:t>arranger</w:t>
      </w:r>
      <w:r>
        <w:t>. »</w:t>
      </w:r>
    </w:p>
    <w:p w14:paraId="6794D863" w14:textId="77777777" w:rsidR="00DA00DC" w:rsidRDefault="00DA00DC" w:rsidP="00DA00DC"/>
    <w:p w14:paraId="3C4FA43C" w14:textId="03D3FF7B" w:rsidR="00DD1C38" w:rsidRDefault="00DA00DC" w:rsidP="00DA00DC">
      <w:r>
        <w:t xml:space="preserve">Lorsque Roche fut de retour chez </w:t>
      </w:r>
      <w:r w:rsidR="00DD1C38">
        <w:t>M</w:t>
      </w:r>
      <w:r w:rsidR="00DD1C38" w:rsidRPr="00DD1C38">
        <w:rPr>
          <w:vertAlign w:val="superscript"/>
        </w:rPr>
        <w:t>me</w:t>
      </w:r>
      <w:r w:rsidR="00DD1C38">
        <w:t> </w:t>
      </w:r>
      <w:proofErr w:type="spellStart"/>
      <w:r>
        <w:t>Hadjilar</w:t>
      </w:r>
      <w:proofErr w:type="spellEnd"/>
      <w:r w:rsidR="00DD1C38">
        <w:t xml:space="preserve">, </w:t>
      </w:r>
      <w:proofErr w:type="spellStart"/>
      <w:r>
        <w:t>Armène</w:t>
      </w:r>
      <w:proofErr w:type="spellEnd"/>
      <w:r>
        <w:t xml:space="preserve"> n</w:t>
      </w:r>
      <w:r w:rsidR="00DD1C38">
        <w:t>’</w:t>
      </w:r>
      <w:r>
        <w:t>était plus dans le patio</w:t>
      </w:r>
      <w:r w:rsidR="00DD1C38">
        <w:t xml:space="preserve">. </w:t>
      </w:r>
      <w:proofErr w:type="spellStart"/>
      <w:r>
        <w:t>Katbé</w:t>
      </w:r>
      <w:proofErr w:type="spellEnd"/>
      <w:r w:rsidR="00DD1C38">
        <w:t xml:space="preserve">, </w:t>
      </w:r>
      <w:r>
        <w:t>qui avait l</w:t>
      </w:r>
      <w:r w:rsidR="00DD1C38">
        <w:t>’</w:t>
      </w:r>
      <w:r>
        <w:t>ordre de l</w:t>
      </w:r>
      <w:r w:rsidR="00DD1C38">
        <w:t>’</w:t>
      </w:r>
      <w:r>
        <w:t>amener auprès d</w:t>
      </w:r>
      <w:r w:rsidR="00DD1C38">
        <w:t>’</w:t>
      </w:r>
      <w:r>
        <w:t>elle</w:t>
      </w:r>
      <w:r w:rsidR="00DD1C38">
        <w:t xml:space="preserve">, </w:t>
      </w:r>
      <w:r>
        <w:t>le conduisit dans une pièce où il n</w:t>
      </w:r>
      <w:r w:rsidR="00DD1C38">
        <w:t>’</w:t>
      </w:r>
      <w:r>
        <w:t>était entré que très peu de fois</w:t>
      </w:r>
      <w:r w:rsidR="00DD1C38">
        <w:t xml:space="preserve">, </w:t>
      </w:r>
      <w:r>
        <w:t>et jamais avant la mort d</w:t>
      </w:r>
      <w:r w:rsidR="00DD1C38">
        <w:t>’</w:t>
      </w:r>
      <w:r>
        <w:t xml:space="preserve">Elias </w:t>
      </w:r>
      <w:proofErr w:type="spellStart"/>
      <w:r>
        <w:t>Hadjilar</w:t>
      </w:r>
      <w:proofErr w:type="spellEnd"/>
      <w:r w:rsidR="00DD1C38">
        <w:t xml:space="preserve">. </w:t>
      </w:r>
      <w:r>
        <w:t>C</w:t>
      </w:r>
      <w:r w:rsidR="00DD1C38">
        <w:t>’</w:t>
      </w:r>
      <w:r>
        <w:t>était</w:t>
      </w:r>
      <w:r w:rsidR="00DD1C38">
        <w:t xml:space="preserve">, </w:t>
      </w:r>
      <w:r>
        <w:t>formant la partie méridionale de la villa</w:t>
      </w:r>
      <w:r w:rsidR="00DD1C38">
        <w:t xml:space="preserve">, </w:t>
      </w:r>
      <w:r>
        <w:t>une vaste salle qu</w:t>
      </w:r>
      <w:r w:rsidR="00DD1C38">
        <w:t>’</w:t>
      </w:r>
      <w:r>
        <w:t>on avait obtenue en abattant les cloisons de trois autres chambres</w:t>
      </w:r>
      <w:r w:rsidR="00DD1C38">
        <w:t xml:space="preserve">, </w:t>
      </w:r>
      <w:r>
        <w:t>en tout ou moitié</w:t>
      </w:r>
      <w:r w:rsidR="00DD1C38">
        <w:t xml:space="preserve">. </w:t>
      </w:r>
      <w:r>
        <w:t xml:space="preserve">Ces cloisons avaient été remplacées par des tentures et des rideaux de </w:t>
      </w:r>
      <w:proofErr w:type="spellStart"/>
      <w:r>
        <w:t>Caramanie</w:t>
      </w:r>
      <w:proofErr w:type="spellEnd"/>
      <w:r w:rsidR="00DD1C38">
        <w:t xml:space="preserve">. </w:t>
      </w:r>
      <w:r>
        <w:t>Deux fenêtres donnaient sur les jardins</w:t>
      </w:r>
      <w:r w:rsidR="00DD1C38">
        <w:t xml:space="preserve">. </w:t>
      </w:r>
      <w:r>
        <w:t>Une porte vitrée s</w:t>
      </w:r>
      <w:r w:rsidR="00DD1C38">
        <w:t>’</w:t>
      </w:r>
      <w:r>
        <w:t>ouvrait sur le balcon qui dominait les flots</w:t>
      </w:r>
      <w:r w:rsidR="00DD1C38">
        <w:t xml:space="preserve">. </w:t>
      </w:r>
      <w:r>
        <w:t>Toutes étaient pourvues de ce système d</w:t>
      </w:r>
      <w:r w:rsidR="00DD1C38">
        <w:t>’</w:t>
      </w:r>
      <w:r>
        <w:t>écran de bois grillagé en usage dans les maisons musulmanes</w:t>
      </w:r>
      <w:r w:rsidR="00DD1C38">
        <w:t xml:space="preserve">. </w:t>
      </w:r>
      <w:r>
        <w:t>Ce dispositif entretenait à demeure une pénombre profonde et douce</w:t>
      </w:r>
      <w:r w:rsidR="00DD1C38">
        <w:t xml:space="preserve">, </w:t>
      </w:r>
      <w:r>
        <w:t>dont la fraîcheur ravissait les sens</w:t>
      </w:r>
      <w:r w:rsidR="00DD1C38">
        <w:t xml:space="preserve">, </w:t>
      </w:r>
      <w:r>
        <w:t>lorsque les torrides heures d</w:t>
      </w:r>
      <w:r w:rsidR="00DD1C38">
        <w:t>’</w:t>
      </w:r>
      <w:r>
        <w:t>été grésillaient partout à l</w:t>
      </w:r>
      <w:r w:rsidR="00DD1C38">
        <w:t>’</w:t>
      </w:r>
      <w:r>
        <w:t>entour</w:t>
      </w:r>
      <w:r w:rsidR="00DD1C38">
        <w:t xml:space="preserve">, </w:t>
      </w:r>
      <w:r>
        <w:t>sur la campagne et sur la mer</w:t>
      </w:r>
      <w:r w:rsidR="00DD1C38">
        <w:t>.</w:t>
      </w:r>
    </w:p>
    <w:p w14:paraId="2F2A8576" w14:textId="77777777" w:rsidR="00DD1C38" w:rsidRDefault="00DA00DC" w:rsidP="00DA00DC">
      <w:r>
        <w:t>Elle lui sourit</w:t>
      </w:r>
      <w:r w:rsidR="00DD1C38">
        <w:t xml:space="preserve">, </w:t>
      </w:r>
      <w:r>
        <w:t>quand il entra</w:t>
      </w:r>
      <w:r w:rsidR="00DD1C38">
        <w:t xml:space="preserve">. </w:t>
      </w:r>
      <w:r>
        <w:t>D</w:t>
      </w:r>
      <w:r w:rsidR="00DD1C38">
        <w:t>’</w:t>
      </w:r>
      <w:r>
        <w:t>un geste</w:t>
      </w:r>
      <w:r w:rsidR="00DD1C38">
        <w:t xml:space="preserve">, </w:t>
      </w:r>
      <w:r>
        <w:t xml:space="preserve">elle fit signe à </w:t>
      </w:r>
      <w:proofErr w:type="spellStart"/>
      <w:r>
        <w:t>Katbé</w:t>
      </w:r>
      <w:proofErr w:type="spellEnd"/>
      <w:r>
        <w:t xml:space="preserve"> de les laisser</w:t>
      </w:r>
      <w:r w:rsidR="00DD1C38">
        <w:t>.</w:t>
      </w:r>
    </w:p>
    <w:p w14:paraId="2433CFBD" w14:textId="77777777" w:rsidR="00DD1C38" w:rsidRDefault="00DD1C38" w:rsidP="00DA00DC">
      <w:r>
        <w:lastRenderedPageBreak/>
        <w:t>« </w:t>
      </w:r>
      <w:r w:rsidR="00DA00DC">
        <w:t>Eh bien</w:t>
      </w:r>
      <w:r>
        <w:t xml:space="preserve">, </w:t>
      </w:r>
      <w:r w:rsidR="00DA00DC">
        <w:t>fit-elle</w:t>
      </w:r>
      <w:r>
        <w:t xml:space="preserve">, </w:t>
      </w:r>
      <w:r w:rsidR="00DA00DC">
        <w:t>avec un grand effort pour paraître calme</w:t>
      </w:r>
      <w:r>
        <w:t xml:space="preserve">, </w:t>
      </w:r>
      <w:r w:rsidR="00DA00DC">
        <w:t>lorsque la vieille servante fut sortie</w:t>
      </w:r>
      <w:r>
        <w:t>.</w:t>
      </w:r>
    </w:p>
    <w:p w14:paraId="3185558A" w14:textId="77777777" w:rsidR="00DD1C38" w:rsidRDefault="00DD1C38" w:rsidP="00DA00DC">
      <w:r>
        <w:t>— </w:t>
      </w:r>
      <w:r w:rsidR="00DA00DC">
        <w:t>Il est à Tartous</w:t>
      </w:r>
      <w:r>
        <w:t> ! »</w:t>
      </w:r>
      <w:r w:rsidR="00DA00DC">
        <w:t xml:space="preserve"> dit Roche simplement</w:t>
      </w:r>
      <w:r>
        <w:t>.</w:t>
      </w:r>
    </w:p>
    <w:p w14:paraId="287F9C4F" w14:textId="77777777" w:rsidR="00DD1C38" w:rsidRDefault="00DA00DC" w:rsidP="00DA00DC">
      <w:r>
        <w:t>Il avait pensé à lui cacher ce détail</w:t>
      </w:r>
      <w:r w:rsidR="00DD1C38">
        <w:t xml:space="preserve">. </w:t>
      </w:r>
      <w:r>
        <w:t>Mais quoi</w:t>
      </w:r>
      <w:r w:rsidR="00DD1C38">
        <w:t xml:space="preserve"> ? </w:t>
      </w:r>
      <w:r>
        <w:t>Elle pouvait en avoir la révélation à tout instant</w:t>
      </w:r>
      <w:r w:rsidR="00DD1C38">
        <w:t xml:space="preserve">. </w:t>
      </w:r>
      <w:r>
        <w:t>Il valait mieux qu</w:t>
      </w:r>
      <w:r w:rsidR="00DD1C38">
        <w:t>’</w:t>
      </w:r>
      <w:r>
        <w:t>elle l</w:t>
      </w:r>
      <w:r w:rsidR="00DD1C38">
        <w:t>’</w:t>
      </w:r>
      <w:r>
        <w:t>apprît par lui</w:t>
      </w:r>
      <w:r w:rsidR="00DD1C38">
        <w:t>.</w:t>
      </w:r>
    </w:p>
    <w:p w14:paraId="01AE41CB" w14:textId="77777777" w:rsidR="00DD1C38" w:rsidRDefault="00DA00DC" w:rsidP="00DA00DC">
      <w:r>
        <w:t>Elle ne dit rien</w:t>
      </w:r>
      <w:r w:rsidR="00DD1C38">
        <w:t xml:space="preserve">. </w:t>
      </w:r>
      <w:r>
        <w:t>Elle esquissa seulement un signe de croix</w:t>
      </w:r>
      <w:r w:rsidR="00DD1C38">
        <w:t>.</w:t>
      </w:r>
    </w:p>
    <w:p w14:paraId="53FC370F" w14:textId="429C4FCD" w:rsidR="00DA00DC" w:rsidRDefault="00DD1C38" w:rsidP="00DA00DC">
      <w:r>
        <w:t>« </w:t>
      </w:r>
      <w:r w:rsidR="00DA00DC">
        <w:t>Oui</w:t>
      </w:r>
      <w:r>
        <w:t xml:space="preserve">, </w:t>
      </w:r>
      <w:r w:rsidR="00DA00DC">
        <w:t>continua-t-il</w:t>
      </w:r>
      <w:r>
        <w:t xml:space="preserve">, </w:t>
      </w:r>
      <w:r w:rsidR="00DA00DC">
        <w:t>il a dû arriver entre huit et neuf heures</w:t>
      </w:r>
      <w:r>
        <w:t xml:space="preserve">. </w:t>
      </w:r>
      <w:r w:rsidR="00DA00DC">
        <w:t>Il est descendu à l</w:t>
      </w:r>
      <w:r>
        <w:t>’</w:t>
      </w:r>
      <w:r w:rsidR="00DA00DC">
        <w:t>hôtel Bellevue</w:t>
      </w:r>
      <w:r>
        <w:t xml:space="preserve">. </w:t>
      </w:r>
      <w:r w:rsidR="00DA00DC">
        <w:t>Qu</w:t>
      </w:r>
      <w:r>
        <w:t>’</w:t>
      </w:r>
      <w:r w:rsidR="00DA00DC">
        <w:t>est-ce que tu murmures</w:t>
      </w:r>
      <w:r>
        <w:t> ? »</w:t>
      </w:r>
    </w:p>
    <w:p w14:paraId="589797D4" w14:textId="77777777" w:rsidR="00DD1C38" w:rsidRDefault="00DA00DC" w:rsidP="00DA00DC">
      <w:r>
        <w:t>Il venait de voir ses lèvres remuer</w:t>
      </w:r>
      <w:r w:rsidR="00DD1C38">
        <w:t>.</w:t>
      </w:r>
    </w:p>
    <w:p w14:paraId="5C53A7E6" w14:textId="151EC5D1" w:rsidR="00DA00DC" w:rsidRDefault="00DD1C38" w:rsidP="00DA00DC">
      <w:r>
        <w:t>« </w:t>
      </w:r>
      <w:r w:rsidR="00DA00DC">
        <w:t>Rien</w:t>
      </w:r>
      <w:r>
        <w:t xml:space="preserve">, </w:t>
      </w:r>
      <w:r w:rsidR="00DA00DC">
        <w:t>dit-elle</w:t>
      </w:r>
      <w:r>
        <w:t xml:space="preserve">, </w:t>
      </w:r>
      <w:r w:rsidR="00DA00DC">
        <w:t>de sa voix la plus résignée</w:t>
      </w:r>
      <w:r>
        <w:t xml:space="preserve">. </w:t>
      </w:r>
      <w:r w:rsidR="00DA00DC">
        <w:t>Je me borne à remercier Dieu d</w:t>
      </w:r>
      <w:r>
        <w:t>’</w:t>
      </w:r>
      <w:r w:rsidR="00DA00DC">
        <w:t>avoir près de moi en un tel instant le seul être dont puisse me venir le salut</w:t>
      </w:r>
      <w:r>
        <w:t>. »</w:t>
      </w:r>
    </w:p>
    <w:p w14:paraId="3B6902F7" w14:textId="77777777" w:rsidR="00DD1C38" w:rsidRDefault="00DA00DC" w:rsidP="00DA00DC">
      <w:r>
        <w:t>Il ne dit rien</w:t>
      </w:r>
      <w:r w:rsidR="00DD1C38">
        <w:t xml:space="preserve">, </w:t>
      </w:r>
      <w:r>
        <w:t>lui non plus</w:t>
      </w:r>
      <w:r w:rsidR="00DD1C38">
        <w:t xml:space="preserve">. </w:t>
      </w:r>
      <w:r>
        <w:t>De quel salut voulait-elle parler</w:t>
      </w:r>
      <w:r w:rsidR="00DD1C38">
        <w:t xml:space="preserve"> ? </w:t>
      </w:r>
      <w:r>
        <w:t>Si c</w:t>
      </w:r>
      <w:r w:rsidR="00DD1C38">
        <w:t>’</w:t>
      </w:r>
      <w:r>
        <w:t>était celui de son amour</w:t>
      </w:r>
      <w:r w:rsidR="00DD1C38">
        <w:t xml:space="preserve">, </w:t>
      </w:r>
      <w:r>
        <w:t>grand merci</w:t>
      </w:r>
      <w:r w:rsidR="00DD1C38">
        <w:t xml:space="preserve"> ! </w:t>
      </w:r>
      <w:r>
        <w:t>Elle eût pu y mettre plus de formes</w:t>
      </w:r>
      <w:r w:rsidR="00DD1C38">
        <w:t xml:space="preserve">. </w:t>
      </w:r>
      <w:r>
        <w:t>Ce n</w:t>
      </w:r>
      <w:r w:rsidR="00DD1C38">
        <w:t>’</w:t>
      </w:r>
      <w:r>
        <w:t>était pas la meilleure façon de stimuler son zèle</w:t>
      </w:r>
      <w:r w:rsidR="00DD1C38">
        <w:t xml:space="preserve">, </w:t>
      </w:r>
      <w:r>
        <w:t>à lui</w:t>
      </w:r>
      <w:r w:rsidR="00DD1C38">
        <w:t>.</w:t>
      </w:r>
    </w:p>
    <w:p w14:paraId="0C6DB40D" w14:textId="77777777" w:rsidR="00DD1C38" w:rsidRDefault="00DA00DC" w:rsidP="00DA00DC">
      <w:r>
        <w:t>Dans la chambre où ils étaient réunis</w:t>
      </w:r>
      <w:r w:rsidR="00DD1C38">
        <w:t xml:space="preserve">, </w:t>
      </w:r>
      <w:r>
        <w:t>la plus grande des trois</w:t>
      </w:r>
      <w:r w:rsidR="00DD1C38">
        <w:t xml:space="preserve">, </w:t>
      </w:r>
      <w:r>
        <w:t>et qui était la véritable chambre d</w:t>
      </w:r>
      <w:r w:rsidR="00DD1C38">
        <w:t>’</w:t>
      </w:r>
      <w:proofErr w:type="spellStart"/>
      <w:r>
        <w:t>Armène</w:t>
      </w:r>
      <w:proofErr w:type="spellEnd"/>
      <w:r w:rsidR="00DD1C38">
        <w:t xml:space="preserve">, </w:t>
      </w:r>
      <w:r>
        <w:t>les deux autres étant aménagées</w:t>
      </w:r>
      <w:r w:rsidR="00DD1C38">
        <w:t xml:space="preserve">, </w:t>
      </w:r>
      <w:r>
        <w:t>l</w:t>
      </w:r>
      <w:r w:rsidR="00DD1C38">
        <w:t>’</w:t>
      </w:r>
      <w:r>
        <w:t>une en salle de bain</w:t>
      </w:r>
      <w:r w:rsidR="00DD1C38">
        <w:t xml:space="preserve">, </w:t>
      </w:r>
      <w:r>
        <w:t>la seconde en boudoir-cabinet de toilette</w:t>
      </w:r>
      <w:r w:rsidR="00DD1C38">
        <w:t xml:space="preserve">, – </w:t>
      </w:r>
      <w:r>
        <w:t>dans cette chambre donc</w:t>
      </w:r>
      <w:r w:rsidR="00DD1C38">
        <w:t xml:space="preserve">, </w:t>
      </w:r>
      <w:r>
        <w:t>il n</w:t>
      </w:r>
      <w:r w:rsidR="00DD1C38">
        <w:t>’</w:t>
      </w:r>
      <w:r>
        <w:t>y avait pas de lit</w:t>
      </w:r>
      <w:r w:rsidR="00DD1C38">
        <w:t xml:space="preserve">, </w:t>
      </w:r>
      <w:r>
        <w:t>seulement un divan très bas et très vaste</w:t>
      </w:r>
      <w:r w:rsidR="00DD1C38">
        <w:t xml:space="preserve">, </w:t>
      </w:r>
      <w:r>
        <w:t>auquel la moustiquaire non encore déroulée qui planait sur lui donnait l</w:t>
      </w:r>
      <w:r w:rsidR="00DD1C38">
        <w:t>’</w:t>
      </w:r>
      <w:r>
        <w:t>air d</w:t>
      </w:r>
      <w:r w:rsidR="00DD1C38">
        <w:t>’</w:t>
      </w:r>
      <w:r>
        <w:t>un vaisseau à la mystérieuse voilure carguée</w:t>
      </w:r>
      <w:r w:rsidR="00DD1C38">
        <w:t xml:space="preserve">. </w:t>
      </w:r>
      <w:r>
        <w:t>La lumière de la lune</w:t>
      </w:r>
      <w:r w:rsidR="00DD1C38">
        <w:t xml:space="preserve">, </w:t>
      </w:r>
      <w:r>
        <w:t>entrant en torrents argentés par la porte du balcon grande ouverte</w:t>
      </w:r>
      <w:r w:rsidR="00DD1C38">
        <w:t xml:space="preserve">, </w:t>
      </w:r>
      <w:r>
        <w:t>se fondait à l</w:t>
      </w:r>
      <w:r w:rsidR="00DD1C38">
        <w:t>’</w:t>
      </w:r>
      <w:r>
        <w:t>intérieur de l</w:t>
      </w:r>
      <w:r w:rsidR="00DD1C38">
        <w:t>’</w:t>
      </w:r>
      <w:r>
        <w:t>appartement avec une autre lumière tamisée</w:t>
      </w:r>
      <w:r w:rsidR="00DD1C38">
        <w:t xml:space="preserve">, </w:t>
      </w:r>
      <w:r>
        <w:t>assouplie</w:t>
      </w:r>
      <w:r w:rsidR="00DD1C38">
        <w:t xml:space="preserve">, </w:t>
      </w:r>
      <w:r>
        <w:t>qui venait d</w:t>
      </w:r>
      <w:r w:rsidR="00DD1C38">
        <w:t>’</w:t>
      </w:r>
      <w:r>
        <w:t xml:space="preserve">une espèce de niche pratiquée dans le mur et qui servait de </w:t>
      </w:r>
      <w:r>
        <w:lastRenderedPageBreak/>
        <w:t>chapelle à une extraordinaire statue de la Vierge</w:t>
      </w:r>
      <w:r w:rsidR="00DD1C38">
        <w:t xml:space="preserve">, </w:t>
      </w:r>
      <w:r>
        <w:t>une statue comme Roche n</w:t>
      </w:r>
      <w:r w:rsidR="00DD1C38">
        <w:t>’</w:t>
      </w:r>
      <w:r>
        <w:t>en avait jamais vu</w:t>
      </w:r>
      <w:r w:rsidR="00DD1C38">
        <w:t xml:space="preserve">, </w:t>
      </w:r>
      <w:r>
        <w:t>une Vierge passant en somptueuse barbarie tout ce qu</w:t>
      </w:r>
      <w:r w:rsidR="00DD1C38">
        <w:t>’</w:t>
      </w:r>
      <w:r>
        <w:t>il est possible d</w:t>
      </w:r>
      <w:r w:rsidR="00DD1C38">
        <w:t>’</w:t>
      </w:r>
      <w:r>
        <w:t>imaginer</w:t>
      </w:r>
      <w:r w:rsidR="00DD1C38">
        <w:t xml:space="preserve">. </w:t>
      </w:r>
      <w:r>
        <w:t>Certes</w:t>
      </w:r>
      <w:r w:rsidR="00DD1C38">
        <w:t xml:space="preserve">, </w:t>
      </w:r>
      <w:r>
        <w:t>il ne l</w:t>
      </w:r>
      <w:r w:rsidR="00DD1C38">
        <w:t>’</w:t>
      </w:r>
      <w:r>
        <w:t>avait pas oubliée</w:t>
      </w:r>
      <w:r w:rsidR="00DD1C38">
        <w:t xml:space="preserve">. </w:t>
      </w:r>
      <w:r>
        <w:t>Il frissonna néanmoins en la revoyant</w:t>
      </w:r>
      <w:r w:rsidR="00DD1C38">
        <w:t xml:space="preserve">, </w:t>
      </w:r>
      <w:r>
        <w:t>presque autant que la première fois qu</w:t>
      </w:r>
      <w:r w:rsidR="00DD1C38">
        <w:t>’</w:t>
      </w:r>
      <w:r>
        <w:t>ils s</w:t>
      </w:r>
      <w:r w:rsidR="00DD1C38">
        <w:t>’</w:t>
      </w:r>
      <w:r>
        <w:t>étaient trouvés face à face</w:t>
      </w:r>
      <w:r w:rsidR="00DD1C38">
        <w:t xml:space="preserve">. </w:t>
      </w:r>
      <w:r>
        <w:t>Et cette fois-là</w:t>
      </w:r>
      <w:r w:rsidR="00DD1C38">
        <w:t xml:space="preserve">, </w:t>
      </w:r>
      <w:r>
        <w:t>cependant</w:t>
      </w:r>
      <w:r w:rsidR="00DD1C38">
        <w:t xml:space="preserve">, </w:t>
      </w:r>
      <w:r>
        <w:t>avec le genre de préoccupation qu</w:t>
      </w:r>
      <w:r w:rsidR="00DD1C38">
        <w:t>’</w:t>
      </w:r>
      <w:r>
        <w:t>il avait dans la tête</w:t>
      </w:r>
      <w:r w:rsidR="00DD1C38">
        <w:t xml:space="preserve">, </w:t>
      </w:r>
      <w:r>
        <w:t>il aurait été assez naturel qu</w:t>
      </w:r>
      <w:r w:rsidR="00DD1C38">
        <w:t>’</w:t>
      </w:r>
      <w:r>
        <w:t>il ne l</w:t>
      </w:r>
      <w:r w:rsidR="00DD1C38">
        <w:t>’</w:t>
      </w:r>
      <w:r>
        <w:t>eût pas remarquée</w:t>
      </w:r>
      <w:r w:rsidR="00DD1C38">
        <w:t xml:space="preserve">. </w:t>
      </w:r>
      <w:r>
        <w:t>Or</w:t>
      </w:r>
      <w:r w:rsidR="00DD1C38">
        <w:t xml:space="preserve">, </w:t>
      </w:r>
      <w:r>
        <w:t>le seuil à peine franchi</w:t>
      </w:r>
      <w:r w:rsidR="00DD1C38">
        <w:t xml:space="preserve">, </w:t>
      </w:r>
      <w:r>
        <w:t>à peine la portière retombée</w:t>
      </w:r>
      <w:r w:rsidR="00DD1C38">
        <w:t xml:space="preserve">, </w:t>
      </w:r>
      <w:r>
        <w:t>il n</w:t>
      </w:r>
      <w:r w:rsidR="00DD1C38">
        <w:t>’</w:t>
      </w:r>
      <w:r>
        <w:t>avait littéralement plus vu qu</w:t>
      </w:r>
      <w:r w:rsidR="00DD1C38">
        <w:t>’</w:t>
      </w:r>
      <w:r>
        <w:t>elle</w:t>
      </w:r>
      <w:r w:rsidR="00DD1C38">
        <w:t xml:space="preserve">. </w:t>
      </w:r>
      <w:proofErr w:type="spellStart"/>
      <w:r>
        <w:t>Armène</w:t>
      </w:r>
      <w:proofErr w:type="spellEnd"/>
      <w:r w:rsidR="00DD1C38">
        <w:t xml:space="preserve">, </w:t>
      </w:r>
      <w:r>
        <w:t>s</w:t>
      </w:r>
      <w:r w:rsidR="00DD1C38">
        <w:t>’</w:t>
      </w:r>
      <w:r>
        <w:t>en apercevant</w:t>
      </w:r>
      <w:r w:rsidR="00DD1C38">
        <w:t xml:space="preserve">, </w:t>
      </w:r>
      <w:r>
        <w:t>avait elle-même tressailli d</w:t>
      </w:r>
      <w:r w:rsidR="00DD1C38">
        <w:t>’</w:t>
      </w:r>
      <w:r>
        <w:t>imperceptible façon</w:t>
      </w:r>
      <w:r w:rsidR="00DD1C38">
        <w:t>.</w:t>
      </w:r>
    </w:p>
    <w:p w14:paraId="5295EE65" w14:textId="46A393E6" w:rsidR="00DA00DC" w:rsidRDefault="00DD1C38" w:rsidP="00DA00DC">
      <w:r>
        <w:t>« </w:t>
      </w:r>
      <w:proofErr w:type="spellStart"/>
      <w:r w:rsidR="00DA00DC">
        <w:t>Sitt</w:t>
      </w:r>
      <w:proofErr w:type="spellEnd"/>
      <w:r w:rsidR="00DA00DC">
        <w:t>-el-</w:t>
      </w:r>
      <w:proofErr w:type="spellStart"/>
      <w:r w:rsidR="00DA00DC">
        <w:t>Qobour</w:t>
      </w:r>
      <w:proofErr w:type="spellEnd"/>
      <w:r>
        <w:t xml:space="preserve">, </w:t>
      </w:r>
      <w:r w:rsidR="00DA00DC">
        <w:t>Notre-Dame du Sépulcre</w:t>
      </w:r>
      <w:r>
        <w:t xml:space="preserve">, </w:t>
      </w:r>
      <w:r w:rsidR="00DA00DC">
        <w:t>avait-elle murmuré</w:t>
      </w:r>
      <w:r>
        <w:t xml:space="preserve">, </w:t>
      </w:r>
      <w:r w:rsidR="00DA00DC">
        <w:t>celle que l</w:t>
      </w:r>
      <w:r>
        <w:t>’</w:t>
      </w:r>
      <w:r w:rsidR="00DA00DC">
        <w:t>on appelle en turc la Vierge de Kara Tekké</w:t>
      </w:r>
      <w:r>
        <w:t xml:space="preserve">. </w:t>
      </w:r>
      <w:r w:rsidR="00DA00DC">
        <w:t>Un jour</w:t>
      </w:r>
      <w:r>
        <w:t xml:space="preserve">, </w:t>
      </w:r>
      <w:r w:rsidR="00DA00DC">
        <w:t>je te dirai</w:t>
      </w:r>
      <w:r>
        <w:t xml:space="preserve">, </w:t>
      </w:r>
      <w:r w:rsidR="00DA00DC">
        <w:t>peut-être</w:t>
      </w:r>
      <w:r>
        <w:t>… »</w:t>
      </w:r>
    </w:p>
    <w:p w14:paraId="2983E785" w14:textId="77777777" w:rsidR="00DD1C38" w:rsidRDefault="00DA00DC" w:rsidP="00DA00DC">
      <w:r>
        <w:t>Mais les événements que l</w:t>
      </w:r>
      <w:r w:rsidR="00DD1C38">
        <w:t>’</w:t>
      </w:r>
      <w:r>
        <w:t>on sait étaient venus à la traverse</w:t>
      </w:r>
      <w:r w:rsidR="00DD1C38">
        <w:t xml:space="preserve">, </w:t>
      </w:r>
      <w:r>
        <w:t>et elle ne lui avait rien expliqué</w:t>
      </w:r>
      <w:r w:rsidR="00DD1C38">
        <w:t>.</w:t>
      </w:r>
    </w:p>
    <w:p w14:paraId="37DF2909" w14:textId="67A113DD" w:rsidR="00DA00DC" w:rsidRDefault="00DA00DC" w:rsidP="00DA00DC"/>
    <w:p w14:paraId="0735FEB6" w14:textId="0CC414F0" w:rsidR="00DA00DC" w:rsidRDefault="00DD1C38" w:rsidP="00DA00DC">
      <w:r>
        <w:t>« </w:t>
      </w:r>
      <w:r w:rsidR="00DA00DC">
        <w:t>Qu</w:t>
      </w:r>
      <w:r>
        <w:t>’</w:t>
      </w:r>
      <w:r w:rsidR="00DA00DC">
        <w:t>est-ce que tu as</w:t>
      </w:r>
      <w:r>
        <w:t xml:space="preserve"> ? </w:t>
      </w:r>
      <w:r w:rsidR="00DA00DC">
        <w:t>À quoi penses-tu</w:t>
      </w:r>
      <w:r>
        <w:t xml:space="preserve"> ? </w:t>
      </w:r>
      <w:r w:rsidR="00DA00DC">
        <w:t>C</w:t>
      </w:r>
      <w:r>
        <w:t>’</w:t>
      </w:r>
      <w:r w:rsidR="00DA00DC">
        <w:t>est toujours elle que tu regardes</w:t>
      </w:r>
      <w:r>
        <w:t> ? »</w:t>
      </w:r>
    </w:p>
    <w:p w14:paraId="21C7B0C1" w14:textId="6F25F3C6" w:rsidR="00DD1C38" w:rsidRDefault="00DA00DC" w:rsidP="00DA00DC">
      <w:r>
        <w:t>Pris légèrement au dépourvu par ce gentil rappel à l</w:t>
      </w:r>
      <w:r w:rsidR="00DD1C38">
        <w:t>’</w:t>
      </w:r>
      <w:r>
        <w:t>ordre</w:t>
      </w:r>
      <w:r w:rsidR="00DD1C38">
        <w:t xml:space="preserve">, </w:t>
      </w:r>
      <w:r>
        <w:t>il lui sourit</w:t>
      </w:r>
      <w:r w:rsidR="00DD1C38">
        <w:t xml:space="preserve">, </w:t>
      </w:r>
      <w:r>
        <w:t>un peu gêné</w:t>
      </w:r>
      <w:r w:rsidR="00DD1C38">
        <w:t xml:space="preserve">. </w:t>
      </w:r>
      <w:r>
        <w:t>C</w:t>
      </w:r>
      <w:r w:rsidR="00DD1C38">
        <w:t>’</w:t>
      </w:r>
      <w:r>
        <w:t>était vrai</w:t>
      </w:r>
      <w:r w:rsidR="00DD1C38">
        <w:t xml:space="preserve">, </w:t>
      </w:r>
      <w:r>
        <w:t>pourtant</w:t>
      </w:r>
      <w:r w:rsidR="00DD1C38">
        <w:t xml:space="preserve">, </w:t>
      </w:r>
      <w:r>
        <w:t>qu</w:t>
      </w:r>
      <w:r w:rsidR="00DD1C38">
        <w:t>’</w:t>
      </w:r>
      <w:r>
        <w:t>il continuait à la regarder</w:t>
      </w:r>
      <w:r w:rsidR="00DD1C38">
        <w:t xml:space="preserve">, </w:t>
      </w:r>
      <w:r>
        <w:t>celle que souvent</w:t>
      </w:r>
      <w:r w:rsidR="00DD1C38">
        <w:t xml:space="preserve">, </w:t>
      </w:r>
      <w:r>
        <w:t>l</w:t>
      </w:r>
      <w:r w:rsidR="00DD1C38">
        <w:t>’</w:t>
      </w:r>
      <w:r>
        <w:t>année passée</w:t>
      </w:r>
      <w:r w:rsidR="00DD1C38">
        <w:t xml:space="preserve">, </w:t>
      </w:r>
      <w:r>
        <w:t>il s</w:t>
      </w:r>
      <w:r w:rsidR="00DD1C38">
        <w:t>’</w:t>
      </w:r>
      <w:r>
        <w:t xml:space="preserve">était amusé à appeler </w:t>
      </w:r>
      <w:r>
        <w:rPr>
          <w:i/>
          <w:iCs/>
        </w:rPr>
        <w:t>l</w:t>
      </w:r>
      <w:r w:rsidR="00DD1C38">
        <w:rPr>
          <w:i/>
          <w:iCs/>
        </w:rPr>
        <w:t>’</w:t>
      </w:r>
      <w:r>
        <w:rPr>
          <w:i/>
          <w:iCs/>
        </w:rPr>
        <w:t>autre</w:t>
      </w:r>
      <w:r w:rsidR="00DD1C38">
        <w:rPr>
          <w:i/>
          <w:iCs/>
        </w:rPr>
        <w:t xml:space="preserve">. </w:t>
      </w:r>
      <w:r>
        <w:t>D</w:t>
      </w:r>
      <w:r w:rsidR="00DD1C38">
        <w:t>’</w:t>
      </w:r>
      <w:r>
        <w:t>ailleurs</w:t>
      </w:r>
      <w:r w:rsidR="00DD1C38">
        <w:t xml:space="preserve">, </w:t>
      </w:r>
      <w:r>
        <w:t>très vite</w:t>
      </w:r>
      <w:r w:rsidR="00DD1C38">
        <w:t xml:space="preserve">, </w:t>
      </w:r>
      <w:r>
        <w:t>il avait cessé</w:t>
      </w:r>
      <w:r w:rsidR="00DD1C38">
        <w:t>, M</w:t>
      </w:r>
      <w:r w:rsidR="00DD1C38" w:rsidRPr="00DD1C38">
        <w:rPr>
          <w:vertAlign w:val="superscript"/>
        </w:rPr>
        <w:t>me</w:t>
      </w:r>
      <w:r w:rsidR="00DD1C38">
        <w:t> </w:t>
      </w:r>
      <w:proofErr w:type="spellStart"/>
      <w:r>
        <w:t>Hadjilar</w:t>
      </w:r>
      <w:proofErr w:type="spellEnd"/>
      <w:r>
        <w:t xml:space="preserve"> ayant eu l</w:t>
      </w:r>
      <w:r w:rsidR="00DD1C38">
        <w:t>’</w:t>
      </w:r>
      <w:r>
        <w:t>air de n</w:t>
      </w:r>
      <w:r w:rsidR="00DD1C38">
        <w:t>’</w:t>
      </w:r>
      <w:r>
        <w:t>apprécier que modérément cette inoffensive plaisanterie</w:t>
      </w:r>
      <w:r w:rsidR="00DD1C38">
        <w:t>.</w:t>
      </w:r>
    </w:p>
    <w:p w14:paraId="70BFEDEC" w14:textId="445591D0" w:rsidR="00DA00DC" w:rsidRDefault="00DD1C38" w:rsidP="00DA00DC">
      <w:r>
        <w:t>« </w:t>
      </w:r>
      <w:r w:rsidR="00DA00DC">
        <w:t>À quoi je pense</w:t>
      </w:r>
      <w:r>
        <w:t xml:space="preserve"> ? </w:t>
      </w:r>
      <w:r w:rsidR="00DA00DC">
        <w:t>répondit-il</w:t>
      </w:r>
      <w:r>
        <w:t xml:space="preserve">. </w:t>
      </w:r>
      <w:r w:rsidR="00DA00DC">
        <w:t>À une chose dont je ne m</w:t>
      </w:r>
      <w:r>
        <w:t>’</w:t>
      </w:r>
      <w:r w:rsidR="00DA00DC">
        <w:t>étais encore jamais avisé</w:t>
      </w:r>
      <w:r>
        <w:t xml:space="preserve">. </w:t>
      </w:r>
      <w:r w:rsidR="00DA00DC">
        <w:t>Figure-toi que je trouve qu</w:t>
      </w:r>
      <w:r>
        <w:t>’</w:t>
      </w:r>
      <w:r w:rsidR="00DA00DC">
        <w:t>elle te ressemble</w:t>
      </w:r>
      <w:r>
        <w:t>. »</w:t>
      </w:r>
    </w:p>
    <w:p w14:paraId="6E219126" w14:textId="77777777" w:rsidR="00DD1C38" w:rsidRDefault="00DA00DC" w:rsidP="00DA00DC">
      <w:r>
        <w:lastRenderedPageBreak/>
        <w:t>Il eut peur une seconde de l</w:t>
      </w:r>
      <w:r w:rsidR="00DD1C38">
        <w:t>’</w:t>
      </w:r>
      <w:r>
        <w:t>avoir choquée</w:t>
      </w:r>
      <w:r w:rsidR="00DD1C38">
        <w:t xml:space="preserve">. </w:t>
      </w:r>
      <w:r>
        <w:t>Mais sa crainte était vaine</w:t>
      </w:r>
      <w:r w:rsidR="00DD1C38">
        <w:t xml:space="preserve">. </w:t>
      </w:r>
      <w:r>
        <w:t>Elle ne protesta point</w:t>
      </w:r>
      <w:r w:rsidR="00DD1C38">
        <w:t xml:space="preserve">. </w:t>
      </w:r>
      <w:r>
        <w:t>Elle se borna à répondre avec gravité</w:t>
      </w:r>
      <w:r w:rsidR="00DD1C38">
        <w:t> :</w:t>
      </w:r>
    </w:p>
    <w:p w14:paraId="31B40F8B" w14:textId="04D4ADF0" w:rsidR="00DA00DC" w:rsidRDefault="00DD1C38" w:rsidP="00DA00DC">
      <w:r>
        <w:t>« </w:t>
      </w:r>
      <w:r w:rsidR="00DA00DC">
        <w:t>Tu trouves</w:t>
      </w:r>
      <w:r>
        <w:t xml:space="preserve"> ? </w:t>
      </w:r>
      <w:r w:rsidR="00DA00DC">
        <w:t>Sais-tu ce que cela prouverait</w:t>
      </w:r>
      <w:r>
        <w:t xml:space="preserve">, </w:t>
      </w:r>
      <w:r w:rsidR="00DA00DC">
        <w:t>alors</w:t>
      </w:r>
      <w:r>
        <w:t xml:space="preserve"> ? </w:t>
      </w:r>
      <w:r w:rsidR="00DA00DC">
        <w:t>Qu</w:t>
      </w:r>
      <w:r>
        <w:t>’</w:t>
      </w:r>
      <w:r w:rsidR="00DA00DC">
        <w:t>on finit par ressembler aux peintures ou aux statues que l</w:t>
      </w:r>
      <w:r>
        <w:t>’</w:t>
      </w:r>
      <w:r w:rsidR="00DA00DC">
        <w:t>on a beaucoup regardées</w:t>
      </w:r>
      <w:r>
        <w:t>. »</w:t>
      </w:r>
    </w:p>
    <w:p w14:paraId="23B1E3D2" w14:textId="71992428" w:rsidR="00DD1C38" w:rsidRDefault="00DA00DC" w:rsidP="00DA00DC">
      <w:r>
        <w:t>Elle était accoudée sur son divan</w:t>
      </w:r>
      <w:r w:rsidR="00DD1C38">
        <w:t xml:space="preserve">, </w:t>
      </w:r>
      <w:r>
        <w:t>quand Roche était entré</w:t>
      </w:r>
      <w:r w:rsidR="00DD1C38">
        <w:t xml:space="preserve">. </w:t>
      </w:r>
      <w:r>
        <w:t>Elle se souleva légèrement</w:t>
      </w:r>
      <w:r w:rsidR="00DD1C38">
        <w:t xml:space="preserve">. </w:t>
      </w:r>
      <w:r>
        <w:t>La lumière de l</w:t>
      </w:r>
      <w:r w:rsidR="00DD1C38">
        <w:t>’</w:t>
      </w:r>
      <w:r>
        <w:t>icône l</w:t>
      </w:r>
      <w:r w:rsidR="00DD1C38">
        <w:t>’</w:t>
      </w:r>
      <w:r>
        <w:t>éclaira</w:t>
      </w:r>
      <w:r w:rsidR="00DD1C38">
        <w:t xml:space="preserve">. </w:t>
      </w:r>
      <w:r>
        <w:t>Il semblait au premier abord qu</w:t>
      </w:r>
      <w:r w:rsidR="00DD1C38">
        <w:t>’</w:t>
      </w:r>
      <w:r>
        <w:t>il fallût beaucoup d</w:t>
      </w:r>
      <w:r w:rsidR="00DD1C38">
        <w:t>’</w:t>
      </w:r>
      <w:r>
        <w:t>imagination pour établir un degré de parenté entre cette tragique poupée de bois verni et le pur visage d</w:t>
      </w:r>
      <w:r w:rsidR="00DD1C38">
        <w:t>’</w:t>
      </w:r>
      <w:proofErr w:type="spellStart"/>
      <w:r>
        <w:t>Armène</w:t>
      </w:r>
      <w:proofErr w:type="spellEnd"/>
      <w:r w:rsidR="00DD1C38">
        <w:t xml:space="preserve">. </w:t>
      </w:r>
      <w:r>
        <w:t>Ce n</w:t>
      </w:r>
      <w:r w:rsidR="00DD1C38">
        <w:t>’</w:t>
      </w:r>
      <w:r>
        <w:t>était qu</w:t>
      </w:r>
      <w:r w:rsidR="00DD1C38">
        <w:t>’</w:t>
      </w:r>
      <w:r>
        <w:t>à la longue que l</w:t>
      </w:r>
      <w:r w:rsidR="00DD1C38">
        <w:t>’</w:t>
      </w:r>
      <w:r>
        <w:t>on pouvait arriver à découvrir</w:t>
      </w:r>
      <w:r w:rsidR="00DD1C38">
        <w:t xml:space="preserve">… </w:t>
      </w:r>
      <w:r>
        <w:t>Mais quoi</w:t>
      </w:r>
      <w:r w:rsidR="00DD1C38">
        <w:t xml:space="preserve"> ? </w:t>
      </w:r>
      <w:r>
        <w:t>Roche eût été bien embarrassé de le dire</w:t>
      </w:r>
      <w:r w:rsidR="00DD1C38">
        <w:t xml:space="preserve">. </w:t>
      </w:r>
      <w:r>
        <w:t>Les yeux</w:t>
      </w:r>
      <w:r w:rsidR="00DD1C38">
        <w:t xml:space="preserve">, </w:t>
      </w:r>
      <w:r>
        <w:t>peut-être</w:t>
      </w:r>
      <w:r w:rsidR="00DD1C38">
        <w:t xml:space="preserve">, </w:t>
      </w:r>
      <w:r>
        <w:t>cet éclat farouche et douloureux qui illuminait ceux de la Vierge et passait par moments tout d</w:t>
      </w:r>
      <w:r w:rsidR="00DD1C38">
        <w:t>’</w:t>
      </w:r>
      <w:r>
        <w:t>un coup dans ceux de la femme</w:t>
      </w:r>
      <w:r w:rsidR="00DD1C38">
        <w:t xml:space="preserve"> ? </w:t>
      </w:r>
      <w:r>
        <w:t>De la première</w:t>
      </w:r>
      <w:r w:rsidR="00DD1C38">
        <w:t xml:space="preserve">, </w:t>
      </w:r>
      <w:r>
        <w:t>d</w:t>
      </w:r>
      <w:r w:rsidR="00DD1C38">
        <w:t>’</w:t>
      </w:r>
      <w:r>
        <w:t>ailleurs</w:t>
      </w:r>
      <w:r w:rsidR="00DD1C38">
        <w:t xml:space="preserve">, </w:t>
      </w:r>
      <w:r>
        <w:t>on ne distinguait que la tête</w:t>
      </w:r>
      <w:r w:rsidR="00DD1C38">
        <w:t xml:space="preserve">, </w:t>
      </w:r>
      <w:r>
        <w:t>et encore pas tout entière</w:t>
      </w:r>
      <w:r w:rsidR="00DD1C38">
        <w:t xml:space="preserve">, </w:t>
      </w:r>
      <w:r>
        <w:t>engoncée qu</w:t>
      </w:r>
      <w:r w:rsidR="00DD1C38">
        <w:t>’</w:t>
      </w:r>
      <w:r>
        <w:t>elle était dans une espèce de rigide collerette en dentelle d</w:t>
      </w:r>
      <w:r w:rsidR="00DD1C38">
        <w:t>’</w:t>
      </w:r>
      <w:r>
        <w:t>or</w:t>
      </w:r>
      <w:r w:rsidR="00DD1C38">
        <w:t xml:space="preserve">, </w:t>
      </w:r>
      <w:r>
        <w:t>qui remontait jusqu</w:t>
      </w:r>
      <w:r w:rsidR="00DD1C38">
        <w:t>’</w:t>
      </w:r>
      <w:r>
        <w:t xml:space="preserve">au diadème </w:t>
      </w:r>
      <w:proofErr w:type="spellStart"/>
      <w:r>
        <w:t>caboché</w:t>
      </w:r>
      <w:proofErr w:type="spellEnd"/>
      <w:r>
        <w:t xml:space="preserve"> de rubis</w:t>
      </w:r>
      <w:r w:rsidR="00DD1C38">
        <w:t xml:space="preserve">. </w:t>
      </w:r>
      <w:r>
        <w:t>Le reste du corps était recouvert par une dalmatique de velours noir émir</w:t>
      </w:r>
      <w:r w:rsidR="00DD1C38">
        <w:t xml:space="preserve">, </w:t>
      </w:r>
      <w:r>
        <w:t>parsemé de rubis également</w:t>
      </w:r>
      <w:r w:rsidR="00DD1C38">
        <w:t>. « </w:t>
      </w:r>
      <w:r>
        <w:t>Est-ce que ces pierres sont vraies</w:t>
      </w:r>
      <w:r w:rsidR="00DD1C38">
        <w:t> ? »</w:t>
      </w:r>
      <w:r>
        <w:t xml:space="preserve"> Telle était la question un peu ridicule que Roche n</w:t>
      </w:r>
      <w:r w:rsidR="00DD1C38">
        <w:t>’</w:t>
      </w:r>
      <w:r>
        <w:t>avait pu s</w:t>
      </w:r>
      <w:r w:rsidR="00DD1C38">
        <w:t>’</w:t>
      </w:r>
      <w:r>
        <w:t>empêcher de poser</w:t>
      </w:r>
      <w:r w:rsidR="00DD1C38">
        <w:t xml:space="preserve">, </w:t>
      </w:r>
      <w:r>
        <w:t>la première fois qu</w:t>
      </w:r>
      <w:r w:rsidR="00DD1C38">
        <w:t>’</w:t>
      </w:r>
      <w:r>
        <w:t>il avait été admis dans cette chambre</w:t>
      </w:r>
      <w:r w:rsidR="00DD1C38">
        <w:t>. « </w:t>
      </w:r>
      <w:r>
        <w:t>Pourquoi voudrais-tu qu</w:t>
      </w:r>
      <w:r w:rsidR="00DD1C38">
        <w:t>’</w:t>
      </w:r>
      <w:r>
        <w:t>elles ne le fussent pas</w:t>
      </w:r>
      <w:r w:rsidR="00DD1C38">
        <w:t> ? »</w:t>
      </w:r>
      <w:r>
        <w:t xml:space="preserve"> s</w:t>
      </w:r>
      <w:r w:rsidR="00DD1C38">
        <w:t>’</w:t>
      </w:r>
      <w:r>
        <w:t xml:space="preserve">était contentée de répondre </w:t>
      </w:r>
      <w:r w:rsidR="00DD1C38">
        <w:t>M</w:t>
      </w:r>
      <w:r w:rsidR="00DD1C38" w:rsidRPr="00DD1C38">
        <w:rPr>
          <w:vertAlign w:val="superscript"/>
        </w:rPr>
        <w:t>me</w:t>
      </w:r>
      <w:r w:rsidR="00DD1C38">
        <w:t> </w:t>
      </w:r>
      <w:proofErr w:type="spellStart"/>
      <w:r>
        <w:t>Hadjilar</w:t>
      </w:r>
      <w:proofErr w:type="spellEnd"/>
      <w:r>
        <w:t xml:space="preserve"> avec un petit sourire de dédain</w:t>
      </w:r>
      <w:r w:rsidR="00DD1C38">
        <w:t>.</w:t>
      </w:r>
    </w:p>
    <w:p w14:paraId="458E74B0" w14:textId="77777777" w:rsidR="00DD1C38" w:rsidRDefault="00DA00DC" w:rsidP="00DA00DC">
      <w:r>
        <w:t>Ce pouvait être une semaine après la mort de son mari</w:t>
      </w:r>
      <w:r w:rsidR="00DD1C38">
        <w:t xml:space="preserve">. </w:t>
      </w:r>
      <w:r>
        <w:t>Il la revoyait retirant ses bagues</w:t>
      </w:r>
      <w:r w:rsidR="00DD1C38">
        <w:t xml:space="preserve"> – </w:t>
      </w:r>
      <w:r>
        <w:t>des rubis aussi</w:t>
      </w:r>
      <w:r w:rsidR="00DD1C38">
        <w:t xml:space="preserve"> – </w:t>
      </w:r>
      <w:r>
        <w:t>tandis qu</w:t>
      </w:r>
      <w:r w:rsidR="00DD1C38">
        <w:t>’</w:t>
      </w:r>
      <w:r>
        <w:t>elle lui répliquait cela</w:t>
      </w:r>
      <w:r w:rsidR="00DD1C38">
        <w:t xml:space="preserve">. </w:t>
      </w:r>
      <w:r>
        <w:t>Elle était vêtue</w:t>
      </w:r>
      <w:r w:rsidR="00DD1C38">
        <w:t xml:space="preserve">, </w:t>
      </w:r>
      <w:r>
        <w:t>cette journée-là</w:t>
      </w:r>
      <w:r w:rsidR="00DD1C38">
        <w:t xml:space="preserve">, </w:t>
      </w:r>
      <w:r>
        <w:t>à peu près de la même façon que cette nuit</w:t>
      </w:r>
      <w:r w:rsidR="00DD1C38">
        <w:t xml:space="preserve">. </w:t>
      </w:r>
      <w:r>
        <w:t>Presque toujours habillée de noir</w:t>
      </w:r>
      <w:r w:rsidR="00DD1C38">
        <w:t xml:space="preserve">, </w:t>
      </w:r>
      <w:r>
        <w:t>elle n</w:t>
      </w:r>
      <w:r w:rsidR="00DD1C38">
        <w:t>’</w:t>
      </w:r>
      <w:r>
        <w:t xml:space="preserve">avait pas eu beaucoup à faire pour se composer </w:t>
      </w:r>
      <w:r>
        <w:lastRenderedPageBreak/>
        <w:t>une garde-robe de deuil</w:t>
      </w:r>
      <w:r w:rsidR="00DD1C38">
        <w:t xml:space="preserve">. </w:t>
      </w:r>
      <w:r>
        <w:t>Son ample tunique de sombre soie se nouait aux hanches à peine esquissées par une lourde cordelière d</w:t>
      </w:r>
      <w:r w:rsidR="00DD1C38">
        <w:t>’</w:t>
      </w:r>
      <w:r>
        <w:t>argent</w:t>
      </w:r>
      <w:r w:rsidR="00DD1C38">
        <w:t xml:space="preserve">. </w:t>
      </w:r>
      <w:r>
        <w:t>Les manches en étaient si vastes</w:t>
      </w:r>
      <w:r w:rsidR="00DD1C38">
        <w:t xml:space="preserve">, </w:t>
      </w:r>
      <w:r>
        <w:t>si évasées</w:t>
      </w:r>
      <w:r w:rsidR="00DD1C38">
        <w:t xml:space="preserve">, </w:t>
      </w:r>
      <w:r>
        <w:t xml:space="preserve">que lorsque </w:t>
      </w:r>
      <w:proofErr w:type="spellStart"/>
      <w:r>
        <w:t>Armène</w:t>
      </w:r>
      <w:proofErr w:type="spellEnd"/>
      <w:r w:rsidR="00DD1C38">
        <w:t xml:space="preserve">, </w:t>
      </w:r>
      <w:r>
        <w:t>en un geste qu</w:t>
      </w:r>
      <w:r w:rsidR="00DD1C38">
        <w:t>’</w:t>
      </w:r>
      <w:r>
        <w:t>elle affectionnait</w:t>
      </w:r>
      <w:r w:rsidR="00DD1C38">
        <w:t xml:space="preserve">, </w:t>
      </w:r>
      <w:r>
        <w:t>avait brusquement levé les bras pour joindre ses mains derrière sa nuque</w:t>
      </w:r>
      <w:r w:rsidR="00DD1C38">
        <w:t xml:space="preserve">, </w:t>
      </w:r>
      <w:r>
        <w:t>elles s</w:t>
      </w:r>
      <w:r w:rsidR="00DD1C38">
        <w:t>’</w:t>
      </w:r>
      <w:r>
        <w:t>étaient retournées d</w:t>
      </w:r>
      <w:r w:rsidR="00DD1C38">
        <w:t>’</w:t>
      </w:r>
      <w:r>
        <w:t>un seul coup</w:t>
      </w:r>
      <w:r w:rsidR="00DD1C38">
        <w:t xml:space="preserve">. </w:t>
      </w:r>
      <w:r>
        <w:t>Il se souvenait</w:t>
      </w:r>
      <w:r w:rsidR="00DD1C38">
        <w:t xml:space="preserve">. </w:t>
      </w:r>
      <w:r>
        <w:t>C</w:t>
      </w:r>
      <w:r w:rsidR="00DD1C38">
        <w:t>’</w:t>
      </w:r>
      <w:r>
        <w:t>était en août</w:t>
      </w:r>
      <w:r w:rsidR="00DD1C38">
        <w:t xml:space="preserve">, </w:t>
      </w:r>
      <w:r>
        <w:t>par une journée de khamsin torride</w:t>
      </w:r>
      <w:r w:rsidR="00DD1C38">
        <w:t xml:space="preserve">. </w:t>
      </w:r>
      <w:r>
        <w:t>À travers la quadruple barrière des rideaux</w:t>
      </w:r>
      <w:r w:rsidR="00DD1C38">
        <w:t xml:space="preserve">, </w:t>
      </w:r>
      <w:r>
        <w:t>un rayon de soleil qui avait réussi à s</w:t>
      </w:r>
      <w:r w:rsidR="00DD1C38">
        <w:t>’</w:t>
      </w:r>
      <w:r>
        <w:t>infiltrer jouait dans les cheveux roux de la jeune femme</w:t>
      </w:r>
      <w:r w:rsidR="00DD1C38">
        <w:t xml:space="preserve">, </w:t>
      </w:r>
      <w:r>
        <w:t>une crinière coupée très court</w:t>
      </w:r>
      <w:r w:rsidR="00DD1C38">
        <w:t xml:space="preserve">, </w:t>
      </w:r>
      <w:r>
        <w:t>qu</w:t>
      </w:r>
      <w:r w:rsidR="00DD1C38">
        <w:t>’</w:t>
      </w:r>
      <w:r>
        <w:t>elle secouait d</w:t>
      </w:r>
      <w:r w:rsidR="00DD1C38">
        <w:t>’</w:t>
      </w:r>
      <w:r>
        <w:t>un mouvement de tête volontaire</w:t>
      </w:r>
      <w:r w:rsidR="00DD1C38">
        <w:t xml:space="preserve">, </w:t>
      </w:r>
      <w:r>
        <w:t>le menton projeté en avant</w:t>
      </w:r>
      <w:r w:rsidR="00DD1C38">
        <w:t xml:space="preserve">, </w:t>
      </w:r>
      <w:r>
        <w:t>quand les choses n</w:t>
      </w:r>
      <w:r w:rsidR="00DD1C38">
        <w:t>’</w:t>
      </w:r>
      <w:r>
        <w:t>allaient pas tout à fait comme elle voulait</w:t>
      </w:r>
      <w:r w:rsidR="00DD1C38">
        <w:t xml:space="preserve">. </w:t>
      </w:r>
      <w:r>
        <w:t>Ses yeux outremer étincelaient</w:t>
      </w:r>
      <w:r w:rsidR="00DD1C38">
        <w:t xml:space="preserve">. </w:t>
      </w:r>
      <w:r>
        <w:t>Un sourire ardent entrouvrait ses lèvres fardées d</w:t>
      </w:r>
      <w:r w:rsidR="00DD1C38">
        <w:t>’</w:t>
      </w:r>
      <w:r>
        <w:t>un rose très pâle</w:t>
      </w:r>
      <w:r w:rsidR="00DD1C38">
        <w:t xml:space="preserve">, </w:t>
      </w:r>
      <w:r>
        <w:t>tirant presque sur le lilas</w:t>
      </w:r>
      <w:r w:rsidR="00DD1C38">
        <w:t xml:space="preserve">… </w:t>
      </w:r>
      <w:r>
        <w:t>Dix mois</w:t>
      </w:r>
      <w:r w:rsidR="00DD1C38">
        <w:t xml:space="preserve">, </w:t>
      </w:r>
      <w:r>
        <w:t>il allait y avoir bientôt dix mois</w:t>
      </w:r>
      <w:r w:rsidR="00DD1C38">
        <w:t xml:space="preserve"> ! </w:t>
      </w:r>
      <w:r>
        <w:t>Quand on pense que</w:t>
      </w:r>
      <w:r w:rsidR="00DD1C38">
        <w:t xml:space="preserve">, </w:t>
      </w:r>
      <w:r>
        <w:t>dès ce moment</w:t>
      </w:r>
      <w:r w:rsidR="00DD1C38">
        <w:t xml:space="preserve">, </w:t>
      </w:r>
      <w:r>
        <w:t>elle connaissait Ménétrier</w:t>
      </w:r>
      <w:r w:rsidR="00DD1C38">
        <w:t xml:space="preserve"> ! </w:t>
      </w:r>
      <w:r>
        <w:t>Qui sait si tout</w:t>
      </w:r>
      <w:r w:rsidR="00DD1C38">
        <w:t xml:space="preserve">, </w:t>
      </w:r>
      <w:r>
        <w:t>déjà n</w:t>
      </w:r>
      <w:r w:rsidR="00DD1C38">
        <w:t>’</w:t>
      </w:r>
      <w:r>
        <w:t>était pas combiné entre eux</w:t>
      </w:r>
      <w:r w:rsidR="00DD1C38">
        <w:t xml:space="preserve">, </w:t>
      </w:r>
      <w:r>
        <w:t>si ce n</w:t>
      </w:r>
      <w:r w:rsidR="00DD1C38">
        <w:t>’</w:t>
      </w:r>
      <w:r>
        <w:t>était pas à lui qu</w:t>
      </w:r>
      <w:r w:rsidR="00DD1C38">
        <w:t>’</w:t>
      </w:r>
      <w:r>
        <w:t>elle était en train de songer</w:t>
      </w:r>
      <w:r w:rsidR="00DD1C38">
        <w:t xml:space="preserve"> !… </w:t>
      </w:r>
      <w:r>
        <w:t>Il eut une subite contraction des muscles de la mâchoire</w:t>
      </w:r>
      <w:r w:rsidR="00DD1C38">
        <w:t xml:space="preserve">. </w:t>
      </w:r>
      <w:r>
        <w:t>Elle s</w:t>
      </w:r>
      <w:r w:rsidR="00DD1C38">
        <w:t>’</w:t>
      </w:r>
      <w:r>
        <w:t>en aperçut</w:t>
      </w:r>
      <w:r w:rsidR="00DD1C38">
        <w:t xml:space="preserve">, </w:t>
      </w:r>
      <w:r>
        <w:t>eut un regard qui suppliait</w:t>
      </w:r>
      <w:r w:rsidR="00DD1C38">
        <w:t>.</w:t>
      </w:r>
    </w:p>
    <w:p w14:paraId="1F40AE43" w14:textId="77777777" w:rsidR="00DD1C38" w:rsidRDefault="00DA00DC" w:rsidP="00DA00DC">
      <w:r>
        <w:t>Juste à cet instant</w:t>
      </w:r>
      <w:r w:rsidR="00DD1C38">
        <w:t xml:space="preserve">, </w:t>
      </w:r>
      <w:r>
        <w:t>le bruit de la sonnette du dehors vint les rappeler à la réalité</w:t>
      </w:r>
      <w:r w:rsidR="00DD1C38">
        <w:t>.</w:t>
      </w:r>
    </w:p>
    <w:p w14:paraId="6F176675" w14:textId="77777777" w:rsidR="00DD1C38" w:rsidRDefault="00DA00DC" w:rsidP="00DA00DC">
      <w:r>
        <w:t>Ils échangèrent un coup d</w:t>
      </w:r>
      <w:r w:rsidR="00DD1C38">
        <w:t>’</w:t>
      </w:r>
      <w:r>
        <w:t>œil rapide</w:t>
      </w:r>
      <w:r w:rsidR="00DD1C38">
        <w:t>.</w:t>
      </w:r>
    </w:p>
    <w:p w14:paraId="78633816" w14:textId="0F69F637" w:rsidR="00DA00DC" w:rsidRDefault="00DD1C38" w:rsidP="00DA00DC">
      <w:r>
        <w:t>« </w:t>
      </w:r>
      <w:r w:rsidR="00DA00DC">
        <w:t>Ce n</w:t>
      </w:r>
      <w:r>
        <w:t>’</w:t>
      </w:r>
      <w:r w:rsidR="00DA00DC">
        <w:t>est pas lui</w:t>
      </w:r>
      <w:r>
        <w:t xml:space="preserve"> ! </w:t>
      </w:r>
      <w:r w:rsidR="00DA00DC">
        <w:t>murmura Roche</w:t>
      </w:r>
      <w:r>
        <w:t xml:space="preserve">. </w:t>
      </w:r>
      <w:r w:rsidR="00DA00DC">
        <w:t>À une heure pareille</w:t>
      </w:r>
      <w:r>
        <w:t xml:space="preserve">, </w:t>
      </w:r>
      <w:r w:rsidR="00DA00DC">
        <w:t>il n</w:t>
      </w:r>
      <w:r>
        <w:t>’</w:t>
      </w:r>
      <w:r w:rsidR="00DA00DC">
        <w:t>aurait tout de même pas l</w:t>
      </w:r>
      <w:r>
        <w:t>’</w:t>
      </w:r>
      <w:r w:rsidR="00DA00DC">
        <w:t>audace</w:t>
      </w:r>
      <w:r>
        <w:t>… »</w:t>
      </w:r>
    </w:p>
    <w:p w14:paraId="14874D40" w14:textId="339E2D71" w:rsidR="00DD1C38" w:rsidRDefault="00DD1C38" w:rsidP="00DA00DC">
      <w:r>
        <w:t>M</w:t>
      </w:r>
      <w:r w:rsidRPr="00DD1C38">
        <w:rPr>
          <w:vertAlign w:val="superscript"/>
        </w:rPr>
        <w:t>me</w:t>
      </w:r>
      <w:r>
        <w:t> </w:t>
      </w:r>
      <w:proofErr w:type="spellStart"/>
      <w:r w:rsidR="00DA00DC">
        <w:t>Hadjilar</w:t>
      </w:r>
      <w:proofErr w:type="spellEnd"/>
      <w:r w:rsidR="00DA00DC">
        <w:t xml:space="preserve"> eut un geste qui signifiait qu</w:t>
      </w:r>
      <w:r>
        <w:t>’</w:t>
      </w:r>
      <w:r w:rsidR="00DA00DC">
        <w:t>elle n</w:t>
      </w:r>
      <w:r>
        <w:t>’</w:t>
      </w:r>
      <w:r w:rsidR="00DA00DC">
        <w:t>était pas de cet avis</w:t>
      </w:r>
      <w:r>
        <w:t>.</w:t>
      </w:r>
    </w:p>
    <w:p w14:paraId="359FD043" w14:textId="773D380E" w:rsidR="00DD1C38" w:rsidRDefault="00DA00DC" w:rsidP="00DA00DC">
      <w:proofErr w:type="spellStart"/>
      <w:r>
        <w:t>Katbé</w:t>
      </w:r>
      <w:proofErr w:type="spellEnd"/>
      <w:r>
        <w:t xml:space="preserve"> venait d</w:t>
      </w:r>
      <w:r w:rsidR="00DD1C38">
        <w:t>’</w:t>
      </w:r>
      <w:r>
        <w:t>entrer</w:t>
      </w:r>
      <w:r w:rsidR="00DD1C38">
        <w:t xml:space="preserve">, </w:t>
      </w:r>
      <w:r>
        <w:t>porteuse d</w:t>
      </w:r>
      <w:r w:rsidR="00DD1C38">
        <w:t>’</w:t>
      </w:r>
      <w:r>
        <w:t>une lettre</w:t>
      </w:r>
      <w:r w:rsidR="00DD1C38">
        <w:t>. M</w:t>
      </w:r>
      <w:r w:rsidR="00DD1C38" w:rsidRPr="00DD1C38">
        <w:rPr>
          <w:vertAlign w:val="superscript"/>
        </w:rPr>
        <w:t>me</w:t>
      </w:r>
      <w:r w:rsidR="00DD1C38">
        <w:t> </w:t>
      </w:r>
      <w:proofErr w:type="spellStart"/>
      <w:r>
        <w:t>Hadjilar</w:t>
      </w:r>
      <w:proofErr w:type="spellEnd"/>
      <w:r>
        <w:t xml:space="preserve"> la lut</w:t>
      </w:r>
      <w:r w:rsidR="00DD1C38">
        <w:t xml:space="preserve">, </w:t>
      </w:r>
      <w:r>
        <w:t>poussa un soupir de soulagement</w:t>
      </w:r>
      <w:r w:rsidR="00DD1C38">
        <w:t>.</w:t>
      </w:r>
    </w:p>
    <w:p w14:paraId="1D4171AA" w14:textId="77777777" w:rsidR="00DD1C38" w:rsidRDefault="00DD1C38" w:rsidP="00DA00DC">
      <w:r>
        <w:lastRenderedPageBreak/>
        <w:t>« </w:t>
      </w:r>
      <w:r w:rsidR="00DA00DC">
        <w:t>C</w:t>
      </w:r>
      <w:r>
        <w:t>’</w:t>
      </w:r>
      <w:r w:rsidR="00DA00DC">
        <w:t xml:space="preserve">est du père </w:t>
      </w:r>
      <w:proofErr w:type="spellStart"/>
      <w:r w:rsidR="00DA00DC">
        <w:t>Englebert</w:t>
      </w:r>
      <w:proofErr w:type="spellEnd"/>
      <w:r>
        <w:t> ! »</w:t>
      </w:r>
      <w:r w:rsidR="00DA00DC">
        <w:t xml:space="preserve"> dit-elle à Roche en la lui tendant</w:t>
      </w:r>
      <w:r>
        <w:t>.</w:t>
      </w:r>
    </w:p>
    <w:p w14:paraId="3C4E0C00" w14:textId="5E10D01B" w:rsidR="00DD1C38" w:rsidRDefault="00DA00DC" w:rsidP="00DA00DC">
      <w:r>
        <w:t>Il en prit connaissance à son tour</w:t>
      </w:r>
      <w:r w:rsidR="00DD1C38">
        <w:t xml:space="preserve">. </w:t>
      </w:r>
      <w:r>
        <w:t>En regagnant son logement chez les sœurs de Saint-Joseph</w:t>
      </w:r>
      <w:r w:rsidR="00DD1C38">
        <w:t xml:space="preserve">, </w:t>
      </w:r>
      <w:r>
        <w:t xml:space="preserve">le lazariste avait trouvé une offrande que </w:t>
      </w:r>
      <w:r w:rsidR="00DD1C38">
        <w:t>M</w:t>
      </w:r>
      <w:r w:rsidR="00DD1C38" w:rsidRPr="00DD1C38">
        <w:rPr>
          <w:vertAlign w:val="superscript"/>
        </w:rPr>
        <w:t>me</w:t>
      </w:r>
      <w:r w:rsidR="00DD1C38">
        <w:t> </w:t>
      </w:r>
      <w:proofErr w:type="spellStart"/>
      <w:r>
        <w:t>Hadjilar</w:t>
      </w:r>
      <w:proofErr w:type="spellEnd"/>
      <w:r>
        <w:t xml:space="preserve"> y avait fait porter discrètement</w:t>
      </w:r>
      <w:r w:rsidR="00DD1C38">
        <w:t xml:space="preserve">. </w:t>
      </w:r>
      <w:r>
        <w:t>Il ne voulait pas attendre au lendemain pour lui exprimer sa gratitude</w:t>
      </w:r>
      <w:r w:rsidR="00DD1C38">
        <w:t>. « </w:t>
      </w:r>
      <w:r>
        <w:t>Tout va on ne peut mieux pour notre basilique</w:t>
      </w:r>
      <w:r w:rsidR="00DD1C38">
        <w:t xml:space="preserve">, </w:t>
      </w:r>
      <w:r>
        <w:t>ajoutait-il</w:t>
      </w:r>
      <w:r w:rsidR="00DD1C38">
        <w:t xml:space="preserve">. </w:t>
      </w:r>
      <w:r>
        <w:t>Grâce à vous</w:t>
      </w:r>
      <w:r w:rsidR="00DD1C38">
        <w:t xml:space="preserve">, </w:t>
      </w:r>
      <w:r>
        <w:t>grâce à l</w:t>
      </w:r>
      <w:r w:rsidR="00DD1C38">
        <w:t>’</w:t>
      </w:r>
      <w:r>
        <w:t>exemple que vous donnez</w:t>
      </w:r>
      <w:r w:rsidR="00DD1C38">
        <w:t xml:space="preserve">, </w:t>
      </w:r>
      <w:r>
        <w:t>la journée d</w:t>
      </w:r>
      <w:r w:rsidR="00DD1C38">
        <w:t>’</w:t>
      </w:r>
      <w:r>
        <w:t>après-demain va être un véritable triomphe</w:t>
      </w:r>
      <w:r w:rsidR="00DD1C38">
        <w:t> ».</w:t>
      </w:r>
    </w:p>
    <w:p w14:paraId="4417406E" w14:textId="77777777" w:rsidR="00DD1C38" w:rsidRDefault="00DA00DC" w:rsidP="00DA00DC">
      <w:proofErr w:type="spellStart"/>
      <w:r>
        <w:t>Armène</w:t>
      </w:r>
      <w:proofErr w:type="spellEnd"/>
      <w:r>
        <w:t xml:space="preserve"> avait repris la lettre et la relisait</w:t>
      </w:r>
      <w:r w:rsidR="00DD1C38">
        <w:t>.</w:t>
      </w:r>
    </w:p>
    <w:p w14:paraId="32375106" w14:textId="77777777" w:rsidR="00DD1C38" w:rsidRDefault="00DD1C38" w:rsidP="00DA00DC">
      <w:r>
        <w:t>« </w:t>
      </w:r>
      <w:r w:rsidR="00DA00DC">
        <w:t>Un véritable triomphe</w:t>
      </w:r>
      <w:r>
        <w:t> ! »</w:t>
      </w:r>
      <w:r w:rsidR="00DA00DC">
        <w:t xml:space="preserve"> fit-elle avec un regard pensif</w:t>
      </w:r>
      <w:r>
        <w:t>.</w:t>
      </w:r>
    </w:p>
    <w:p w14:paraId="28B19991" w14:textId="77777777" w:rsidR="00DD1C38" w:rsidRDefault="00DA00DC" w:rsidP="00DA00DC">
      <w:r>
        <w:t>Il haussa les épaules</w:t>
      </w:r>
      <w:r w:rsidR="00DD1C38">
        <w:t xml:space="preserve">. </w:t>
      </w:r>
      <w:r>
        <w:t>En ce qui le concernait</w:t>
      </w:r>
      <w:r w:rsidR="00DD1C38">
        <w:t xml:space="preserve">, </w:t>
      </w:r>
      <w:r>
        <w:t>n</w:t>
      </w:r>
      <w:r w:rsidR="00DD1C38">
        <w:t>’</w:t>
      </w:r>
      <w:r>
        <w:t>est-ce pas</w:t>
      </w:r>
      <w:r w:rsidR="00DD1C38">
        <w:t xml:space="preserve">, </w:t>
      </w:r>
      <w:r>
        <w:t>il ne pouvait lui promettre qu</w:t>
      </w:r>
      <w:r w:rsidR="00DD1C38">
        <w:t>’</w:t>
      </w:r>
      <w:r>
        <w:t>une chose</w:t>
      </w:r>
      <w:r w:rsidR="00DD1C38">
        <w:t xml:space="preserve"> : </w:t>
      </w:r>
      <w:r>
        <w:t>il ferait de son mieux</w:t>
      </w:r>
      <w:r w:rsidR="00DD1C38">
        <w:t xml:space="preserve">. </w:t>
      </w:r>
      <w:r>
        <w:t>Elle le savait d</w:t>
      </w:r>
      <w:r w:rsidR="00DD1C38">
        <w:t>’</w:t>
      </w:r>
      <w:r>
        <w:t>ailleurs</w:t>
      </w:r>
      <w:r w:rsidR="00DD1C38">
        <w:t xml:space="preserve">. </w:t>
      </w:r>
      <w:r>
        <w:t>Elle n</w:t>
      </w:r>
      <w:r w:rsidR="00DD1C38">
        <w:t>’</w:t>
      </w:r>
      <w:r>
        <w:t>était plus la même que lorsqu</w:t>
      </w:r>
      <w:r w:rsidR="00DD1C38">
        <w:t>’</w:t>
      </w:r>
      <w:r>
        <w:t>elle était revenue de l</w:t>
      </w:r>
      <w:r w:rsidR="00DD1C38">
        <w:t>’</w:t>
      </w:r>
      <w:r>
        <w:t>église</w:t>
      </w:r>
      <w:r w:rsidR="00DD1C38">
        <w:t xml:space="preserve">. </w:t>
      </w:r>
      <w:r>
        <w:t>Elle se sentait appuyée</w:t>
      </w:r>
      <w:r w:rsidR="00DD1C38">
        <w:t xml:space="preserve">, </w:t>
      </w:r>
      <w:r>
        <w:t>défendue</w:t>
      </w:r>
      <w:r w:rsidR="00DD1C38">
        <w:t xml:space="preserve">. </w:t>
      </w:r>
      <w:r>
        <w:t>Des deux batailles dont elle avait devant elle l</w:t>
      </w:r>
      <w:r w:rsidR="00DD1C38">
        <w:t>’</w:t>
      </w:r>
      <w:r>
        <w:t>expectative</w:t>
      </w:r>
      <w:r w:rsidR="00DD1C38">
        <w:t xml:space="preserve">, </w:t>
      </w:r>
      <w:r>
        <w:t>elle avait gagné la première</w:t>
      </w:r>
      <w:r w:rsidR="00DD1C38">
        <w:t xml:space="preserve">. </w:t>
      </w:r>
      <w:r>
        <w:t>Pour livrer la seconde</w:t>
      </w:r>
      <w:r w:rsidR="00DD1C38">
        <w:t xml:space="preserve">, </w:t>
      </w:r>
      <w:r>
        <w:t>elle n</w:t>
      </w:r>
      <w:r w:rsidR="00DD1C38">
        <w:t>’</w:t>
      </w:r>
      <w:r>
        <w:t>était plus seule désormais</w:t>
      </w:r>
      <w:r w:rsidR="00DD1C38">
        <w:t>.</w:t>
      </w:r>
    </w:p>
    <w:p w14:paraId="4BD2FAE4" w14:textId="77777777" w:rsidR="00DD1C38" w:rsidRDefault="00DD1C38" w:rsidP="00DA00DC">
      <w:r>
        <w:t>« </w:t>
      </w:r>
      <w:r w:rsidR="00DA00DC">
        <w:t>J</w:t>
      </w:r>
      <w:r>
        <w:t>’</w:t>
      </w:r>
      <w:r w:rsidR="00DA00DC">
        <w:t>ai soif</w:t>
      </w:r>
      <w:r>
        <w:t> ! »</w:t>
      </w:r>
      <w:r w:rsidR="00DA00DC">
        <w:t xml:space="preserve"> fit-elle soudain</w:t>
      </w:r>
      <w:r>
        <w:t>.</w:t>
      </w:r>
    </w:p>
    <w:p w14:paraId="47502CB0" w14:textId="77777777" w:rsidR="00DD1C38" w:rsidRDefault="00DA00DC" w:rsidP="00DA00DC">
      <w:r>
        <w:t>Il la regarda avec étonnement</w:t>
      </w:r>
      <w:r w:rsidR="00DD1C38">
        <w:t xml:space="preserve"> ! </w:t>
      </w:r>
      <w:r>
        <w:t>Elle aussi</w:t>
      </w:r>
      <w:r w:rsidR="00DD1C38">
        <w:t xml:space="preserve">, </w:t>
      </w:r>
      <w:r>
        <w:t>alors</w:t>
      </w:r>
      <w:r w:rsidR="00DD1C38">
        <w:t xml:space="preserve"> ! </w:t>
      </w:r>
      <w:r>
        <w:t>Pas plus que lui</w:t>
      </w:r>
      <w:r w:rsidR="00DD1C38">
        <w:t xml:space="preserve">, </w:t>
      </w:r>
      <w:r>
        <w:t>d</w:t>
      </w:r>
      <w:r w:rsidR="00DD1C38">
        <w:t>’</w:t>
      </w:r>
      <w:r>
        <w:t>ordinaire</w:t>
      </w:r>
      <w:r w:rsidR="00DD1C38">
        <w:t xml:space="preserve">, </w:t>
      </w:r>
      <w:r>
        <w:t>pourtant</w:t>
      </w:r>
      <w:r w:rsidR="00DD1C38">
        <w:t xml:space="preserve">, </w:t>
      </w:r>
      <w:r>
        <w:t>elle ne buvait</w:t>
      </w:r>
      <w:r w:rsidR="00DD1C38">
        <w:t xml:space="preserve">. </w:t>
      </w:r>
      <w:r>
        <w:t xml:space="preserve">Feu </w:t>
      </w:r>
      <w:proofErr w:type="spellStart"/>
      <w:r>
        <w:t>Hadjilar</w:t>
      </w:r>
      <w:proofErr w:type="spellEnd"/>
      <w:r>
        <w:t xml:space="preserve"> pacha</w:t>
      </w:r>
      <w:r w:rsidR="00DD1C38">
        <w:t xml:space="preserve">, </w:t>
      </w:r>
      <w:r>
        <w:t>en revanche</w:t>
      </w:r>
      <w:r w:rsidR="00DD1C38">
        <w:t xml:space="preserve">, </w:t>
      </w:r>
      <w:r>
        <w:t>n</w:t>
      </w:r>
      <w:r w:rsidR="00DD1C38">
        <w:t>’</w:t>
      </w:r>
      <w:r>
        <w:t>était point du tout dans le même cas</w:t>
      </w:r>
      <w:r w:rsidR="00DD1C38">
        <w:t xml:space="preserve">. </w:t>
      </w:r>
      <w:r>
        <w:t>Il ne détestait point notamment les bonne marques de champagne</w:t>
      </w:r>
      <w:r w:rsidR="00DD1C38">
        <w:t xml:space="preserve">. </w:t>
      </w:r>
      <w:r>
        <w:t>Il en avait réuni dans sa cave une assez jolie collection</w:t>
      </w:r>
      <w:r w:rsidR="00DD1C38">
        <w:t xml:space="preserve">. </w:t>
      </w:r>
      <w:r>
        <w:t>Il n</w:t>
      </w:r>
      <w:r w:rsidR="00DD1C38">
        <w:t>’</w:t>
      </w:r>
      <w:r>
        <w:t>avait pas eu le temps de tout boire</w:t>
      </w:r>
      <w:r w:rsidR="00DD1C38">
        <w:t xml:space="preserve">, </w:t>
      </w:r>
      <w:r>
        <w:t>avant d</w:t>
      </w:r>
      <w:r w:rsidR="00DD1C38">
        <w:t>’</w:t>
      </w:r>
      <w:r>
        <w:t>aller rendre au Dieu des Grecs orthodoxes des comptes qui devaient être assez embrouillés</w:t>
      </w:r>
      <w:r w:rsidR="00DD1C38">
        <w:t>.</w:t>
      </w:r>
    </w:p>
    <w:p w14:paraId="44EDBE5D" w14:textId="77EFD876" w:rsidR="00DA00DC" w:rsidRDefault="00DD1C38" w:rsidP="00DA00DC">
      <w:r>
        <w:lastRenderedPageBreak/>
        <w:t>« </w:t>
      </w:r>
      <w:r w:rsidR="00DA00DC">
        <w:t>Apporte deux verres</w:t>
      </w:r>
      <w:r>
        <w:t xml:space="preserve">, </w:t>
      </w:r>
      <w:r w:rsidR="00DA00DC">
        <w:t xml:space="preserve">dit-elle à </w:t>
      </w:r>
      <w:proofErr w:type="spellStart"/>
      <w:r w:rsidR="00DA00DC">
        <w:t>Katbé</w:t>
      </w:r>
      <w:proofErr w:type="spellEnd"/>
      <w:r>
        <w:t xml:space="preserve">, </w:t>
      </w:r>
      <w:r w:rsidR="00DA00DC">
        <w:t>après lui avoir donné les instructions nécessaires</w:t>
      </w:r>
      <w:r>
        <w:t xml:space="preserve">. </w:t>
      </w:r>
      <w:r w:rsidR="00DA00DC">
        <w:t>Le capitaine boira bien</w:t>
      </w:r>
      <w:r>
        <w:t xml:space="preserve">, </w:t>
      </w:r>
      <w:r w:rsidR="00DA00DC">
        <w:t>lui aussi</w:t>
      </w:r>
      <w:r>
        <w:t>. »</w:t>
      </w:r>
    </w:p>
    <w:p w14:paraId="4FB0498C" w14:textId="77777777" w:rsidR="00DD1C38" w:rsidRDefault="00DA00DC" w:rsidP="00DA00DC">
      <w:r>
        <w:t>Il fit signe que oui</w:t>
      </w:r>
      <w:r w:rsidR="00DD1C38">
        <w:t xml:space="preserve">. </w:t>
      </w:r>
      <w:r>
        <w:t>D</w:t>
      </w:r>
      <w:r w:rsidR="00DD1C38">
        <w:t>’</w:t>
      </w:r>
      <w:r>
        <w:t>abord</w:t>
      </w:r>
      <w:r w:rsidR="00DD1C38">
        <w:t xml:space="preserve">, </w:t>
      </w:r>
      <w:r>
        <w:t>il ne s</w:t>
      </w:r>
      <w:r w:rsidR="00DD1C38">
        <w:t>’</w:t>
      </w:r>
      <w:r>
        <w:t>était jamais senti aussi altéré</w:t>
      </w:r>
      <w:r w:rsidR="00DD1C38">
        <w:t xml:space="preserve">. </w:t>
      </w:r>
      <w:r>
        <w:t>Et puis</w:t>
      </w:r>
      <w:r w:rsidR="00DD1C38">
        <w:t xml:space="preserve">, </w:t>
      </w:r>
      <w:r>
        <w:t>il devinait le calcul d</w:t>
      </w:r>
      <w:r w:rsidR="00DD1C38">
        <w:t>’</w:t>
      </w:r>
      <w:proofErr w:type="spellStart"/>
      <w:r>
        <w:t>Armène</w:t>
      </w:r>
      <w:proofErr w:type="spellEnd"/>
      <w:r w:rsidR="00DD1C38">
        <w:t xml:space="preserve">, </w:t>
      </w:r>
      <w:r>
        <w:t>et il ne voulait point la contrarier</w:t>
      </w:r>
      <w:r w:rsidR="00DD1C38">
        <w:t xml:space="preserve">. </w:t>
      </w:r>
      <w:r>
        <w:t>Ces confidences qu</w:t>
      </w:r>
      <w:r w:rsidR="00DD1C38">
        <w:t>’</w:t>
      </w:r>
      <w:r>
        <w:t>elle n</w:t>
      </w:r>
      <w:r w:rsidR="00DD1C38">
        <w:t>’</w:t>
      </w:r>
      <w:r>
        <w:t>avait point encore commencé à lui faire</w:t>
      </w:r>
      <w:r w:rsidR="00DD1C38">
        <w:t xml:space="preserve">, </w:t>
      </w:r>
      <w:r>
        <w:t>elle comptait</w:t>
      </w:r>
      <w:r w:rsidR="00DD1C38">
        <w:t xml:space="preserve">, </w:t>
      </w:r>
      <w:r>
        <w:t>pour s</w:t>
      </w:r>
      <w:r w:rsidR="00DD1C38">
        <w:t>’</w:t>
      </w:r>
      <w:r>
        <w:t>y aider</w:t>
      </w:r>
      <w:r w:rsidR="00DD1C38">
        <w:t xml:space="preserve">, </w:t>
      </w:r>
      <w:r>
        <w:t>sur l</w:t>
      </w:r>
      <w:r w:rsidR="00DD1C38">
        <w:t>’</w:t>
      </w:r>
      <w:r>
        <w:t>aide factice du vin</w:t>
      </w:r>
      <w:r w:rsidR="00DD1C38">
        <w:t xml:space="preserve">. </w:t>
      </w:r>
      <w:r>
        <w:t>Et son assurance serait plus grande si elle savait qu</w:t>
      </w:r>
      <w:r w:rsidR="00DD1C38">
        <w:t>’</w:t>
      </w:r>
      <w:r>
        <w:t>il avait bu également</w:t>
      </w:r>
      <w:r w:rsidR="00DD1C38">
        <w:t>.</w:t>
      </w:r>
    </w:p>
    <w:p w14:paraId="2B742B7A" w14:textId="77777777" w:rsidR="00DD1C38" w:rsidRDefault="00DD1C38" w:rsidP="00DA00DC">
      <w:r>
        <w:t>« </w:t>
      </w:r>
      <w:r w:rsidR="00DA00DC">
        <w:t>Il ne serait peut-être pas mauvais d</w:t>
      </w:r>
      <w:r>
        <w:t>’</w:t>
      </w:r>
      <w:r w:rsidR="00DA00DC">
        <w:t>arrêter le plan que nous allons suivre</w:t>
      </w:r>
      <w:r>
        <w:t xml:space="preserve">, </w:t>
      </w:r>
      <w:r w:rsidR="00DA00DC">
        <w:t>dit-il</w:t>
      </w:r>
      <w:r>
        <w:t xml:space="preserve">, </w:t>
      </w:r>
      <w:r w:rsidR="00DA00DC">
        <w:t xml:space="preserve">après que </w:t>
      </w:r>
      <w:proofErr w:type="spellStart"/>
      <w:r w:rsidR="00DA00DC">
        <w:t>Katbé</w:t>
      </w:r>
      <w:proofErr w:type="spellEnd"/>
      <w:r>
        <w:t xml:space="preserve">, </w:t>
      </w:r>
      <w:r w:rsidR="00DA00DC">
        <w:t>ayant apporté verres et bouteille</w:t>
      </w:r>
      <w:r>
        <w:t xml:space="preserve">, </w:t>
      </w:r>
      <w:r w:rsidR="00DA00DC">
        <w:t>se fut éclipsée</w:t>
      </w:r>
      <w:r>
        <w:t xml:space="preserve">. </w:t>
      </w:r>
      <w:r w:rsidR="00DA00DC">
        <w:t>Essayons de lire dans le jeu de ce monsieur</w:t>
      </w:r>
      <w:r>
        <w:t xml:space="preserve">. </w:t>
      </w:r>
      <w:r w:rsidR="00DA00DC">
        <w:t>Il est plus de dix heures et demie</w:t>
      </w:r>
      <w:r>
        <w:t xml:space="preserve">. </w:t>
      </w:r>
      <w:r w:rsidR="00DA00DC">
        <w:t>Ne nous attendons plus à le voir ce soir</w:t>
      </w:r>
      <w:r>
        <w:t xml:space="preserve">. </w:t>
      </w:r>
      <w:r w:rsidR="00DA00DC">
        <w:t>Il serait déjà venu</w:t>
      </w:r>
      <w:r>
        <w:t xml:space="preserve">. </w:t>
      </w:r>
      <w:r w:rsidR="00DA00DC">
        <w:t>Même raisonnement pour ce qui est d</w:t>
      </w:r>
      <w:r>
        <w:t>’</w:t>
      </w:r>
      <w:r w:rsidR="00DA00DC">
        <w:t>une lettre de lui</w:t>
      </w:r>
      <w:r>
        <w:t xml:space="preserve">. </w:t>
      </w:r>
      <w:r w:rsidR="00DA00DC">
        <w:t>Tu l</w:t>
      </w:r>
      <w:r>
        <w:t>’</w:t>
      </w:r>
      <w:r w:rsidR="00DA00DC">
        <w:t>aurais déjà</w:t>
      </w:r>
      <w:r>
        <w:t xml:space="preserve">. </w:t>
      </w:r>
      <w:r w:rsidR="00DA00DC">
        <w:t>Arrivé entre huit et neuf heures</w:t>
      </w:r>
      <w:r>
        <w:t xml:space="preserve">, </w:t>
      </w:r>
      <w:r w:rsidR="00DA00DC">
        <w:t>il n</w:t>
      </w:r>
      <w:r>
        <w:t>’</w:t>
      </w:r>
      <w:r w:rsidR="00DA00DC">
        <w:t>a pas pu te téléphoner</w:t>
      </w:r>
      <w:r>
        <w:t xml:space="preserve">. </w:t>
      </w:r>
      <w:r w:rsidR="00DA00DC">
        <w:t>Mon avis est que c</w:t>
      </w:r>
      <w:r>
        <w:t>’</w:t>
      </w:r>
      <w:r w:rsidR="00DA00DC">
        <w:t>est ce qu</w:t>
      </w:r>
      <w:r>
        <w:t>’</w:t>
      </w:r>
      <w:r w:rsidR="00DA00DC">
        <w:t>il va faire</w:t>
      </w:r>
      <w:r>
        <w:t xml:space="preserve">, </w:t>
      </w:r>
      <w:r w:rsidR="00DA00DC">
        <w:t>dès huit heures</w:t>
      </w:r>
      <w:r>
        <w:t xml:space="preserve">, </w:t>
      </w:r>
      <w:r w:rsidR="00DA00DC">
        <w:t>demain matin</w:t>
      </w:r>
      <w:r>
        <w:t xml:space="preserve">, </w:t>
      </w:r>
      <w:r w:rsidR="00DA00DC">
        <w:t>afin de te demander un rendez-vous</w:t>
      </w:r>
      <w:r>
        <w:t xml:space="preserve">. </w:t>
      </w:r>
      <w:r w:rsidR="00DA00DC">
        <w:t>Au moment</w:t>
      </w:r>
      <w:r>
        <w:t xml:space="preserve">, </w:t>
      </w:r>
      <w:r w:rsidR="00DA00DC">
        <w:t>il vaudra mieux que je sois près de toi</w:t>
      </w:r>
      <w:r>
        <w:t xml:space="preserve">, </w:t>
      </w:r>
      <w:r w:rsidR="00DA00DC">
        <w:t>afin de connaître l</w:t>
      </w:r>
      <w:r>
        <w:t>’</w:t>
      </w:r>
      <w:r w:rsidR="00DA00DC">
        <w:t>heure dont vous conviendrez</w:t>
      </w:r>
      <w:r>
        <w:t xml:space="preserve">. </w:t>
      </w:r>
      <w:r w:rsidR="00DA00DC">
        <w:t>Je le recevrai à ta place</w:t>
      </w:r>
      <w:r>
        <w:t xml:space="preserve">, </w:t>
      </w:r>
      <w:r w:rsidR="00DA00DC">
        <w:t>bien entendu</w:t>
      </w:r>
      <w:r>
        <w:t xml:space="preserve">. </w:t>
      </w:r>
      <w:r w:rsidR="00DA00DC">
        <w:t>C</w:t>
      </w:r>
      <w:r>
        <w:t>’</w:t>
      </w:r>
      <w:r w:rsidR="00DA00DC">
        <w:t>est la solution à laquelle nous nous arrêtons</w:t>
      </w:r>
      <w:r>
        <w:t xml:space="preserve">, </w:t>
      </w:r>
      <w:r w:rsidR="00DA00DC">
        <w:t>je suppose</w:t>
      </w:r>
      <w:r>
        <w:t>.</w:t>
      </w:r>
    </w:p>
    <w:p w14:paraId="06A04A68" w14:textId="77777777" w:rsidR="00DD1C38" w:rsidRDefault="00DD1C38" w:rsidP="00DA00DC">
      <w:r>
        <w:t>— </w:t>
      </w:r>
      <w:r w:rsidR="00DA00DC">
        <w:t>Oui</w:t>
      </w:r>
      <w:r>
        <w:t xml:space="preserve"> ! </w:t>
      </w:r>
      <w:r w:rsidR="00DA00DC">
        <w:t>fit-elle</w:t>
      </w:r>
      <w:r>
        <w:t xml:space="preserve">, </w:t>
      </w:r>
      <w:r w:rsidR="00DA00DC">
        <w:t>puisque tu y consens</w:t>
      </w:r>
      <w:r>
        <w:t xml:space="preserve">. </w:t>
      </w:r>
      <w:r w:rsidR="00DA00DC">
        <w:t>J</w:t>
      </w:r>
      <w:r>
        <w:t>’</w:t>
      </w:r>
      <w:r w:rsidR="00DA00DC">
        <w:t>avoue que je n</w:t>
      </w:r>
      <w:r>
        <w:t>’</w:t>
      </w:r>
      <w:r w:rsidR="00DA00DC">
        <w:t>aurais pas osé te le demander</w:t>
      </w:r>
      <w:r>
        <w:t>.</w:t>
      </w:r>
    </w:p>
    <w:p w14:paraId="700BB543" w14:textId="22B4A164" w:rsidR="00DA00DC" w:rsidRDefault="00DD1C38" w:rsidP="00DA00DC">
      <w:r>
        <w:t>— </w:t>
      </w:r>
      <w:r w:rsidR="00DA00DC">
        <w:t>Affaire conclue</w:t>
      </w:r>
      <w:r>
        <w:t xml:space="preserve"> ! </w:t>
      </w:r>
      <w:r w:rsidR="00DA00DC">
        <w:t>Je vais rester encore un quart d</w:t>
      </w:r>
      <w:r>
        <w:t>’</w:t>
      </w:r>
      <w:r w:rsidR="00DA00DC">
        <w:t>heure à te tenir compagnie</w:t>
      </w:r>
      <w:r>
        <w:t xml:space="preserve">. </w:t>
      </w:r>
      <w:r w:rsidR="00DA00DC">
        <w:t>Ensuite</w:t>
      </w:r>
      <w:r>
        <w:t xml:space="preserve">, </w:t>
      </w:r>
      <w:r w:rsidR="00DA00DC">
        <w:t>il est inutile que je t</w:t>
      </w:r>
      <w:r>
        <w:t>’</w:t>
      </w:r>
      <w:r w:rsidR="00DA00DC">
        <w:t>importune de ma présence</w:t>
      </w:r>
      <w:r>
        <w:t xml:space="preserve">. </w:t>
      </w:r>
      <w:r w:rsidR="00DA00DC">
        <w:t>Il suffit que</w:t>
      </w:r>
      <w:r>
        <w:t xml:space="preserve">, </w:t>
      </w:r>
      <w:r w:rsidR="00DA00DC">
        <w:t>demain</w:t>
      </w:r>
      <w:r w:rsidR="00600201">
        <w:t xml:space="preserve"> </w:t>
      </w:r>
      <w:r w:rsidR="00DA00DC">
        <w:t>matin</w:t>
      </w:r>
      <w:r>
        <w:t xml:space="preserve">, </w:t>
      </w:r>
      <w:r w:rsidR="00DA00DC">
        <w:t>un peu avant huit heures</w:t>
      </w:r>
      <w:r>
        <w:t xml:space="preserve">, </w:t>
      </w:r>
      <w:r w:rsidR="00DA00DC">
        <w:t>je sois là</w:t>
      </w:r>
      <w:r>
        <w:t xml:space="preserve">. </w:t>
      </w:r>
      <w:r w:rsidR="00DA00DC">
        <w:t>D</w:t>
      </w:r>
      <w:r>
        <w:t>’</w:t>
      </w:r>
      <w:r w:rsidR="00DA00DC">
        <w:t>ailleurs</w:t>
      </w:r>
      <w:r>
        <w:t xml:space="preserve">, </w:t>
      </w:r>
      <w:r w:rsidR="00DA00DC">
        <w:t>tu sais où je suis</w:t>
      </w:r>
      <w:r>
        <w:t xml:space="preserve">. </w:t>
      </w:r>
      <w:r w:rsidR="00DA00DC">
        <w:t>En cas de besoin</w:t>
      </w:r>
      <w:r>
        <w:t xml:space="preserve">, </w:t>
      </w:r>
      <w:r w:rsidR="00DA00DC">
        <w:t>tu n</w:t>
      </w:r>
      <w:r>
        <w:t>’</w:t>
      </w:r>
      <w:r w:rsidR="00DA00DC">
        <w:t>aurais qu</w:t>
      </w:r>
      <w:r>
        <w:t>’</w:t>
      </w:r>
      <w:r w:rsidR="00DA00DC">
        <w:t>à m</w:t>
      </w:r>
      <w:r>
        <w:t>’</w:t>
      </w:r>
      <w:r w:rsidR="00DA00DC">
        <w:t>envoyer chercher</w:t>
      </w:r>
      <w:r>
        <w:t>. »</w:t>
      </w:r>
    </w:p>
    <w:p w14:paraId="6503336D" w14:textId="77777777" w:rsidR="00DD1C38" w:rsidRDefault="00DA00DC" w:rsidP="00DA00DC">
      <w:r>
        <w:t>Elle posa la main sur la sienne</w:t>
      </w:r>
      <w:r w:rsidR="00DD1C38">
        <w:t>.</w:t>
      </w:r>
    </w:p>
    <w:p w14:paraId="0472C068" w14:textId="4E53196C" w:rsidR="00DA00DC" w:rsidRDefault="00DD1C38" w:rsidP="00DA00DC">
      <w:r>
        <w:lastRenderedPageBreak/>
        <w:t>« </w:t>
      </w:r>
      <w:r w:rsidR="00DA00DC">
        <w:t>Si tu n</w:t>
      </w:r>
      <w:r>
        <w:t>’</w:t>
      </w:r>
      <w:r w:rsidR="00DA00DC">
        <w:t>y vois pas d</w:t>
      </w:r>
      <w:r>
        <w:t>’</w:t>
      </w:r>
      <w:r w:rsidR="00DA00DC">
        <w:t>inconvénient</w:t>
      </w:r>
      <w:r>
        <w:t xml:space="preserve">, </w:t>
      </w:r>
      <w:r w:rsidR="00DA00DC">
        <w:t>tu passeras la nuit ici</w:t>
      </w:r>
      <w:r>
        <w:t xml:space="preserve">, </w:t>
      </w:r>
      <w:r w:rsidR="00DA00DC">
        <w:t>dit-elle</w:t>
      </w:r>
      <w:r>
        <w:t xml:space="preserve">. </w:t>
      </w:r>
      <w:r w:rsidR="00DA00DC">
        <w:t>Tu n</w:t>
      </w:r>
      <w:r>
        <w:t>’</w:t>
      </w:r>
      <w:r w:rsidR="00DA00DC">
        <w:t>oublies en effet qu</w:t>
      </w:r>
      <w:r>
        <w:t>’</w:t>
      </w:r>
      <w:r w:rsidR="00DA00DC">
        <w:t>un détail</w:t>
      </w:r>
      <w:r>
        <w:t xml:space="preserve">, </w:t>
      </w:r>
      <w:r w:rsidR="00DA00DC">
        <w:t>c</w:t>
      </w:r>
      <w:r>
        <w:t>’</w:t>
      </w:r>
      <w:r w:rsidR="00DA00DC">
        <w:t>est que</w:t>
      </w:r>
      <w:r>
        <w:t xml:space="preserve">, </w:t>
      </w:r>
      <w:r w:rsidR="00DA00DC">
        <w:t>pour être à même de me défendre</w:t>
      </w:r>
      <w:r>
        <w:t xml:space="preserve">, </w:t>
      </w:r>
      <w:r w:rsidR="00DA00DC">
        <w:t>il est nécessaire que tu sois au courant des choses que l</w:t>
      </w:r>
      <w:r>
        <w:t>’</w:t>
      </w:r>
      <w:r w:rsidR="00DA00DC">
        <w:t>on me menace de divulguer</w:t>
      </w:r>
      <w:r>
        <w:t xml:space="preserve">. </w:t>
      </w:r>
      <w:r w:rsidR="00DA00DC">
        <w:t>Or</w:t>
      </w:r>
      <w:r>
        <w:t xml:space="preserve">, </w:t>
      </w:r>
      <w:r w:rsidR="00DA00DC">
        <w:t>il faut</w:t>
      </w:r>
      <w:r>
        <w:t xml:space="preserve">, </w:t>
      </w:r>
      <w:r w:rsidR="00DA00DC">
        <w:t>je te le certifie</w:t>
      </w:r>
      <w:r>
        <w:t xml:space="preserve">, </w:t>
      </w:r>
      <w:r w:rsidR="00DA00DC">
        <w:t>plus d</w:t>
      </w:r>
      <w:r>
        <w:t>’</w:t>
      </w:r>
      <w:r w:rsidR="00DA00DC">
        <w:t>un quart d</w:t>
      </w:r>
      <w:r>
        <w:t>’</w:t>
      </w:r>
      <w:r w:rsidR="00DA00DC">
        <w:t>heure pour raconter la vie d</w:t>
      </w:r>
      <w:r>
        <w:t>’</w:t>
      </w:r>
      <w:r w:rsidR="00DA00DC">
        <w:t>une femme comme celle que j</w:t>
      </w:r>
      <w:r>
        <w:t>’</w:t>
      </w:r>
      <w:r w:rsidR="00DA00DC">
        <w:t>ai été</w:t>
      </w:r>
      <w:r>
        <w:t>. »</w:t>
      </w:r>
    </w:p>
    <w:p w14:paraId="414BFED8" w14:textId="77777777" w:rsidR="00DA00DC" w:rsidRDefault="00DA00DC" w:rsidP="00DD1C38">
      <w:pPr>
        <w:pStyle w:val="Titre1"/>
        <w:numPr>
          <w:ilvl w:val="0"/>
          <w:numId w:val="16"/>
        </w:numPr>
        <w:ind w:firstLine="0"/>
      </w:pPr>
      <w:bookmarkStart w:id="15" w:name="__RefHeading___Toc367651717"/>
      <w:bookmarkStart w:id="16" w:name="_Toc194342870"/>
      <w:bookmarkEnd w:id="15"/>
      <w:r>
        <w:lastRenderedPageBreak/>
        <w:t>VII</w:t>
      </w:r>
      <w:bookmarkEnd w:id="16"/>
    </w:p>
    <w:p w14:paraId="060C13A2" w14:textId="77777777" w:rsidR="00DD1C38" w:rsidRDefault="00DA00DC" w:rsidP="00DA00DC">
      <w:r>
        <w:t>Il y avait</w:t>
      </w:r>
      <w:r w:rsidR="00DD1C38">
        <w:t xml:space="preserve">, </w:t>
      </w:r>
      <w:r>
        <w:t>quelque part</w:t>
      </w:r>
      <w:r w:rsidR="00DD1C38">
        <w:t xml:space="preserve">, </w:t>
      </w:r>
      <w:r>
        <w:t>dans la maison</w:t>
      </w:r>
      <w:r w:rsidR="00DD1C38">
        <w:t xml:space="preserve">, </w:t>
      </w:r>
      <w:r>
        <w:t xml:space="preserve">une pendule dont le tic-tac leur parvenait très distinctement lorsque </w:t>
      </w:r>
      <w:proofErr w:type="spellStart"/>
      <w:r>
        <w:t>Armène</w:t>
      </w:r>
      <w:proofErr w:type="spellEnd"/>
      <w:r>
        <w:t xml:space="preserve"> venait à se taire</w:t>
      </w:r>
      <w:r w:rsidR="00DD1C38">
        <w:t xml:space="preserve">, </w:t>
      </w:r>
      <w:r>
        <w:t>et que cessait le clapotis des flots contre les rochers</w:t>
      </w:r>
      <w:r w:rsidR="00DD1C38">
        <w:t xml:space="preserve">. </w:t>
      </w:r>
      <w:r>
        <w:t>Précédant la sonnerie des heures</w:t>
      </w:r>
      <w:r w:rsidR="00DD1C38">
        <w:t xml:space="preserve">, </w:t>
      </w:r>
      <w:r>
        <w:t>une sorte de déclic retentissait</w:t>
      </w:r>
      <w:r w:rsidR="00DD1C38">
        <w:t xml:space="preserve">. </w:t>
      </w:r>
      <w:r>
        <w:t>Roche</w:t>
      </w:r>
      <w:r w:rsidR="00DD1C38">
        <w:t xml:space="preserve">, </w:t>
      </w:r>
      <w:r>
        <w:t>au début</w:t>
      </w:r>
      <w:r w:rsidR="00DD1C38">
        <w:t xml:space="preserve">, </w:t>
      </w:r>
      <w:r>
        <w:t>surpris par lui à chaque fois</w:t>
      </w:r>
      <w:r w:rsidR="00DD1C38">
        <w:t xml:space="preserve">, </w:t>
      </w:r>
      <w:r>
        <w:t>ne pouvait s</w:t>
      </w:r>
      <w:r w:rsidR="00DD1C38">
        <w:t>’</w:t>
      </w:r>
      <w:r>
        <w:t>empêcher de tressaillir</w:t>
      </w:r>
      <w:r w:rsidR="00DD1C38">
        <w:t xml:space="preserve">. </w:t>
      </w:r>
      <w:r>
        <w:t>À présent</w:t>
      </w:r>
      <w:r w:rsidR="00DD1C38">
        <w:t xml:space="preserve">, </w:t>
      </w:r>
      <w:r>
        <w:t>il n</w:t>
      </w:r>
      <w:r w:rsidR="00DD1C38">
        <w:t>’</w:t>
      </w:r>
      <w:r>
        <w:t>y prêtait plus attention</w:t>
      </w:r>
      <w:r w:rsidR="00DD1C38">
        <w:t xml:space="preserve">. </w:t>
      </w:r>
      <w:r>
        <w:t xml:space="preserve">Quant à </w:t>
      </w:r>
      <w:proofErr w:type="spellStart"/>
      <w:r>
        <w:t>Armène</w:t>
      </w:r>
      <w:proofErr w:type="spellEnd"/>
      <w:r w:rsidR="00DD1C38">
        <w:t xml:space="preserve">, </w:t>
      </w:r>
      <w:r>
        <w:t>il avait bien cru qu</w:t>
      </w:r>
      <w:r w:rsidR="00DD1C38">
        <w:t>’</w:t>
      </w:r>
      <w:r>
        <w:t>elle ne se déciderait jamais à parler</w:t>
      </w:r>
      <w:r w:rsidR="00DD1C38">
        <w:t xml:space="preserve">. </w:t>
      </w:r>
      <w:r>
        <w:t>Force lui était de confesser son erreur</w:t>
      </w:r>
      <w:r w:rsidR="00DD1C38">
        <w:t xml:space="preserve">. </w:t>
      </w:r>
      <w:r>
        <w:t>C</w:t>
      </w:r>
      <w:r w:rsidR="00DD1C38">
        <w:t>’</w:t>
      </w:r>
      <w:r>
        <w:t>était au contraire avec le même détachement</w:t>
      </w:r>
      <w:r w:rsidR="00DD1C38">
        <w:t xml:space="preserve">, </w:t>
      </w:r>
      <w:r>
        <w:t>la même indifférence qu</w:t>
      </w:r>
      <w:r w:rsidR="00DD1C38">
        <w:t>’</w:t>
      </w:r>
      <w:r>
        <w:t>elle aurait mis à raconter l</w:t>
      </w:r>
      <w:r w:rsidR="00DD1C38">
        <w:t>’</w:t>
      </w:r>
      <w:r>
        <w:t>histoire d</w:t>
      </w:r>
      <w:r w:rsidR="00DD1C38">
        <w:t>’</w:t>
      </w:r>
      <w:r>
        <w:t>une autre qu</w:t>
      </w:r>
      <w:r w:rsidR="00DD1C38">
        <w:t>’</w:t>
      </w:r>
      <w:r>
        <w:t>elle s</w:t>
      </w:r>
      <w:r w:rsidR="00DD1C38">
        <w:t>’</w:t>
      </w:r>
      <w:r>
        <w:t>exprimait de plus en plus</w:t>
      </w:r>
      <w:r w:rsidR="00DD1C38">
        <w:t>.</w:t>
      </w:r>
    </w:p>
    <w:p w14:paraId="4DE9455F" w14:textId="77777777" w:rsidR="00DD1C38" w:rsidRDefault="00DA00DC" w:rsidP="00DA00DC">
      <w:r>
        <w:t>Elle frappa sur un timbre</w:t>
      </w:r>
      <w:r w:rsidR="00DD1C38">
        <w:t xml:space="preserve">. </w:t>
      </w:r>
      <w:r>
        <w:t>Le vieil indigène qui avait ouvert à Roche la porte du jardin vint presque aussitôt</w:t>
      </w:r>
      <w:r w:rsidR="00DD1C38">
        <w:t xml:space="preserve">. </w:t>
      </w:r>
      <w:r>
        <w:t>En Orient</w:t>
      </w:r>
      <w:r w:rsidR="00DD1C38">
        <w:t xml:space="preserve">, </w:t>
      </w:r>
      <w:r>
        <w:t>si les serviteurs ne sont jamais entièrement réveillés dans la journée</w:t>
      </w:r>
      <w:r w:rsidR="00DD1C38">
        <w:t xml:space="preserve">, </w:t>
      </w:r>
      <w:r>
        <w:t>ils ne sont en revanche la nuit jamais tout à fait endormis</w:t>
      </w:r>
      <w:r w:rsidR="00DD1C38">
        <w:t>.</w:t>
      </w:r>
    </w:p>
    <w:p w14:paraId="72DB6DB4" w14:textId="1859F3C3" w:rsidR="00DA00DC" w:rsidRDefault="00DD1C38" w:rsidP="00DA00DC">
      <w:r>
        <w:t>« </w:t>
      </w:r>
      <w:r w:rsidR="00DA00DC">
        <w:t>Apporte une autre bouteille de champagne</w:t>
      </w:r>
      <w:r>
        <w:t xml:space="preserve">, </w:t>
      </w:r>
      <w:r w:rsidR="00DA00DC">
        <w:t xml:space="preserve">ordonna </w:t>
      </w:r>
      <w:proofErr w:type="spellStart"/>
      <w:r w:rsidR="00DA00DC">
        <w:t>Armène</w:t>
      </w:r>
      <w:proofErr w:type="spellEnd"/>
      <w:r>
        <w:t xml:space="preserve">. </w:t>
      </w:r>
      <w:r w:rsidR="00DA00DC">
        <w:t>Auparavant</w:t>
      </w:r>
      <w:r>
        <w:t xml:space="preserve">, </w:t>
      </w:r>
      <w:r w:rsidR="00DA00DC">
        <w:t>fais-moi passer le petit sac qui se trouve sur la commode</w:t>
      </w:r>
      <w:r>
        <w:t xml:space="preserve">. </w:t>
      </w:r>
      <w:r w:rsidR="00DA00DC">
        <w:t>Oui</w:t>
      </w:r>
      <w:r>
        <w:t xml:space="preserve">, </w:t>
      </w:r>
      <w:r w:rsidR="00DA00DC">
        <w:t>c</w:t>
      </w:r>
      <w:r>
        <w:t>’</w:t>
      </w:r>
      <w:r w:rsidR="00DA00DC">
        <w:t>est cela</w:t>
      </w:r>
      <w:r>
        <w:t>. »</w:t>
      </w:r>
    </w:p>
    <w:p w14:paraId="5B89541F" w14:textId="77777777" w:rsidR="00DD1C38" w:rsidRDefault="00DA00DC" w:rsidP="00DA00DC">
      <w:r>
        <w:t>Elle retira du sac en question un livret qu</w:t>
      </w:r>
      <w:r w:rsidR="00DD1C38">
        <w:t>’</w:t>
      </w:r>
      <w:r>
        <w:t>elle tendit à Roche</w:t>
      </w:r>
      <w:r w:rsidR="00DD1C38">
        <w:t>.</w:t>
      </w:r>
    </w:p>
    <w:p w14:paraId="77678AC0" w14:textId="39157F4B" w:rsidR="00DD1C38" w:rsidRDefault="00DD1C38" w:rsidP="00DA00DC">
      <w:r>
        <w:t>« </w:t>
      </w:r>
      <w:r w:rsidR="00DA00DC">
        <w:t>C</w:t>
      </w:r>
      <w:r>
        <w:t>’</w:t>
      </w:r>
      <w:r w:rsidR="00DA00DC">
        <w:t>est mon passeport</w:t>
      </w:r>
      <w:r>
        <w:t xml:space="preserve">, </w:t>
      </w:r>
      <w:r w:rsidR="00DA00DC">
        <w:t>expliqua-t-elle</w:t>
      </w:r>
      <w:r>
        <w:t xml:space="preserve">, </w:t>
      </w:r>
      <w:r w:rsidR="00DA00DC">
        <w:t>quand le vieux fut sorti</w:t>
      </w:r>
      <w:r>
        <w:t xml:space="preserve">. </w:t>
      </w:r>
      <w:r w:rsidR="00DA00DC">
        <w:t>Tu peux lire</w:t>
      </w:r>
      <w:r>
        <w:t xml:space="preserve">, </w:t>
      </w:r>
      <w:r w:rsidR="00DA00DC">
        <w:t>il n</w:t>
      </w:r>
      <w:r>
        <w:t>’</w:t>
      </w:r>
      <w:r w:rsidR="00DA00DC">
        <w:t>y a point de mystère</w:t>
      </w:r>
      <w:r>
        <w:t xml:space="preserve">. </w:t>
      </w:r>
      <w:proofErr w:type="spellStart"/>
      <w:r w:rsidR="00DA00DC">
        <w:t>Armène</w:t>
      </w:r>
      <w:proofErr w:type="spellEnd"/>
      <w:r w:rsidR="00DA00DC">
        <w:t xml:space="preserve"> </w:t>
      </w:r>
      <w:proofErr w:type="spellStart"/>
      <w:r w:rsidR="00DA00DC">
        <w:t>Hadjilar</w:t>
      </w:r>
      <w:proofErr w:type="spellEnd"/>
      <w:r>
        <w:t xml:space="preserve">, </w:t>
      </w:r>
      <w:r w:rsidR="00DA00DC">
        <w:t xml:space="preserve">née à Constantinople le </w:t>
      </w:r>
      <w:r>
        <w:t>1</w:t>
      </w:r>
      <w:r w:rsidRPr="00DD1C38">
        <w:rPr>
          <w:vertAlign w:val="superscript"/>
        </w:rPr>
        <w:t>er</w:t>
      </w:r>
      <w:r>
        <w:t> janvier</w:t>
      </w:r>
      <w:r w:rsidR="00DA00DC">
        <w:t xml:space="preserve"> 1890</w:t>
      </w:r>
      <w:r>
        <w:t xml:space="preserve">. </w:t>
      </w:r>
      <w:r w:rsidR="00DA00DC">
        <w:t>Comme je te l</w:t>
      </w:r>
      <w:r>
        <w:t>’</w:t>
      </w:r>
      <w:r w:rsidR="00DA00DC">
        <w:t>expliquais</w:t>
      </w:r>
      <w:r>
        <w:t xml:space="preserve">, </w:t>
      </w:r>
      <w:r w:rsidR="00DA00DC">
        <w:t>il y a un instant</w:t>
      </w:r>
      <w:r>
        <w:t xml:space="preserve">, </w:t>
      </w:r>
      <w:r w:rsidR="00DA00DC">
        <w:t>ces deux mentions doivent être aussi erronées l</w:t>
      </w:r>
      <w:r>
        <w:t>’</w:t>
      </w:r>
      <w:r w:rsidR="00DA00DC">
        <w:t>une que l</w:t>
      </w:r>
      <w:r>
        <w:t>’</w:t>
      </w:r>
      <w:r w:rsidR="00DA00DC">
        <w:t>autre</w:t>
      </w:r>
      <w:r>
        <w:t xml:space="preserve">. </w:t>
      </w:r>
      <w:r w:rsidR="00DA00DC">
        <w:t>Je ne me suis pas donné la peine</w:t>
      </w:r>
      <w:r>
        <w:t xml:space="preserve">, </w:t>
      </w:r>
      <w:r w:rsidR="00DA00DC">
        <w:t>bien entendu</w:t>
      </w:r>
      <w:r>
        <w:t xml:space="preserve">, </w:t>
      </w:r>
      <w:r w:rsidR="00DA00DC">
        <w:t>d</w:t>
      </w:r>
      <w:r>
        <w:t>’</w:t>
      </w:r>
      <w:r w:rsidR="00DA00DC">
        <w:t>entrer dans tous ces détails avec ton ami Casella</w:t>
      </w:r>
      <w:r>
        <w:t xml:space="preserve">, </w:t>
      </w:r>
      <w:r w:rsidR="00DA00DC">
        <w:t>lorsque</w:t>
      </w:r>
      <w:r>
        <w:t xml:space="preserve">, </w:t>
      </w:r>
      <w:r w:rsidR="00DA00DC">
        <w:t>il y a trois mois</w:t>
      </w:r>
      <w:r>
        <w:t xml:space="preserve">, </w:t>
      </w:r>
      <w:r w:rsidR="00DA00DC">
        <w:t xml:space="preserve">ayant une petite affaire de </w:t>
      </w:r>
      <w:r w:rsidR="00DA00DC">
        <w:lastRenderedPageBreak/>
        <w:t xml:space="preserve">succession à aller régler à </w:t>
      </w:r>
      <w:proofErr w:type="spellStart"/>
      <w:r w:rsidR="00DA00DC">
        <w:t>Mersine</w:t>
      </w:r>
      <w:proofErr w:type="spellEnd"/>
      <w:r>
        <w:t xml:space="preserve">, </w:t>
      </w:r>
      <w:r w:rsidR="00DA00DC">
        <w:t>je l</w:t>
      </w:r>
      <w:r>
        <w:t>’</w:t>
      </w:r>
      <w:r w:rsidR="00DA00DC">
        <w:t>ai prié de me faire établir un passeport pour la Turquie</w:t>
      </w:r>
      <w:r>
        <w:t xml:space="preserve">. </w:t>
      </w:r>
      <w:r w:rsidR="00DA00DC">
        <w:t>Il s</w:t>
      </w:r>
      <w:r>
        <w:t>’</w:t>
      </w:r>
      <w:r w:rsidR="00DA00DC">
        <w:t>est borné à transcrire ici</w:t>
      </w:r>
      <w:r>
        <w:t xml:space="preserve">, </w:t>
      </w:r>
      <w:r w:rsidR="00DA00DC">
        <w:t>tout naturellement</w:t>
      </w:r>
      <w:r>
        <w:t xml:space="preserve">, </w:t>
      </w:r>
      <w:r w:rsidR="00DA00DC">
        <w:t>les renseignements portés sur mon acte de mariage</w:t>
      </w:r>
      <w:r>
        <w:t xml:space="preserve">. </w:t>
      </w:r>
      <w:r w:rsidR="00DA00DC">
        <w:t>C</w:t>
      </w:r>
      <w:r>
        <w:t>’</w:t>
      </w:r>
      <w:r w:rsidR="00DA00DC">
        <w:t>est quinze ans plus tôt</w:t>
      </w:r>
      <w:r>
        <w:t xml:space="preserve">, </w:t>
      </w:r>
      <w:r w:rsidR="00DA00DC">
        <w:t>en 1908</w:t>
      </w:r>
      <w:r>
        <w:t xml:space="preserve">, </w:t>
      </w:r>
      <w:r w:rsidR="00DA00DC">
        <w:t>lorsque j</w:t>
      </w:r>
      <w:r>
        <w:t>’</w:t>
      </w:r>
      <w:r w:rsidR="00DA00DC">
        <w:t xml:space="preserve">ai épousé Elias </w:t>
      </w:r>
      <w:proofErr w:type="spellStart"/>
      <w:r w:rsidR="00DA00DC">
        <w:t>Hadjilar</w:t>
      </w:r>
      <w:proofErr w:type="spellEnd"/>
      <w:r>
        <w:t xml:space="preserve">, </w:t>
      </w:r>
      <w:r w:rsidR="00DA00DC">
        <w:t>que la question s</w:t>
      </w:r>
      <w:r>
        <w:t>’</w:t>
      </w:r>
      <w:r w:rsidR="00DA00DC">
        <w:t>est posée de me constituer un état civil</w:t>
      </w:r>
      <w:r>
        <w:t xml:space="preserve">, </w:t>
      </w:r>
      <w:r w:rsidR="00DA00DC">
        <w:t>chose dont</w:t>
      </w:r>
      <w:r>
        <w:t xml:space="preserve">, </w:t>
      </w:r>
      <w:r w:rsidR="00DA00DC">
        <w:t>je te le répète</w:t>
      </w:r>
      <w:r>
        <w:t xml:space="preserve">, </w:t>
      </w:r>
      <w:r w:rsidR="00DA00DC">
        <w:t>je m</w:t>
      </w:r>
      <w:r>
        <w:t>’</w:t>
      </w:r>
      <w:r w:rsidR="00DA00DC">
        <w:t>étais jusqu</w:t>
      </w:r>
      <w:r>
        <w:t>’</w:t>
      </w:r>
      <w:r w:rsidR="00DA00DC">
        <w:t>alors fort bien passée</w:t>
      </w:r>
      <w:r>
        <w:t xml:space="preserve">. </w:t>
      </w:r>
      <w:r w:rsidR="00DA00DC">
        <w:t>Tant qu</w:t>
      </w:r>
      <w:r>
        <w:t>’</w:t>
      </w:r>
      <w:r w:rsidR="00DA00DC">
        <w:t>à faire</w:t>
      </w:r>
      <w:r>
        <w:t xml:space="preserve">, </w:t>
      </w:r>
      <w:r w:rsidR="00DA00DC">
        <w:t>puisqu</w:t>
      </w:r>
      <w:r>
        <w:t>’</w:t>
      </w:r>
      <w:r w:rsidR="00DA00DC">
        <w:t>on avait besoin d</w:t>
      </w:r>
      <w:r>
        <w:t>’</w:t>
      </w:r>
      <w:r w:rsidR="00DA00DC">
        <w:t>une ville et d</w:t>
      </w:r>
      <w:r>
        <w:t>’</w:t>
      </w:r>
      <w:r w:rsidR="00DA00DC">
        <w:t>une date</w:t>
      </w:r>
      <w:r>
        <w:t xml:space="preserve">, </w:t>
      </w:r>
      <w:r w:rsidR="00DA00DC">
        <w:t>pourquoi ne pas prendre les premières venues</w:t>
      </w:r>
      <w:r>
        <w:t xml:space="preserve">, </w:t>
      </w:r>
      <w:r w:rsidR="00DA00DC">
        <w:t>du moment qu</w:t>
      </w:r>
      <w:r>
        <w:t>’</w:t>
      </w:r>
      <w:r w:rsidR="00DA00DC">
        <w:t>elles ne s</w:t>
      </w:r>
      <w:r>
        <w:t>’</w:t>
      </w:r>
      <w:r w:rsidR="00DA00DC">
        <w:t>éloignaient pas trop des probabilités</w:t>
      </w:r>
      <w:r>
        <w:t xml:space="preserve">. </w:t>
      </w:r>
      <w:r w:rsidR="00DA00DC">
        <w:t>Pour l</w:t>
      </w:r>
      <w:r>
        <w:t>’</w:t>
      </w:r>
      <w:r w:rsidR="00DA00DC">
        <w:t>âge</w:t>
      </w:r>
      <w:r>
        <w:t xml:space="preserve">, </w:t>
      </w:r>
      <w:r w:rsidR="00DA00DC">
        <w:t>j</w:t>
      </w:r>
      <w:r>
        <w:t>’</w:t>
      </w:r>
      <w:r w:rsidR="00DA00DC">
        <w:t>ai idée que ce doit être à peu près cela</w:t>
      </w:r>
      <w:r>
        <w:t xml:space="preserve">. </w:t>
      </w:r>
      <w:r w:rsidR="00DA00DC">
        <w:t>Quant à la ville</w:t>
      </w:r>
      <w:r>
        <w:t xml:space="preserve">, </w:t>
      </w:r>
      <w:r w:rsidR="00DA00DC">
        <w:t>rien n</w:t>
      </w:r>
      <w:r>
        <w:t>’</w:t>
      </w:r>
      <w:r w:rsidR="00DA00DC">
        <w:t>est moins sûr</w:t>
      </w:r>
      <w:r>
        <w:t xml:space="preserve">, </w:t>
      </w:r>
      <w:r w:rsidR="00DA00DC">
        <w:t>ainsi que tu verras</w:t>
      </w:r>
      <w:r>
        <w:t>.</w:t>
      </w:r>
    </w:p>
    <w:p w14:paraId="54E8C074" w14:textId="77777777" w:rsidR="00DD1C38" w:rsidRDefault="00DA00DC" w:rsidP="00DA00DC">
      <w:r>
        <w:t>C</w:t>
      </w:r>
      <w:r w:rsidR="00DD1C38">
        <w:t>’</w:t>
      </w:r>
      <w:r>
        <w:t>est une chose bien affreuse non point tant seulement de n</w:t>
      </w:r>
      <w:r w:rsidR="00DD1C38">
        <w:t>’</w:t>
      </w:r>
      <w:r>
        <w:t>avoir connu ni son père ni sa mère</w:t>
      </w:r>
      <w:r w:rsidR="00DD1C38">
        <w:t xml:space="preserve">, </w:t>
      </w:r>
      <w:r>
        <w:t>mais surtout d</w:t>
      </w:r>
      <w:r w:rsidR="00DD1C38">
        <w:t>’</w:t>
      </w:r>
      <w:r>
        <w:t>avoir toujours vécu sans savoir ce qu</w:t>
      </w:r>
      <w:r w:rsidR="00DD1C38">
        <w:t>’</w:t>
      </w:r>
      <w:r>
        <w:t>ils étaient</w:t>
      </w:r>
      <w:r w:rsidR="00DD1C38">
        <w:t xml:space="preserve">, </w:t>
      </w:r>
      <w:r>
        <w:t>d</w:t>
      </w:r>
      <w:r w:rsidR="00DD1C38">
        <w:t>’</w:t>
      </w:r>
      <w:r>
        <w:t>où ils venaient</w:t>
      </w:r>
      <w:r w:rsidR="00DD1C38">
        <w:t xml:space="preserve">, </w:t>
      </w:r>
      <w:r>
        <w:t>ce qu</w:t>
      </w:r>
      <w:r w:rsidR="00DD1C38">
        <w:t>’</w:t>
      </w:r>
      <w:r>
        <w:t>ils avaient bien pu faire dans la vie</w:t>
      </w:r>
      <w:r w:rsidR="00DD1C38">
        <w:t xml:space="preserve">. </w:t>
      </w:r>
      <w:r>
        <w:t>Toute la durée de son existence on se trouve ainsi condamné à sentir peser sur soi d</w:t>
      </w:r>
      <w:r w:rsidR="00DD1C38">
        <w:t>’</w:t>
      </w:r>
      <w:r>
        <w:t>obscures puissances contre lesquelles il est inutile de chercher à lutter</w:t>
      </w:r>
      <w:r w:rsidR="00DD1C38">
        <w:t xml:space="preserve">. </w:t>
      </w:r>
      <w:r>
        <w:t>Ce qu</w:t>
      </w:r>
      <w:r w:rsidR="00DD1C38">
        <w:t>’</w:t>
      </w:r>
      <w:r>
        <w:t>il y a eu de plus lugubre dans mon cas</w:t>
      </w:r>
      <w:r w:rsidR="00DD1C38">
        <w:t xml:space="preserve">, </w:t>
      </w:r>
      <w:r>
        <w:t>c</w:t>
      </w:r>
      <w:r w:rsidR="00DD1C38">
        <w:t>’</w:t>
      </w:r>
      <w:r>
        <w:t>est que parmi les gens au milieu desquels j</w:t>
      </w:r>
      <w:r w:rsidR="00DD1C38">
        <w:t>’</w:t>
      </w:r>
      <w:r>
        <w:t>ai passé mes premières années</w:t>
      </w:r>
      <w:r w:rsidR="00DD1C38">
        <w:t xml:space="preserve">, </w:t>
      </w:r>
      <w:r>
        <w:t>tout le monde ne partageait point cette ignorance</w:t>
      </w:r>
      <w:r w:rsidR="00DD1C38">
        <w:t xml:space="preserve">. </w:t>
      </w:r>
      <w:r>
        <w:t>Il y avait au moins une personne</w:t>
      </w:r>
      <w:r w:rsidR="00DD1C38">
        <w:t xml:space="preserve"> – </w:t>
      </w:r>
      <w:r>
        <w:t>de cela je suis sûre</w:t>
      </w:r>
      <w:r w:rsidR="00DD1C38">
        <w:t xml:space="preserve"> – </w:t>
      </w:r>
      <w:r>
        <w:t>qui aurait pu me révéler le mystère de mon origine si elle avait voulu</w:t>
      </w:r>
      <w:r w:rsidR="00DD1C38">
        <w:t>.</w:t>
      </w:r>
    </w:p>
    <w:p w14:paraId="34E42189" w14:textId="1672AA7A" w:rsidR="00DD1C38" w:rsidRDefault="00DA00DC" w:rsidP="00DA00DC">
      <w:r>
        <w:t>C</w:t>
      </w:r>
      <w:r w:rsidR="00DD1C38">
        <w:t>’</w:t>
      </w:r>
      <w:r>
        <w:t>était la supérieure du couvent où mon enfance s</w:t>
      </w:r>
      <w:r w:rsidR="00DD1C38">
        <w:t>’</w:t>
      </w:r>
      <w:r>
        <w:t>est écoulée</w:t>
      </w:r>
      <w:r w:rsidR="00DD1C38">
        <w:t xml:space="preserve">. </w:t>
      </w:r>
      <w:r>
        <w:t>Durant près de quinze ans</w:t>
      </w:r>
      <w:r w:rsidR="00DD1C38">
        <w:t xml:space="preserve">, </w:t>
      </w:r>
      <w:r>
        <w:t>j</w:t>
      </w:r>
      <w:r w:rsidR="00DD1C38">
        <w:t>’</w:t>
      </w:r>
      <w:r>
        <w:t>ai l</w:t>
      </w:r>
      <w:r w:rsidR="00DD1C38">
        <w:t>’</w:t>
      </w:r>
      <w:r>
        <w:t>impression d</w:t>
      </w:r>
      <w:r w:rsidR="00DD1C38">
        <w:t>’</w:t>
      </w:r>
      <w:r>
        <w:t>avoir vécu avec les yeux de cette femme fixés sur moi</w:t>
      </w:r>
      <w:r w:rsidR="00DD1C38">
        <w:t xml:space="preserve">. </w:t>
      </w:r>
      <w:r>
        <w:t>Rien de ce qui se passait dans mon cœur ne me semblait pouvoir lui demeurer fermé</w:t>
      </w:r>
      <w:r w:rsidR="00DD1C38">
        <w:t xml:space="preserve">. </w:t>
      </w:r>
      <w:r>
        <w:t>Jamais un mauvais traitement</w:t>
      </w:r>
      <w:r w:rsidR="00DD1C38">
        <w:t xml:space="preserve">, </w:t>
      </w:r>
      <w:r>
        <w:t>mais jamais un mot d</w:t>
      </w:r>
      <w:r w:rsidR="00DD1C38">
        <w:t>’</w:t>
      </w:r>
      <w:r>
        <w:t>abandon</w:t>
      </w:r>
      <w:r w:rsidR="00DD1C38">
        <w:t xml:space="preserve">. </w:t>
      </w:r>
      <w:r>
        <w:t>On eût dit qu</w:t>
      </w:r>
      <w:r w:rsidR="00DD1C38">
        <w:t>’</w:t>
      </w:r>
      <w:r>
        <w:t>elle était sans cesse à guetter</w:t>
      </w:r>
      <w:r w:rsidR="00DD1C38">
        <w:t xml:space="preserve">, </w:t>
      </w:r>
      <w:r>
        <w:t>pour y mettre bon ordre aussitôt</w:t>
      </w:r>
      <w:r w:rsidR="00DD1C38">
        <w:t xml:space="preserve">, </w:t>
      </w:r>
      <w:r>
        <w:t>la première manifestation de ces forces qu</w:t>
      </w:r>
      <w:r w:rsidR="00DD1C38">
        <w:t>’</w:t>
      </w:r>
      <w:r>
        <w:t xml:space="preserve">une naissance dont elle possédait le secret </w:t>
      </w:r>
      <w:r>
        <w:lastRenderedPageBreak/>
        <w:t>avait pu mettre en moi</w:t>
      </w:r>
      <w:r w:rsidR="00DD1C38">
        <w:t xml:space="preserve">. </w:t>
      </w:r>
      <w:r>
        <w:t>La communauté sur laquelle s</w:t>
      </w:r>
      <w:r w:rsidR="00DD1C38">
        <w:t>’</w:t>
      </w:r>
      <w:r>
        <w:t>exerçait son autorité souveraine était celle de Notre-Dame du Sépulcre et s</w:t>
      </w:r>
      <w:r w:rsidR="00DD1C38">
        <w:t>’</w:t>
      </w:r>
      <w:r>
        <w:t>appelait le Couvent-Noir</w:t>
      </w:r>
      <w:r w:rsidR="00DD1C38">
        <w:t xml:space="preserve">, </w:t>
      </w:r>
      <w:r>
        <w:t>ce qui se dit en langue turque</w:t>
      </w:r>
      <w:r w:rsidR="00DD1C38">
        <w:t xml:space="preserve">, </w:t>
      </w:r>
      <w:r>
        <w:t>Kara Tekké</w:t>
      </w:r>
      <w:r w:rsidR="00DD1C38">
        <w:t xml:space="preserve">. </w:t>
      </w:r>
      <w:r>
        <w:t>Le nom</w:t>
      </w:r>
      <w:r w:rsidR="00DD1C38">
        <w:t xml:space="preserve">, </w:t>
      </w:r>
      <w:r>
        <w:t>si rébarbatif qu</w:t>
      </w:r>
      <w:r w:rsidR="00DD1C38">
        <w:t>’</w:t>
      </w:r>
      <w:r>
        <w:t>il fût</w:t>
      </w:r>
      <w:r w:rsidR="00DD1C38">
        <w:t xml:space="preserve">, </w:t>
      </w:r>
      <w:r>
        <w:t>n</w:t>
      </w:r>
      <w:r w:rsidR="00DD1C38">
        <w:t>’</w:t>
      </w:r>
      <w:r>
        <w:t>était rien comparé à la chose</w:t>
      </w:r>
      <w:r w:rsidR="00DD1C38">
        <w:t xml:space="preserve">. </w:t>
      </w:r>
      <w:r>
        <w:t>Ce monastère</w:t>
      </w:r>
      <w:r w:rsidR="00DD1C38">
        <w:t xml:space="preserve">, </w:t>
      </w:r>
      <w:r>
        <w:t>une ancienne forteresse sûrement</w:t>
      </w:r>
      <w:r w:rsidR="00DD1C38">
        <w:t xml:space="preserve">, </w:t>
      </w:r>
      <w:r>
        <w:t>était accroché au flanc d</w:t>
      </w:r>
      <w:r w:rsidR="00DD1C38">
        <w:t>’</w:t>
      </w:r>
      <w:r>
        <w:t>une montagne à pic</w:t>
      </w:r>
      <w:r w:rsidR="00DD1C38">
        <w:t xml:space="preserve">, </w:t>
      </w:r>
      <w:r>
        <w:t>dans la partie la plus sauvage du Taurus</w:t>
      </w:r>
      <w:r w:rsidR="00DD1C38">
        <w:t xml:space="preserve">, </w:t>
      </w:r>
      <w:r>
        <w:t>et la ville la plus rapprochée en était bien distante de cinquante kilomètres</w:t>
      </w:r>
      <w:r w:rsidR="00DD1C38">
        <w:t xml:space="preserve">. </w:t>
      </w:r>
      <w:r>
        <w:t>À cinq ou six lieues de là</w:t>
      </w:r>
      <w:r w:rsidR="00DD1C38">
        <w:t xml:space="preserve">, </w:t>
      </w:r>
      <w:r>
        <w:t>il y avait un autre couvent</w:t>
      </w:r>
      <w:r w:rsidR="00DD1C38">
        <w:t xml:space="preserve">, </w:t>
      </w:r>
      <w:r>
        <w:t>d</w:t>
      </w:r>
      <w:r w:rsidR="00DD1C38">
        <w:t>’</w:t>
      </w:r>
      <w:r>
        <w:t>hommes celui-là</w:t>
      </w:r>
      <w:r w:rsidR="00DD1C38">
        <w:t xml:space="preserve">, </w:t>
      </w:r>
      <w:r>
        <w:t>qui obéissait à la même règle que la nôtre</w:t>
      </w:r>
      <w:r w:rsidR="00DD1C38">
        <w:t xml:space="preserve">, </w:t>
      </w:r>
      <w:r>
        <w:t xml:space="preserve">celle de </w:t>
      </w:r>
      <w:r>
        <w:rPr>
          <w:i/>
          <w:iCs/>
        </w:rPr>
        <w:t>Notre-Dame du Sépulcre</w:t>
      </w:r>
      <w:r w:rsidR="00DD1C38">
        <w:rPr>
          <w:i/>
          <w:iCs/>
        </w:rPr>
        <w:t xml:space="preserve">, </w:t>
      </w:r>
      <w:r>
        <w:t xml:space="preserve">en arabe </w:t>
      </w:r>
      <w:proofErr w:type="spellStart"/>
      <w:r>
        <w:t>Sitt</w:t>
      </w:r>
      <w:proofErr w:type="spellEnd"/>
      <w:r>
        <w:t>-el-</w:t>
      </w:r>
      <w:proofErr w:type="spellStart"/>
      <w:r>
        <w:t>Qobour</w:t>
      </w:r>
      <w:proofErr w:type="spellEnd"/>
      <w:r w:rsidR="00DD1C38">
        <w:t xml:space="preserve">, </w:t>
      </w:r>
      <w:r>
        <w:t xml:space="preserve">règle fondée par un saint ermite du nom de </w:t>
      </w:r>
      <w:proofErr w:type="spellStart"/>
      <w:r>
        <w:t>Kribor</w:t>
      </w:r>
      <w:proofErr w:type="spellEnd"/>
      <w:r w:rsidR="00DD1C38">
        <w:t xml:space="preserve">, </w:t>
      </w:r>
      <w:r>
        <w:t>qui avait fait le voyage de Palestine sous le règne de l</w:t>
      </w:r>
      <w:r w:rsidR="00DD1C38">
        <w:t>’</w:t>
      </w:r>
      <w:r>
        <w:t xml:space="preserve">empereur </w:t>
      </w:r>
      <w:r w:rsidR="00DD1C38">
        <w:t>Léon I</w:t>
      </w:r>
      <w:r w:rsidR="00DD1C38" w:rsidRPr="00DD1C38">
        <w:rPr>
          <w:vertAlign w:val="superscript"/>
        </w:rPr>
        <w:t>er</w:t>
      </w:r>
      <w:r w:rsidR="00DD1C38">
        <w:t xml:space="preserve">. </w:t>
      </w:r>
      <w:r>
        <w:t>Au réfectoire</w:t>
      </w:r>
      <w:r w:rsidR="00DD1C38">
        <w:t xml:space="preserve">, </w:t>
      </w:r>
      <w:r>
        <w:t>pendant les repas</w:t>
      </w:r>
      <w:r w:rsidR="00DD1C38">
        <w:t xml:space="preserve">, </w:t>
      </w:r>
      <w:r>
        <w:t>on nous lisait l</w:t>
      </w:r>
      <w:r w:rsidR="00DD1C38">
        <w:t>’</w:t>
      </w:r>
      <w:r>
        <w:t>histoire de sa vie</w:t>
      </w:r>
      <w:r w:rsidR="00DD1C38">
        <w:t xml:space="preserve">. </w:t>
      </w:r>
      <w:r>
        <w:t>C</w:t>
      </w:r>
      <w:r w:rsidR="00DD1C38">
        <w:t>’</w:t>
      </w:r>
      <w:r>
        <w:t>est même ainsi que</w:t>
      </w:r>
      <w:r w:rsidR="00DD1C38">
        <w:t xml:space="preserve">, </w:t>
      </w:r>
      <w:r>
        <w:t>pour la première fois</w:t>
      </w:r>
      <w:r w:rsidR="00DD1C38">
        <w:t xml:space="preserve">, </w:t>
      </w:r>
      <w:r>
        <w:t>il m</w:t>
      </w:r>
      <w:r w:rsidR="00DD1C38">
        <w:t>’</w:t>
      </w:r>
      <w:r>
        <w:t>a été donné d</w:t>
      </w:r>
      <w:r w:rsidR="00DD1C38">
        <w:t>’</w:t>
      </w:r>
      <w:r>
        <w:t xml:space="preserve">entendre le nom de </w:t>
      </w:r>
      <w:proofErr w:type="spellStart"/>
      <w:r>
        <w:t>Tortose</w:t>
      </w:r>
      <w:proofErr w:type="spellEnd"/>
      <w:r w:rsidR="00DD1C38">
        <w:t xml:space="preserve">, </w:t>
      </w:r>
      <w:r>
        <w:t>où il était allé en pèlerinage</w:t>
      </w:r>
      <w:r w:rsidR="00DD1C38">
        <w:t xml:space="preserve">. </w:t>
      </w:r>
      <w:r>
        <w:t>Si l</w:t>
      </w:r>
      <w:r w:rsidR="00DD1C38">
        <w:t>’</w:t>
      </w:r>
      <w:r>
        <w:t>on m</w:t>
      </w:r>
      <w:r w:rsidR="00DD1C38">
        <w:t>’</w:t>
      </w:r>
      <w:r>
        <w:t>eût dit qu</w:t>
      </w:r>
      <w:r w:rsidR="00DD1C38">
        <w:t>’</w:t>
      </w:r>
      <w:r>
        <w:t>un jour</w:t>
      </w:r>
      <w:r w:rsidR="00DD1C38">
        <w:t xml:space="preserve">… </w:t>
      </w:r>
      <w:r>
        <w:t>Je ne savais d</w:t>
      </w:r>
      <w:r w:rsidR="00DD1C38">
        <w:t>’</w:t>
      </w:r>
      <w:r>
        <w:t>ailleurs pas que ces deux cités ne formaient qu</w:t>
      </w:r>
      <w:r w:rsidR="00DD1C38">
        <w:t>’</w:t>
      </w:r>
      <w:r>
        <w:t>une seule et unique ville</w:t>
      </w:r>
      <w:r w:rsidR="00DD1C38">
        <w:t xml:space="preserve">, </w:t>
      </w:r>
      <w:r>
        <w:t>lorsque après mon mariage je suis venue habiter Tartous</w:t>
      </w:r>
      <w:r w:rsidR="00DD1C38">
        <w:t>.</w:t>
      </w:r>
    </w:p>
    <w:p w14:paraId="7A0EEA4B" w14:textId="77777777" w:rsidR="00DD1C38" w:rsidRDefault="00DA00DC" w:rsidP="00DA00DC">
      <w:r>
        <w:t>Revenons à nos voisins religieux</w:t>
      </w:r>
      <w:r w:rsidR="00DD1C38">
        <w:t xml:space="preserve">. </w:t>
      </w:r>
      <w:r>
        <w:t>C</w:t>
      </w:r>
      <w:r w:rsidR="00DD1C38">
        <w:t>’</w:t>
      </w:r>
      <w:r>
        <w:t>était de chez eux que nous arrivait</w:t>
      </w:r>
      <w:r w:rsidR="00DD1C38">
        <w:t xml:space="preserve">, </w:t>
      </w:r>
      <w:r>
        <w:t>au moment des vigiles et des fêtes</w:t>
      </w:r>
      <w:r w:rsidR="00DD1C38">
        <w:t xml:space="preserve">, </w:t>
      </w:r>
      <w:r>
        <w:t>le digne prêtre qui était chargé de nous apporter le secours de la parole divine et des sacrements</w:t>
      </w:r>
      <w:r w:rsidR="00DD1C38">
        <w:t xml:space="preserve">. </w:t>
      </w:r>
      <w:r>
        <w:t>Il est le seul homme que j</w:t>
      </w:r>
      <w:r w:rsidR="00DD1C38">
        <w:t>’</w:t>
      </w:r>
      <w:r>
        <w:t>aie vu jusqu</w:t>
      </w:r>
      <w:r w:rsidR="00DD1C38">
        <w:t>’</w:t>
      </w:r>
      <w:r>
        <w:t>à ma quinzième année</w:t>
      </w:r>
      <w:r w:rsidR="00DD1C38">
        <w:t xml:space="preserve">. </w:t>
      </w:r>
      <w:r>
        <w:t>Vu</w:t>
      </w:r>
      <w:r w:rsidR="00DD1C38">
        <w:t xml:space="preserve"> ? </w:t>
      </w:r>
      <w:r>
        <w:t>Non</w:t>
      </w:r>
      <w:r w:rsidR="00DD1C38">
        <w:t xml:space="preserve">, </w:t>
      </w:r>
      <w:r>
        <w:t>pour être précise</w:t>
      </w:r>
      <w:r w:rsidR="00DD1C38">
        <w:t xml:space="preserve">. </w:t>
      </w:r>
      <w:r>
        <w:t>À qui j</w:t>
      </w:r>
      <w:r w:rsidR="00DD1C38">
        <w:t>’</w:t>
      </w:r>
      <w:r>
        <w:t>ai parlé plutôt</w:t>
      </w:r>
      <w:r w:rsidR="00DD1C38">
        <w:t xml:space="preserve">. </w:t>
      </w:r>
      <w:r>
        <w:t>D</w:t>
      </w:r>
      <w:r w:rsidR="00DD1C38">
        <w:t>’</w:t>
      </w:r>
      <w:r>
        <w:t>une des fenêtres grillagées de la maîtresse tour du couvent</w:t>
      </w:r>
      <w:r w:rsidR="00DD1C38">
        <w:t xml:space="preserve">, </w:t>
      </w:r>
      <w:r>
        <w:t>dominant de près de cent mètres le précipice</w:t>
      </w:r>
      <w:r w:rsidR="00DD1C38">
        <w:t xml:space="preserve">, </w:t>
      </w:r>
      <w:r>
        <w:t>il m</w:t>
      </w:r>
      <w:r w:rsidR="00DD1C38">
        <w:t>’</w:t>
      </w:r>
      <w:r>
        <w:t>arrivait de distinguer</w:t>
      </w:r>
      <w:r w:rsidR="00DD1C38">
        <w:t xml:space="preserve">, </w:t>
      </w:r>
      <w:r>
        <w:t>en bas</w:t>
      </w:r>
      <w:r w:rsidR="00DD1C38">
        <w:t xml:space="preserve">, </w:t>
      </w:r>
      <w:r>
        <w:t>tout en bas</w:t>
      </w:r>
      <w:r w:rsidR="00DD1C38">
        <w:t xml:space="preserve">, </w:t>
      </w:r>
      <w:r>
        <w:t>sur le chemin qui longeait un torrent rempli d</w:t>
      </w:r>
      <w:r w:rsidR="00DD1C38">
        <w:t>’</w:t>
      </w:r>
      <w:r>
        <w:t>une vertigineuse écume</w:t>
      </w:r>
      <w:r w:rsidR="00DD1C38">
        <w:t xml:space="preserve">, </w:t>
      </w:r>
      <w:r>
        <w:t>la lente file d</w:t>
      </w:r>
      <w:r w:rsidR="00DD1C38">
        <w:t>’</w:t>
      </w:r>
      <w:r>
        <w:t>une caravane en route vers Alep et Bagdad</w:t>
      </w:r>
      <w:r w:rsidR="00DD1C38">
        <w:t xml:space="preserve">. </w:t>
      </w:r>
      <w:r>
        <w:t>Les dromadaires attachés à la queue les uns des autres avaient l</w:t>
      </w:r>
      <w:r w:rsidR="00DD1C38">
        <w:t>’</w:t>
      </w:r>
      <w:r>
        <w:t>air de quelque chapelet extravagant</w:t>
      </w:r>
      <w:r w:rsidR="00DD1C38">
        <w:t xml:space="preserve">. </w:t>
      </w:r>
      <w:r>
        <w:t>Les chameliers</w:t>
      </w:r>
      <w:r w:rsidR="00DD1C38">
        <w:t xml:space="preserve">, </w:t>
      </w:r>
      <w:r>
        <w:t>allant</w:t>
      </w:r>
      <w:r w:rsidR="00DD1C38">
        <w:t xml:space="preserve">, </w:t>
      </w:r>
      <w:r>
        <w:t>venant</w:t>
      </w:r>
      <w:r w:rsidR="00DD1C38">
        <w:t xml:space="preserve">, </w:t>
      </w:r>
      <w:r>
        <w:t>se démenant</w:t>
      </w:r>
      <w:r w:rsidR="00DD1C38">
        <w:t xml:space="preserve">, </w:t>
      </w:r>
      <w:r>
        <w:t>ressemblaient à de ridicules insectes en folie</w:t>
      </w:r>
      <w:r w:rsidR="00DD1C38">
        <w:t xml:space="preserve">. </w:t>
      </w:r>
      <w:r>
        <w:t>Sur la montagne qui me faisait vis-à-vis</w:t>
      </w:r>
      <w:r w:rsidR="00DD1C38">
        <w:t xml:space="preserve">, </w:t>
      </w:r>
      <w:r>
        <w:t xml:space="preserve">juste </w:t>
      </w:r>
      <w:r>
        <w:lastRenderedPageBreak/>
        <w:t>de l</w:t>
      </w:r>
      <w:r w:rsidR="00DD1C38">
        <w:t>’</w:t>
      </w:r>
      <w:r>
        <w:t>autre côté du gouffre</w:t>
      </w:r>
      <w:r w:rsidR="00DD1C38">
        <w:t xml:space="preserve">, </w:t>
      </w:r>
      <w:r>
        <w:t>une montagne toute rougeâtre</w:t>
      </w:r>
      <w:r w:rsidR="00DD1C38">
        <w:t xml:space="preserve">, </w:t>
      </w:r>
      <w:r>
        <w:t>couleur peau de lion</w:t>
      </w:r>
      <w:r w:rsidR="00DD1C38">
        <w:t xml:space="preserve">, </w:t>
      </w:r>
      <w:r>
        <w:t>s</w:t>
      </w:r>
      <w:r w:rsidR="00DD1C38">
        <w:t>’</w:t>
      </w:r>
      <w:r>
        <w:t>ébattait un troupeau de minuscules chèvres noires</w:t>
      </w:r>
      <w:r w:rsidR="00DD1C38">
        <w:t xml:space="preserve">. </w:t>
      </w:r>
      <w:r>
        <w:t>J</w:t>
      </w:r>
      <w:r w:rsidR="00DD1C38">
        <w:t>’</w:t>
      </w:r>
      <w:r>
        <w:t>avais toutes les difficultés du monde à apercevoir au milieu d</w:t>
      </w:r>
      <w:r w:rsidR="00DD1C38">
        <w:t>’</w:t>
      </w:r>
      <w:r>
        <w:t>elles le berger qui les surveillait</w:t>
      </w:r>
      <w:r w:rsidR="00DD1C38">
        <w:t xml:space="preserve">, </w:t>
      </w:r>
      <w:r>
        <w:t>et dont la défroque était de la même teinte que la roche</w:t>
      </w:r>
      <w:r w:rsidR="00DD1C38">
        <w:t xml:space="preserve">. </w:t>
      </w:r>
      <w:r>
        <w:t>Seulement</w:t>
      </w:r>
      <w:r w:rsidR="00DD1C38">
        <w:t xml:space="preserve">, </w:t>
      </w:r>
      <w:r>
        <w:t>lorsque le vent soufflait du nord</w:t>
      </w:r>
      <w:r w:rsidR="00DD1C38">
        <w:t xml:space="preserve">, </w:t>
      </w:r>
      <w:r>
        <w:t>il m</w:t>
      </w:r>
      <w:r w:rsidR="00DD1C38">
        <w:t>’</w:t>
      </w:r>
      <w:r>
        <w:t>est parfois arrivé d</w:t>
      </w:r>
      <w:r w:rsidR="00DD1C38">
        <w:t>’</w:t>
      </w:r>
      <w:r>
        <w:t>entendre quelques notes de la petite flûte dont il jouait</w:t>
      </w:r>
      <w:r w:rsidR="00DD1C38">
        <w:t>.</w:t>
      </w:r>
    </w:p>
    <w:p w14:paraId="7705380A" w14:textId="77777777" w:rsidR="00DD1C38" w:rsidRDefault="00DA00DC" w:rsidP="00DA00DC">
      <w:r>
        <w:t>De cette route qui serpentait à nos pieds</w:t>
      </w:r>
      <w:r w:rsidR="00DD1C38">
        <w:t xml:space="preserve">, </w:t>
      </w:r>
      <w:r>
        <w:t>il fallait bien deux bonnes heures de montée pour s</w:t>
      </w:r>
      <w:r w:rsidR="00DD1C38">
        <w:t>’</w:t>
      </w:r>
      <w:r>
        <w:t>élever jusqu</w:t>
      </w:r>
      <w:r w:rsidR="00DD1C38">
        <w:t>’</w:t>
      </w:r>
      <w:r>
        <w:t>à nous</w:t>
      </w:r>
      <w:r w:rsidR="00DD1C38">
        <w:t xml:space="preserve">. </w:t>
      </w:r>
      <w:r>
        <w:t>Le prêtre dont je viens de parler arrivait péniblement à dos de mulet devant l</w:t>
      </w:r>
      <w:r w:rsidR="00DD1C38">
        <w:t>’</w:t>
      </w:r>
      <w:r>
        <w:t>unique porte de notre couvent</w:t>
      </w:r>
      <w:r w:rsidR="00DD1C38">
        <w:t xml:space="preserve">, </w:t>
      </w:r>
      <w:r>
        <w:t>gigantesque</w:t>
      </w:r>
      <w:r w:rsidR="00DD1C38">
        <w:t xml:space="preserve">, </w:t>
      </w:r>
      <w:r>
        <w:t>toute peinte en bleu</w:t>
      </w:r>
      <w:r w:rsidR="00DD1C38">
        <w:t xml:space="preserve">. </w:t>
      </w:r>
      <w:r>
        <w:t>La poix et l</w:t>
      </w:r>
      <w:r w:rsidR="00DD1C38">
        <w:t>’</w:t>
      </w:r>
      <w:r>
        <w:t>huile bouillante avaient laissé de longues traces noires sur les murs abrupts</w:t>
      </w:r>
      <w:r w:rsidR="00DD1C38">
        <w:t xml:space="preserve">, </w:t>
      </w:r>
      <w:r>
        <w:t>fendus de meurtrières latérales</w:t>
      </w:r>
      <w:r w:rsidR="00DD1C38">
        <w:t xml:space="preserve">, </w:t>
      </w:r>
      <w:r>
        <w:t>d</w:t>
      </w:r>
      <w:r w:rsidR="00DD1C38">
        <w:t>’</w:t>
      </w:r>
      <w:r>
        <w:t>où les archers de jadis se défendaient à coups de flèches</w:t>
      </w:r>
      <w:r w:rsidR="00DD1C38">
        <w:t xml:space="preserve">. </w:t>
      </w:r>
      <w:r>
        <w:t>Le serviteur qui l</w:t>
      </w:r>
      <w:r w:rsidR="00DD1C38">
        <w:t>’</w:t>
      </w:r>
      <w:r>
        <w:t>avait accompagné repartait pour leur monastère avec le mulet</w:t>
      </w:r>
      <w:r w:rsidR="00DD1C38">
        <w:t xml:space="preserve">, </w:t>
      </w:r>
      <w:r>
        <w:t>tandis qu</w:t>
      </w:r>
      <w:r w:rsidR="00DD1C38">
        <w:t>’</w:t>
      </w:r>
      <w:r>
        <w:t>un des battants de la porte s</w:t>
      </w:r>
      <w:r w:rsidR="00DD1C38">
        <w:t>’</w:t>
      </w:r>
      <w:r>
        <w:t>entrouvrait pour laisser entrer le vieux prêtre</w:t>
      </w:r>
      <w:r w:rsidR="00DD1C38">
        <w:t xml:space="preserve">. </w:t>
      </w:r>
      <w:r>
        <w:t>Il avait une grande barbe que j</w:t>
      </w:r>
      <w:r w:rsidR="00DD1C38">
        <w:t>’</w:t>
      </w:r>
      <w:r>
        <w:t>ai toujours connue pareillement blanche</w:t>
      </w:r>
      <w:r w:rsidR="00DD1C38">
        <w:t xml:space="preserve">, </w:t>
      </w:r>
      <w:r>
        <w:t>aussi loin que ma mémoire me permet de remonter</w:t>
      </w:r>
      <w:r w:rsidR="00DD1C38">
        <w:t xml:space="preserve">. </w:t>
      </w:r>
      <w:r>
        <w:t>Tristesse et dérision</w:t>
      </w:r>
      <w:r w:rsidR="00DD1C38">
        <w:t xml:space="preserve"> ! </w:t>
      </w:r>
      <w:r>
        <w:t>Il existe</w:t>
      </w:r>
      <w:r w:rsidR="00DD1C38">
        <w:t xml:space="preserve">, </w:t>
      </w:r>
      <w:r>
        <w:t>vois-tu</w:t>
      </w:r>
      <w:r w:rsidR="00DD1C38">
        <w:t xml:space="preserve">, </w:t>
      </w:r>
      <w:r>
        <w:t>ce que j</w:t>
      </w:r>
      <w:r w:rsidR="00DD1C38">
        <w:t>’</w:t>
      </w:r>
      <w:r>
        <w:t xml:space="preserve">appellerai des </w:t>
      </w:r>
      <w:r w:rsidR="00DD1C38">
        <w:t>« </w:t>
      </w:r>
      <w:r>
        <w:t>femmes pour vieillards</w:t>
      </w:r>
      <w:r w:rsidR="00DD1C38">
        <w:t xml:space="preserve"> ». </w:t>
      </w:r>
      <w:r>
        <w:t>Ma lamentable destinée aura été d</w:t>
      </w:r>
      <w:r w:rsidR="00DD1C38">
        <w:t>’</w:t>
      </w:r>
      <w:r>
        <w:t>appartenir à cette catégorie-là</w:t>
      </w:r>
      <w:r w:rsidR="00DD1C38">
        <w:t xml:space="preserve">. </w:t>
      </w:r>
      <w:r>
        <w:t>Tu verras bientôt ce que je veux dire</w:t>
      </w:r>
      <w:r w:rsidR="00DD1C38">
        <w:t xml:space="preserve">. </w:t>
      </w:r>
      <w:r>
        <w:t>Ne te fatigue pas à essayer de deviner quoi que ce soit pour le moment</w:t>
      </w:r>
      <w:r w:rsidR="00DD1C38">
        <w:t xml:space="preserve">. </w:t>
      </w:r>
      <w:r>
        <w:t>C</w:t>
      </w:r>
      <w:r w:rsidR="00DD1C38">
        <w:t>’</w:t>
      </w:r>
      <w:r>
        <w:t>est plus atroce que tout ce que ton imagination peut concevoir</w:t>
      </w:r>
      <w:r w:rsidR="00DD1C38">
        <w:t xml:space="preserve">, </w:t>
      </w:r>
      <w:r>
        <w:t>je te l</w:t>
      </w:r>
      <w:r w:rsidR="00DD1C38">
        <w:t>’</w:t>
      </w:r>
      <w:r>
        <w:t>ai dit</w:t>
      </w:r>
      <w:r w:rsidR="00DD1C38">
        <w:t>.</w:t>
      </w:r>
    </w:p>
    <w:p w14:paraId="35EB690E" w14:textId="293F2899" w:rsidR="00DA00DC" w:rsidRDefault="00DA00DC" w:rsidP="00DA00DC"/>
    <w:p w14:paraId="2C6596EF" w14:textId="77777777" w:rsidR="00DD1C38" w:rsidRDefault="00DA00DC" w:rsidP="00DA00DC">
      <w:proofErr w:type="spellStart"/>
      <w:r>
        <w:t>Armène</w:t>
      </w:r>
      <w:proofErr w:type="spellEnd"/>
      <w:r>
        <w:t xml:space="preserve"> s</w:t>
      </w:r>
      <w:r w:rsidR="00DD1C38">
        <w:t>’</w:t>
      </w:r>
      <w:r>
        <w:t>arrêta un instant</w:t>
      </w:r>
      <w:r w:rsidR="00DD1C38">
        <w:t>.</w:t>
      </w:r>
    </w:p>
    <w:p w14:paraId="1EA00AE5" w14:textId="1E43DC42" w:rsidR="00DA00DC" w:rsidRDefault="00DD1C38" w:rsidP="00DA00DC">
      <w:r>
        <w:t>« </w:t>
      </w:r>
      <w:r w:rsidR="00DA00DC">
        <w:t>Alors</w:t>
      </w:r>
      <w:r>
        <w:t xml:space="preserve">, </w:t>
      </w:r>
      <w:r w:rsidR="00DA00DC">
        <w:t>fit-elle pensivement</w:t>
      </w:r>
      <w:r>
        <w:t xml:space="preserve">, </w:t>
      </w:r>
      <w:r w:rsidR="00DA00DC">
        <w:t>tu trouves donc que je lui ressemble</w:t>
      </w:r>
      <w:r>
        <w:t xml:space="preserve"> ? </w:t>
      </w:r>
      <w:r w:rsidR="00DA00DC">
        <w:t>C</w:t>
      </w:r>
      <w:r>
        <w:t>’</w:t>
      </w:r>
      <w:r w:rsidR="00DA00DC">
        <w:t>est bizarre</w:t>
      </w:r>
      <w:r>
        <w:t xml:space="preserve">. </w:t>
      </w:r>
      <w:r w:rsidR="00DA00DC">
        <w:t>Il y a eu un homme qui a été du même avis que toi</w:t>
      </w:r>
      <w:r>
        <w:t>. »</w:t>
      </w:r>
    </w:p>
    <w:p w14:paraId="7AA4F285" w14:textId="77777777" w:rsidR="00DD1C38" w:rsidRDefault="00DA00DC" w:rsidP="00DA00DC">
      <w:r>
        <w:lastRenderedPageBreak/>
        <w:t>Et comme il la regardait sans comprendre</w:t>
      </w:r>
      <w:r w:rsidR="00DD1C38">
        <w:t xml:space="preserve">, </w:t>
      </w:r>
      <w:r>
        <w:t>elle eut un petit haussement d</w:t>
      </w:r>
      <w:r w:rsidR="00DD1C38">
        <w:t>’</w:t>
      </w:r>
      <w:r>
        <w:t>épaules</w:t>
      </w:r>
      <w:r w:rsidR="00DD1C38">
        <w:t>.</w:t>
      </w:r>
    </w:p>
    <w:p w14:paraId="7AF30856" w14:textId="77777777" w:rsidR="00DD1C38" w:rsidRDefault="00DD1C38" w:rsidP="00DA00DC">
      <w:r>
        <w:t>« </w:t>
      </w:r>
      <w:r w:rsidR="00DA00DC">
        <w:t>Tu oublies bien vite ce que tu me dis</w:t>
      </w:r>
      <w:r>
        <w:t xml:space="preserve"> », </w:t>
      </w:r>
      <w:r w:rsidR="00DA00DC">
        <w:t>dit-elle en désignant la statue</w:t>
      </w:r>
      <w:r>
        <w:t>.</w:t>
      </w:r>
    </w:p>
    <w:p w14:paraId="38E246E2" w14:textId="77777777" w:rsidR="00DD1C38" w:rsidRDefault="00DA00DC" w:rsidP="00DA00DC">
      <w:r>
        <w:t>Elle s</w:t>
      </w:r>
      <w:r w:rsidR="00DD1C38">
        <w:t>’</w:t>
      </w:r>
      <w:r>
        <w:t>était levée</w:t>
      </w:r>
      <w:r w:rsidR="00DD1C38">
        <w:t xml:space="preserve">. </w:t>
      </w:r>
      <w:r>
        <w:t>Elle était allée vers la niche lumineuse</w:t>
      </w:r>
      <w:r w:rsidR="00DD1C38">
        <w:t xml:space="preserve">. </w:t>
      </w:r>
      <w:r>
        <w:t>Retirant à la sombre figure son diadème</w:t>
      </w:r>
      <w:r w:rsidR="00DD1C38">
        <w:t xml:space="preserve">, </w:t>
      </w:r>
      <w:r>
        <w:t>avec lenteur</w:t>
      </w:r>
      <w:r w:rsidR="00DD1C38">
        <w:t xml:space="preserve">, </w:t>
      </w:r>
      <w:r>
        <w:t>avec dévotion</w:t>
      </w:r>
      <w:r w:rsidR="00DD1C38">
        <w:t xml:space="preserve">, </w:t>
      </w:r>
      <w:r>
        <w:t>elle se mit à lui caresser le front et les cheveux</w:t>
      </w:r>
      <w:r w:rsidR="00DD1C38">
        <w:t>.</w:t>
      </w:r>
    </w:p>
    <w:p w14:paraId="5B068798" w14:textId="77777777" w:rsidR="00DD1C38" w:rsidRDefault="00DD1C38" w:rsidP="00DA00DC">
      <w:r>
        <w:t>« </w:t>
      </w:r>
      <w:r w:rsidR="00DA00DC">
        <w:t>Qu</w:t>
      </w:r>
      <w:r>
        <w:t>’</w:t>
      </w:r>
      <w:r w:rsidR="00DA00DC">
        <w:t>en penses-tu</w:t>
      </w:r>
      <w:r>
        <w:t> ? »</w:t>
      </w:r>
      <w:r w:rsidR="00DA00DC">
        <w:t xml:space="preserve"> demanda-t-elle à Roche</w:t>
      </w:r>
      <w:r>
        <w:t>.</w:t>
      </w:r>
    </w:p>
    <w:p w14:paraId="445565C0" w14:textId="77777777" w:rsidR="00DD1C38" w:rsidRDefault="00DA00DC" w:rsidP="00DA00DC">
      <w:r>
        <w:t>Il se taisait</w:t>
      </w:r>
      <w:r w:rsidR="00DD1C38">
        <w:t xml:space="preserve">, </w:t>
      </w:r>
      <w:r>
        <w:t>retenant son souffle</w:t>
      </w:r>
      <w:r w:rsidR="00DD1C38">
        <w:t xml:space="preserve">. </w:t>
      </w:r>
      <w:r>
        <w:t>Un malaise mêlé de crainte l</w:t>
      </w:r>
      <w:r w:rsidR="00DD1C38">
        <w:t>’</w:t>
      </w:r>
      <w:r>
        <w:t>envahissait</w:t>
      </w:r>
      <w:r w:rsidR="00DD1C38">
        <w:t xml:space="preserve">. </w:t>
      </w:r>
      <w:r>
        <w:t>Tout cela commençait en effet à passer quelque peu son imagination</w:t>
      </w:r>
      <w:r w:rsidR="00DD1C38">
        <w:t>.</w:t>
      </w:r>
    </w:p>
    <w:p w14:paraId="33B32B74" w14:textId="77777777" w:rsidR="00DD1C38" w:rsidRDefault="00DA00DC" w:rsidP="00DA00DC">
      <w:r>
        <w:t xml:space="preserve">Cependant </w:t>
      </w:r>
      <w:proofErr w:type="spellStart"/>
      <w:r>
        <w:t>Armène</w:t>
      </w:r>
      <w:proofErr w:type="spellEnd"/>
      <w:r>
        <w:t xml:space="preserve"> était revenue auprès de lui</w:t>
      </w:r>
      <w:r w:rsidR="00DD1C38">
        <w:t>.</w:t>
      </w:r>
    </w:p>
    <w:p w14:paraId="61E9288F" w14:textId="77777777" w:rsidR="00DD1C38" w:rsidRDefault="00DD1C38" w:rsidP="00DA00DC">
      <w:r>
        <w:t>« </w:t>
      </w:r>
      <w:r w:rsidR="00DA00DC">
        <w:t>J</w:t>
      </w:r>
      <w:r>
        <w:t>’</w:t>
      </w:r>
      <w:r w:rsidR="00DA00DC">
        <w:t>ignore si ce que je te raconte là est bien utile pour l</w:t>
      </w:r>
      <w:r>
        <w:t>’</w:t>
      </w:r>
      <w:r w:rsidR="00DA00DC">
        <w:t>affaire dont tu as accepté de t</w:t>
      </w:r>
      <w:r>
        <w:t>’</w:t>
      </w:r>
      <w:r w:rsidR="00DA00DC">
        <w:t>occuper</w:t>
      </w:r>
      <w:r>
        <w:t xml:space="preserve">. </w:t>
      </w:r>
      <w:r w:rsidR="00DA00DC">
        <w:t>Ce sera à toi d</w:t>
      </w:r>
      <w:r>
        <w:t>’</w:t>
      </w:r>
      <w:r w:rsidR="00DA00DC">
        <w:t>en juger</w:t>
      </w:r>
      <w:r>
        <w:t xml:space="preserve">, </w:t>
      </w:r>
      <w:r w:rsidR="00DA00DC">
        <w:t>quand tu seras au courant de tout</w:t>
      </w:r>
      <w:r>
        <w:t xml:space="preserve">. </w:t>
      </w:r>
      <w:r w:rsidR="00DA00DC">
        <w:t>Je ne veux pas t</w:t>
      </w:r>
      <w:r>
        <w:t>’</w:t>
      </w:r>
      <w:r w:rsidR="00DA00DC">
        <w:t>ennuyer avec des détails au sujet desquels tu as bien plus de lumières que moi</w:t>
      </w:r>
      <w:r>
        <w:t xml:space="preserve">. </w:t>
      </w:r>
      <w:r w:rsidR="00DA00DC">
        <w:t xml:space="preserve">Souviens-toi néanmoins de certain jour où toi-même tu as </w:t>
      </w:r>
      <w:proofErr w:type="gramStart"/>
      <w:r w:rsidR="00DA00DC">
        <w:t>eu peur</w:t>
      </w:r>
      <w:proofErr w:type="gramEnd"/>
      <w:r w:rsidR="00DA00DC">
        <w:t xml:space="preserve"> de m</w:t>
      </w:r>
      <w:r>
        <w:t>’</w:t>
      </w:r>
      <w:r w:rsidR="00DA00DC">
        <w:t>avoir lassée avec une conversation trop technique</w:t>
      </w:r>
      <w:r>
        <w:t xml:space="preserve">. </w:t>
      </w:r>
      <w:r w:rsidR="00DA00DC">
        <w:t>C</w:t>
      </w:r>
      <w:r>
        <w:t>’</w:t>
      </w:r>
      <w:r w:rsidR="00DA00DC">
        <w:t>était il y a un an et demi</w:t>
      </w:r>
      <w:r>
        <w:t xml:space="preserve">. </w:t>
      </w:r>
      <w:r w:rsidR="00DA00DC">
        <w:t>Vous déjeuniez ici</w:t>
      </w:r>
      <w:r>
        <w:t xml:space="preserve">, </w:t>
      </w:r>
      <w:r w:rsidR="00DA00DC">
        <w:t xml:space="preserve">le père </w:t>
      </w:r>
      <w:proofErr w:type="spellStart"/>
      <w:r w:rsidR="00DA00DC">
        <w:t>Englebert</w:t>
      </w:r>
      <w:proofErr w:type="spellEnd"/>
      <w:r w:rsidR="00DA00DC">
        <w:t xml:space="preserve"> et toi</w:t>
      </w:r>
      <w:r>
        <w:t xml:space="preserve">. </w:t>
      </w:r>
      <w:r w:rsidR="00DA00DC">
        <w:t xml:space="preserve">Il était question comme par hasard entre vous deux de Notre-Dame de </w:t>
      </w:r>
      <w:proofErr w:type="spellStart"/>
      <w:r w:rsidR="00DA00DC">
        <w:t>Tortose</w:t>
      </w:r>
      <w:proofErr w:type="spellEnd"/>
      <w:r>
        <w:t xml:space="preserve">, </w:t>
      </w:r>
      <w:r w:rsidR="00DA00DC">
        <w:t>à propos des fouilles qui venaient d</w:t>
      </w:r>
      <w:r>
        <w:t>’</w:t>
      </w:r>
      <w:r w:rsidR="00DA00DC">
        <w:t>être pratiquées à l</w:t>
      </w:r>
      <w:r>
        <w:t>’</w:t>
      </w:r>
      <w:r w:rsidR="00DA00DC">
        <w:t>intérieur de la basilique</w:t>
      </w:r>
      <w:r>
        <w:t xml:space="preserve">, </w:t>
      </w:r>
      <w:r w:rsidR="00DA00DC">
        <w:t>et j</w:t>
      </w:r>
      <w:r>
        <w:t>’</w:t>
      </w:r>
      <w:r w:rsidR="00DA00DC">
        <w:t>avoue que je n</w:t>
      </w:r>
      <w:r>
        <w:t>’</w:t>
      </w:r>
      <w:r w:rsidR="00DA00DC">
        <w:t>écoutais guère que d</w:t>
      </w:r>
      <w:r>
        <w:t>’</w:t>
      </w:r>
      <w:r w:rsidR="00DA00DC">
        <w:t>une oreille</w:t>
      </w:r>
      <w:r>
        <w:t xml:space="preserve">, </w:t>
      </w:r>
      <w:r w:rsidR="00DA00DC">
        <w:t>lorsque</w:t>
      </w:r>
      <w:r>
        <w:t xml:space="preserve">, </w:t>
      </w:r>
      <w:r w:rsidR="00DA00DC">
        <w:t>subitement</w:t>
      </w:r>
      <w:r>
        <w:t xml:space="preserve">, </w:t>
      </w:r>
      <w:r w:rsidR="00DA00DC">
        <w:t>mon attention se fixa</w:t>
      </w:r>
      <w:r>
        <w:t xml:space="preserve">. </w:t>
      </w:r>
      <w:r w:rsidR="00DA00DC">
        <w:t>Vous étiez en train de discuter de la destination d</w:t>
      </w:r>
      <w:r>
        <w:t>’</w:t>
      </w:r>
      <w:r w:rsidR="00DA00DC">
        <w:t>un pilier assez particulier qui se trouve dans la travée nord de la nef</w:t>
      </w:r>
      <w:r>
        <w:t xml:space="preserve">, </w:t>
      </w:r>
      <w:r w:rsidR="00DA00DC">
        <w:t>le deuxième à gauche en entrant</w:t>
      </w:r>
      <w:r>
        <w:t xml:space="preserve">. </w:t>
      </w:r>
      <w:r w:rsidR="00DA00DC">
        <w:t>Tu étais d</w:t>
      </w:r>
      <w:r>
        <w:t>’</w:t>
      </w:r>
      <w:r w:rsidR="00DA00DC">
        <w:t>avis</w:t>
      </w:r>
      <w:r>
        <w:t xml:space="preserve">, </w:t>
      </w:r>
      <w:r w:rsidR="00DA00DC">
        <w:t>toi</w:t>
      </w:r>
      <w:r>
        <w:t xml:space="preserve">, </w:t>
      </w:r>
      <w:r w:rsidR="00DA00DC">
        <w:t>que la porte qui s</w:t>
      </w:r>
      <w:r>
        <w:t>’</w:t>
      </w:r>
      <w:r w:rsidR="00DA00DC">
        <w:t>ouvre dans le socle cubique sur lequel repose le pilier en question aboutissait à un souterrain reliant l</w:t>
      </w:r>
      <w:r>
        <w:t>’</w:t>
      </w:r>
      <w:r w:rsidR="00DA00DC">
        <w:t>édifice au château-fort de la ville haute</w:t>
      </w:r>
      <w:r>
        <w:t xml:space="preserve">. </w:t>
      </w:r>
      <w:r w:rsidR="00DA00DC">
        <w:t>Le père soutenait au contraire que ladite porte servait d</w:t>
      </w:r>
      <w:r>
        <w:t>’</w:t>
      </w:r>
      <w:r w:rsidR="00DA00DC">
        <w:t xml:space="preserve">entrée </w:t>
      </w:r>
      <w:r w:rsidR="00DA00DC">
        <w:lastRenderedPageBreak/>
        <w:t>au fameux sanctuaire byzantin où les pèlerins s</w:t>
      </w:r>
      <w:r>
        <w:t>’</w:t>
      </w:r>
      <w:r w:rsidR="00DA00DC">
        <w:t>en venaient de toute la Chrétienté vénérer la plus antique statue de la Vierge</w:t>
      </w:r>
      <w:r>
        <w:t xml:space="preserve">. </w:t>
      </w:r>
      <w:r w:rsidR="00DA00DC">
        <w:t>Qu</w:t>
      </w:r>
      <w:r>
        <w:t>’</w:t>
      </w:r>
      <w:r w:rsidR="00DA00DC">
        <w:t>est-ce que vous auriez bien pu dire à ce moment-là l</w:t>
      </w:r>
      <w:r>
        <w:t>’</w:t>
      </w:r>
      <w:r w:rsidR="00DA00DC">
        <w:t>un et l</w:t>
      </w:r>
      <w:r>
        <w:t>’</w:t>
      </w:r>
      <w:r w:rsidR="00DA00DC">
        <w:t>autre</w:t>
      </w:r>
      <w:r>
        <w:t xml:space="preserve">, </w:t>
      </w:r>
      <w:r w:rsidR="00DA00DC">
        <w:t>si vous m</w:t>
      </w:r>
      <w:r>
        <w:t>’</w:t>
      </w:r>
      <w:r w:rsidR="00DA00DC">
        <w:t>aviez entendue prendre la parole pour soutenir que c</w:t>
      </w:r>
      <w:r>
        <w:t>’</w:t>
      </w:r>
      <w:r w:rsidR="00DA00DC">
        <w:t xml:space="preserve">était le père </w:t>
      </w:r>
      <w:proofErr w:type="spellStart"/>
      <w:r w:rsidR="00DA00DC">
        <w:t>Englebert</w:t>
      </w:r>
      <w:proofErr w:type="spellEnd"/>
      <w:r w:rsidR="00DA00DC">
        <w:t xml:space="preserve"> qui était dans le vrai</w:t>
      </w:r>
      <w:r>
        <w:t> ?</w:t>
      </w:r>
    </w:p>
    <w:p w14:paraId="67934C1F" w14:textId="77777777" w:rsidR="00DD1C38" w:rsidRDefault="00DD1C38" w:rsidP="00DA00DC">
      <w:r>
        <w:t>— </w:t>
      </w:r>
      <w:r w:rsidR="00DA00DC">
        <w:t>Pour ma part</w:t>
      </w:r>
      <w:r>
        <w:t xml:space="preserve">, </w:t>
      </w:r>
      <w:r w:rsidR="00DA00DC">
        <w:t>je t</w:t>
      </w:r>
      <w:r>
        <w:t>’</w:t>
      </w:r>
      <w:r w:rsidR="00DA00DC">
        <w:t>aurais simplement demandé sur quoi tu pouvais bien baser ton opinion</w:t>
      </w:r>
      <w:r>
        <w:t xml:space="preserve"> ? </w:t>
      </w:r>
      <w:r w:rsidR="00DA00DC">
        <w:t>fit Roche avec un sourire où il commençait à entrer plus d</w:t>
      </w:r>
      <w:r>
        <w:t>’</w:t>
      </w:r>
      <w:r w:rsidR="00DA00DC">
        <w:t>inquiétude que d</w:t>
      </w:r>
      <w:r>
        <w:t>’</w:t>
      </w:r>
      <w:r w:rsidR="00DA00DC">
        <w:t>étonnement</w:t>
      </w:r>
      <w:r>
        <w:t>.</w:t>
      </w:r>
    </w:p>
    <w:p w14:paraId="5319174D" w14:textId="77777777" w:rsidR="00DD1C38" w:rsidRDefault="00DD1C38" w:rsidP="00DA00DC">
      <w:r>
        <w:t>— </w:t>
      </w:r>
      <w:r w:rsidR="00DA00DC">
        <w:t>C</w:t>
      </w:r>
      <w:r>
        <w:t>’</w:t>
      </w:r>
      <w:r w:rsidR="00DA00DC">
        <w:t>est bien ce que je me suis dit</w:t>
      </w:r>
      <w:r>
        <w:t xml:space="preserve">. </w:t>
      </w:r>
      <w:r w:rsidR="00DA00DC">
        <w:t>Et c</w:t>
      </w:r>
      <w:r>
        <w:t>’</w:t>
      </w:r>
      <w:r w:rsidR="00DA00DC">
        <w:t>est pour cela que je ne me suis pas laissée aller à cette petite manifestation</w:t>
      </w:r>
      <w:r>
        <w:t xml:space="preserve">. </w:t>
      </w:r>
      <w:r w:rsidR="00DA00DC">
        <w:t>Mon mari était présent</w:t>
      </w:r>
      <w:r>
        <w:t xml:space="preserve">, </w:t>
      </w:r>
      <w:r w:rsidR="00DA00DC">
        <w:t>et pour des motifs qui me regardent</w:t>
      </w:r>
      <w:r>
        <w:t xml:space="preserve">, </w:t>
      </w:r>
      <w:r w:rsidR="00DA00DC">
        <w:t>je ne tenais pas du tout à mettre l</w:t>
      </w:r>
      <w:r>
        <w:t>’</w:t>
      </w:r>
      <w:r w:rsidR="00DA00DC">
        <w:t>entretien sur ce tapis</w:t>
      </w:r>
      <w:r>
        <w:t xml:space="preserve">. </w:t>
      </w:r>
      <w:r w:rsidR="00DA00DC">
        <w:t>Aujourd</w:t>
      </w:r>
      <w:r>
        <w:t>’</w:t>
      </w:r>
      <w:r w:rsidR="00DA00DC">
        <w:t>hui</w:t>
      </w:r>
      <w:r>
        <w:t xml:space="preserve">, </w:t>
      </w:r>
      <w:r w:rsidR="00DA00DC">
        <w:t>il n</w:t>
      </w:r>
      <w:r>
        <w:t>’</w:t>
      </w:r>
      <w:r w:rsidR="00DA00DC">
        <w:t>en est plus de même</w:t>
      </w:r>
      <w:r>
        <w:t xml:space="preserve">, </w:t>
      </w:r>
      <w:r w:rsidR="00DA00DC">
        <w:t>et je peux te confier ce que je t</w:t>
      </w:r>
      <w:r>
        <w:t>’</w:t>
      </w:r>
      <w:r w:rsidR="00DA00DC">
        <w:t>aurais dit</w:t>
      </w:r>
      <w:r>
        <w:t xml:space="preserve">, </w:t>
      </w:r>
      <w:r w:rsidR="00DA00DC">
        <w:t>s</w:t>
      </w:r>
      <w:r>
        <w:t>’</w:t>
      </w:r>
      <w:r w:rsidR="00DA00DC">
        <w:t>il m</w:t>
      </w:r>
      <w:r>
        <w:t>’</w:t>
      </w:r>
      <w:r w:rsidR="00DA00DC">
        <w:t>avait été possible de m</w:t>
      </w:r>
      <w:r>
        <w:t>’</w:t>
      </w:r>
      <w:r w:rsidR="00DA00DC">
        <w:t>expliquer ce jour-là</w:t>
      </w:r>
      <w:r>
        <w:t xml:space="preserve">… </w:t>
      </w:r>
      <w:r w:rsidR="00DA00DC">
        <w:t>Kara Tekké</w:t>
      </w:r>
      <w:r>
        <w:t xml:space="preserve">, </w:t>
      </w:r>
      <w:r w:rsidR="00DA00DC">
        <w:t>notre couvent dans le Taurus</w:t>
      </w:r>
      <w:r>
        <w:t xml:space="preserve">, </w:t>
      </w:r>
      <w:r w:rsidR="00DA00DC">
        <w:t>existait déjà depuis plus d</w:t>
      </w:r>
      <w:r>
        <w:t>’</w:t>
      </w:r>
      <w:r w:rsidR="00DA00DC">
        <w:t>un siècle</w:t>
      </w:r>
      <w:r>
        <w:t xml:space="preserve">, </w:t>
      </w:r>
      <w:r w:rsidR="00DA00DC">
        <w:t>lorsque les événements commencèrent</w:t>
      </w:r>
      <w:r>
        <w:t xml:space="preserve">, </w:t>
      </w:r>
      <w:r w:rsidR="00DA00DC">
        <w:t>en Terre sainte</w:t>
      </w:r>
      <w:r>
        <w:t xml:space="preserve">, </w:t>
      </w:r>
      <w:r w:rsidR="00DA00DC">
        <w:t>à aller de mal en pis pour les Croisés</w:t>
      </w:r>
      <w:r>
        <w:t xml:space="preserve">. </w:t>
      </w:r>
      <w:r w:rsidR="00DA00DC">
        <w:t>Les histoires que je te raconte là sont celles dont mon enfance a été bercée</w:t>
      </w:r>
      <w:r>
        <w:t xml:space="preserve">. </w:t>
      </w:r>
      <w:r w:rsidR="00DA00DC">
        <w:t>Successivement</w:t>
      </w:r>
      <w:r>
        <w:t xml:space="preserve">, </w:t>
      </w:r>
      <w:r w:rsidR="00DA00DC">
        <w:t>les places fortes de Syrie et de Palestine tombèrent entre les mains des Infidèles</w:t>
      </w:r>
      <w:r>
        <w:t xml:space="preserve">. </w:t>
      </w:r>
      <w:r w:rsidR="00DA00DC">
        <w:t xml:space="preserve">La dernière à capituler fut </w:t>
      </w:r>
      <w:proofErr w:type="spellStart"/>
      <w:r w:rsidR="00DA00DC">
        <w:t>Tortose</w:t>
      </w:r>
      <w:proofErr w:type="spellEnd"/>
      <w:r>
        <w:t xml:space="preserve">, </w:t>
      </w:r>
      <w:r w:rsidR="00DA00DC">
        <w:t>précisément</w:t>
      </w:r>
      <w:r>
        <w:t xml:space="preserve">. </w:t>
      </w:r>
      <w:r w:rsidR="00DA00DC">
        <w:t>Ses derniers défenseurs réussirent à gagner l</w:t>
      </w:r>
      <w:r>
        <w:t>’</w:t>
      </w:r>
      <w:r w:rsidR="00DA00DC">
        <w:t>île de Chypre</w:t>
      </w:r>
      <w:r>
        <w:t xml:space="preserve">. </w:t>
      </w:r>
      <w:r w:rsidR="00DA00DC">
        <w:t>La Vierge miraculeuse</w:t>
      </w:r>
      <w:r>
        <w:t xml:space="preserve">, </w:t>
      </w:r>
      <w:r w:rsidR="00DA00DC">
        <w:t>dans un coffre de cuivre et de plomb</w:t>
      </w:r>
      <w:r>
        <w:t xml:space="preserve">, </w:t>
      </w:r>
      <w:r w:rsidR="00DA00DC">
        <w:t>avait pris place sur une de ces barques</w:t>
      </w:r>
      <w:r>
        <w:t xml:space="preserve">. </w:t>
      </w:r>
      <w:r w:rsidR="00DA00DC">
        <w:t>Or</w:t>
      </w:r>
      <w:r>
        <w:t xml:space="preserve">, </w:t>
      </w:r>
      <w:r w:rsidR="00DA00DC">
        <w:t>la barque en question fut séparée du reste de la flottille par une tempête</w:t>
      </w:r>
      <w:r>
        <w:t xml:space="preserve">. </w:t>
      </w:r>
      <w:r w:rsidR="00DA00DC">
        <w:t>Elle s</w:t>
      </w:r>
      <w:r>
        <w:t>’</w:t>
      </w:r>
      <w:r w:rsidR="00DA00DC">
        <w:t>en vint échouer quelque part</w:t>
      </w:r>
      <w:r>
        <w:t xml:space="preserve">, </w:t>
      </w:r>
      <w:r w:rsidR="00DA00DC">
        <w:t xml:space="preserve">dans un coin désert de la côte de </w:t>
      </w:r>
      <w:proofErr w:type="spellStart"/>
      <w:r w:rsidR="00DA00DC">
        <w:t>Caramanie</w:t>
      </w:r>
      <w:proofErr w:type="spellEnd"/>
      <w:r>
        <w:t xml:space="preserve">, </w:t>
      </w:r>
      <w:r w:rsidR="00DA00DC">
        <w:t>du côté du golfe d</w:t>
      </w:r>
      <w:r>
        <w:t>’</w:t>
      </w:r>
      <w:proofErr w:type="spellStart"/>
      <w:r w:rsidR="00DA00DC">
        <w:t>Adalia</w:t>
      </w:r>
      <w:proofErr w:type="spellEnd"/>
      <w:r>
        <w:t xml:space="preserve">. </w:t>
      </w:r>
      <w:r w:rsidR="00DA00DC">
        <w:t>Tous ses occupants étaient morts</w:t>
      </w:r>
      <w:r>
        <w:t xml:space="preserve">, </w:t>
      </w:r>
      <w:r w:rsidR="00DA00DC">
        <w:t>sauf un seul</w:t>
      </w:r>
      <w:r>
        <w:t xml:space="preserve">, </w:t>
      </w:r>
      <w:r w:rsidR="00DA00DC">
        <w:t>un diacre du nom de Nestorius</w:t>
      </w:r>
      <w:r>
        <w:t xml:space="preserve">, </w:t>
      </w:r>
      <w:r w:rsidR="00DA00DC">
        <w:t>qui a été canonisé depuis</w:t>
      </w:r>
      <w:r>
        <w:t xml:space="preserve">. </w:t>
      </w:r>
      <w:r w:rsidR="00DA00DC">
        <w:t>Il chargea sur ses épaules le coffre qui contenait la statue</w:t>
      </w:r>
      <w:r>
        <w:t xml:space="preserve">, </w:t>
      </w:r>
      <w:r w:rsidR="00DA00DC">
        <w:t>prêt à périr mille fois plutôt que de l</w:t>
      </w:r>
      <w:r>
        <w:t>’</w:t>
      </w:r>
      <w:r w:rsidR="00DA00DC">
        <w:t>abandonner</w:t>
      </w:r>
      <w:r>
        <w:t xml:space="preserve">. </w:t>
      </w:r>
      <w:r w:rsidR="00DA00DC">
        <w:t xml:space="preserve">La lourde caisse </w:t>
      </w:r>
      <w:r w:rsidR="00DA00DC">
        <w:lastRenderedPageBreak/>
        <w:t>était devenue comme par enchantement aussi légère qu</w:t>
      </w:r>
      <w:r>
        <w:t>’</w:t>
      </w:r>
      <w:r w:rsidR="00DA00DC">
        <w:t>un rayon de lune</w:t>
      </w:r>
      <w:r>
        <w:t xml:space="preserve">. </w:t>
      </w:r>
      <w:r w:rsidR="00DA00DC">
        <w:t>La nuit</w:t>
      </w:r>
      <w:r>
        <w:t xml:space="preserve">, </w:t>
      </w:r>
      <w:r w:rsidR="00DA00DC">
        <w:t>une lumière en sortait</w:t>
      </w:r>
      <w:r>
        <w:t xml:space="preserve">. </w:t>
      </w:r>
      <w:r w:rsidR="00DA00DC">
        <w:t>Elle s</w:t>
      </w:r>
      <w:r>
        <w:t>’</w:t>
      </w:r>
      <w:r w:rsidR="00DA00DC">
        <w:t>éteignait aussitôt pour peu que le diacre vînt à s</w:t>
      </w:r>
      <w:r>
        <w:t>’</w:t>
      </w:r>
      <w:r w:rsidR="00DA00DC">
        <w:t>engager sur une route qui n</w:t>
      </w:r>
      <w:r>
        <w:t>’</w:t>
      </w:r>
      <w:r w:rsidR="00DA00DC">
        <w:t>était pas la bonne</w:t>
      </w:r>
      <w:r>
        <w:t xml:space="preserve">. </w:t>
      </w:r>
      <w:r w:rsidR="00DA00DC">
        <w:t>Les bêtes des bois</w:t>
      </w:r>
      <w:r>
        <w:t xml:space="preserve">, </w:t>
      </w:r>
      <w:r w:rsidR="00DA00DC">
        <w:t>ours et licornes</w:t>
      </w:r>
      <w:r>
        <w:t xml:space="preserve">, </w:t>
      </w:r>
      <w:r w:rsidR="00DA00DC">
        <w:t>sur leur passage</w:t>
      </w:r>
      <w:r>
        <w:t xml:space="preserve">, </w:t>
      </w:r>
      <w:r w:rsidR="00DA00DC">
        <w:t>s</w:t>
      </w:r>
      <w:r>
        <w:t>’</w:t>
      </w:r>
      <w:r w:rsidR="00DA00DC">
        <w:t>agenouillaient</w:t>
      </w:r>
      <w:r>
        <w:t xml:space="preserve">. </w:t>
      </w:r>
      <w:r w:rsidR="00DA00DC">
        <w:t>Ayant ainsi marché quatre semaines</w:t>
      </w:r>
      <w:r>
        <w:t xml:space="preserve">, </w:t>
      </w:r>
      <w:r w:rsidR="00DA00DC">
        <w:t>à travers montagnes et torrents</w:t>
      </w:r>
      <w:r>
        <w:t xml:space="preserve">, </w:t>
      </w:r>
      <w:r w:rsidR="00DA00DC">
        <w:t>Nestorius arriva un jour</w:t>
      </w:r>
      <w:r>
        <w:t xml:space="preserve">, </w:t>
      </w:r>
      <w:r w:rsidR="00DA00DC">
        <w:t>au soleil tombant</w:t>
      </w:r>
      <w:r>
        <w:t xml:space="preserve">, </w:t>
      </w:r>
      <w:r w:rsidR="00DA00DC">
        <w:t>au sommet d</w:t>
      </w:r>
      <w:r>
        <w:t>’</w:t>
      </w:r>
      <w:r w:rsidR="00DA00DC">
        <w:t>un pic à peu près inaccessible</w:t>
      </w:r>
      <w:r>
        <w:t xml:space="preserve">. </w:t>
      </w:r>
      <w:r w:rsidR="00DA00DC">
        <w:t>Un monastère aux allures de château-fort était bâti là</w:t>
      </w:r>
      <w:r>
        <w:t xml:space="preserve">. </w:t>
      </w:r>
      <w:r w:rsidR="00DA00DC">
        <w:t>Tu as reconnu Kara Tekké</w:t>
      </w:r>
      <w:r>
        <w:t xml:space="preserve">. </w:t>
      </w:r>
      <w:r w:rsidR="00DA00DC">
        <w:t>Notre règle de cette époque</w:t>
      </w:r>
      <w:r>
        <w:t xml:space="preserve">, </w:t>
      </w:r>
      <w:r w:rsidR="00DA00DC">
        <w:t>un peu moins stricte</w:t>
      </w:r>
      <w:r>
        <w:t xml:space="preserve">, </w:t>
      </w:r>
      <w:r w:rsidR="00DA00DC">
        <w:t>permettait d</w:t>
      </w:r>
      <w:r>
        <w:t>’</w:t>
      </w:r>
      <w:r w:rsidR="00DA00DC">
        <w:t>accueillir les voyageurs mâles</w:t>
      </w:r>
      <w:r>
        <w:t xml:space="preserve">, </w:t>
      </w:r>
      <w:r w:rsidR="00DA00DC">
        <w:t>du moment qu</w:t>
      </w:r>
      <w:r>
        <w:t>’</w:t>
      </w:r>
      <w:r w:rsidR="00DA00DC">
        <w:t>ils se trouvaient en difficultés</w:t>
      </w:r>
      <w:r>
        <w:t xml:space="preserve">. </w:t>
      </w:r>
      <w:r w:rsidR="00DA00DC">
        <w:t>Nestorius reçut asile pour la nuit</w:t>
      </w:r>
      <w:r>
        <w:t xml:space="preserve">. </w:t>
      </w:r>
      <w:r w:rsidR="00DA00DC">
        <w:t>Mais à l</w:t>
      </w:r>
      <w:r>
        <w:t>’</w:t>
      </w:r>
      <w:r w:rsidR="00DA00DC">
        <w:t>aube</w:t>
      </w:r>
      <w:r>
        <w:t xml:space="preserve">, </w:t>
      </w:r>
      <w:r w:rsidR="00DA00DC">
        <w:t>quand il voulut repartir</w:t>
      </w:r>
      <w:r>
        <w:t xml:space="preserve">, </w:t>
      </w:r>
      <w:r w:rsidR="00DA00DC">
        <w:t>il ne put jamais y arriver du fait de son précieux fardeau</w:t>
      </w:r>
      <w:r>
        <w:t xml:space="preserve">. </w:t>
      </w:r>
      <w:r w:rsidR="00DA00DC">
        <w:t>Il était redevenu si pesant qu</w:t>
      </w:r>
      <w:r>
        <w:t>’</w:t>
      </w:r>
      <w:r w:rsidR="00DA00DC">
        <w:t>une douzaine d</w:t>
      </w:r>
      <w:r>
        <w:t>’</w:t>
      </w:r>
      <w:r w:rsidR="00DA00DC">
        <w:t>hommes robustes eussent essayé en vain de le soulever</w:t>
      </w:r>
      <w:r>
        <w:t xml:space="preserve">. </w:t>
      </w:r>
      <w:r w:rsidR="00DA00DC">
        <w:t>Le coffre fut ouvert</w:t>
      </w:r>
      <w:r>
        <w:t xml:space="preserve">. </w:t>
      </w:r>
      <w:r w:rsidR="00DA00DC">
        <w:t>On en retira</w:t>
      </w:r>
      <w:r>
        <w:t xml:space="preserve">, </w:t>
      </w:r>
      <w:r w:rsidR="00DA00DC">
        <w:t>diadème d</w:t>
      </w:r>
      <w:r>
        <w:t>’</w:t>
      </w:r>
      <w:r w:rsidR="00DA00DC">
        <w:t>or au front</w:t>
      </w:r>
      <w:r>
        <w:t xml:space="preserve">, </w:t>
      </w:r>
      <w:r w:rsidR="00DA00DC">
        <w:t>manteau de velours vert-émir étoilé de rubis</w:t>
      </w:r>
      <w:r>
        <w:t xml:space="preserve">, </w:t>
      </w:r>
      <w:r w:rsidR="00DA00DC">
        <w:t>la statue de celle qui venait ainsi de manifester sa volonté de ne pas aller plus loin</w:t>
      </w:r>
      <w:r>
        <w:t xml:space="preserve">. </w:t>
      </w:r>
      <w:r w:rsidR="00DA00DC">
        <w:t>Et voilà comment</w:t>
      </w:r>
      <w:r>
        <w:t xml:space="preserve">, </w:t>
      </w:r>
      <w:r w:rsidR="00DA00DC">
        <w:t>en l</w:t>
      </w:r>
      <w:r>
        <w:t>’</w:t>
      </w:r>
      <w:r w:rsidR="00DA00DC">
        <w:t>an 1291 de l</w:t>
      </w:r>
      <w:r>
        <w:t>’</w:t>
      </w:r>
      <w:r w:rsidR="00DA00DC">
        <w:t>ère du Christ</w:t>
      </w:r>
      <w:r>
        <w:t xml:space="preserve">, </w:t>
      </w:r>
      <w:r w:rsidR="00DA00DC">
        <w:t xml:space="preserve">Notre-Dame de </w:t>
      </w:r>
      <w:proofErr w:type="spellStart"/>
      <w:r w:rsidR="00DA00DC">
        <w:t>Tortose</w:t>
      </w:r>
      <w:proofErr w:type="spellEnd"/>
      <w:r w:rsidR="00DA00DC">
        <w:t xml:space="preserve"> est devenue à Kara Tekké</w:t>
      </w:r>
      <w:r>
        <w:t xml:space="preserve">, </w:t>
      </w:r>
      <w:r w:rsidR="00DA00DC">
        <w:t xml:space="preserve">la </w:t>
      </w:r>
      <w:proofErr w:type="spellStart"/>
      <w:r w:rsidR="00DA00DC">
        <w:t>Sitt</w:t>
      </w:r>
      <w:proofErr w:type="spellEnd"/>
      <w:r w:rsidR="00DA00DC">
        <w:t>-el-</w:t>
      </w:r>
      <w:proofErr w:type="spellStart"/>
      <w:r w:rsidR="00DA00DC">
        <w:t>Qobour</w:t>
      </w:r>
      <w:proofErr w:type="spellEnd"/>
      <w:r>
        <w:t xml:space="preserve">, </w:t>
      </w:r>
      <w:r w:rsidR="00DA00DC">
        <w:t>c</w:t>
      </w:r>
      <w:r>
        <w:t>’</w:t>
      </w:r>
      <w:r w:rsidR="00DA00DC">
        <w:t>est-à-dire Notre-Dame du Sépulcre</w:t>
      </w:r>
      <w:r>
        <w:t xml:space="preserve">, </w:t>
      </w:r>
      <w:r w:rsidR="00DA00DC">
        <w:t>ainsi que tu sais</w:t>
      </w:r>
      <w:r>
        <w:t>.</w:t>
      </w:r>
    </w:p>
    <w:p w14:paraId="61332940" w14:textId="18DC363A" w:rsidR="00DA00DC" w:rsidRDefault="00DD1C38" w:rsidP="00DA00DC">
      <w:r>
        <w:t>— </w:t>
      </w:r>
      <w:r w:rsidR="00DA00DC">
        <w:t>Et</w:t>
      </w:r>
      <w:r>
        <w:t xml:space="preserve">, </w:t>
      </w:r>
      <w:r w:rsidR="00DA00DC">
        <w:t>fit Roche</w:t>
      </w:r>
      <w:r>
        <w:t xml:space="preserve">, </w:t>
      </w:r>
      <w:r w:rsidR="00DA00DC">
        <w:t>sur un ton plus poli que convaincu</w:t>
      </w:r>
      <w:r>
        <w:t xml:space="preserve">, </w:t>
      </w:r>
      <w:r w:rsidR="00DA00DC">
        <w:t>ce serait cette même statue qui serait en ta possession aujourd</w:t>
      </w:r>
      <w:r>
        <w:t>’</w:t>
      </w:r>
      <w:r w:rsidR="00DA00DC">
        <w:t>hui</w:t>
      </w:r>
      <w:r>
        <w:t> ? »</w:t>
      </w:r>
    </w:p>
    <w:p w14:paraId="7FFD7C81" w14:textId="77777777" w:rsidR="00DD1C38" w:rsidRDefault="00DA00DC" w:rsidP="00DA00DC">
      <w:r>
        <w:t>Elle eut le geste de quelqu</w:t>
      </w:r>
      <w:r w:rsidR="00DD1C38">
        <w:t>’</w:t>
      </w:r>
      <w:r>
        <w:t>un qui se résigne à ne pas en exiger autant</w:t>
      </w:r>
      <w:r w:rsidR="00DD1C38">
        <w:t>.</w:t>
      </w:r>
    </w:p>
    <w:p w14:paraId="79332B10" w14:textId="049FC2B6" w:rsidR="00DA00DC" w:rsidRDefault="00DD1C38" w:rsidP="00DA00DC">
      <w:r>
        <w:t>« </w:t>
      </w:r>
      <w:r w:rsidR="00DA00DC">
        <w:t>C</w:t>
      </w:r>
      <w:r>
        <w:t>’</w:t>
      </w:r>
      <w:r w:rsidR="00DA00DC">
        <w:t>est ce que tout le monde affirme</w:t>
      </w:r>
      <w:r>
        <w:t xml:space="preserve">. </w:t>
      </w:r>
      <w:r w:rsidR="00DA00DC">
        <w:t>Moi</w:t>
      </w:r>
      <w:r>
        <w:t xml:space="preserve">, </w:t>
      </w:r>
      <w:r w:rsidR="00DA00DC">
        <w:t>je ne peux te certifier qu</w:t>
      </w:r>
      <w:r>
        <w:t>’</w:t>
      </w:r>
      <w:r w:rsidR="00DA00DC">
        <w:t>une chose</w:t>
      </w:r>
      <w:r>
        <w:t xml:space="preserve">. </w:t>
      </w:r>
      <w:r w:rsidR="00DA00DC">
        <w:t>La madone à qui tu prétends que je ressemble est celle-là même</w:t>
      </w:r>
      <w:r>
        <w:t xml:space="preserve"> – </w:t>
      </w:r>
      <w:r w:rsidR="00DA00DC">
        <w:t>cela j</w:t>
      </w:r>
      <w:r>
        <w:t>’</w:t>
      </w:r>
      <w:r w:rsidR="00DA00DC">
        <w:t>en suis sûre</w:t>
      </w:r>
      <w:r>
        <w:t xml:space="preserve"> – </w:t>
      </w:r>
      <w:r w:rsidR="00DA00DC">
        <w:t>qu</w:t>
      </w:r>
      <w:r>
        <w:t>’</w:t>
      </w:r>
      <w:r w:rsidR="00DA00DC">
        <w:t>a vénérée quinze années durant à Kara Tekké</w:t>
      </w:r>
      <w:r>
        <w:t xml:space="preserve">, </w:t>
      </w:r>
      <w:r w:rsidR="00DA00DC">
        <w:t>la petite fille qui devait devenir la femme que tu as maintenant devant toi</w:t>
      </w:r>
      <w:r>
        <w:t xml:space="preserve">. </w:t>
      </w:r>
      <w:r w:rsidR="00DA00DC">
        <w:t>Oui</w:t>
      </w:r>
      <w:r>
        <w:t xml:space="preserve">, </w:t>
      </w:r>
      <w:r w:rsidR="00DA00DC">
        <w:lastRenderedPageBreak/>
        <w:t>je devine ce que tu penses</w:t>
      </w:r>
      <w:r>
        <w:t xml:space="preserve">, </w:t>
      </w:r>
      <w:r w:rsidR="00DA00DC">
        <w:t>la question que tu n</w:t>
      </w:r>
      <w:r>
        <w:t>’</w:t>
      </w:r>
      <w:r w:rsidR="00DA00DC">
        <w:t>oses poser</w:t>
      </w:r>
      <w:r>
        <w:t xml:space="preserve">. </w:t>
      </w:r>
      <w:r w:rsidR="00DA00DC">
        <w:t>Comment un trésor pareil a-t-il échoué chez des particuliers</w:t>
      </w:r>
      <w:r>
        <w:t xml:space="preserve">, </w:t>
      </w:r>
      <w:r w:rsidR="00DA00DC">
        <w:t>au lieu de rester dans son cloître</w:t>
      </w:r>
      <w:r>
        <w:t xml:space="preserve"> ? </w:t>
      </w:r>
      <w:r w:rsidR="00DA00DC">
        <w:t>Eh</w:t>
      </w:r>
      <w:r>
        <w:t xml:space="preserve"> ! </w:t>
      </w:r>
      <w:r w:rsidR="00DA00DC">
        <w:t>autant me demander pourquoi je n</w:t>
      </w:r>
      <w:r>
        <w:t>’</w:t>
      </w:r>
      <w:r w:rsidR="00DA00DC">
        <w:t>y suis pas restée moi-même</w:t>
      </w:r>
      <w:r>
        <w:t xml:space="preserve"> ! </w:t>
      </w:r>
      <w:r w:rsidR="00DA00DC">
        <w:t>Patience</w:t>
      </w:r>
      <w:r>
        <w:t xml:space="preserve"> ! </w:t>
      </w:r>
      <w:r w:rsidR="00DA00DC">
        <w:t>patience</w:t>
      </w:r>
      <w:r>
        <w:t xml:space="preserve"> ! </w:t>
      </w:r>
      <w:r w:rsidR="00DA00DC">
        <w:t>Tu ne vas pas tarder à le savoir</w:t>
      </w:r>
      <w:r>
        <w:t xml:space="preserve">. </w:t>
      </w:r>
      <w:r w:rsidR="00DA00DC">
        <w:t>Et tout le reste aussi</w:t>
      </w:r>
      <w:r>
        <w:t xml:space="preserve">, </w:t>
      </w:r>
      <w:r w:rsidR="00DA00DC">
        <w:t>hélas</w:t>
      </w:r>
      <w:r>
        <w:t> ! »</w:t>
      </w:r>
    </w:p>
    <w:p w14:paraId="3B07EB78" w14:textId="77777777" w:rsidR="00DA00DC" w:rsidRDefault="00DA00DC" w:rsidP="00DA00DC"/>
    <w:p w14:paraId="6B4EC047" w14:textId="77777777" w:rsidR="00DD1C38" w:rsidRDefault="00DA00DC" w:rsidP="00DA00DC">
      <w:r>
        <w:t>Elle poursuivit</w:t>
      </w:r>
      <w:r w:rsidR="00DD1C38">
        <w:t xml:space="preserve">, </w:t>
      </w:r>
      <w:r>
        <w:t>la singulière femme</w:t>
      </w:r>
      <w:r w:rsidR="00DD1C38">
        <w:t xml:space="preserve">, </w:t>
      </w:r>
      <w:r>
        <w:t>après s</w:t>
      </w:r>
      <w:r w:rsidR="00DD1C38">
        <w:t>’</w:t>
      </w:r>
      <w:r>
        <w:t>être signée</w:t>
      </w:r>
      <w:r w:rsidR="00DD1C38">
        <w:t> :</w:t>
      </w:r>
    </w:p>
    <w:p w14:paraId="19CC5C98" w14:textId="77777777" w:rsidR="00DD1C38" w:rsidRDefault="00DD1C38" w:rsidP="00DA00DC">
      <w:r>
        <w:t>« </w:t>
      </w:r>
      <w:r w:rsidR="00DA00DC">
        <w:t>Puisqu</w:t>
      </w:r>
      <w:r>
        <w:t>’</w:t>
      </w:r>
      <w:r w:rsidR="00DA00DC">
        <w:t>elle venait de manifester de façon aussi formelle sa volonté</w:t>
      </w:r>
      <w:r>
        <w:t xml:space="preserve">, </w:t>
      </w:r>
      <w:r w:rsidR="00DA00DC">
        <w:t>il fallait</w:t>
      </w:r>
      <w:r>
        <w:t xml:space="preserve">, </w:t>
      </w:r>
      <w:r w:rsidR="00DA00DC">
        <w:t>dans la chapelle de Kara Tekké</w:t>
      </w:r>
      <w:r>
        <w:t xml:space="preserve">, </w:t>
      </w:r>
      <w:r w:rsidR="00DA00DC">
        <w:t>trouver à la nouvelle venue une habitation digne d</w:t>
      </w:r>
      <w:r>
        <w:t>’</w:t>
      </w:r>
      <w:r w:rsidR="00DA00DC">
        <w:t>elle</w:t>
      </w:r>
      <w:r>
        <w:t xml:space="preserve">. </w:t>
      </w:r>
      <w:r w:rsidR="00DA00DC">
        <w:t>Ce fut ici que Nestorius intervint</w:t>
      </w:r>
      <w:r>
        <w:t xml:space="preserve">. </w:t>
      </w:r>
      <w:r w:rsidR="00DA00DC">
        <w:t>La chapelle dont il s</w:t>
      </w:r>
      <w:r>
        <w:t>’</w:t>
      </w:r>
      <w:r w:rsidR="00DA00DC">
        <w:t>agissait était pourtant</w:t>
      </w:r>
      <w:r>
        <w:t xml:space="preserve">, </w:t>
      </w:r>
      <w:r w:rsidR="00DA00DC">
        <w:t>sans conteste</w:t>
      </w:r>
      <w:r>
        <w:t xml:space="preserve">, </w:t>
      </w:r>
      <w:r w:rsidR="00DA00DC">
        <w:t>l</w:t>
      </w:r>
      <w:r>
        <w:t>’</w:t>
      </w:r>
      <w:r w:rsidR="00DA00DC">
        <w:t>une des plus belles de tous les monastères de Comagène</w:t>
      </w:r>
      <w:r>
        <w:t xml:space="preserve">, </w:t>
      </w:r>
      <w:r w:rsidR="00DA00DC">
        <w:t>de Cappadoce et de Cilicie réunis</w:t>
      </w:r>
      <w:r>
        <w:t xml:space="preserve">. </w:t>
      </w:r>
      <w:r w:rsidR="00DA00DC">
        <w:t>Elle avait été construite sur le plan primitif d</w:t>
      </w:r>
      <w:r>
        <w:t>’</w:t>
      </w:r>
      <w:r w:rsidR="00DA00DC">
        <w:t>une basilique byzantine par un architecte franc au service des princes d</w:t>
      </w:r>
      <w:r>
        <w:t>’</w:t>
      </w:r>
      <w:proofErr w:type="spellStart"/>
      <w:r w:rsidR="00DA00DC">
        <w:t>Edesse</w:t>
      </w:r>
      <w:proofErr w:type="spellEnd"/>
      <w:r w:rsidR="00DA00DC">
        <w:t xml:space="preserve"> et de Tripoli</w:t>
      </w:r>
      <w:r>
        <w:t xml:space="preserve">. </w:t>
      </w:r>
      <w:r w:rsidR="00DA00DC">
        <w:t>Nestorius ne s</w:t>
      </w:r>
      <w:r>
        <w:t>’</w:t>
      </w:r>
      <w:r w:rsidR="00DA00DC">
        <w:t>en déclara pas satisfait néanmoins</w:t>
      </w:r>
      <w:r>
        <w:t xml:space="preserve">. </w:t>
      </w:r>
      <w:r w:rsidR="00DA00DC">
        <w:t>Ce qu</w:t>
      </w:r>
      <w:r>
        <w:t>’</w:t>
      </w:r>
      <w:r w:rsidR="00DA00DC">
        <w:t>il voulait</w:t>
      </w:r>
      <w:r>
        <w:t xml:space="preserve">, </w:t>
      </w:r>
      <w:r w:rsidR="00DA00DC">
        <w:t>pour sa chère exilée</w:t>
      </w:r>
      <w:r>
        <w:t xml:space="preserve">, </w:t>
      </w:r>
      <w:r w:rsidR="00DA00DC">
        <w:t>afin de mieux lui permettre de supporter le poids de cet exil</w:t>
      </w:r>
      <w:r>
        <w:t xml:space="preserve">, </w:t>
      </w:r>
      <w:r w:rsidR="00DA00DC">
        <w:t>c</w:t>
      </w:r>
      <w:r>
        <w:t>’</w:t>
      </w:r>
      <w:r w:rsidR="00DA00DC">
        <w:t xml:space="preserve">était un sanctuaire calqué sur le modèle de ce qui avait été le sien à </w:t>
      </w:r>
      <w:proofErr w:type="spellStart"/>
      <w:r w:rsidR="00DA00DC">
        <w:t>Tortose</w:t>
      </w:r>
      <w:proofErr w:type="spellEnd"/>
      <w:r>
        <w:t xml:space="preserve">. </w:t>
      </w:r>
      <w:r w:rsidR="00DA00DC">
        <w:t>Aussitôt dit</w:t>
      </w:r>
      <w:r>
        <w:t xml:space="preserve">, </w:t>
      </w:r>
      <w:r w:rsidR="00DA00DC">
        <w:t>aussitôt fait</w:t>
      </w:r>
      <w:r>
        <w:t xml:space="preserve">. </w:t>
      </w:r>
      <w:r w:rsidR="00DA00DC">
        <w:t>Ce qu</w:t>
      </w:r>
      <w:r>
        <w:t>’</w:t>
      </w:r>
      <w:r w:rsidR="00DA00DC">
        <w:t>il y avait de plus habile comme artisans de la pierre et du marbre à cinquante lieues à la ronde fut immédiatement convoqué</w:t>
      </w:r>
      <w:r>
        <w:t xml:space="preserve">. </w:t>
      </w:r>
      <w:r w:rsidR="00DA00DC">
        <w:t>Dans le côté nord de la nef</w:t>
      </w:r>
      <w:r>
        <w:t xml:space="preserve">, </w:t>
      </w:r>
      <w:r w:rsidR="00DA00DC">
        <w:t>les assises du pilier central furent transformées en un socle cubique</w:t>
      </w:r>
      <w:r>
        <w:t xml:space="preserve">, </w:t>
      </w:r>
      <w:r w:rsidR="00DA00DC">
        <w:t>où s</w:t>
      </w:r>
      <w:r>
        <w:t>’</w:t>
      </w:r>
      <w:r w:rsidR="00DA00DC">
        <w:t>ouvrait la porte menant au sanctuaire aménagé pour la statue dans le sous-sol</w:t>
      </w:r>
      <w:r>
        <w:t xml:space="preserve">. </w:t>
      </w:r>
      <w:r w:rsidR="00DA00DC">
        <w:t>Tu comprends maintenant pourquoi</w:t>
      </w:r>
      <w:r>
        <w:t xml:space="preserve">, </w:t>
      </w:r>
      <w:r w:rsidR="00DA00DC">
        <w:t xml:space="preserve">raisonnant en ce qui concerne </w:t>
      </w:r>
      <w:proofErr w:type="spellStart"/>
      <w:r w:rsidR="00DA00DC">
        <w:t>Tortose</w:t>
      </w:r>
      <w:proofErr w:type="spellEnd"/>
      <w:r w:rsidR="00DA00DC">
        <w:t xml:space="preserve"> d</w:t>
      </w:r>
      <w:r>
        <w:t>’</w:t>
      </w:r>
      <w:r w:rsidR="00DA00DC">
        <w:t>après ce que j</w:t>
      </w:r>
      <w:r>
        <w:t>’</w:t>
      </w:r>
      <w:r w:rsidR="00DA00DC">
        <w:t>ai pu voir jadis de mes propres yeux à Kara Tekké</w:t>
      </w:r>
      <w:r>
        <w:t xml:space="preserve">, </w:t>
      </w:r>
      <w:r w:rsidR="00DA00DC">
        <w:t>j</w:t>
      </w:r>
      <w:r>
        <w:t>’</w:t>
      </w:r>
      <w:r w:rsidR="00DA00DC">
        <w:t>aurais eu tout de même le droit de prendre la parole dans la discussion qui vous a opposés</w:t>
      </w:r>
      <w:r>
        <w:t xml:space="preserve">, </w:t>
      </w:r>
      <w:r w:rsidR="00DA00DC">
        <w:t>le jour où vous avez déjeuné ici</w:t>
      </w:r>
      <w:r>
        <w:t xml:space="preserve">, </w:t>
      </w:r>
      <w:r w:rsidR="00DA00DC">
        <w:lastRenderedPageBreak/>
        <w:t xml:space="preserve">le père </w:t>
      </w:r>
      <w:proofErr w:type="spellStart"/>
      <w:r w:rsidR="00DA00DC">
        <w:t>Englebert</w:t>
      </w:r>
      <w:proofErr w:type="spellEnd"/>
      <w:r w:rsidR="00DA00DC">
        <w:t xml:space="preserve"> et toi</w:t>
      </w:r>
      <w:r>
        <w:t xml:space="preserve">, </w:t>
      </w:r>
      <w:r w:rsidR="00DA00DC">
        <w:t>et de te dire</w:t>
      </w:r>
      <w:r>
        <w:t xml:space="preserve">, </w:t>
      </w:r>
      <w:r w:rsidR="00DA00DC">
        <w:t>à mon grand regret</w:t>
      </w:r>
      <w:r>
        <w:t xml:space="preserve">, </w:t>
      </w:r>
      <w:r w:rsidR="00DA00DC">
        <w:t>que ce n</w:t>
      </w:r>
      <w:r>
        <w:t>’</w:t>
      </w:r>
      <w:r w:rsidR="00DA00DC">
        <w:t>était pas lui qui était dans l</w:t>
      </w:r>
      <w:r>
        <w:t>’</w:t>
      </w:r>
      <w:r w:rsidR="00DA00DC">
        <w:t>erreur</w:t>
      </w:r>
      <w:r>
        <w:t xml:space="preserve">, </w:t>
      </w:r>
      <w:r w:rsidR="00DA00DC">
        <w:t>mon ami</w:t>
      </w:r>
      <w:r>
        <w:t>.</w:t>
      </w:r>
    </w:p>
    <w:p w14:paraId="04BCFBD8" w14:textId="77777777" w:rsidR="00DD1C38" w:rsidRDefault="00DD1C38" w:rsidP="00DA00DC">
      <w:r>
        <w:t>« </w:t>
      </w:r>
      <w:r w:rsidR="00DA00DC">
        <w:t>Je trouve qu</w:t>
      </w:r>
      <w:r>
        <w:t>’</w:t>
      </w:r>
      <w:r w:rsidR="00DA00DC">
        <w:t>elle te ressemble</w:t>
      </w:r>
      <w:r>
        <w:t xml:space="preserve"> », </w:t>
      </w:r>
      <w:r w:rsidR="00DA00DC">
        <w:t>m</w:t>
      </w:r>
      <w:r>
        <w:t>’</w:t>
      </w:r>
      <w:r w:rsidR="00DA00DC">
        <w:t>as-tu dit tout à l</w:t>
      </w:r>
      <w:r>
        <w:t>’</w:t>
      </w:r>
      <w:r w:rsidR="00DA00DC">
        <w:t>heure</w:t>
      </w:r>
      <w:r>
        <w:t xml:space="preserve">. </w:t>
      </w:r>
      <w:r w:rsidR="00DA00DC">
        <w:t>Et moi</w:t>
      </w:r>
      <w:r>
        <w:t xml:space="preserve">, </w:t>
      </w:r>
      <w:r w:rsidR="00DA00DC">
        <w:t>je t</w:t>
      </w:r>
      <w:r>
        <w:t>’</w:t>
      </w:r>
      <w:r w:rsidR="00DA00DC">
        <w:t>ai répondu</w:t>
      </w:r>
      <w:r>
        <w:t> : « </w:t>
      </w:r>
      <w:r w:rsidR="00DA00DC">
        <w:t>Cela prouve que l</w:t>
      </w:r>
      <w:r>
        <w:t>’</w:t>
      </w:r>
      <w:r w:rsidR="00DA00DC">
        <w:t>on finit par ressembler aux êtres et aux choses que</w:t>
      </w:r>
      <w:r>
        <w:t xml:space="preserve">, </w:t>
      </w:r>
      <w:r w:rsidR="00DA00DC">
        <w:t>l</w:t>
      </w:r>
      <w:r>
        <w:t>’</w:t>
      </w:r>
      <w:r w:rsidR="00DA00DC">
        <w:t>on a beaucoup regardés</w:t>
      </w:r>
      <w:r>
        <w:t xml:space="preserve">, </w:t>
      </w:r>
      <w:r w:rsidR="00DA00DC">
        <w:t>auprès de qui l</w:t>
      </w:r>
      <w:r>
        <w:t>’</w:t>
      </w:r>
      <w:r w:rsidR="00DA00DC">
        <w:t>on a longtemps vécu</w:t>
      </w:r>
      <w:r>
        <w:t>. »</w:t>
      </w:r>
      <w:r w:rsidR="00DA00DC">
        <w:t xml:space="preserve"> Cette statue</w:t>
      </w:r>
      <w:r>
        <w:t xml:space="preserve">, </w:t>
      </w:r>
      <w:r w:rsidR="00DA00DC">
        <w:t>somme toute</w:t>
      </w:r>
      <w:r>
        <w:t xml:space="preserve">, </w:t>
      </w:r>
      <w:r w:rsidR="00DA00DC">
        <w:t>ne m</w:t>
      </w:r>
      <w:r>
        <w:t>’</w:t>
      </w:r>
      <w:r w:rsidR="00DA00DC">
        <w:t>aura quittée que trois années</w:t>
      </w:r>
      <w:r>
        <w:t xml:space="preserve">, </w:t>
      </w:r>
      <w:r w:rsidR="00DA00DC">
        <w:t>durant lesquelles je mentirais en disant que j</w:t>
      </w:r>
      <w:r>
        <w:t>’</w:t>
      </w:r>
      <w:r w:rsidR="00DA00DC">
        <w:t>ai été heureuse</w:t>
      </w:r>
      <w:r>
        <w:t xml:space="preserve">. </w:t>
      </w:r>
      <w:r w:rsidR="00DA00DC">
        <w:t>Je ne suis point certaine qu</w:t>
      </w:r>
      <w:r>
        <w:t>’</w:t>
      </w:r>
      <w:r w:rsidR="00DA00DC">
        <w:t>il n</w:t>
      </w:r>
      <w:r>
        <w:t>’</w:t>
      </w:r>
      <w:r w:rsidR="00DA00DC">
        <w:t>y ait pas quelque sacrilège à la garder ainsi que je fais dans ma chambre</w:t>
      </w:r>
      <w:r>
        <w:t xml:space="preserve">, </w:t>
      </w:r>
      <w:r w:rsidR="00DA00DC">
        <w:t>à lui donner le spectacle quotidien d</w:t>
      </w:r>
      <w:r>
        <w:t>’</w:t>
      </w:r>
      <w:r w:rsidR="00DA00DC">
        <w:t>une vie qui</w:t>
      </w:r>
      <w:r>
        <w:t xml:space="preserve">, </w:t>
      </w:r>
      <w:r w:rsidR="00DA00DC">
        <w:t>tu le sais mieux que la plupart</w:t>
      </w:r>
      <w:r>
        <w:t xml:space="preserve">, </w:t>
      </w:r>
      <w:r w:rsidR="00DA00DC">
        <w:t>n</w:t>
      </w:r>
      <w:r>
        <w:t>’</w:t>
      </w:r>
      <w:r w:rsidR="00DA00DC">
        <w:t>a pas toujours été exempte de défaillances</w:t>
      </w:r>
      <w:r>
        <w:t xml:space="preserve">. </w:t>
      </w:r>
      <w:r w:rsidR="00DA00DC">
        <w:t>Mais quoi</w:t>
      </w:r>
      <w:r>
        <w:t xml:space="preserve"> ! </w:t>
      </w:r>
      <w:r w:rsidR="00DA00DC">
        <w:t>Ce serait bien en vain que j</w:t>
      </w:r>
      <w:r>
        <w:t>’</w:t>
      </w:r>
      <w:r w:rsidR="00DA00DC">
        <w:t>essaierais de lui cacher quelque chose</w:t>
      </w:r>
      <w:r>
        <w:t xml:space="preserve">. </w:t>
      </w:r>
      <w:r w:rsidR="00DA00DC">
        <w:t>La connaissance qu</w:t>
      </w:r>
      <w:r>
        <w:t>’</w:t>
      </w:r>
      <w:r w:rsidR="00DA00DC">
        <w:t>elle a de moi est antérieure à ma naissance même</w:t>
      </w:r>
      <w:r>
        <w:t xml:space="preserve">, </w:t>
      </w:r>
      <w:r w:rsidR="00DA00DC">
        <w:t>puisqu</w:t>
      </w:r>
      <w:r>
        <w:t>’</w:t>
      </w:r>
      <w:r w:rsidR="00DA00DC">
        <w:t>il y a de fortes chances</w:t>
      </w:r>
      <w:r>
        <w:t xml:space="preserve">, </w:t>
      </w:r>
      <w:r w:rsidR="00DA00DC">
        <w:t>qu</w:t>
      </w:r>
      <w:r>
        <w:t>’</w:t>
      </w:r>
      <w:r w:rsidR="00DA00DC">
        <w:t>avant moi</w:t>
      </w:r>
      <w:r>
        <w:t xml:space="preserve">, </w:t>
      </w:r>
      <w:r w:rsidR="00DA00DC">
        <w:t>ce soit ma propre mère qu</w:t>
      </w:r>
      <w:r>
        <w:t>’</w:t>
      </w:r>
      <w:r w:rsidR="00DA00DC">
        <w:t>elle ait vue agenouillée à ses pieds</w:t>
      </w:r>
      <w:r>
        <w:t>.</w:t>
      </w:r>
    </w:p>
    <w:p w14:paraId="2C14491E" w14:textId="77777777" w:rsidR="00DD1C38" w:rsidRDefault="00DD1C38" w:rsidP="00DA00DC">
      <w:r>
        <w:t>« </w:t>
      </w:r>
      <w:r w:rsidR="00DA00DC">
        <w:t>J</w:t>
      </w:r>
      <w:r>
        <w:t>’</w:t>
      </w:r>
      <w:r w:rsidR="00DA00DC">
        <w:t>ai dans l</w:t>
      </w:r>
      <w:r>
        <w:t>’</w:t>
      </w:r>
      <w:r w:rsidR="00DA00DC">
        <w:t>idée que la mort de celle-ci n</w:t>
      </w:r>
      <w:r>
        <w:t>’</w:t>
      </w:r>
      <w:r w:rsidR="00DA00DC">
        <w:t>a pas dû suivre de très loin ma venue au monde</w:t>
      </w:r>
      <w:r>
        <w:t xml:space="preserve">. </w:t>
      </w:r>
      <w:r w:rsidR="00DA00DC">
        <w:t>Tu admettras que je sois tenue à quelque réserve quant aux suppositions auxquelles j</w:t>
      </w:r>
      <w:r>
        <w:t>’</w:t>
      </w:r>
      <w:r w:rsidR="00DA00DC">
        <w:t>ai pu me livrer là-dessus</w:t>
      </w:r>
      <w:r>
        <w:t xml:space="preserve">. </w:t>
      </w:r>
      <w:r w:rsidR="00DA00DC">
        <w:t>Une chose est hors de doute</w:t>
      </w:r>
      <w:r>
        <w:t xml:space="preserve"> : </w:t>
      </w:r>
      <w:r w:rsidR="00DA00DC">
        <w:t>c</w:t>
      </w:r>
      <w:r>
        <w:t>’</w:t>
      </w:r>
      <w:r w:rsidR="00DA00DC">
        <w:t>est que les gens qui connaissent la vérité n</w:t>
      </w:r>
      <w:r>
        <w:t>’</w:t>
      </w:r>
      <w:r w:rsidR="00DA00DC">
        <w:t>avaient pas ou ne se croyaient pas le droit de me la révéler</w:t>
      </w:r>
      <w:r>
        <w:t xml:space="preserve">. </w:t>
      </w:r>
      <w:r w:rsidR="00DA00DC">
        <w:t>Si je suis</w:t>
      </w:r>
      <w:r w:rsidR="00600201">
        <w:t xml:space="preserve"> </w:t>
      </w:r>
      <w:r w:rsidR="00DA00DC">
        <w:t>née à Kara Tekké</w:t>
      </w:r>
      <w:r>
        <w:t xml:space="preserve">, </w:t>
      </w:r>
      <w:r w:rsidR="00DA00DC">
        <w:t>comme plusieurs indices me portent à le penser</w:t>
      </w:r>
      <w:r>
        <w:t xml:space="preserve">, </w:t>
      </w:r>
      <w:r w:rsidR="00DA00DC">
        <w:t>c</w:t>
      </w:r>
      <w:r>
        <w:t>’</w:t>
      </w:r>
      <w:r w:rsidR="00DA00DC">
        <w:t>est que la malheureuse qui m</w:t>
      </w:r>
      <w:r>
        <w:t>’</w:t>
      </w:r>
      <w:r w:rsidR="00DA00DC">
        <w:t>a engendrée appartenait nécessairement à la communauté de ce monastère</w:t>
      </w:r>
      <w:r>
        <w:t xml:space="preserve">, </w:t>
      </w:r>
      <w:r w:rsidR="00DA00DC">
        <w:t>où seuls les êtres consacrés à Dieu avaient licence de pénétrer</w:t>
      </w:r>
      <w:r>
        <w:t xml:space="preserve">. </w:t>
      </w:r>
      <w:r w:rsidR="00DA00DC">
        <w:t>Le cimetière</w:t>
      </w:r>
      <w:r>
        <w:t xml:space="preserve">, </w:t>
      </w:r>
      <w:r w:rsidR="00DA00DC">
        <w:t>lui-même</w:t>
      </w:r>
      <w:r>
        <w:t xml:space="preserve">, </w:t>
      </w:r>
      <w:r w:rsidR="00DA00DC">
        <w:t>était situé à l</w:t>
      </w:r>
      <w:r>
        <w:t>’</w:t>
      </w:r>
      <w:r w:rsidR="00DA00DC">
        <w:t>intérieur des murailles du couvent</w:t>
      </w:r>
      <w:r>
        <w:t xml:space="preserve">. </w:t>
      </w:r>
      <w:r w:rsidR="00DA00DC">
        <w:t>C</w:t>
      </w:r>
      <w:r>
        <w:t>’</w:t>
      </w:r>
      <w:r w:rsidR="00DA00DC">
        <w:t>était derrière la chapelle</w:t>
      </w:r>
      <w:r>
        <w:t xml:space="preserve">, </w:t>
      </w:r>
      <w:r w:rsidR="00DA00DC">
        <w:t>une espèce de tragique enclos où le vent agitait sans fin des herbes grisâtres</w:t>
      </w:r>
      <w:r>
        <w:t xml:space="preserve">, </w:t>
      </w:r>
      <w:r w:rsidR="00DA00DC">
        <w:t>et que le brouillard de la nuit</w:t>
      </w:r>
      <w:r>
        <w:t xml:space="preserve">, </w:t>
      </w:r>
      <w:r w:rsidR="00DA00DC">
        <w:t>allant à la rencontre de la brume qui montait de l</w:t>
      </w:r>
      <w:r>
        <w:t>’</w:t>
      </w:r>
      <w:r w:rsidR="00DA00DC">
        <w:t>abîme</w:t>
      </w:r>
      <w:r>
        <w:t xml:space="preserve">, </w:t>
      </w:r>
      <w:r w:rsidR="00DA00DC">
        <w:t>n</w:t>
      </w:r>
      <w:r>
        <w:t>’</w:t>
      </w:r>
      <w:r w:rsidR="00DA00DC">
        <w:t>était jamais en retard à noyer</w:t>
      </w:r>
      <w:r>
        <w:t xml:space="preserve">. </w:t>
      </w:r>
      <w:r w:rsidR="00DA00DC">
        <w:t xml:space="preserve">De petites croix de granit bleuté portaient le nom de chaque religieuse ainsi que </w:t>
      </w:r>
      <w:r w:rsidR="00DA00DC">
        <w:lastRenderedPageBreak/>
        <w:t>la date de sa mort</w:t>
      </w:r>
      <w:r>
        <w:t xml:space="preserve">. </w:t>
      </w:r>
      <w:r w:rsidR="00DA00DC">
        <w:t>De drôles d</w:t>
      </w:r>
      <w:r>
        <w:t>’</w:t>
      </w:r>
      <w:r w:rsidR="00DA00DC">
        <w:t>oiseaux</w:t>
      </w:r>
      <w:r>
        <w:t xml:space="preserve">, </w:t>
      </w:r>
      <w:r w:rsidR="00DA00DC">
        <w:t>une seconde</w:t>
      </w:r>
      <w:r>
        <w:t xml:space="preserve">, </w:t>
      </w:r>
      <w:r w:rsidR="00DA00DC">
        <w:t>s</w:t>
      </w:r>
      <w:r>
        <w:t>’</w:t>
      </w:r>
      <w:r w:rsidR="00DA00DC">
        <w:t>y perchaient</w:t>
      </w:r>
      <w:r>
        <w:t xml:space="preserve">. </w:t>
      </w:r>
      <w:r w:rsidR="00DA00DC">
        <w:t>Seule de toutes ces croix</w:t>
      </w:r>
      <w:r>
        <w:t xml:space="preserve">, </w:t>
      </w:r>
      <w:r w:rsidR="00DA00DC">
        <w:t>il y en avait une</w:t>
      </w:r>
      <w:r>
        <w:t xml:space="preserve">, </w:t>
      </w:r>
      <w:r w:rsidR="00DA00DC">
        <w:t>très à l</w:t>
      </w:r>
      <w:r>
        <w:t>’</w:t>
      </w:r>
      <w:r w:rsidR="00DA00DC">
        <w:t>écart</w:t>
      </w:r>
      <w:r>
        <w:t xml:space="preserve">, </w:t>
      </w:r>
      <w:r w:rsidR="00DA00DC">
        <w:t>qui n</w:t>
      </w:r>
      <w:r>
        <w:t>’</w:t>
      </w:r>
      <w:r w:rsidR="00DA00DC">
        <w:t>était pourvue d</w:t>
      </w:r>
      <w:r>
        <w:t>’</w:t>
      </w:r>
      <w:r w:rsidR="00DA00DC">
        <w:t>aucune inscription</w:t>
      </w:r>
      <w:r>
        <w:t xml:space="preserve">. </w:t>
      </w:r>
      <w:r w:rsidR="00DA00DC">
        <w:t>Jamais je n</w:t>
      </w:r>
      <w:r>
        <w:t>’</w:t>
      </w:r>
      <w:r w:rsidR="00DA00DC">
        <w:t>ai osé demander à personne qui pouvait bien être enterré à cet endroit</w:t>
      </w:r>
      <w:r>
        <w:t xml:space="preserve">. </w:t>
      </w:r>
      <w:r w:rsidR="00DA00DC">
        <w:t>Mais je n</w:t>
      </w:r>
      <w:r>
        <w:t>’</w:t>
      </w:r>
      <w:r w:rsidR="00DA00DC">
        <w:t>ai point non plus attendu d</w:t>
      </w:r>
      <w:r>
        <w:t>’</w:t>
      </w:r>
      <w:r w:rsidR="00DA00DC">
        <w:t>être grande pour venir</w:t>
      </w:r>
      <w:r>
        <w:t xml:space="preserve">, </w:t>
      </w:r>
      <w:r w:rsidR="00DA00DC">
        <w:t>lorsque j</w:t>
      </w:r>
      <w:r>
        <w:t>’</w:t>
      </w:r>
      <w:r w:rsidR="00DA00DC">
        <w:t>étais sûre de n</w:t>
      </w:r>
      <w:r>
        <w:t>’</w:t>
      </w:r>
      <w:r w:rsidR="00DA00DC">
        <w:t>être pas aperçue</w:t>
      </w:r>
      <w:r>
        <w:t xml:space="preserve">, </w:t>
      </w:r>
      <w:r w:rsidR="00DA00DC">
        <w:t>m</w:t>
      </w:r>
      <w:r>
        <w:t>’</w:t>
      </w:r>
      <w:r w:rsidR="00DA00DC">
        <w:t>y agenouiller le cœur battant</w:t>
      </w:r>
      <w:r>
        <w:t>.</w:t>
      </w:r>
    </w:p>
    <w:p w14:paraId="0BCC41B6" w14:textId="77777777" w:rsidR="00DD1C38" w:rsidRDefault="00DD1C38" w:rsidP="00DA00DC">
      <w:r>
        <w:t>« </w:t>
      </w:r>
      <w:r w:rsidR="00DA00DC">
        <w:t>C</w:t>
      </w:r>
      <w:r>
        <w:t>’</w:t>
      </w:r>
      <w:r w:rsidR="00DA00DC">
        <w:t>était la langue arménienne qui était parlée à Kara Tekké</w:t>
      </w:r>
      <w:r>
        <w:t xml:space="preserve">, </w:t>
      </w:r>
      <w:r w:rsidR="00DA00DC">
        <w:t>sauf</w:t>
      </w:r>
      <w:r>
        <w:t xml:space="preserve">, </w:t>
      </w:r>
      <w:r w:rsidR="00DA00DC">
        <w:t>bien entendu</w:t>
      </w:r>
      <w:r>
        <w:t xml:space="preserve">, </w:t>
      </w:r>
      <w:r w:rsidR="00DA00DC">
        <w:t>pour les offices et les prières qui se récitaient en latin</w:t>
      </w:r>
      <w:r>
        <w:t xml:space="preserve">. </w:t>
      </w:r>
      <w:r w:rsidR="00DA00DC">
        <w:t>Mais si nous priions beaucoup</w:t>
      </w:r>
      <w:r>
        <w:t xml:space="preserve">, </w:t>
      </w:r>
      <w:r w:rsidR="00DA00DC">
        <w:t>nous n</w:t>
      </w:r>
      <w:r>
        <w:t>’</w:t>
      </w:r>
      <w:r w:rsidR="00DA00DC">
        <w:t>avions que bien rarement l</w:t>
      </w:r>
      <w:r>
        <w:t>’</w:t>
      </w:r>
      <w:r w:rsidR="00DA00DC">
        <w:t>occasion de parler</w:t>
      </w:r>
      <w:r>
        <w:t xml:space="preserve">. </w:t>
      </w:r>
      <w:r w:rsidR="00DA00DC">
        <w:t>D</w:t>
      </w:r>
      <w:r>
        <w:t>’</w:t>
      </w:r>
      <w:r w:rsidR="00DA00DC">
        <w:t>autres petites filles que moi partageaient l</w:t>
      </w:r>
      <w:r>
        <w:t>’</w:t>
      </w:r>
      <w:r w:rsidR="00DA00DC">
        <w:t>existence du couvent</w:t>
      </w:r>
      <w:r>
        <w:t xml:space="preserve">. </w:t>
      </w:r>
      <w:r w:rsidR="00DA00DC">
        <w:t>Destinées à devenir plus tard sœurs tourières ou converses</w:t>
      </w:r>
      <w:r>
        <w:t xml:space="preserve">, </w:t>
      </w:r>
      <w:r w:rsidR="00DA00DC">
        <w:t>elles travaillaient déjà avec les religieuses de cette catégorie aux gros ouvrages ménagers</w:t>
      </w:r>
      <w:r>
        <w:t xml:space="preserve">, </w:t>
      </w:r>
      <w:r w:rsidR="00DA00DC">
        <w:t>buanderie</w:t>
      </w:r>
      <w:r>
        <w:t xml:space="preserve">, </w:t>
      </w:r>
      <w:r w:rsidR="00DA00DC">
        <w:t>cuisine</w:t>
      </w:r>
      <w:r>
        <w:t xml:space="preserve">, </w:t>
      </w:r>
      <w:r w:rsidR="00DA00DC">
        <w:t>ravaudage</w:t>
      </w:r>
      <w:r>
        <w:t xml:space="preserve">. </w:t>
      </w:r>
      <w:r w:rsidR="00DA00DC">
        <w:t>Avec quelle allégresse je me serais jointe à elle</w:t>
      </w:r>
      <w:r>
        <w:t xml:space="preserve"> ! </w:t>
      </w:r>
      <w:r w:rsidR="00DA00DC">
        <w:t>Mais je n</w:t>
      </w:r>
      <w:r>
        <w:t>’</w:t>
      </w:r>
      <w:r w:rsidR="00DA00DC">
        <w:t>en avais pas l</w:t>
      </w:r>
      <w:r>
        <w:t>’</w:t>
      </w:r>
      <w:r w:rsidR="00DA00DC">
        <w:t>autorisation</w:t>
      </w:r>
      <w:r>
        <w:t xml:space="preserve">. </w:t>
      </w:r>
      <w:r w:rsidR="00DA00DC">
        <w:t>Tout au plus m</w:t>
      </w:r>
      <w:r>
        <w:t>’</w:t>
      </w:r>
      <w:r w:rsidR="00DA00DC">
        <w:t>accordait-on l</w:t>
      </w:r>
      <w:r>
        <w:t>’</w:t>
      </w:r>
      <w:r w:rsidR="00DA00DC">
        <w:t>accès à la grande salle où se taillaient et se cousaient étoles et chasubles</w:t>
      </w:r>
      <w:r>
        <w:t xml:space="preserve">, </w:t>
      </w:r>
      <w:r w:rsidR="00DA00DC">
        <w:t>dans de magnifiques étoffes si riches en or et en argent qu</w:t>
      </w:r>
      <w:r>
        <w:t>’</w:t>
      </w:r>
      <w:r w:rsidR="00DA00DC">
        <w:t>elles se tenaient tout debout</w:t>
      </w:r>
      <w:r>
        <w:t xml:space="preserve">. </w:t>
      </w:r>
      <w:r w:rsidR="00DA00DC">
        <w:t>Une vieille religieuse m</w:t>
      </w:r>
      <w:r>
        <w:t>’</w:t>
      </w:r>
      <w:r w:rsidR="00DA00DC">
        <w:t>avait appris très tôt à lire et à écrire</w:t>
      </w:r>
      <w:r>
        <w:t xml:space="preserve">. </w:t>
      </w:r>
      <w:r w:rsidR="00DA00DC">
        <w:t>Puis d</w:t>
      </w:r>
      <w:r>
        <w:t>’</w:t>
      </w:r>
      <w:r w:rsidR="00DA00DC">
        <w:t>autres avaient été préposées successivement à chaque matière nouvelle de mon éducation</w:t>
      </w:r>
      <w:r>
        <w:t xml:space="preserve">. </w:t>
      </w:r>
      <w:r w:rsidR="00DA00DC">
        <w:t>Une fois par semaine</w:t>
      </w:r>
      <w:r>
        <w:t xml:space="preserve">, </w:t>
      </w:r>
      <w:r w:rsidR="00DA00DC">
        <w:t>le samedi après-midi</w:t>
      </w:r>
      <w:r>
        <w:t xml:space="preserve">, </w:t>
      </w:r>
      <w:r w:rsidR="00DA00DC">
        <w:t>j</w:t>
      </w:r>
      <w:r>
        <w:t>’</w:t>
      </w:r>
      <w:r w:rsidR="00DA00DC">
        <w:t>étais conduite chez la supérieure</w:t>
      </w:r>
      <w:r>
        <w:t xml:space="preserve">. </w:t>
      </w:r>
      <w:r w:rsidR="00DA00DC">
        <w:t>On me laissait seule avec elle</w:t>
      </w:r>
      <w:r>
        <w:t xml:space="preserve">, </w:t>
      </w:r>
      <w:r w:rsidR="00DA00DC">
        <w:t>dans une pièce voûtée</w:t>
      </w:r>
      <w:r>
        <w:t xml:space="preserve">, </w:t>
      </w:r>
      <w:r w:rsidR="00DA00DC">
        <w:t>presque noire</w:t>
      </w:r>
      <w:r>
        <w:t xml:space="preserve">, </w:t>
      </w:r>
      <w:r w:rsidR="00DA00DC">
        <w:t>où il n</w:t>
      </w:r>
      <w:r>
        <w:t>’</w:t>
      </w:r>
      <w:r w:rsidR="00DA00DC">
        <w:t>y avait pas un tapis</w:t>
      </w:r>
      <w:r>
        <w:t xml:space="preserve">, </w:t>
      </w:r>
      <w:r w:rsidR="00DA00DC">
        <w:t>et pour tout meuble qu</w:t>
      </w:r>
      <w:r>
        <w:t>’</w:t>
      </w:r>
      <w:r w:rsidR="00DA00DC">
        <w:t>un prie-Dieu en bois et qu</w:t>
      </w:r>
      <w:r>
        <w:t>’</w:t>
      </w:r>
      <w:r w:rsidR="00DA00DC">
        <w:t>une sorte de bat-flanc sans couvertures</w:t>
      </w:r>
      <w:r>
        <w:t xml:space="preserve">, </w:t>
      </w:r>
      <w:r w:rsidR="00DA00DC">
        <w:t>en bois également</w:t>
      </w:r>
      <w:r>
        <w:t xml:space="preserve">, </w:t>
      </w:r>
      <w:r w:rsidR="00DA00DC">
        <w:t>qui était son lit</w:t>
      </w:r>
      <w:r>
        <w:t xml:space="preserve">. </w:t>
      </w:r>
      <w:r w:rsidR="00DA00DC">
        <w:t>Par la fenêtre grillagée</w:t>
      </w:r>
      <w:r>
        <w:t xml:space="preserve">, </w:t>
      </w:r>
      <w:r w:rsidR="00DA00DC">
        <w:t>on n</w:t>
      </w:r>
      <w:r>
        <w:t>’</w:t>
      </w:r>
      <w:r w:rsidR="00DA00DC">
        <w:t>apercevait qu</w:t>
      </w:r>
      <w:r>
        <w:t>’</w:t>
      </w:r>
      <w:r w:rsidR="00DA00DC">
        <w:t>un losange de ciel traversé de temps en temps par un aigle</w:t>
      </w:r>
      <w:r>
        <w:t xml:space="preserve">. </w:t>
      </w:r>
      <w:r w:rsidR="00DA00DC">
        <w:t>Au mur</w:t>
      </w:r>
      <w:r>
        <w:t xml:space="preserve">, </w:t>
      </w:r>
      <w:r w:rsidR="00DA00DC">
        <w:t>un tableau rongé d</w:t>
      </w:r>
      <w:r>
        <w:t>’</w:t>
      </w:r>
      <w:r w:rsidR="00DA00DC">
        <w:t>humidité représentait Madeleine au désert</w:t>
      </w:r>
      <w:r>
        <w:t xml:space="preserve">. </w:t>
      </w:r>
      <w:r w:rsidR="00DA00DC">
        <w:t>Durant toute la durée de l</w:t>
      </w:r>
      <w:r>
        <w:t>’</w:t>
      </w:r>
      <w:r w:rsidR="00DA00DC">
        <w:t>entretien</w:t>
      </w:r>
      <w:r>
        <w:t xml:space="preserve">, </w:t>
      </w:r>
      <w:r w:rsidR="00DA00DC">
        <w:t>nous demeurions debout l</w:t>
      </w:r>
      <w:r>
        <w:t>’</w:t>
      </w:r>
      <w:r w:rsidR="00DA00DC">
        <w:t>une en face de l</w:t>
      </w:r>
      <w:r>
        <w:t>’</w:t>
      </w:r>
      <w:r w:rsidR="00DA00DC">
        <w:t>autre</w:t>
      </w:r>
      <w:r>
        <w:t xml:space="preserve">, </w:t>
      </w:r>
      <w:r w:rsidR="00DA00DC">
        <w:t>puisque l</w:t>
      </w:r>
      <w:r>
        <w:t>’</w:t>
      </w:r>
      <w:r w:rsidR="00DA00DC">
        <w:t>unique siège était ce prie-Dieu</w:t>
      </w:r>
      <w:r>
        <w:t xml:space="preserve">, </w:t>
      </w:r>
      <w:r w:rsidR="00DA00DC">
        <w:t>sur lequel nous n</w:t>
      </w:r>
      <w:r>
        <w:t>’</w:t>
      </w:r>
      <w:r w:rsidR="00DA00DC">
        <w:t xml:space="preserve">avions pas le droit de nous </w:t>
      </w:r>
      <w:r w:rsidR="00DA00DC">
        <w:lastRenderedPageBreak/>
        <w:t>asseoir</w:t>
      </w:r>
      <w:r>
        <w:t xml:space="preserve">, </w:t>
      </w:r>
      <w:r w:rsidR="00DA00DC">
        <w:t>elle encore moins que moi</w:t>
      </w:r>
      <w:r>
        <w:t xml:space="preserve">. </w:t>
      </w:r>
      <w:r w:rsidR="00DA00DC">
        <w:t>Elle m</w:t>
      </w:r>
      <w:r>
        <w:t>’</w:t>
      </w:r>
      <w:r w:rsidR="00DA00DC">
        <w:t>interrogeait sur ce que j</w:t>
      </w:r>
      <w:r>
        <w:t>’</w:t>
      </w:r>
      <w:r w:rsidR="00DA00DC">
        <w:t>avais appris pendant la semaine</w:t>
      </w:r>
      <w:r>
        <w:t xml:space="preserve">. </w:t>
      </w:r>
      <w:r w:rsidR="00DA00DC">
        <w:t>Jamais elle ne m</w:t>
      </w:r>
      <w:r>
        <w:t>’</w:t>
      </w:r>
      <w:r w:rsidR="00DA00DC">
        <w:t>a réprimandée</w:t>
      </w:r>
      <w:r>
        <w:t xml:space="preserve">, </w:t>
      </w:r>
      <w:r w:rsidR="00DA00DC">
        <w:t>ni complimentée</w:t>
      </w:r>
      <w:r>
        <w:t xml:space="preserve">. </w:t>
      </w:r>
      <w:r w:rsidR="00DA00DC">
        <w:t>Ma seule récompense était d</w:t>
      </w:r>
      <w:r>
        <w:t>’</w:t>
      </w:r>
      <w:r w:rsidR="00DA00DC">
        <w:t>avoir su répondre</w:t>
      </w:r>
      <w:r>
        <w:t xml:space="preserve">. </w:t>
      </w:r>
      <w:r w:rsidR="00DA00DC">
        <w:t>Mon châtiment d</w:t>
      </w:r>
      <w:r>
        <w:t>’</w:t>
      </w:r>
      <w:r w:rsidR="00DA00DC">
        <w:t>être demeurée devant elle bouche bée</w:t>
      </w:r>
      <w:r>
        <w:t>.</w:t>
      </w:r>
    </w:p>
    <w:p w14:paraId="67275026" w14:textId="2145BF65" w:rsidR="00DA00DC" w:rsidRDefault="00DA00DC" w:rsidP="00DA00DC"/>
    <w:p w14:paraId="6A3AAB87" w14:textId="5A5C6DD2" w:rsidR="00DA00DC" w:rsidRDefault="00DD1C38" w:rsidP="00DA00DC">
      <w:r>
        <w:t>« </w:t>
      </w:r>
      <w:r w:rsidR="00DA00DC">
        <w:t>Un jour</w:t>
      </w:r>
      <w:r>
        <w:t xml:space="preserve"> – </w:t>
      </w:r>
      <w:r w:rsidR="00DA00DC">
        <w:t>je pouvais</w:t>
      </w:r>
      <w:r>
        <w:t xml:space="preserve">, </w:t>
      </w:r>
      <w:r w:rsidR="00DA00DC">
        <w:t>si je compte bien</w:t>
      </w:r>
      <w:r>
        <w:t xml:space="preserve">, </w:t>
      </w:r>
      <w:r w:rsidR="00DA00DC">
        <w:t>avoir un peu plus de treize ans</w:t>
      </w:r>
      <w:r>
        <w:t xml:space="preserve"> – </w:t>
      </w:r>
      <w:r w:rsidR="00DA00DC">
        <w:t>je fus appelée à la sacristie</w:t>
      </w:r>
      <w:r>
        <w:t xml:space="preserve">. </w:t>
      </w:r>
      <w:r w:rsidR="00DA00DC">
        <w:t>C</w:t>
      </w:r>
      <w:r>
        <w:t>’</w:t>
      </w:r>
      <w:r w:rsidR="00DA00DC">
        <w:t>était là qu</w:t>
      </w:r>
      <w:r>
        <w:t>’</w:t>
      </w:r>
      <w:r w:rsidR="00DA00DC">
        <w:t>était conservé le trésor du couvent</w:t>
      </w:r>
      <w:r>
        <w:t xml:space="preserve">, </w:t>
      </w:r>
      <w:r w:rsidR="00DA00DC">
        <w:t>reliquaires</w:t>
      </w:r>
      <w:r>
        <w:t xml:space="preserve">, </w:t>
      </w:r>
      <w:r w:rsidR="00DA00DC">
        <w:t>émaux</w:t>
      </w:r>
      <w:r>
        <w:t xml:space="preserve">, </w:t>
      </w:r>
      <w:r w:rsidR="00DA00DC">
        <w:t>vases sacrés</w:t>
      </w:r>
      <w:r>
        <w:t xml:space="preserve">, </w:t>
      </w:r>
      <w:r w:rsidR="00DA00DC">
        <w:t>orfèvreries</w:t>
      </w:r>
      <w:r>
        <w:t xml:space="preserve">. </w:t>
      </w:r>
      <w:r w:rsidR="00DA00DC">
        <w:t>La religieuse qui en avait la garde m</w:t>
      </w:r>
      <w:r>
        <w:t>’</w:t>
      </w:r>
      <w:r w:rsidR="00DA00DC">
        <w:t>avait prise en affection</w:t>
      </w:r>
      <w:r>
        <w:t xml:space="preserve">, </w:t>
      </w:r>
      <w:r w:rsidR="00DA00DC">
        <w:t>à cause du goût que je manifestais pour toutes ces belles choses</w:t>
      </w:r>
      <w:r>
        <w:t xml:space="preserve">. </w:t>
      </w:r>
      <w:r w:rsidR="00DA00DC">
        <w:t>Elle prenait pour de la piété les heures que je passais absorbée dans leur contemplation</w:t>
      </w:r>
      <w:r>
        <w:t xml:space="preserve">. </w:t>
      </w:r>
      <w:r w:rsidR="00DA00DC">
        <w:t>Avec un grand luxe de formalités</w:t>
      </w:r>
      <w:r>
        <w:t xml:space="preserve">, </w:t>
      </w:r>
      <w:r w:rsidR="00DA00DC">
        <w:t>on venait d</w:t>
      </w:r>
      <w:r>
        <w:t>’</w:t>
      </w:r>
      <w:r w:rsidR="00DA00DC">
        <w:t>apporter de la ville la plus voisine</w:t>
      </w:r>
      <w:r>
        <w:t xml:space="preserve">, </w:t>
      </w:r>
      <w:r w:rsidR="00DA00DC">
        <w:t>distante malgré tout</w:t>
      </w:r>
      <w:r>
        <w:t xml:space="preserve">, </w:t>
      </w:r>
      <w:r w:rsidR="00DA00DC">
        <w:t>ainsi que je l</w:t>
      </w:r>
      <w:r>
        <w:t>’</w:t>
      </w:r>
      <w:r w:rsidR="00DA00DC">
        <w:t>ai déjà noté</w:t>
      </w:r>
      <w:r>
        <w:t xml:space="preserve">, </w:t>
      </w:r>
      <w:r w:rsidR="00DA00DC">
        <w:t>d</w:t>
      </w:r>
      <w:r>
        <w:t>’</w:t>
      </w:r>
      <w:r w:rsidR="00DA00DC">
        <w:t>une bonne quinzaine de lieues</w:t>
      </w:r>
      <w:r>
        <w:t xml:space="preserve">, </w:t>
      </w:r>
      <w:r w:rsidR="00DA00DC">
        <w:t>une caisse que la religieuse</w:t>
      </w:r>
      <w:r>
        <w:t xml:space="preserve">, </w:t>
      </w:r>
      <w:r w:rsidR="00DA00DC">
        <w:t>mon amie</w:t>
      </w:r>
      <w:r>
        <w:t xml:space="preserve">, </w:t>
      </w:r>
      <w:r w:rsidR="00DA00DC">
        <w:t>désirait n</w:t>
      </w:r>
      <w:r>
        <w:t>’</w:t>
      </w:r>
      <w:r w:rsidR="00DA00DC">
        <w:t>ouvrir que devant moi</w:t>
      </w:r>
      <w:r>
        <w:t xml:space="preserve">, </w:t>
      </w:r>
      <w:r w:rsidR="00DA00DC">
        <w:t>se faisant par avance une joie d</w:t>
      </w:r>
      <w:r>
        <w:t>’</w:t>
      </w:r>
      <w:r w:rsidR="00DA00DC">
        <w:t>assister à mon enthousiasme</w:t>
      </w:r>
      <w:r>
        <w:t xml:space="preserve">. </w:t>
      </w:r>
      <w:r w:rsidR="00DA00DC">
        <w:t>C</w:t>
      </w:r>
      <w:r>
        <w:t>’</w:t>
      </w:r>
      <w:r w:rsidR="00DA00DC">
        <w:t>était un ostensoir</w:t>
      </w:r>
      <w:r>
        <w:t xml:space="preserve">, </w:t>
      </w:r>
      <w:r w:rsidR="00DA00DC">
        <w:t>un splendide ostensoir de vermeil</w:t>
      </w:r>
      <w:r>
        <w:t xml:space="preserve">, </w:t>
      </w:r>
      <w:r w:rsidR="00DA00DC">
        <w:t>que contenait la caisse en question</w:t>
      </w:r>
      <w:r>
        <w:t xml:space="preserve">. </w:t>
      </w:r>
      <w:r w:rsidR="00DA00DC">
        <w:t>À son centre resplendissait</w:t>
      </w:r>
      <w:r>
        <w:t xml:space="preserve">, </w:t>
      </w:r>
      <w:r w:rsidR="00DA00DC">
        <w:t>dans son auréole de rayons</w:t>
      </w:r>
      <w:r>
        <w:t xml:space="preserve">, </w:t>
      </w:r>
      <w:r w:rsidR="00DA00DC">
        <w:t>la lentille de cristal destinée à enfermer le Saint-Sacrement</w:t>
      </w:r>
      <w:r>
        <w:t xml:space="preserve">. </w:t>
      </w:r>
      <w:r w:rsidR="00DA00DC">
        <w:t>C</w:t>
      </w:r>
      <w:r>
        <w:t>’</w:t>
      </w:r>
      <w:r w:rsidR="00DA00DC">
        <w:t>est à ce miroir inattendu que je dois la plus surprenante des découvertes</w:t>
      </w:r>
      <w:r>
        <w:t xml:space="preserve">, </w:t>
      </w:r>
      <w:r w:rsidR="00DA00DC">
        <w:t>celle d</w:t>
      </w:r>
      <w:r>
        <w:t>’</w:t>
      </w:r>
      <w:r w:rsidR="00DA00DC">
        <w:t>une fillette de treize ans que j</w:t>
      </w:r>
      <w:r>
        <w:t>’</w:t>
      </w:r>
      <w:r w:rsidR="00DA00DC">
        <w:t>apercevais pour la première fois</w:t>
      </w:r>
      <w:r>
        <w:t xml:space="preserve">. </w:t>
      </w:r>
      <w:r w:rsidR="00DA00DC">
        <w:t>Il ne m</w:t>
      </w:r>
      <w:r>
        <w:t>’</w:t>
      </w:r>
      <w:r w:rsidR="00DA00DC">
        <w:t>était pas possible d</w:t>
      </w:r>
      <w:r>
        <w:t>’</w:t>
      </w:r>
      <w:r w:rsidR="00DA00DC">
        <w:t>affirmer si elle était belle ou laide</w:t>
      </w:r>
      <w:r>
        <w:t xml:space="preserve">. </w:t>
      </w:r>
      <w:r w:rsidR="00DA00DC">
        <w:t>Ces mots n</w:t>
      </w:r>
      <w:r>
        <w:t>’</w:t>
      </w:r>
      <w:r w:rsidR="00DA00DC">
        <w:t>avaient point encore de sens pour moi</w:t>
      </w:r>
      <w:r>
        <w:t xml:space="preserve">. </w:t>
      </w:r>
      <w:r w:rsidR="00DA00DC">
        <w:t>Les temps</w:t>
      </w:r>
      <w:r>
        <w:t xml:space="preserve">, </w:t>
      </w:r>
      <w:r w:rsidR="00DA00DC">
        <w:t>malheureusement</w:t>
      </w:r>
      <w:r>
        <w:t xml:space="preserve">, </w:t>
      </w:r>
      <w:r w:rsidR="00DA00DC">
        <w:t>n</w:t>
      </w:r>
      <w:r>
        <w:t>’</w:t>
      </w:r>
      <w:r w:rsidR="00DA00DC">
        <w:t>étaient plus éloignés où l</w:t>
      </w:r>
      <w:r>
        <w:t>’</w:t>
      </w:r>
      <w:r w:rsidR="00DA00DC">
        <w:t>on allait se charger de me renseigner sur ce point</w:t>
      </w:r>
      <w:r>
        <w:t>. »</w:t>
      </w:r>
    </w:p>
    <w:p w14:paraId="67D33F32" w14:textId="77777777" w:rsidR="00DA00DC" w:rsidRDefault="00DA00DC" w:rsidP="00DA00DC"/>
    <w:p w14:paraId="78D2562B" w14:textId="77777777" w:rsidR="00DD1C38" w:rsidRDefault="00DA00DC" w:rsidP="00DA00DC">
      <w:r>
        <w:lastRenderedPageBreak/>
        <w:t>Roche</w:t>
      </w:r>
      <w:r w:rsidR="00DD1C38">
        <w:t xml:space="preserve">, </w:t>
      </w:r>
      <w:r>
        <w:t>depuis un moment</w:t>
      </w:r>
      <w:r w:rsidR="00DD1C38">
        <w:t xml:space="preserve">, </w:t>
      </w:r>
      <w:r>
        <w:t>n</w:t>
      </w:r>
      <w:r w:rsidR="00DD1C38">
        <w:t>’</w:t>
      </w:r>
      <w:r>
        <w:t>avait plus qu</w:t>
      </w:r>
      <w:r w:rsidR="00DD1C38">
        <w:t>’</w:t>
      </w:r>
      <w:r>
        <w:t>un espoir</w:t>
      </w:r>
      <w:r w:rsidR="00DD1C38">
        <w:t xml:space="preserve">, </w:t>
      </w:r>
      <w:r>
        <w:t>dissimuler de son mieux jusqu</w:t>
      </w:r>
      <w:r w:rsidR="00DD1C38">
        <w:t>’</w:t>
      </w:r>
      <w:r>
        <w:t>au bout l</w:t>
      </w:r>
      <w:r w:rsidR="00DD1C38">
        <w:t>’</w:t>
      </w:r>
      <w:r>
        <w:t>émotion qui grandissait en lui</w:t>
      </w:r>
      <w:r w:rsidR="00DD1C38">
        <w:t>.</w:t>
      </w:r>
    </w:p>
    <w:p w14:paraId="731C98CE" w14:textId="3601A98D" w:rsidR="00DA00DC" w:rsidRDefault="00DD1C38" w:rsidP="00DA00DC">
      <w:r>
        <w:t>« </w:t>
      </w:r>
      <w:r w:rsidR="00DA00DC">
        <w:t>Comment s</w:t>
      </w:r>
      <w:r>
        <w:t>’</w:t>
      </w:r>
      <w:r w:rsidR="00DA00DC">
        <w:t>appelait-elle</w:t>
      </w:r>
      <w:r>
        <w:t xml:space="preserve">, </w:t>
      </w:r>
      <w:r w:rsidR="00DA00DC">
        <w:t>demanda-t-il</w:t>
      </w:r>
      <w:r>
        <w:t xml:space="preserve">, </w:t>
      </w:r>
      <w:r w:rsidR="00DA00DC">
        <w:t>uniquement pour dire quelque chose peut-être</w:t>
      </w:r>
      <w:r>
        <w:t xml:space="preserve">, </w:t>
      </w:r>
      <w:r w:rsidR="00DA00DC">
        <w:t>cette ville dans le Taurus</w:t>
      </w:r>
      <w:r>
        <w:t xml:space="preserve">, </w:t>
      </w:r>
      <w:r w:rsidR="00DA00DC">
        <w:t>distante d</w:t>
      </w:r>
      <w:r>
        <w:t>’</w:t>
      </w:r>
      <w:r w:rsidR="00DA00DC">
        <w:t>environ quinze lieues de votre couvent</w:t>
      </w:r>
      <w:r>
        <w:t> ? »</w:t>
      </w:r>
    </w:p>
    <w:p w14:paraId="238F3005" w14:textId="77777777" w:rsidR="00DD1C38" w:rsidRDefault="00DA00DC" w:rsidP="00DA00DC">
      <w:r>
        <w:t>Il eut l</w:t>
      </w:r>
      <w:r w:rsidR="00DD1C38">
        <w:t>’</w:t>
      </w:r>
      <w:r>
        <w:t>impression que</w:t>
      </w:r>
      <w:r w:rsidR="00DD1C38">
        <w:t xml:space="preserve">, </w:t>
      </w:r>
      <w:r>
        <w:t>sur le point de répondre</w:t>
      </w:r>
      <w:r w:rsidR="00DD1C38">
        <w:t xml:space="preserve">, </w:t>
      </w:r>
      <w:r>
        <w:t>elle s</w:t>
      </w:r>
      <w:r w:rsidR="00DD1C38">
        <w:t>’</w:t>
      </w:r>
      <w:r>
        <w:t>était ravisée soudain</w:t>
      </w:r>
      <w:r w:rsidR="00DD1C38">
        <w:t>.</w:t>
      </w:r>
    </w:p>
    <w:p w14:paraId="63C0A0FF" w14:textId="3840A88E" w:rsidR="00DA00DC" w:rsidRDefault="00DD1C38" w:rsidP="00DA00DC">
      <w:r>
        <w:t>« </w:t>
      </w:r>
      <w:r w:rsidR="00DA00DC">
        <w:t>Bah</w:t>
      </w:r>
      <w:r>
        <w:t xml:space="preserve"> ! </w:t>
      </w:r>
      <w:r w:rsidR="00DA00DC">
        <w:t>fit-elle</w:t>
      </w:r>
      <w:r>
        <w:t xml:space="preserve">, </w:t>
      </w:r>
      <w:r w:rsidR="00DA00DC">
        <w:t>avec indifférence</w:t>
      </w:r>
      <w:r>
        <w:t xml:space="preserve">, </w:t>
      </w:r>
      <w:r w:rsidR="00DA00DC">
        <w:t>qu</w:t>
      </w:r>
      <w:r>
        <w:t>’</w:t>
      </w:r>
      <w:r w:rsidR="00DA00DC">
        <w:t>importe</w:t>
      </w:r>
      <w:r>
        <w:t xml:space="preserve"> ! </w:t>
      </w:r>
      <w:r w:rsidR="00DA00DC">
        <w:t>Ce sont là détails dont il est toujours temps de reparler</w:t>
      </w:r>
      <w:r>
        <w:t>. »</w:t>
      </w:r>
    </w:p>
    <w:p w14:paraId="6FED4BF9" w14:textId="77777777" w:rsidR="00DA00DC" w:rsidRDefault="00DA00DC" w:rsidP="00DD1C38">
      <w:pPr>
        <w:pStyle w:val="Titre1"/>
        <w:numPr>
          <w:ilvl w:val="0"/>
          <w:numId w:val="16"/>
        </w:numPr>
        <w:ind w:firstLine="0"/>
      </w:pPr>
      <w:bookmarkStart w:id="17" w:name="__RefHeading___Toc367651718"/>
      <w:bookmarkStart w:id="18" w:name="_Toc194342871"/>
      <w:bookmarkEnd w:id="17"/>
      <w:r>
        <w:lastRenderedPageBreak/>
        <w:t>VIII</w:t>
      </w:r>
      <w:bookmarkEnd w:id="18"/>
    </w:p>
    <w:p w14:paraId="6458F2D5" w14:textId="77777777" w:rsidR="00DD1C38" w:rsidRDefault="00DD1C38" w:rsidP="00DA00DC">
      <w:r>
        <w:t>« </w:t>
      </w:r>
      <w:r w:rsidR="00DA00DC">
        <w:t>Qu</w:t>
      </w:r>
      <w:r>
        <w:t>’</w:t>
      </w:r>
      <w:r w:rsidR="00DA00DC">
        <w:t>est-ce que c</w:t>
      </w:r>
      <w:r>
        <w:t>’</w:t>
      </w:r>
      <w:r w:rsidR="00DA00DC">
        <w:t>est</w:t>
      </w:r>
      <w:r>
        <w:t xml:space="preserve">, </w:t>
      </w:r>
      <w:r w:rsidR="00DA00DC">
        <w:t>dit Roche</w:t>
      </w:r>
      <w:r>
        <w:t xml:space="preserve">, </w:t>
      </w:r>
      <w:r w:rsidR="00DA00DC">
        <w:t xml:space="preserve">que ces </w:t>
      </w:r>
      <w:proofErr w:type="spellStart"/>
      <w:r w:rsidR="00DA00DC">
        <w:t>Hentchakistes</w:t>
      </w:r>
      <w:proofErr w:type="spellEnd"/>
      <w:r>
        <w:t xml:space="preserve">, </w:t>
      </w:r>
      <w:r w:rsidR="00DA00DC">
        <w:t>auxquels</w:t>
      </w:r>
      <w:r>
        <w:t xml:space="preserve">, </w:t>
      </w:r>
      <w:r w:rsidR="00DA00DC">
        <w:t>à plusieurs reprises</w:t>
      </w:r>
      <w:r>
        <w:t xml:space="preserve">, </w:t>
      </w:r>
      <w:r w:rsidR="00DA00DC">
        <w:t>tu as fait allusion</w:t>
      </w:r>
      <w:r>
        <w:t> ?</w:t>
      </w:r>
    </w:p>
    <w:p w14:paraId="254A0429" w14:textId="77777777" w:rsidR="00DD1C38" w:rsidRDefault="00DD1C38" w:rsidP="00DA00DC">
      <w:r>
        <w:t>— </w:t>
      </w:r>
      <w:r w:rsidR="00DA00DC">
        <w:t>Il y a des gens</w:t>
      </w:r>
      <w:r>
        <w:t xml:space="preserve">, </w:t>
      </w:r>
      <w:r w:rsidR="00DA00DC">
        <w:t>répondit-elle</w:t>
      </w:r>
      <w:r>
        <w:t xml:space="preserve">, </w:t>
      </w:r>
      <w:r w:rsidR="00DA00DC">
        <w:t>qui estiment que d</w:t>
      </w:r>
      <w:r>
        <w:t>’</w:t>
      </w:r>
      <w:r w:rsidR="00DA00DC">
        <w:t>un mal doit sortir nécessairement un bien</w:t>
      </w:r>
      <w:r>
        <w:t xml:space="preserve">. </w:t>
      </w:r>
      <w:r w:rsidR="00DA00DC">
        <w:t>Ils étaient de ceux-là</w:t>
      </w:r>
      <w:r>
        <w:t xml:space="preserve">. </w:t>
      </w:r>
      <w:r w:rsidR="00DA00DC">
        <w:t>Je n</w:t>
      </w:r>
      <w:r>
        <w:t>’</w:t>
      </w:r>
      <w:r w:rsidR="00DA00DC">
        <w:t>aurais rien à dire de cette doctrine baroque sans les maux dont j</w:t>
      </w:r>
      <w:r>
        <w:t>’</w:t>
      </w:r>
      <w:r w:rsidR="00DA00DC">
        <w:t>ai eu moi-même à souffrir de son fait</w:t>
      </w:r>
      <w:r>
        <w:t xml:space="preserve">, </w:t>
      </w:r>
      <w:r w:rsidR="00DA00DC">
        <w:t>et dont je n</w:t>
      </w:r>
      <w:r>
        <w:t>’</w:t>
      </w:r>
      <w:r w:rsidR="00DA00DC">
        <w:t>ai jamais très bien éprouvé la contrepartie</w:t>
      </w:r>
      <w:r>
        <w:t>.</w:t>
      </w:r>
    </w:p>
    <w:p w14:paraId="2739B17C" w14:textId="77777777" w:rsidR="00DD1C38" w:rsidRDefault="00DA00DC" w:rsidP="00DA00DC">
      <w:r>
        <w:t>C</w:t>
      </w:r>
      <w:r w:rsidR="00DD1C38">
        <w:t>’</w:t>
      </w:r>
      <w:r>
        <w:t>était une secte d</w:t>
      </w:r>
      <w:r w:rsidR="00DD1C38">
        <w:t>’</w:t>
      </w:r>
      <w:r>
        <w:t>illuminés qui prétendaient attirer l</w:t>
      </w:r>
      <w:r w:rsidR="00DD1C38">
        <w:t>’</w:t>
      </w:r>
      <w:r>
        <w:t>attention de l</w:t>
      </w:r>
      <w:r w:rsidR="00DD1C38">
        <w:t>’</w:t>
      </w:r>
      <w:r>
        <w:t>Europe sur les misères dont souffrait de plus en plus en Turquie ce peuple arménien auquel ils appartenaient</w:t>
      </w:r>
      <w:r w:rsidR="00DD1C38">
        <w:t xml:space="preserve">. </w:t>
      </w:r>
      <w:r>
        <w:t>Chaque fois que je le pourrai</w:t>
      </w:r>
      <w:r w:rsidR="00DD1C38">
        <w:t xml:space="preserve">, </w:t>
      </w:r>
      <w:r>
        <w:t>j</w:t>
      </w:r>
      <w:r w:rsidR="00DD1C38">
        <w:t>’</w:t>
      </w:r>
      <w:r>
        <w:t>éviterai d</w:t>
      </w:r>
      <w:r w:rsidR="00DD1C38">
        <w:t>’</w:t>
      </w:r>
      <w:r>
        <w:t>entrer dans les détails que tu connais pour la plupart aussi bien que moi</w:t>
      </w:r>
      <w:r w:rsidR="00DD1C38">
        <w:t xml:space="preserve">, </w:t>
      </w:r>
      <w:r>
        <w:t>mieux que moi</w:t>
      </w:r>
      <w:r w:rsidR="00DD1C38">
        <w:t xml:space="preserve">. </w:t>
      </w:r>
      <w:r>
        <w:t>Ce n</w:t>
      </w:r>
      <w:r w:rsidR="00DD1C38">
        <w:t>’</w:t>
      </w:r>
      <w:r>
        <w:t>est pas pour rien</w:t>
      </w:r>
      <w:r w:rsidR="00DD1C38">
        <w:t xml:space="preserve">, </w:t>
      </w:r>
      <w:r>
        <w:t>n</w:t>
      </w:r>
      <w:r w:rsidR="00DD1C38">
        <w:t>’</w:t>
      </w:r>
      <w:r>
        <w:t>est-ce pas</w:t>
      </w:r>
      <w:r w:rsidR="00DD1C38">
        <w:t xml:space="preserve">, </w:t>
      </w:r>
      <w:r>
        <w:t>que tu as été</w:t>
      </w:r>
      <w:r w:rsidR="00DD1C38">
        <w:t xml:space="preserve">, </w:t>
      </w:r>
      <w:r>
        <w:t>en 1919</w:t>
      </w:r>
      <w:r w:rsidR="00DD1C38">
        <w:t xml:space="preserve">, </w:t>
      </w:r>
      <w:r>
        <w:t>officier d</w:t>
      </w:r>
      <w:r w:rsidR="00DD1C38">
        <w:t>’</w:t>
      </w:r>
      <w:r>
        <w:t>ordonnance du colonel Brémond</w:t>
      </w:r>
      <w:r w:rsidR="00DD1C38">
        <w:t xml:space="preserve">, </w:t>
      </w:r>
      <w:r>
        <w:t>au moment de l</w:t>
      </w:r>
      <w:r w:rsidR="00DD1C38">
        <w:t>’</w:t>
      </w:r>
      <w:r>
        <w:t>essai d</w:t>
      </w:r>
      <w:r w:rsidR="00DD1C38">
        <w:t>’</w:t>
      </w:r>
      <w:r>
        <w:t>installation d</w:t>
      </w:r>
      <w:r w:rsidR="00DD1C38">
        <w:t>’</w:t>
      </w:r>
      <w:r>
        <w:t>une république arménienne en Cilicie</w:t>
      </w:r>
      <w:r w:rsidR="00DD1C38">
        <w:t xml:space="preserve">. </w:t>
      </w:r>
      <w:r>
        <w:t>Bref</w:t>
      </w:r>
      <w:r w:rsidR="00DD1C38">
        <w:t xml:space="preserve">, </w:t>
      </w:r>
      <w:r>
        <w:t>à l</w:t>
      </w:r>
      <w:r w:rsidR="00DD1C38">
        <w:t>’</w:t>
      </w:r>
      <w:r>
        <w:t>époque dont je te parle</w:t>
      </w:r>
      <w:r w:rsidR="00DD1C38">
        <w:t xml:space="preserve">, </w:t>
      </w:r>
      <w:r>
        <w:t>vers 1904</w:t>
      </w:r>
      <w:r w:rsidR="00DD1C38">
        <w:t xml:space="preserve">, </w:t>
      </w:r>
      <w:r>
        <w:t>il y eut dans toute la Turquie d</w:t>
      </w:r>
      <w:r w:rsidR="00DD1C38">
        <w:t>’</w:t>
      </w:r>
      <w:r>
        <w:t>Asie une recrudescence de troubles et de massacres</w:t>
      </w:r>
      <w:r w:rsidR="00DD1C38">
        <w:t xml:space="preserve">, </w:t>
      </w:r>
      <w:r>
        <w:t>et à Constantinople</w:t>
      </w:r>
      <w:r w:rsidR="00DD1C38">
        <w:t xml:space="preserve">, </w:t>
      </w:r>
      <w:r>
        <w:t>il convient d</w:t>
      </w:r>
      <w:r w:rsidR="00DD1C38">
        <w:t>’</w:t>
      </w:r>
      <w:r>
        <w:t>ajouter</w:t>
      </w:r>
      <w:r w:rsidR="00DD1C38">
        <w:t xml:space="preserve">, </w:t>
      </w:r>
      <w:r>
        <w:t>pas mal de menées et d</w:t>
      </w:r>
      <w:r w:rsidR="00DD1C38">
        <w:t>’</w:t>
      </w:r>
      <w:r>
        <w:t>attentats dus justement</w:t>
      </w:r>
      <w:r w:rsidR="00DD1C38">
        <w:t xml:space="preserve">, </w:t>
      </w:r>
      <w:r>
        <w:t xml:space="preserve">à nos </w:t>
      </w:r>
      <w:proofErr w:type="spellStart"/>
      <w:r>
        <w:t>Hentchakistes</w:t>
      </w:r>
      <w:proofErr w:type="spellEnd"/>
      <w:r w:rsidR="00DD1C38">
        <w:t xml:space="preserve">, </w:t>
      </w:r>
      <w:r>
        <w:t>à moins que les agents provocateurs de la police impériale</w:t>
      </w:r>
      <w:r w:rsidR="00DD1C38">
        <w:t xml:space="preserve">, </w:t>
      </w:r>
      <w:r>
        <w:t>de temps en temps</w:t>
      </w:r>
      <w:r w:rsidR="00DD1C38">
        <w:t xml:space="preserve">, </w:t>
      </w:r>
      <w:r>
        <w:t>n</w:t>
      </w:r>
      <w:r w:rsidR="00DD1C38">
        <w:t>’</w:t>
      </w:r>
      <w:r>
        <w:t>y aient en sourdine mis aussi du leur</w:t>
      </w:r>
      <w:r w:rsidR="00DD1C38">
        <w:t xml:space="preserve"> ; </w:t>
      </w:r>
      <w:r>
        <w:t>tentatives d</w:t>
      </w:r>
      <w:r w:rsidR="00DD1C38">
        <w:t>’</w:t>
      </w:r>
      <w:r>
        <w:t>assassinats dirigées contre les dignitaires du Palais</w:t>
      </w:r>
      <w:r w:rsidR="00DD1C38">
        <w:t xml:space="preserve">, </w:t>
      </w:r>
      <w:r>
        <w:t>et quelquefois plus haut encore</w:t>
      </w:r>
      <w:r w:rsidR="00DD1C38">
        <w:t xml:space="preserve">, </w:t>
      </w:r>
      <w:r>
        <w:t>coups de feu dans la nuit</w:t>
      </w:r>
      <w:r w:rsidR="00DD1C38">
        <w:t xml:space="preserve">, </w:t>
      </w:r>
      <w:r>
        <w:t>mauvais café</w:t>
      </w:r>
      <w:r w:rsidR="00DD1C38">
        <w:t xml:space="preserve">, </w:t>
      </w:r>
      <w:r>
        <w:t>puis</w:t>
      </w:r>
      <w:r w:rsidR="00DD1C38">
        <w:t xml:space="preserve">, </w:t>
      </w:r>
      <w:r>
        <w:t>couronnant le tout</w:t>
      </w:r>
      <w:r w:rsidR="00DD1C38">
        <w:t xml:space="preserve">, </w:t>
      </w:r>
      <w:r>
        <w:t>un vendredi</w:t>
      </w:r>
      <w:r w:rsidR="00DD1C38">
        <w:t xml:space="preserve">, </w:t>
      </w:r>
      <w:r>
        <w:t xml:space="preserve">bombe devant la mosquée </w:t>
      </w:r>
      <w:proofErr w:type="spellStart"/>
      <w:r>
        <w:t>Hamidié</w:t>
      </w:r>
      <w:proofErr w:type="spellEnd"/>
      <w:r w:rsidR="00DD1C38">
        <w:t xml:space="preserve">, </w:t>
      </w:r>
      <w:r>
        <w:t xml:space="preserve">à la sortie du </w:t>
      </w:r>
      <w:proofErr w:type="spellStart"/>
      <w:r>
        <w:t>Selamlik</w:t>
      </w:r>
      <w:proofErr w:type="spellEnd"/>
      <w:r w:rsidR="00DD1C38">
        <w:t xml:space="preserve">. </w:t>
      </w:r>
      <w:r>
        <w:t>Ce dernier exploit</w:t>
      </w:r>
      <w:r w:rsidR="00DD1C38">
        <w:t xml:space="preserve">, </w:t>
      </w:r>
      <w:r>
        <w:t>notamment</w:t>
      </w:r>
      <w:r w:rsidR="00DD1C38">
        <w:t xml:space="preserve">, </w:t>
      </w:r>
      <w:r>
        <w:t>ne devait pas manquer d</w:t>
      </w:r>
      <w:r w:rsidR="00DD1C38">
        <w:t>’</w:t>
      </w:r>
      <w:r>
        <w:t>attirer des représailles</w:t>
      </w:r>
      <w:r w:rsidR="00DD1C38">
        <w:t xml:space="preserve">. </w:t>
      </w:r>
      <w:r>
        <w:t>Elles se firent attendre encore moins qu</w:t>
      </w:r>
      <w:r w:rsidR="00DD1C38">
        <w:t>’</w:t>
      </w:r>
      <w:r>
        <w:t>on ne pensait</w:t>
      </w:r>
      <w:r w:rsidR="00DD1C38">
        <w:t>.</w:t>
      </w:r>
    </w:p>
    <w:p w14:paraId="0FDBC830" w14:textId="77777777" w:rsidR="00DD1C38" w:rsidRDefault="00DA00DC" w:rsidP="00DA00DC">
      <w:r>
        <w:lastRenderedPageBreak/>
        <w:t>Jusque-là</w:t>
      </w:r>
      <w:r w:rsidR="00DD1C38">
        <w:t xml:space="preserve">, </w:t>
      </w:r>
      <w:r>
        <w:t>notre région avait été à peu près tranquille</w:t>
      </w:r>
      <w:r w:rsidR="00DD1C38">
        <w:t xml:space="preserve">, </w:t>
      </w:r>
      <w:r>
        <w:t xml:space="preserve">le </w:t>
      </w:r>
      <w:proofErr w:type="spellStart"/>
      <w:r>
        <w:t>Vali</w:t>
      </w:r>
      <w:proofErr w:type="spellEnd"/>
      <w:r>
        <w:t xml:space="preserve"> qui gouvernait la province dont dépendait Kara Tekké étant un de ces vieux Turcs débonnaires comme il y en a eu tant</w:t>
      </w:r>
      <w:r w:rsidR="00DD1C38">
        <w:t xml:space="preserve">. </w:t>
      </w:r>
      <w:r>
        <w:t xml:space="preserve">La bombe de la mosquée </w:t>
      </w:r>
      <w:proofErr w:type="spellStart"/>
      <w:r>
        <w:t>Hamidié</w:t>
      </w:r>
      <w:proofErr w:type="spellEnd"/>
      <w:r>
        <w:t xml:space="preserve"> lui coûta sa place</w:t>
      </w:r>
      <w:r w:rsidR="00DD1C38">
        <w:t xml:space="preserve">, </w:t>
      </w:r>
      <w:r>
        <w:t>car il fut prouvé</w:t>
      </w:r>
      <w:r w:rsidR="00DD1C38">
        <w:t xml:space="preserve">, </w:t>
      </w:r>
      <w:r>
        <w:t>peut-être même grâce aux soins de l</w:t>
      </w:r>
      <w:r w:rsidR="00DD1C38">
        <w:t>’</w:t>
      </w:r>
      <w:r>
        <w:t>intrigant qui lui succéda</w:t>
      </w:r>
      <w:r w:rsidR="00DD1C38">
        <w:t xml:space="preserve">, </w:t>
      </w:r>
      <w:r>
        <w:t>que c</w:t>
      </w:r>
      <w:r w:rsidR="00DD1C38">
        <w:t>’</w:t>
      </w:r>
      <w:r>
        <w:t>était par ici que les conspirateurs avaient ourdi leur complot et s</w:t>
      </w:r>
      <w:r w:rsidR="00DD1C38">
        <w:t>’</w:t>
      </w:r>
      <w:r>
        <w:t>étaient ensuite réfugiés</w:t>
      </w:r>
      <w:r w:rsidR="00DD1C38">
        <w:t xml:space="preserve">. </w:t>
      </w:r>
      <w:r>
        <w:t>Personne au monastère</w:t>
      </w:r>
      <w:r w:rsidR="00DD1C38">
        <w:t xml:space="preserve">, </w:t>
      </w:r>
      <w:r>
        <w:t>bien entendu</w:t>
      </w:r>
      <w:r w:rsidR="00DD1C38">
        <w:t xml:space="preserve">, </w:t>
      </w:r>
      <w:r>
        <w:t>ne se doutait des nuages qui s</w:t>
      </w:r>
      <w:r w:rsidR="00DD1C38">
        <w:t>’</w:t>
      </w:r>
      <w:r>
        <w:t>accumulaient sur nous</w:t>
      </w:r>
      <w:r w:rsidR="00DD1C38">
        <w:t xml:space="preserve">, </w:t>
      </w:r>
      <w:r>
        <w:t>à part la supérieure</w:t>
      </w:r>
      <w:r w:rsidR="00DD1C38">
        <w:t xml:space="preserve">, </w:t>
      </w:r>
      <w:r>
        <w:t>peut-être</w:t>
      </w:r>
      <w:r w:rsidR="00DD1C38">
        <w:t xml:space="preserve">. </w:t>
      </w:r>
      <w:r>
        <w:t>Mais celle-ci</w:t>
      </w:r>
      <w:r w:rsidR="00DD1C38">
        <w:t xml:space="preserve">, </w:t>
      </w:r>
      <w:r>
        <w:t>jusqu</w:t>
      </w:r>
      <w:r w:rsidR="00DD1C38">
        <w:t>’</w:t>
      </w:r>
      <w:r>
        <w:t>à son dernier souffle</w:t>
      </w:r>
      <w:r w:rsidR="00DD1C38">
        <w:t xml:space="preserve">, </w:t>
      </w:r>
      <w:r>
        <w:t>n</w:t>
      </w:r>
      <w:r w:rsidR="00DD1C38">
        <w:t>’</w:t>
      </w:r>
      <w:r>
        <w:t>a jamais consenti à partager avec quiconque le poids de ses responsabilités</w:t>
      </w:r>
      <w:r w:rsidR="00DD1C38">
        <w:t>.</w:t>
      </w:r>
    </w:p>
    <w:p w14:paraId="54A6F294" w14:textId="6B5AA794" w:rsidR="00DA00DC" w:rsidRDefault="00DA00DC" w:rsidP="00DA00DC"/>
    <w:p w14:paraId="540F37F4" w14:textId="77777777" w:rsidR="00DD1C38" w:rsidRDefault="00DA00DC" w:rsidP="00DA00DC">
      <w:r>
        <w:t>Ce fut un samedi</w:t>
      </w:r>
      <w:r w:rsidR="00DD1C38">
        <w:t xml:space="preserve">. </w:t>
      </w:r>
      <w:r>
        <w:t>Ce jour-là</w:t>
      </w:r>
      <w:r w:rsidR="00DD1C38">
        <w:t xml:space="preserve">, </w:t>
      </w:r>
      <w:r>
        <w:t>je crois l</w:t>
      </w:r>
      <w:r w:rsidR="00DD1C38">
        <w:t>’</w:t>
      </w:r>
      <w:r>
        <w:t>avoir dit</w:t>
      </w:r>
      <w:r w:rsidR="00DD1C38">
        <w:t xml:space="preserve">, </w:t>
      </w:r>
      <w:r>
        <w:t>elle me questionnait sur mon travail de la semaine</w:t>
      </w:r>
      <w:r w:rsidR="00DD1C38">
        <w:t xml:space="preserve">. </w:t>
      </w:r>
      <w:r>
        <w:t>On frappa</w:t>
      </w:r>
      <w:r w:rsidR="00DD1C38">
        <w:t xml:space="preserve">. </w:t>
      </w:r>
      <w:r>
        <w:t>Presque sans attendre sa réponse</w:t>
      </w:r>
      <w:r w:rsidR="00DD1C38">
        <w:t xml:space="preserve"> – </w:t>
      </w:r>
      <w:r>
        <w:t>ce qui</w:t>
      </w:r>
      <w:r w:rsidR="00DD1C38">
        <w:t xml:space="preserve">, </w:t>
      </w:r>
      <w:r>
        <w:t>déjà</w:t>
      </w:r>
      <w:r w:rsidR="00DD1C38">
        <w:t xml:space="preserve">, </w:t>
      </w:r>
      <w:r>
        <w:t>lui fit froncer le sourcil</w:t>
      </w:r>
      <w:r w:rsidR="00DD1C38">
        <w:t xml:space="preserve"> – </w:t>
      </w:r>
      <w:r>
        <w:t>la sœur Irène entra</w:t>
      </w:r>
      <w:r w:rsidR="00DD1C38">
        <w:t xml:space="preserve">. </w:t>
      </w:r>
      <w:r>
        <w:t>La sœur Irène remplissait</w:t>
      </w:r>
      <w:r w:rsidR="00DD1C38">
        <w:t xml:space="preserve">, </w:t>
      </w:r>
      <w:r>
        <w:t>à Kara Tekké</w:t>
      </w:r>
      <w:r w:rsidR="00DD1C38">
        <w:t xml:space="preserve">, </w:t>
      </w:r>
      <w:r>
        <w:t>les fonctions d</w:t>
      </w:r>
      <w:r w:rsidR="00DD1C38">
        <w:t>’</w:t>
      </w:r>
      <w:r>
        <w:t>économe</w:t>
      </w:r>
      <w:r w:rsidR="00DD1C38">
        <w:t xml:space="preserve">. </w:t>
      </w:r>
      <w:r>
        <w:t>Elle avait le défaut de prendre tout au tragique</w:t>
      </w:r>
      <w:r w:rsidR="00DD1C38">
        <w:t xml:space="preserve">. </w:t>
      </w:r>
      <w:r>
        <w:t>Jamais encore pourtant</w:t>
      </w:r>
      <w:r w:rsidR="00DD1C38">
        <w:t xml:space="preserve">, </w:t>
      </w:r>
      <w:r>
        <w:t>je ne lui avais vu une telle mine de catastrophe</w:t>
      </w:r>
      <w:r w:rsidR="00DD1C38">
        <w:t>.</w:t>
      </w:r>
    </w:p>
    <w:p w14:paraId="18B1D675" w14:textId="77777777" w:rsidR="00DD1C38" w:rsidRDefault="00DD1C38" w:rsidP="00DA00DC">
      <w:r>
        <w:t>« </w:t>
      </w:r>
      <w:r w:rsidR="00DA00DC">
        <w:t>Qu</w:t>
      </w:r>
      <w:r>
        <w:t>’</w:t>
      </w:r>
      <w:r w:rsidR="00DA00DC">
        <w:t>y a-t-il</w:t>
      </w:r>
      <w:r>
        <w:t xml:space="preserve">, </w:t>
      </w:r>
      <w:r w:rsidR="00DA00DC">
        <w:t>sœur Irène</w:t>
      </w:r>
      <w:r>
        <w:t xml:space="preserve"> ? </w:t>
      </w:r>
      <w:r w:rsidR="00DA00DC">
        <w:t>Je vous en prie</w:t>
      </w:r>
      <w:r>
        <w:t xml:space="preserve">, </w:t>
      </w:r>
      <w:r w:rsidR="00DA00DC">
        <w:t>tâchez de revenir à vous</w:t>
      </w:r>
      <w:r>
        <w:t> !</w:t>
      </w:r>
    </w:p>
    <w:p w14:paraId="4AD07B62" w14:textId="66E27510" w:rsidR="00DA00DC" w:rsidRDefault="00DD1C38" w:rsidP="00DA00DC">
      <w:r>
        <w:t>— </w:t>
      </w:r>
      <w:r w:rsidR="00DA00DC">
        <w:t>Ma mère</w:t>
      </w:r>
      <w:r>
        <w:t xml:space="preserve">, </w:t>
      </w:r>
      <w:r w:rsidR="00DA00DC">
        <w:t>c</w:t>
      </w:r>
      <w:r>
        <w:t>’</w:t>
      </w:r>
      <w:r w:rsidR="00DA00DC">
        <w:t xml:space="preserve">est le </w:t>
      </w:r>
      <w:proofErr w:type="spellStart"/>
      <w:r w:rsidR="00DA00DC">
        <w:t>Kaïmakam</w:t>
      </w:r>
      <w:proofErr w:type="spellEnd"/>
      <w:r>
        <w:t> ! »</w:t>
      </w:r>
    </w:p>
    <w:p w14:paraId="4E43792D" w14:textId="77777777" w:rsidR="00DD1C38" w:rsidRDefault="00DA00DC" w:rsidP="00DA00DC">
      <w:r>
        <w:t>Il s</w:t>
      </w:r>
      <w:r w:rsidR="00DD1C38">
        <w:t>’</w:t>
      </w:r>
      <w:r>
        <w:t>agissait du sous-préfet de</w:t>
      </w:r>
      <w:r w:rsidR="00DD1C38">
        <w:t xml:space="preserve">… </w:t>
      </w:r>
      <w:r>
        <w:t>la ville dont nous venons de parler enfin</w:t>
      </w:r>
      <w:r w:rsidR="00DD1C38">
        <w:t xml:space="preserve"> ; </w:t>
      </w:r>
      <w:r>
        <w:t>la ville la plus voisine de Kara Tekké</w:t>
      </w:r>
      <w:r w:rsidR="00DD1C38">
        <w:t>.</w:t>
      </w:r>
    </w:p>
    <w:p w14:paraId="672A986A" w14:textId="77777777" w:rsidR="00DD1C38" w:rsidRDefault="00DD1C38" w:rsidP="00DA00DC">
      <w:r>
        <w:t>« </w:t>
      </w:r>
      <w:r w:rsidR="00DA00DC">
        <w:t xml:space="preserve">Le </w:t>
      </w:r>
      <w:proofErr w:type="spellStart"/>
      <w:r w:rsidR="00DA00DC">
        <w:t>Kaïmakam</w:t>
      </w:r>
      <w:proofErr w:type="spellEnd"/>
      <w:r>
        <w:t xml:space="preserve"> ? </w:t>
      </w:r>
      <w:r w:rsidR="00DA00DC">
        <w:t>Par exemple</w:t>
      </w:r>
      <w:r>
        <w:t xml:space="preserve"> ! </w:t>
      </w:r>
      <w:r w:rsidR="00DA00DC">
        <w:t>Que peut-il nous vouloir</w:t>
      </w:r>
      <w:r>
        <w:t xml:space="preserve"> ? </w:t>
      </w:r>
      <w:r w:rsidR="00DA00DC">
        <w:t>Où est-il</w:t>
      </w:r>
      <w:r>
        <w:t> ?</w:t>
      </w:r>
    </w:p>
    <w:p w14:paraId="150FF581" w14:textId="77777777" w:rsidR="00DD1C38" w:rsidRDefault="00DD1C38" w:rsidP="00DA00DC">
      <w:r>
        <w:t>— </w:t>
      </w:r>
      <w:r w:rsidR="00DA00DC">
        <w:t>Ma mère</w:t>
      </w:r>
      <w:r>
        <w:t xml:space="preserve">, </w:t>
      </w:r>
      <w:r w:rsidR="00DA00DC">
        <w:t>je l</w:t>
      </w:r>
      <w:r>
        <w:t>’</w:t>
      </w:r>
      <w:r w:rsidR="00DA00DC">
        <w:t>ai laissé parlementant devant la porte</w:t>
      </w:r>
      <w:r>
        <w:t xml:space="preserve">. </w:t>
      </w:r>
      <w:r w:rsidR="00DA00DC">
        <w:t>Il a une douzaine de gendarmes avec lui</w:t>
      </w:r>
      <w:r>
        <w:t xml:space="preserve">. </w:t>
      </w:r>
      <w:r w:rsidR="00DA00DC">
        <w:t>Je suis venue vous demander si je peux</w:t>
      </w:r>
      <w:r>
        <w:t>…</w:t>
      </w:r>
    </w:p>
    <w:p w14:paraId="550A0C9E" w14:textId="77777777" w:rsidR="00DD1C38" w:rsidRDefault="00DD1C38" w:rsidP="00DA00DC">
      <w:r>
        <w:lastRenderedPageBreak/>
        <w:t>— </w:t>
      </w:r>
      <w:r w:rsidR="00DA00DC">
        <w:t>Quoi</w:t>
      </w:r>
      <w:r>
        <w:t> ?</w:t>
      </w:r>
    </w:p>
    <w:p w14:paraId="0AF00120" w14:textId="77777777" w:rsidR="00DD1C38" w:rsidRDefault="00DD1C38" w:rsidP="00DA00DC">
      <w:r>
        <w:t>— </w:t>
      </w:r>
      <w:r w:rsidR="00DA00DC">
        <w:t>Le faire entrer</w:t>
      </w:r>
      <w:r>
        <w:t>.</w:t>
      </w:r>
    </w:p>
    <w:p w14:paraId="5949AC99" w14:textId="7D92FC8F" w:rsidR="00DA00DC" w:rsidRDefault="00DD1C38" w:rsidP="00DA00DC">
      <w:r>
        <w:t>— </w:t>
      </w:r>
      <w:r w:rsidR="00DA00DC">
        <w:t>Sœur Irène</w:t>
      </w:r>
      <w:r>
        <w:t xml:space="preserve">, </w:t>
      </w:r>
      <w:r w:rsidR="00DA00DC">
        <w:t>vous êtes folle</w:t>
      </w:r>
      <w:r>
        <w:t xml:space="preserve">, </w:t>
      </w:r>
      <w:r w:rsidR="00DA00DC">
        <w:t>je suppose</w:t>
      </w:r>
      <w:r>
        <w:t xml:space="preserve">. </w:t>
      </w:r>
      <w:r w:rsidR="00DA00DC">
        <w:t>Vous allez me faire le plaisir de vous rendre à la chapelle</w:t>
      </w:r>
      <w:r>
        <w:t xml:space="preserve">. </w:t>
      </w:r>
      <w:r w:rsidR="00DA00DC">
        <w:t>Vous vous y réciterez à vous-même par cœur la règle de notre ordre</w:t>
      </w:r>
      <w:r>
        <w:t xml:space="preserve">, </w:t>
      </w:r>
      <w:r w:rsidR="00DA00DC">
        <w:t>en attendant que je revienne vous dire si je dois oui ou non vous relever de vos fonctions</w:t>
      </w:r>
      <w:r>
        <w:t>. »</w:t>
      </w:r>
    </w:p>
    <w:p w14:paraId="0D9C3854" w14:textId="77777777" w:rsidR="00DD1C38" w:rsidRDefault="00DA00DC" w:rsidP="00DA00DC">
      <w:r>
        <w:t>Elles sortirent</w:t>
      </w:r>
      <w:r w:rsidR="00DD1C38">
        <w:t xml:space="preserve">, </w:t>
      </w:r>
      <w:r>
        <w:t>m</w:t>
      </w:r>
      <w:r w:rsidR="00DD1C38">
        <w:t>’</w:t>
      </w:r>
      <w:r>
        <w:t>oubliant là</w:t>
      </w:r>
      <w:r w:rsidR="00DD1C38">
        <w:t xml:space="preserve">, </w:t>
      </w:r>
      <w:r>
        <w:t>assez étonnée</w:t>
      </w:r>
      <w:r w:rsidR="00DD1C38">
        <w:t xml:space="preserve">, </w:t>
      </w:r>
      <w:r>
        <w:t>mais pas très inquiète</w:t>
      </w:r>
      <w:r w:rsidR="00DD1C38">
        <w:t xml:space="preserve">. </w:t>
      </w:r>
      <w:r>
        <w:t xml:space="preserve">Je ne savais que de façon assez vague ce que pouvait être un </w:t>
      </w:r>
      <w:proofErr w:type="spellStart"/>
      <w:r>
        <w:t>Kaïmakam</w:t>
      </w:r>
      <w:proofErr w:type="spellEnd"/>
      <w:r w:rsidR="00DD1C38">
        <w:t xml:space="preserve">. </w:t>
      </w:r>
      <w:r>
        <w:t>Celui-ci était en tout cas le premier homme à afficher la prétention</w:t>
      </w:r>
      <w:r w:rsidR="00DD1C38">
        <w:t xml:space="preserve">, </w:t>
      </w:r>
      <w:r>
        <w:t>depuis que ma mémoire était mémoire</w:t>
      </w:r>
      <w:r w:rsidR="00DD1C38">
        <w:t xml:space="preserve">, </w:t>
      </w:r>
      <w:r>
        <w:t>de forcer la porte de Kara Tekké</w:t>
      </w:r>
      <w:r w:rsidR="00DD1C38">
        <w:t xml:space="preserve">. </w:t>
      </w:r>
      <w:r>
        <w:t>Connaissant la supérieure comme j</w:t>
      </w:r>
      <w:r w:rsidR="00DD1C38">
        <w:t>’</w:t>
      </w:r>
      <w:r>
        <w:t>étais payée pour la connaître</w:t>
      </w:r>
      <w:r w:rsidR="00DD1C38">
        <w:t xml:space="preserve">, </w:t>
      </w:r>
      <w:r>
        <w:t>je me mis à rire en songeant à l</w:t>
      </w:r>
      <w:r w:rsidR="00DD1C38">
        <w:t>’</w:t>
      </w:r>
      <w:r>
        <w:t>accueil qu</w:t>
      </w:r>
      <w:r w:rsidR="00DD1C38">
        <w:t>’</w:t>
      </w:r>
      <w:r>
        <w:t>elle n</w:t>
      </w:r>
      <w:r w:rsidR="00DD1C38">
        <w:t>’</w:t>
      </w:r>
      <w:r>
        <w:t>allait pas manquer de lui réserver</w:t>
      </w:r>
      <w:r w:rsidR="00DD1C38">
        <w:t>.</w:t>
      </w:r>
    </w:p>
    <w:p w14:paraId="04B376DC" w14:textId="77777777" w:rsidR="00DD1C38" w:rsidRDefault="00DA00DC" w:rsidP="00DA00DC">
      <w:r>
        <w:t>À ma grande surprise</w:t>
      </w:r>
      <w:r w:rsidR="00DD1C38">
        <w:t xml:space="preserve">, </w:t>
      </w:r>
      <w:r>
        <w:t>le soir</w:t>
      </w:r>
      <w:r w:rsidR="00DD1C38">
        <w:t xml:space="preserve">, </w:t>
      </w:r>
      <w:r>
        <w:t>j</w:t>
      </w:r>
      <w:r w:rsidR="00DD1C38">
        <w:t>’</w:t>
      </w:r>
      <w:r>
        <w:t>appris qu</w:t>
      </w:r>
      <w:r w:rsidR="00DD1C38">
        <w:t>’</w:t>
      </w:r>
      <w:r>
        <w:t>il n</w:t>
      </w:r>
      <w:r w:rsidR="00DD1C38">
        <w:t>’</w:t>
      </w:r>
      <w:r>
        <w:t>y avait là rien de si risible</w:t>
      </w:r>
      <w:r w:rsidR="00DD1C38">
        <w:t xml:space="preserve">. </w:t>
      </w:r>
      <w:r>
        <w:t>La sœur portière</w:t>
      </w:r>
      <w:r w:rsidR="00DD1C38">
        <w:t xml:space="preserve"> – </w:t>
      </w:r>
      <w:r>
        <w:t>un emploi</w:t>
      </w:r>
      <w:r w:rsidR="00DD1C38">
        <w:t xml:space="preserve">, </w:t>
      </w:r>
      <w:r>
        <w:t>entre parenthèses</w:t>
      </w:r>
      <w:r w:rsidR="00DD1C38">
        <w:t xml:space="preserve">, </w:t>
      </w:r>
      <w:r>
        <w:t>qui n</w:t>
      </w:r>
      <w:r w:rsidR="00DD1C38">
        <w:t>’</w:t>
      </w:r>
      <w:r>
        <w:t>était pas à Kara Tekké</w:t>
      </w:r>
      <w:r w:rsidR="00DD1C38">
        <w:t xml:space="preserve">, </w:t>
      </w:r>
      <w:r>
        <w:t>très absorbant</w:t>
      </w:r>
      <w:r w:rsidR="00DD1C38">
        <w:t xml:space="preserve"> – </w:t>
      </w:r>
      <w:r>
        <w:t>avait assisté</w:t>
      </w:r>
      <w:r w:rsidR="00DD1C38">
        <w:t xml:space="preserve">, </w:t>
      </w:r>
      <w:r>
        <w:t>frissonnant d</w:t>
      </w:r>
      <w:r w:rsidR="00DD1C38">
        <w:t>’</w:t>
      </w:r>
      <w:r>
        <w:t>effroi</w:t>
      </w:r>
      <w:r w:rsidR="00DD1C38">
        <w:t xml:space="preserve">, </w:t>
      </w:r>
      <w:r>
        <w:t>au dialogue qu</w:t>
      </w:r>
      <w:r w:rsidR="00DD1C38">
        <w:t>’</w:t>
      </w:r>
      <w:r>
        <w:t>avait eu</w:t>
      </w:r>
      <w:r w:rsidR="00DD1C38">
        <w:t xml:space="preserve">, </w:t>
      </w:r>
      <w:r>
        <w:t>à travers le guichet de la porte</w:t>
      </w:r>
      <w:r w:rsidR="00DD1C38">
        <w:t xml:space="preserve">, </w:t>
      </w:r>
      <w:r>
        <w:t xml:space="preserve">notre mère avec le </w:t>
      </w:r>
      <w:proofErr w:type="spellStart"/>
      <w:r>
        <w:t>Kaïmakam</w:t>
      </w:r>
      <w:proofErr w:type="spellEnd"/>
      <w:r w:rsidR="00DD1C38">
        <w:t>.</w:t>
      </w:r>
    </w:p>
    <w:p w14:paraId="794EF46A" w14:textId="77777777" w:rsidR="00DD1C38" w:rsidRDefault="00DD1C38" w:rsidP="00DA00DC">
      <w:r>
        <w:t>« </w:t>
      </w:r>
      <w:r w:rsidR="00DA00DC">
        <w:t>Qu</w:t>
      </w:r>
      <w:r>
        <w:t>’</w:t>
      </w:r>
      <w:r w:rsidR="00DA00DC">
        <w:t>est-ce qu</w:t>
      </w:r>
      <w:r>
        <w:t>’</w:t>
      </w:r>
      <w:r w:rsidR="00DA00DC">
        <w:t>il voulait</w:t>
      </w:r>
      <w:r>
        <w:t> ?</w:t>
      </w:r>
    </w:p>
    <w:p w14:paraId="545C39F7" w14:textId="77777777" w:rsidR="00DD1C38" w:rsidRDefault="00DD1C38" w:rsidP="00DA00DC">
      <w:r>
        <w:t>— </w:t>
      </w:r>
      <w:r w:rsidR="00DA00DC">
        <w:t>L</w:t>
      </w:r>
      <w:r>
        <w:t>’</w:t>
      </w:r>
      <w:r w:rsidR="00DA00DC">
        <w:t>entretenir d</w:t>
      </w:r>
      <w:r>
        <w:t>’</w:t>
      </w:r>
      <w:r w:rsidR="00DA00DC">
        <w:t>un nouvel impôt qui</w:t>
      </w:r>
      <w:r>
        <w:t xml:space="preserve">, </w:t>
      </w:r>
      <w:r w:rsidR="00DA00DC">
        <w:t>paraît-il</w:t>
      </w:r>
      <w:r>
        <w:t xml:space="preserve">, </w:t>
      </w:r>
      <w:r w:rsidR="00DA00DC">
        <w:t>va frapper les couvents chrétiens</w:t>
      </w:r>
      <w:r>
        <w:t>.</w:t>
      </w:r>
    </w:p>
    <w:p w14:paraId="3E3249B3" w14:textId="77777777" w:rsidR="00DD1C38" w:rsidRDefault="00DD1C38" w:rsidP="00DA00DC">
      <w:r>
        <w:t>— </w:t>
      </w:r>
      <w:r w:rsidR="00DA00DC">
        <w:t>Que lui a-t-elle répondu</w:t>
      </w:r>
      <w:r>
        <w:t> ?</w:t>
      </w:r>
    </w:p>
    <w:p w14:paraId="489F9A35" w14:textId="71289D95" w:rsidR="00DA00DC" w:rsidRDefault="00DD1C38" w:rsidP="00DA00DC">
      <w:r>
        <w:t>— </w:t>
      </w:r>
      <w:r w:rsidR="00DA00DC">
        <w:t>Qu</w:t>
      </w:r>
      <w:r>
        <w:t>’</w:t>
      </w:r>
      <w:r w:rsidR="00DA00DC">
        <w:t>il serait fait honneur au chiffre dont on décidera de nous taxer</w:t>
      </w:r>
      <w:r>
        <w:t xml:space="preserve">. </w:t>
      </w:r>
      <w:r w:rsidR="00DA00DC">
        <w:t>Elle a demandé que ce chiffre-là lui soit communiqué par lettre</w:t>
      </w:r>
      <w:r>
        <w:t xml:space="preserve">. </w:t>
      </w:r>
      <w:r w:rsidR="00DA00DC">
        <w:t>Elle a terminé en déplorant que la règle de Notre-Dame du Sépulcre la privât du plaisir de converser</w:t>
      </w:r>
      <w:r>
        <w:t xml:space="preserve">, </w:t>
      </w:r>
      <w:r w:rsidR="00DA00DC">
        <w:lastRenderedPageBreak/>
        <w:t>autrement qu</w:t>
      </w:r>
      <w:r>
        <w:t>’</w:t>
      </w:r>
      <w:r w:rsidR="00DA00DC">
        <w:t>à travers une porte</w:t>
      </w:r>
      <w:r>
        <w:t xml:space="preserve">, </w:t>
      </w:r>
      <w:r w:rsidR="00DA00DC">
        <w:t>avec un haut fonctionnaire ottoman</w:t>
      </w:r>
      <w:r>
        <w:t>. »</w:t>
      </w:r>
    </w:p>
    <w:p w14:paraId="49A51621" w14:textId="77777777" w:rsidR="00DD1C38" w:rsidRDefault="00DA00DC" w:rsidP="00DA00DC">
      <w:r>
        <w:t>Je fis une moue et lui dis</w:t>
      </w:r>
      <w:r w:rsidR="00DD1C38">
        <w:t> :</w:t>
      </w:r>
    </w:p>
    <w:p w14:paraId="48B94845" w14:textId="2A423983" w:rsidR="00DA00DC" w:rsidRDefault="00DD1C38" w:rsidP="00DA00DC">
      <w:r>
        <w:t>« </w:t>
      </w:r>
      <w:r w:rsidR="00DA00DC">
        <w:t>Je ne vois point</w:t>
      </w:r>
      <w:r>
        <w:t xml:space="preserve">, </w:t>
      </w:r>
      <w:r w:rsidR="00DA00DC">
        <w:t>dans tout cela</w:t>
      </w:r>
      <w:r>
        <w:t xml:space="preserve">, </w:t>
      </w:r>
      <w:r w:rsidR="00DA00DC">
        <w:t>ce qu</w:t>
      </w:r>
      <w:r>
        <w:t>’</w:t>
      </w:r>
      <w:r w:rsidR="00DA00DC">
        <w:t>il peut y avoir de redoutable</w:t>
      </w:r>
      <w:r>
        <w:t xml:space="preserve">. </w:t>
      </w:r>
      <w:r w:rsidR="00DA00DC">
        <w:t>C</w:t>
      </w:r>
      <w:r>
        <w:t>’</w:t>
      </w:r>
      <w:r w:rsidR="00DA00DC">
        <w:t>est une simple affaire de gros sous</w:t>
      </w:r>
      <w:r>
        <w:t>. »</w:t>
      </w:r>
    </w:p>
    <w:p w14:paraId="32CF999F" w14:textId="77777777" w:rsidR="00DD1C38" w:rsidRDefault="00DA00DC" w:rsidP="00DA00DC">
      <w:r>
        <w:t>La vieille sœur fit la moue</w:t>
      </w:r>
      <w:r w:rsidR="00DD1C38">
        <w:t xml:space="preserve">, </w:t>
      </w:r>
      <w:r>
        <w:t>elle aussi</w:t>
      </w:r>
      <w:r w:rsidR="00DD1C38">
        <w:t xml:space="preserve">, </w:t>
      </w:r>
      <w:r>
        <w:t>et je l</w:t>
      </w:r>
      <w:r w:rsidR="00DD1C38">
        <w:t>’</w:t>
      </w:r>
      <w:r>
        <w:t>entendis murmurer</w:t>
      </w:r>
      <w:r w:rsidR="00DD1C38">
        <w:t> :</w:t>
      </w:r>
    </w:p>
    <w:p w14:paraId="7DED9E81" w14:textId="5D4ECB06" w:rsidR="00DA00DC" w:rsidRDefault="00DD1C38" w:rsidP="00DA00DC">
      <w:r>
        <w:t>« </w:t>
      </w:r>
      <w:r w:rsidR="00DA00DC">
        <w:t>Justement</w:t>
      </w:r>
      <w:r>
        <w:t xml:space="preserve"> ! </w:t>
      </w:r>
      <w:r w:rsidR="00DA00DC">
        <w:t>Ce monsieur était bien trop poli</w:t>
      </w:r>
      <w:r>
        <w:t xml:space="preserve">, </w:t>
      </w:r>
      <w:r w:rsidR="00DA00DC">
        <w:t>il est parti beaucoup trop vite pour n</w:t>
      </w:r>
      <w:r>
        <w:t>’</w:t>
      </w:r>
      <w:r w:rsidR="00DA00DC">
        <w:t>avoir point des idées de derrière la tête</w:t>
      </w:r>
      <w:r>
        <w:t xml:space="preserve">. </w:t>
      </w:r>
      <w:r w:rsidR="00DA00DC">
        <w:t>Crois-en mon expérience</w:t>
      </w:r>
      <w:r>
        <w:t xml:space="preserve">, </w:t>
      </w:r>
      <w:r w:rsidR="00DA00DC">
        <w:t>fillette</w:t>
      </w:r>
      <w:r>
        <w:t xml:space="preserve"> ! </w:t>
      </w:r>
      <w:r w:rsidR="00DA00DC">
        <w:t>On voit bien que tu ne sais pas ce que c</w:t>
      </w:r>
      <w:r>
        <w:t>’</w:t>
      </w:r>
      <w:r w:rsidR="00DA00DC">
        <w:t>est qu</w:t>
      </w:r>
      <w:r>
        <w:t>’</w:t>
      </w:r>
      <w:r w:rsidR="00DA00DC">
        <w:t xml:space="preserve">un </w:t>
      </w:r>
      <w:proofErr w:type="spellStart"/>
      <w:r w:rsidR="00DA00DC">
        <w:t>Kaïmakam</w:t>
      </w:r>
      <w:proofErr w:type="spellEnd"/>
      <w:r>
        <w:t>. »</w:t>
      </w:r>
    </w:p>
    <w:p w14:paraId="34E5CFFC" w14:textId="77777777" w:rsidR="00DD1C38" w:rsidRDefault="00DA00DC" w:rsidP="00DA00DC">
      <w:r>
        <w:t>Je n</w:t>
      </w:r>
      <w:r w:rsidR="00DD1C38">
        <w:t>’</w:t>
      </w:r>
      <w:r>
        <w:t>étais pas</w:t>
      </w:r>
      <w:r w:rsidR="00DD1C38">
        <w:t xml:space="preserve">, </w:t>
      </w:r>
      <w:r>
        <w:t>je le répète</w:t>
      </w:r>
      <w:r w:rsidR="00DD1C38">
        <w:t xml:space="preserve">, </w:t>
      </w:r>
      <w:r>
        <w:t>inquiète du tout</w:t>
      </w:r>
      <w:r w:rsidR="00DD1C38">
        <w:t xml:space="preserve">. </w:t>
      </w:r>
      <w:r>
        <w:t>N</w:t>
      </w:r>
      <w:r w:rsidR="00DD1C38">
        <w:t>’</w:t>
      </w:r>
      <w:r>
        <w:t>empêche que</w:t>
      </w:r>
      <w:r w:rsidR="00DD1C38">
        <w:t xml:space="preserve">, </w:t>
      </w:r>
      <w:r>
        <w:t>cette nuit-là</w:t>
      </w:r>
      <w:r w:rsidR="00DD1C38">
        <w:t xml:space="preserve">, </w:t>
      </w:r>
      <w:r>
        <w:t>je fis un rêve assez impressionnant</w:t>
      </w:r>
      <w:r w:rsidR="00DD1C38">
        <w:t xml:space="preserve">. </w:t>
      </w:r>
      <w:r>
        <w:t xml:space="preserve">La </w:t>
      </w:r>
      <w:proofErr w:type="spellStart"/>
      <w:r>
        <w:t>Sitt</w:t>
      </w:r>
      <w:proofErr w:type="spellEnd"/>
      <w:r w:rsidR="00DF04D0">
        <w:t>-</w:t>
      </w:r>
      <w:r>
        <w:t>el</w:t>
      </w:r>
      <w:r w:rsidR="00DF04D0">
        <w:t>-</w:t>
      </w:r>
      <w:proofErr w:type="spellStart"/>
      <w:r>
        <w:t>Qobour</w:t>
      </w:r>
      <w:proofErr w:type="spellEnd"/>
      <w:r>
        <w:t xml:space="preserve"> m</w:t>
      </w:r>
      <w:r w:rsidR="00DD1C38">
        <w:t>’</w:t>
      </w:r>
      <w:r>
        <w:t>apparut et se mit à me morigéner</w:t>
      </w:r>
      <w:r w:rsidR="00DD1C38">
        <w:t xml:space="preserve">, </w:t>
      </w:r>
      <w:r>
        <w:t>alléguant que je la délaissais depuis pas mal de jours</w:t>
      </w:r>
      <w:r w:rsidR="00DD1C38">
        <w:t xml:space="preserve">. </w:t>
      </w:r>
      <w:r>
        <w:t>Je fus peinée d</w:t>
      </w:r>
      <w:r w:rsidR="00DD1C38">
        <w:t>’</w:t>
      </w:r>
      <w:r>
        <w:t>un reproche qui n</w:t>
      </w:r>
      <w:r w:rsidR="00DD1C38">
        <w:t>’</w:t>
      </w:r>
      <w:r>
        <w:t>était pas tout à fait fondé</w:t>
      </w:r>
      <w:r w:rsidR="00DD1C38">
        <w:t xml:space="preserve">. </w:t>
      </w:r>
      <w:r>
        <w:t>Entre nous j</w:t>
      </w:r>
      <w:r w:rsidR="00DD1C38">
        <w:t>’</w:t>
      </w:r>
      <w:r>
        <w:t>étais certaine de n</w:t>
      </w:r>
      <w:r w:rsidR="00DD1C38">
        <w:t>’</w:t>
      </w:r>
      <w:r>
        <w:t>avoir jamais passé autant d</w:t>
      </w:r>
      <w:r w:rsidR="00DD1C38">
        <w:t>’</w:t>
      </w:r>
      <w:r>
        <w:t>heures aux pieds de la statue au manteau vert constellé de rubis</w:t>
      </w:r>
      <w:r w:rsidR="00DD1C38">
        <w:t xml:space="preserve">. </w:t>
      </w:r>
      <w:r>
        <w:t>Cependant</w:t>
      </w:r>
      <w:r w:rsidR="00DD1C38">
        <w:t xml:space="preserve">, </w:t>
      </w:r>
      <w:r>
        <w:t>je ne protestai point</w:t>
      </w:r>
      <w:r w:rsidR="00DD1C38">
        <w:t xml:space="preserve">. </w:t>
      </w:r>
      <w:r>
        <w:t>S</w:t>
      </w:r>
      <w:r w:rsidR="00DD1C38">
        <w:t>’</w:t>
      </w:r>
      <w:r>
        <w:t>il est en effet déjà bien scabreux d</w:t>
      </w:r>
      <w:r w:rsidR="00DD1C38">
        <w:t>’</w:t>
      </w:r>
      <w:r>
        <w:t>entrer en discussion avec nos maîtres terrestres</w:t>
      </w:r>
      <w:r w:rsidR="00DD1C38">
        <w:t xml:space="preserve">, </w:t>
      </w:r>
      <w:r>
        <w:t>on conçoit qu</w:t>
      </w:r>
      <w:r w:rsidR="00DD1C38">
        <w:t>’</w:t>
      </w:r>
      <w:r>
        <w:t>il est encore plus prudent de ne pas s</w:t>
      </w:r>
      <w:r w:rsidR="00DD1C38">
        <w:t>’</w:t>
      </w:r>
      <w:r>
        <w:t>y risquer</w:t>
      </w:r>
      <w:r w:rsidR="00DD1C38">
        <w:t xml:space="preserve">, </w:t>
      </w:r>
      <w:r>
        <w:t>s</w:t>
      </w:r>
      <w:r w:rsidR="00DD1C38">
        <w:t>’</w:t>
      </w:r>
      <w:r>
        <w:t>il s</w:t>
      </w:r>
      <w:r w:rsidR="00DD1C38">
        <w:t>’</w:t>
      </w:r>
      <w:r>
        <w:t>agit de la Vierge ou même des saints</w:t>
      </w:r>
      <w:r w:rsidR="00DD1C38">
        <w:t>.</w:t>
      </w:r>
    </w:p>
    <w:p w14:paraId="2400ACC6" w14:textId="77777777" w:rsidR="00DD1C38" w:rsidRDefault="00DA00DC" w:rsidP="00DA00DC">
      <w:r>
        <w:t>La conclusion fut que</w:t>
      </w:r>
      <w:r w:rsidR="00DD1C38">
        <w:t xml:space="preserve">, </w:t>
      </w:r>
      <w:r>
        <w:t>le lendemain</w:t>
      </w:r>
      <w:r w:rsidR="00DD1C38">
        <w:t xml:space="preserve">, </w:t>
      </w:r>
      <w:r>
        <w:t>tout de suite après matines</w:t>
      </w:r>
      <w:r w:rsidR="00DD1C38">
        <w:t xml:space="preserve">, </w:t>
      </w:r>
      <w:r>
        <w:t>je me trouvai à la chapelle</w:t>
      </w:r>
      <w:r w:rsidR="00DD1C38">
        <w:t xml:space="preserve">. </w:t>
      </w:r>
      <w:r>
        <w:t>Les religieuses n</w:t>
      </w:r>
      <w:r w:rsidR="00DD1C38">
        <w:t>’</w:t>
      </w:r>
      <w:r>
        <w:t>avaient le droit de s</w:t>
      </w:r>
      <w:r w:rsidR="00DD1C38">
        <w:t>’</w:t>
      </w:r>
      <w:r>
        <w:t>y rendre qu</w:t>
      </w:r>
      <w:r w:rsidR="00DD1C38">
        <w:t>’</w:t>
      </w:r>
      <w:r>
        <w:t>à des heures déterminées</w:t>
      </w:r>
      <w:r w:rsidR="00DD1C38">
        <w:t xml:space="preserve">. </w:t>
      </w:r>
      <w:r>
        <w:t>Mais moi</w:t>
      </w:r>
      <w:r w:rsidR="00DD1C38">
        <w:t xml:space="preserve">, </w:t>
      </w:r>
      <w:r>
        <w:t>dont l</w:t>
      </w:r>
      <w:r w:rsidR="00DD1C38">
        <w:t>’</w:t>
      </w:r>
      <w:r>
        <w:t>emploi du temps a toujours été infiniment plus élastique</w:t>
      </w:r>
      <w:r w:rsidR="00DD1C38">
        <w:t xml:space="preserve">, </w:t>
      </w:r>
      <w:r>
        <w:t>j</w:t>
      </w:r>
      <w:r w:rsidR="00DD1C38">
        <w:t>’</w:t>
      </w:r>
      <w:r>
        <w:t>allais et je venais par tout le couvent sans avoir de comptes à rendre à personne</w:t>
      </w:r>
      <w:r w:rsidR="00DD1C38">
        <w:t xml:space="preserve">, </w:t>
      </w:r>
      <w:r>
        <w:t>à peu près à mon gré</w:t>
      </w:r>
      <w:r w:rsidR="00DD1C38">
        <w:t>.</w:t>
      </w:r>
    </w:p>
    <w:p w14:paraId="60AFB64E" w14:textId="77777777" w:rsidR="00DD1C38" w:rsidRDefault="00DA00DC" w:rsidP="00DA00DC">
      <w:r>
        <w:lastRenderedPageBreak/>
        <w:t>La porte du sanctuaire de Notre-Dame du Sépulcre</w:t>
      </w:r>
      <w:r w:rsidR="00DD1C38">
        <w:t xml:space="preserve">, </w:t>
      </w:r>
      <w:r>
        <w:t xml:space="preserve">pareille à celle de </w:t>
      </w:r>
      <w:proofErr w:type="spellStart"/>
      <w:r>
        <w:t>Tortose</w:t>
      </w:r>
      <w:proofErr w:type="spellEnd"/>
      <w:r>
        <w:t xml:space="preserve"> ainsi que je l</w:t>
      </w:r>
      <w:r w:rsidR="00DD1C38">
        <w:t>’</w:t>
      </w:r>
      <w:r>
        <w:t>ai mentionné</w:t>
      </w:r>
      <w:r w:rsidR="00DD1C38">
        <w:t xml:space="preserve">, </w:t>
      </w:r>
      <w:r>
        <w:t>s</w:t>
      </w:r>
      <w:r w:rsidR="00DD1C38">
        <w:t>’</w:t>
      </w:r>
      <w:r>
        <w:t>ouvrait dans le socle du pilier central</w:t>
      </w:r>
      <w:r w:rsidR="00DD1C38">
        <w:t xml:space="preserve">, </w:t>
      </w:r>
      <w:r>
        <w:t>à gauche de la nef</w:t>
      </w:r>
      <w:r w:rsidR="00DD1C38">
        <w:t xml:space="preserve">. </w:t>
      </w:r>
      <w:r>
        <w:t>Je descendis sur la pointe des pieds</w:t>
      </w:r>
      <w:r w:rsidR="00DD1C38">
        <w:t xml:space="preserve">. </w:t>
      </w:r>
      <w:r>
        <w:t>Là</w:t>
      </w:r>
      <w:r w:rsidR="00DD1C38">
        <w:t xml:space="preserve">, </w:t>
      </w:r>
      <w:r>
        <w:t>régnait l</w:t>
      </w:r>
      <w:r w:rsidR="00DD1C38">
        <w:t>’</w:t>
      </w:r>
      <w:r>
        <w:t>odeur de l</w:t>
      </w:r>
      <w:r w:rsidR="00DD1C38">
        <w:t>’</w:t>
      </w:r>
      <w:r>
        <w:t>encens</w:t>
      </w:r>
      <w:r w:rsidR="00DD1C38">
        <w:t xml:space="preserve">, </w:t>
      </w:r>
      <w:r>
        <w:t>et</w:t>
      </w:r>
      <w:r w:rsidR="00DD1C38">
        <w:t xml:space="preserve">, </w:t>
      </w:r>
      <w:r>
        <w:t>comme il n</w:t>
      </w:r>
      <w:r w:rsidR="00DD1C38">
        <w:t>’</w:t>
      </w:r>
      <w:r>
        <w:t>y avait point de fenêtres</w:t>
      </w:r>
      <w:r w:rsidR="00DD1C38">
        <w:t xml:space="preserve">, </w:t>
      </w:r>
      <w:r>
        <w:t>l</w:t>
      </w:r>
      <w:r w:rsidR="00DD1C38">
        <w:t>’</w:t>
      </w:r>
      <w:r>
        <w:t>éclairage n</w:t>
      </w:r>
      <w:r w:rsidR="00DD1C38">
        <w:t>’</w:t>
      </w:r>
      <w:r>
        <w:t>était assuré que par des lampes à huile pendues au plafond et qui étaient des globes de cristal violet et vert</w:t>
      </w:r>
      <w:r w:rsidR="00DD1C38">
        <w:t xml:space="preserve">. </w:t>
      </w:r>
      <w:r>
        <w:t>Je serais plus vieille</w:t>
      </w:r>
      <w:r w:rsidR="00DD1C38">
        <w:t xml:space="preserve">, </w:t>
      </w:r>
      <w:r>
        <w:t>sans mentir</w:t>
      </w:r>
      <w:r w:rsidR="00DD1C38">
        <w:t xml:space="preserve">, </w:t>
      </w:r>
      <w:r>
        <w:t>de trois ou quatre ans</w:t>
      </w:r>
      <w:r w:rsidR="00DD1C38">
        <w:t xml:space="preserve">, </w:t>
      </w:r>
      <w:r>
        <w:t>si j</w:t>
      </w:r>
      <w:r w:rsidR="00DD1C38">
        <w:t>’</w:t>
      </w:r>
      <w:r>
        <w:t>ajoutais à mon âge présent toutes les heures de ma jeunesse que j</w:t>
      </w:r>
      <w:r w:rsidR="00DD1C38">
        <w:t>’</w:t>
      </w:r>
      <w:r>
        <w:t>ai vécues en adoration dans ce lieu</w:t>
      </w:r>
      <w:r w:rsidR="00DD1C38">
        <w:t xml:space="preserve">. </w:t>
      </w:r>
      <w:r>
        <w:t>En dépit de sa majesté barbare et oppressante</w:t>
      </w:r>
      <w:r w:rsidR="00DD1C38">
        <w:t xml:space="preserve">, </w:t>
      </w:r>
      <w:r>
        <w:t>je m</w:t>
      </w:r>
      <w:r w:rsidR="00DD1C38">
        <w:t>’</w:t>
      </w:r>
      <w:r>
        <w:t>y sentais bien</w:t>
      </w:r>
      <w:r w:rsidR="00DD1C38">
        <w:t xml:space="preserve">. </w:t>
      </w:r>
      <w:r>
        <w:t>J</w:t>
      </w:r>
      <w:r w:rsidR="00DD1C38">
        <w:t>’</w:t>
      </w:r>
      <w:r>
        <w:t>y étais chez moi</w:t>
      </w:r>
      <w:r w:rsidR="00DD1C38">
        <w:t xml:space="preserve">. </w:t>
      </w:r>
      <w:r>
        <w:t>Je formais des vœux que je présentais à la Madone</w:t>
      </w:r>
      <w:r w:rsidR="00DD1C38">
        <w:t xml:space="preserve">, </w:t>
      </w:r>
      <w:r>
        <w:t>et</w:t>
      </w:r>
      <w:r w:rsidR="00DD1C38">
        <w:t xml:space="preserve">, </w:t>
      </w:r>
      <w:r>
        <w:t>comme je ne lui demandais que des choses modestes et raisonnables</w:t>
      </w:r>
      <w:r w:rsidR="00DD1C38">
        <w:t xml:space="preserve">, </w:t>
      </w:r>
      <w:r>
        <w:t>la plupart du temps</w:t>
      </w:r>
      <w:r w:rsidR="00DD1C38">
        <w:t xml:space="preserve">, </w:t>
      </w:r>
      <w:r>
        <w:t>j</w:t>
      </w:r>
      <w:r w:rsidR="00DD1C38">
        <w:t>’</w:t>
      </w:r>
      <w:r>
        <w:t>étais exaucée</w:t>
      </w:r>
      <w:r w:rsidR="00DD1C38">
        <w:t xml:space="preserve">. </w:t>
      </w:r>
      <w:r>
        <w:t>Bien qu</w:t>
      </w:r>
      <w:r w:rsidR="00DD1C38">
        <w:t>’</w:t>
      </w:r>
      <w:r>
        <w:t>il n</w:t>
      </w:r>
      <w:r w:rsidR="00DD1C38">
        <w:t>’</w:t>
      </w:r>
      <w:r>
        <w:t>y eût</w:t>
      </w:r>
      <w:r w:rsidR="00DD1C38">
        <w:t xml:space="preserve">, </w:t>
      </w:r>
      <w:r>
        <w:t>dans ce souterrain</w:t>
      </w:r>
      <w:r w:rsidR="00DD1C38">
        <w:t xml:space="preserve">, </w:t>
      </w:r>
      <w:r>
        <w:t>ne pût y avoir aucun courant d</w:t>
      </w:r>
      <w:r w:rsidR="00DD1C38">
        <w:t>’</w:t>
      </w:r>
      <w:r>
        <w:t>air</w:t>
      </w:r>
      <w:r w:rsidR="00DD1C38">
        <w:t xml:space="preserve">, </w:t>
      </w:r>
      <w:r>
        <w:t>les mèches des lampes grésillant parfois projetaient sur les voûtes de bizarres ombres mouvantes et je voyais alors avec une sainte terreur l</w:t>
      </w:r>
      <w:r w:rsidR="00DD1C38">
        <w:t>’</w:t>
      </w:r>
      <w:r>
        <w:t>obscur et lisse visage de la Vierge changer brusquement d</w:t>
      </w:r>
      <w:r w:rsidR="00DD1C38">
        <w:t>’</w:t>
      </w:r>
      <w:r>
        <w:t>expression</w:t>
      </w:r>
      <w:r w:rsidR="00DD1C38">
        <w:t>.</w:t>
      </w:r>
    </w:p>
    <w:p w14:paraId="08DE2935" w14:textId="77777777" w:rsidR="00DD1C38" w:rsidRDefault="00DA00DC" w:rsidP="00DA00DC">
      <w:r>
        <w:t>Celle qu</w:t>
      </w:r>
      <w:r w:rsidR="00DD1C38">
        <w:t>’</w:t>
      </w:r>
      <w:r>
        <w:t>elle prit soudain ce matin-là</w:t>
      </w:r>
      <w:r w:rsidR="00DD1C38">
        <w:t xml:space="preserve"> – </w:t>
      </w:r>
      <w:r>
        <w:t>je priais à ses pieds depuis environ une demi-heure</w:t>
      </w:r>
      <w:r w:rsidR="00DD1C38">
        <w:t xml:space="preserve"> – </w:t>
      </w:r>
      <w:r>
        <w:t>m</w:t>
      </w:r>
      <w:r w:rsidR="00DD1C38">
        <w:t>’</w:t>
      </w:r>
      <w:r>
        <w:t>épouvanta</w:t>
      </w:r>
      <w:r w:rsidR="00DD1C38">
        <w:t xml:space="preserve">. </w:t>
      </w:r>
      <w:r>
        <w:t>Simultanément</w:t>
      </w:r>
      <w:r w:rsidR="00DD1C38">
        <w:t xml:space="preserve">, </w:t>
      </w:r>
      <w:r>
        <w:t>il m</w:t>
      </w:r>
      <w:r w:rsidR="00DD1C38">
        <w:t>’</w:t>
      </w:r>
      <w:r>
        <w:t>avait semblé que les lampes s</w:t>
      </w:r>
      <w:r w:rsidR="00DD1C38">
        <w:t>’</w:t>
      </w:r>
      <w:r>
        <w:t>étaient mises soudain à osciller</w:t>
      </w:r>
      <w:r w:rsidR="00DD1C38">
        <w:t xml:space="preserve">. </w:t>
      </w:r>
      <w:r>
        <w:t>Pas de bruit</w:t>
      </w:r>
      <w:r w:rsidR="00DD1C38">
        <w:t xml:space="preserve">, </w:t>
      </w:r>
      <w:r>
        <w:t>certes</w:t>
      </w:r>
      <w:r w:rsidR="00DD1C38">
        <w:t xml:space="preserve"> ! </w:t>
      </w:r>
      <w:r>
        <w:t>Il ne pouvait en parvenir aucun à cette profondeur</w:t>
      </w:r>
      <w:r w:rsidR="00DD1C38">
        <w:t xml:space="preserve">, </w:t>
      </w:r>
      <w:r>
        <w:t>mais quelque chose comme un ébranlement</w:t>
      </w:r>
      <w:r w:rsidR="00DD1C38">
        <w:t xml:space="preserve">, </w:t>
      </w:r>
      <w:r>
        <w:t>une formidable commotion</w:t>
      </w:r>
      <w:r w:rsidR="00DD1C38">
        <w:t xml:space="preserve">. </w:t>
      </w:r>
      <w:r>
        <w:t>Au comble de l</w:t>
      </w:r>
      <w:r w:rsidR="00DD1C38">
        <w:t>’</w:t>
      </w:r>
      <w:r>
        <w:t>effroi</w:t>
      </w:r>
      <w:r w:rsidR="00DD1C38">
        <w:t xml:space="preserve">, </w:t>
      </w:r>
      <w:r>
        <w:t>je me prosternai davantage</w:t>
      </w:r>
      <w:r w:rsidR="00DD1C38">
        <w:t xml:space="preserve">. </w:t>
      </w:r>
      <w:r>
        <w:t>Je dus perdre quelques minutes le sentiment</w:t>
      </w:r>
      <w:r w:rsidR="00DD1C38">
        <w:t xml:space="preserve">. </w:t>
      </w:r>
      <w:r>
        <w:t>Un vent froid m</w:t>
      </w:r>
      <w:r w:rsidRPr="009A3147">
        <w:t>e fit revenir à moi</w:t>
      </w:r>
      <w:r w:rsidR="00DD1C38">
        <w:t xml:space="preserve">, </w:t>
      </w:r>
      <w:r w:rsidRPr="009A3147">
        <w:t>me glaçant la nuque soudain</w:t>
      </w:r>
      <w:r w:rsidR="00DD1C38">
        <w:t xml:space="preserve">. </w:t>
      </w:r>
      <w:r w:rsidRPr="009A3147">
        <w:t>Cela provenait de la bouche béante et noire de l</w:t>
      </w:r>
      <w:r w:rsidR="00DD1C38">
        <w:t>’</w:t>
      </w:r>
      <w:r w:rsidRPr="009A3147">
        <w:t>escalier</w:t>
      </w:r>
      <w:r w:rsidR="00DD1C38">
        <w:t xml:space="preserve">. </w:t>
      </w:r>
      <w:r w:rsidRPr="009A3147">
        <w:t>Que pouvait-il bien se passer là-haut</w:t>
      </w:r>
      <w:r w:rsidR="00DD1C38">
        <w:t xml:space="preserve"> ? </w:t>
      </w:r>
      <w:r w:rsidRPr="009A3147">
        <w:t>Il fallait savoir à tout prix</w:t>
      </w:r>
      <w:r w:rsidR="00DD1C38">
        <w:t xml:space="preserve">. </w:t>
      </w:r>
      <w:r w:rsidRPr="009A3147">
        <w:t>Je me rel</w:t>
      </w:r>
      <w:r w:rsidR="009A3147">
        <w:t>evai et commençai</w:t>
      </w:r>
      <w:r w:rsidR="00DD1C38">
        <w:t xml:space="preserve">, </w:t>
      </w:r>
      <w:r w:rsidR="009A3147">
        <w:t>titubante</w:t>
      </w:r>
      <w:r w:rsidR="00DD1C38">
        <w:t xml:space="preserve">, </w:t>
      </w:r>
      <w:r w:rsidR="009A3147">
        <w:t>à</w:t>
      </w:r>
      <w:r w:rsidRPr="009A3147">
        <w:t xml:space="preserve"> </w:t>
      </w:r>
      <w:r w:rsidR="009A3147">
        <w:t>g</w:t>
      </w:r>
      <w:r w:rsidRPr="009A3147">
        <w:t>ravir les marches usées</w:t>
      </w:r>
      <w:r w:rsidR="00DD1C38">
        <w:t xml:space="preserve">. </w:t>
      </w:r>
      <w:r w:rsidRPr="009A3147">
        <w:t>À présent</w:t>
      </w:r>
      <w:r w:rsidR="00DD1C38">
        <w:t xml:space="preserve">, </w:t>
      </w:r>
      <w:r w:rsidRPr="009A3147">
        <w:t>le vent me fr</w:t>
      </w:r>
      <w:r>
        <w:t>appait en plein visage</w:t>
      </w:r>
      <w:r w:rsidR="00DD1C38">
        <w:t xml:space="preserve">. </w:t>
      </w:r>
      <w:r>
        <w:t>Il n</w:t>
      </w:r>
      <w:r w:rsidR="00DD1C38">
        <w:t>’</w:t>
      </w:r>
      <w:r>
        <w:t>eût pas été plus violent si toutes les port</w:t>
      </w:r>
      <w:r w:rsidRPr="009A3147">
        <w:t>es</w:t>
      </w:r>
      <w:r w:rsidR="00DD1C38">
        <w:t xml:space="preserve">, </w:t>
      </w:r>
      <w:r w:rsidRPr="009A3147">
        <w:t>toutes les fenêtres du monastère s</w:t>
      </w:r>
      <w:r w:rsidR="00DD1C38">
        <w:t>’</w:t>
      </w:r>
      <w:r w:rsidRPr="009A3147">
        <w:t>étaient ouvertes à la fois</w:t>
      </w:r>
      <w:r w:rsidR="00DD1C38">
        <w:t>.</w:t>
      </w:r>
    </w:p>
    <w:p w14:paraId="0EB27356" w14:textId="4FF1C34C" w:rsidR="00DA00DC" w:rsidRDefault="00DA00DC" w:rsidP="00DA00DC"/>
    <w:p w14:paraId="6EFF71A5" w14:textId="306574B2" w:rsidR="00DA00DC" w:rsidRDefault="00DD1C38" w:rsidP="00DA00DC">
      <w:r>
        <w:t>« </w:t>
      </w:r>
      <w:r w:rsidR="00DA00DC">
        <w:t>Malheureuse</w:t>
      </w:r>
      <w:r>
        <w:t xml:space="preserve">, </w:t>
      </w:r>
      <w:r w:rsidR="00DA00DC">
        <w:t>qu</w:t>
      </w:r>
      <w:r>
        <w:t>’</w:t>
      </w:r>
      <w:r w:rsidR="00DA00DC">
        <w:t>est-ce que tu viens faire</w:t>
      </w:r>
      <w:r>
        <w:t xml:space="preserve"> ? </w:t>
      </w:r>
      <w:r w:rsidR="00DA00DC">
        <w:t>À quoi penses-tu</w:t>
      </w:r>
      <w:r>
        <w:t xml:space="preserve"> ? </w:t>
      </w:r>
      <w:r w:rsidR="00DA00DC">
        <w:t>Retourne vite</w:t>
      </w:r>
      <w:r>
        <w:t xml:space="preserve"> ! </w:t>
      </w:r>
      <w:r w:rsidR="00DA00DC">
        <w:t>Dépêchons-nous</w:t>
      </w:r>
      <w:r>
        <w:t xml:space="preserve"> ! </w:t>
      </w:r>
      <w:r w:rsidR="00DA00DC">
        <w:t>dépêche-toi</w:t>
      </w:r>
      <w:r>
        <w:t> ! »</w:t>
      </w:r>
    </w:p>
    <w:p w14:paraId="144915E2" w14:textId="77777777" w:rsidR="00DD1C38" w:rsidRDefault="00DA00DC" w:rsidP="00DA00DC">
      <w:r>
        <w:t>C</w:t>
      </w:r>
      <w:r w:rsidR="00DD1C38">
        <w:t>’</w:t>
      </w:r>
      <w:r>
        <w:t>était la sœur Théodore que j</w:t>
      </w:r>
      <w:r w:rsidR="00DD1C38">
        <w:t>’</w:t>
      </w:r>
      <w:r>
        <w:t>avais devant moi</w:t>
      </w:r>
      <w:r w:rsidR="00DD1C38">
        <w:t xml:space="preserve">, </w:t>
      </w:r>
      <w:r>
        <w:t>une sœur Théodore aux yeux exorbités d</w:t>
      </w:r>
      <w:r w:rsidR="00DD1C38">
        <w:t>’</w:t>
      </w:r>
      <w:r>
        <w:t>épouvante</w:t>
      </w:r>
      <w:r w:rsidR="00DD1C38">
        <w:t xml:space="preserve">. </w:t>
      </w:r>
      <w:r>
        <w:t>Je la connaissais bien</w:t>
      </w:r>
      <w:r w:rsidR="00DD1C38">
        <w:t xml:space="preserve">, </w:t>
      </w:r>
      <w:r>
        <w:t>la pauvre petite</w:t>
      </w:r>
      <w:r w:rsidR="00DD1C38">
        <w:t xml:space="preserve">. </w:t>
      </w:r>
      <w:r>
        <w:t>Elle était une des plus jeunes religieuses du couvent</w:t>
      </w:r>
      <w:r w:rsidR="00DD1C38">
        <w:t xml:space="preserve">. </w:t>
      </w:r>
      <w:r>
        <w:t>Enfant</w:t>
      </w:r>
      <w:r w:rsidR="00DD1C38">
        <w:t xml:space="preserve">, </w:t>
      </w:r>
      <w:r>
        <w:t>j</w:t>
      </w:r>
      <w:r w:rsidR="00DD1C38">
        <w:t>’</w:t>
      </w:r>
      <w:r>
        <w:t>avais joué avec elle</w:t>
      </w:r>
      <w:r w:rsidR="00DD1C38">
        <w:t xml:space="preserve">, </w:t>
      </w:r>
      <w:r>
        <w:t>avant qu</w:t>
      </w:r>
      <w:r w:rsidR="00DD1C38">
        <w:t>’</w:t>
      </w:r>
      <w:r>
        <w:t>elle n</w:t>
      </w:r>
      <w:r w:rsidR="00DD1C38">
        <w:t>’</w:t>
      </w:r>
      <w:r>
        <w:t>eût pris le voile</w:t>
      </w:r>
      <w:r w:rsidR="00DD1C38">
        <w:t xml:space="preserve">. </w:t>
      </w:r>
      <w:r>
        <w:t>Je la connaissais bien</w:t>
      </w:r>
      <w:r w:rsidR="00DD1C38">
        <w:t xml:space="preserve">, </w:t>
      </w:r>
      <w:r>
        <w:t>et</w:t>
      </w:r>
      <w:r w:rsidR="00DD1C38">
        <w:t xml:space="preserve">, </w:t>
      </w:r>
      <w:r>
        <w:t>en cet instant</w:t>
      </w:r>
      <w:r w:rsidR="00DD1C38">
        <w:t xml:space="preserve">, </w:t>
      </w:r>
      <w:r>
        <w:t>je ne la reconnaissais pas</w:t>
      </w:r>
      <w:r w:rsidR="00DD1C38">
        <w:t>.</w:t>
      </w:r>
    </w:p>
    <w:p w14:paraId="73C64ECB" w14:textId="77777777" w:rsidR="00DD1C38" w:rsidRDefault="00DA00DC" w:rsidP="00DA00DC">
      <w:r>
        <w:t>Me bousculant</w:t>
      </w:r>
      <w:r w:rsidR="00DD1C38">
        <w:t xml:space="preserve">, </w:t>
      </w:r>
      <w:r>
        <w:t>me renversant presque dans l</w:t>
      </w:r>
      <w:r w:rsidR="00DD1C38">
        <w:t>’</w:t>
      </w:r>
      <w:r>
        <w:t>escalier sur le seuil duquel je venais d</w:t>
      </w:r>
      <w:r w:rsidR="00DD1C38">
        <w:t>’</w:t>
      </w:r>
      <w:r>
        <w:t>apparaître</w:t>
      </w:r>
      <w:r w:rsidR="00DD1C38">
        <w:t xml:space="preserve">, </w:t>
      </w:r>
      <w:r>
        <w:t>elle m</w:t>
      </w:r>
      <w:r w:rsidR="00DD1C38">
        <w:t>’</w:t>
      </w:r>
      <w:r>
        <w:t>entraînait</w:t>
      </w:r>
      <w:r w:rsidR="00DD1C38">
        <w:t xml:space="preserve">. </w:t>
      </w:r>
      <w:r>
        <w:t>Nous nous cognions aux murailles humides</w:t>
      </w:r>
      <w:r w:rsidR="00DD1C38">
        <w:t xml:space="preserve">. </w:t>
      </w:r>
      <w:r>
        <w:t>Je trébuchai</w:t>
      </w:r>
      <w:r w:rsidR="00DD1C38">
        <w:t>.</w:t>
      </w:r>
    </w:p>
    <w:p w14:paraId="4E552621" w14:textId="52D94203" w:rsidR="00DA00DC" w:rsidRDefault="00DD1C38" w:rsidP="00DA00DC">
      <w:r>
        <w:t>« </w:t>
      </w:r>
      <w:r w:rsidR="00DA00DC">
        <w:t>Plus vite</w:t>
      </w:r>
      <w:r>
        <w:t xml:space="preserve">, </w:t>
      </w:r>
      <w:r w:rsidR="00DA00DC">
        <w:t>plus vite</w:t>
      </w:r>
      <w:r>
        <w:t xml:space="preserve"> ! </w:t>
      </w:r>
      <w:r w:rsidR="00DA00DC">
        <w:t>Sainte Madone</w:t>
      </w:r>
      <w:r>
        <w:t xml:space="preserve">, </w:t>
      </w:r>
      <w:r w:rsidR="00DA00DC">
        <w:t>il n</w:t>
      </w:r>
      <w:r>
        <w:t>’</w:t>
      </w:r>
      <w:r w:rsidR="00DA00DC">
        <w:t>y a que vous qui puissiez nous sauver</w:t>
      </w:r>
      <w:r>
        <w:t> ! »</w:t>
      </w:r>
    </w:p>
    <w:p w14:paraId="6B536255" w14:textId="77777777" w:rsidR="00DD1C38" w:rsidRDefault="00DA00DC" w:rsidP="00DA00DC">
      <w:r>
        <w:t>Je voulais parler</w:t>
      </w:r>
      <w:r w:rsidR="00DD1C38">
        <w:t xml:space="preserve">. </w:t>
      </w:r>
      <w:r>
        <w:t>Elle me mit une main sur la bouche</w:t>
      </w:r>
      <w:r w:rsidR="00DD1C38">
        <w:t xml:space="preserve">. </w:t>
      </w:r>
      <w:r>
        <w:t>Effondrée avec elle aux pieds de la statue</w:t>
      </w:r>
      <w:r w:rsidR="00DD1C38">
        <w:t xml:space="preserve">, </w:t>
      </w:r>
      <w:r>
        <w:t>j</w:t>
      </w:r>
      <w:r w:rsidR="00DD1C38">
        <w:t>’</w:t>
      </w:r>
      <w:r>
        <w:t>entendais ses dents qui claquaient</w:t>
      </w:r>
      <w:r w:rsidR="00DD1C38">
        <w:t xml:space="preserve">. </w:t>
      </w:r>
      <w:r>
        <w:t>Je sentis sur mon bras quelque chose de chaud</w:t>
      </w:r>
      <w:r w:rsidR="00DD1C38">
        <w:t xml:space="preserve">. </w:t>
      </w:r>
      <w:r>
        <w:t>Je ne pus retenir un cri d</w:t>
      </w:r>
      <w:r w:rsidR="00DD1C38">
        <w:t>’</w:t>
      </w:r>
      <w:r>
        <w:t>horreur</w:t>
      </w:r>
      <w:r w:rsidR="00DD1C38">
        <w:t>.</w:t>
      </w:r>
    </w:p>
    <w:p w14:paraId="4DEA5D76" w14:textId="19C9BC8E" w:rsidR="00DA00DC" w:rsidRDefault="00DD1C38" w:rsidP="00DA00DC">
      <w:r>
        <w:t>« </w:t>
      </w:r>
      <w:r w:rsidR="00DA00DC">
        <w:t>Du sang</w:t>
      </w:r>
      <w:r>
        <w:t xml:space="preserve">, </w:t>
      </w:r>
      <w:r w:rsidR="00DA00DC">
        <w:t>mon Dieu</w:t>
      </w:r>
      <w:r>
        <w:t>. »</w:t>
      </w:r>
    </w:p>
    <w:p w14:paraId="36BCB8CA" w14:textId="77777777" w:rsidR="00DD1C38" w:rsidRDefault="00DA00DC" w:rsidP="00DA00DC">
      <w:r>
        <w:t>De nouveau</w:t>
      </w:r>
      <w:r w:rsidR="00DD1C38">
        <w:t xml:space="preserve">, </w:t>
      </w:r>
      <w:r>
        <w:t>j</w:t>
      </w:r>
      <w:r w:rsidR="00DD1C38">
        <w:t>’</w:t>
      </w:r>
      <w:r>
        <w:t>eus sa main suppliante sur les lèvres</w:t>
      </w:r>
      <w:r w:rsidR="00DD1C38">
        <w:t>.</w:t>
      </w:r>
    </w:p>
    <w:p w14:paraId="1518530C" w14:textId="78F05368" w:rsidR="00DA00DC" w:rsidRDefault="00DD1C38" w:rsidP="00DA00DC">
      <w:r>
        <w:t>« </w:t>
      </w:r>
      <w:r w:rsidR="00DA00DC">
        <w:t>Tais-toi</w:t>
      </w:r>
      <w:r>
        <w:t xml:space="preserve">, </w:t>
      </w:r>
      <w:r w:rsidR="00DA00DC">
        <w:t>je t</w:t>
      </w:r>
      <w:r>
        <w:t>’</w:t>
      </w:r>
      <w:r w:rsidR="00DA00DC">
        <w:t>en supplie</w:t>
      </w:r>
      <w:r>
        <w:t xml:space="preserve">, </w:t>
      </w:r>
      <w:r w:rsidR="00DA00DC">
        <w:t>oh</w:t>
      </w:r>
      <w:r>
        <w:t xml:space="preserve"> ! </w:t>
      </w:r>
      <w:r w:rsidR="00DA00DC">
        <w:t>tais-toi</w:t>
      </w:r>
      <w:r>
        <w:t xml:space="preserve"> ! </w:t>
      </w:r>
      <w:r w:rsidR="00DA00DC">
        <w:t>S</w:t>
      </w:r>
      <w:r>
        <w:t>’</w:t>
      </w:r>
      <w:r w:rsidR="00DA00DC">
        <w:t>ils nous découvrent</w:t>
      </w:r>
      <w:r>
        <w:t xml:space="preserve">, </w:t>
      </w:r>
      <w:r w:rsidR="00DA00DC">
        <w:t>nous sommes perdues</w:t>
      </w:r>
      <w:r>
        <w:t> ! »</w:t>
      </w:r>
    </w:p>
    <w:p w14:paraId="742AB0B9" w14:textId="77777777" w:rsidR="00DD1C38" w:rsidRDefault="00DA00DC" w:rsidP="00DA00DC">
      <w:r>
        <w:t>Combien de temps demeurâmes-nous ainsi</w:t>
      </w:r>
      <w:r w:rsidR="00DD1C38">
        <w:t xml:space="preserve"> ? </w:t>
      </w:r>
      <w:r>
        <w:t>Il y a des moments qui n</w:t>
      </w:r>
      <w:r w:rsidR="00DD1C38">
        <w:t>’</w:t>
      </w:r>
      <w:r>
        <w:t>ont point de mesure</w:t>
      </w:r>
      <w:r w:rsidR="00DD1C38">
        <w:t xml:space="preserve">. </w:t>
      </w:r>
      <w:r>
        <w:t>La petite sœur s</w:t>
      </w:r>
      <w:r w:rsidR="00DD1C38">
        <w:t>’</w:t>
      </w:r>
      <w:r>
        <w:t>était mise à parler d</w:t>
      </w:r>
      <w:r w:rsidR="00DD1C38">
        <w:t>’</w:t>
      </w:r>
      <w:r>
        <w:t>une voix précipitée</w:t>
      </w:r>
      <w:r w:rsidR="00DD1C38">
        <w:t xml:space="preserve">, </w:t>
      </w:r>
      <w:r>
        <w:t>qui s</w:t>
      </w:r>
      <w:r w:rsidR="00DD1C38">
        <w:t>’</w:t>
      </w:r>
      <w:r>
        <w:t>affaiblissait par intervalles de la plus étrange façon</w:t>
      </w:r>
      <w:r w:rsidR="00DD1C38">
        <w:t xml:space="preserve">, </w:t>
      </w:r>
      <w:r>
        <w:t>moins sous l</w:t>
      </w:r>
      <w:r w:rsidR="00DD1C38">
        <w:t>’</w:t>
      </w:r>
      <w:r>
        <w:t>effet de la peur</w:t>
      </w:r>
      <w:r w:rsidR="00DD1C38">
        <w:t xml:space="preserve">, </w:t>
      </w:r>
      <w:proofErr w:type="spellStart"/>
      <w:r>
        <w:t>eût-on</w:t>
      </w:r>
      <w:proofErr w:type="spellEnd"/>
      <w:r>
        <w:t xml:space="preserve"> dit</w:t>
      </w:r>
      <w:r w:rsidR="00DD1C38">
        <w:t xml:space="preserve">, </w:t>
      </w:r>
      <w:r>
        <w:t>que d</w:t>
      </w:r>
      <w:r w:rsidR="00DD1C38">
        <w:t>’</w:t>
      </w:r>
      <w:r>
        <w:t>une espèce de fièvre</w:t>
      </w:r>
      <w:r w:rsidR="00DD1C38">
        <w:t xml:space="preserve">. </w:t>
      </w:r>
      <w:r>
        <w:t>Au cours de ses explications coupées de hoquets et de larmes</w:t>
      </w:r>
      <w:r w:rsidR="00DD1C38">
        <w:t xml:space="preserve">, </w:t>
      </w:r>
      <w:r>
        <w:t>elle s</w:t>
      </w:r>
      <w:r w:rsidR="00DD1C38">
        <w:t>’</w:t>
      </w:r>
      <w:r>
        <w:t xml:space="preserve">arrêtait </w:t>
      </w:r>
      <w:r>
        <w:lastRenderedPageBreak/>
        <w:t>pour recommencer à trembler de tous ses membres</w:t>
      </w:r>
      <w:r w:rsidR="00DD1C38">
        <w:t xml:space="preserve">. </w:t>
      </w:r>
      <w:r>
        <w:t>C</w:t>
      </w:r>
      <w:r w:rsidR="00DD1C38">
        <w:t>’</w:t>
      </w:r>
      <w:r>
        <w:t>était moi à mon tour qui étais obligée de la conjurer de ne point sangloter aussi fort</w:t>
      </w:r>
      <w:r w:rsidR="00DD1C38">
        <w:t xml:space="preserve">. </w:t>
      </w:r>
      <w:r>
        <w:t>Et toujours cet horrible flux tiède sur mes bras</w:t>
      </w:r>
      <w:r w:rsidR="00DD1C38">
        <w:t>.</w:t>
      </w:r>
    </w:p>
    <w:p w14:paraId="0E113B97" w14:textId="77777777" w:rsidR="00DD1C38" w:rsidRDefault="00DD1C38" w:rsidP="00DA00DC">
      <w:r>
        <w:t>« </w:t>
      </w:r>
      <w:r w:rsidR="00DA00DC">
        <w:t>Sœur Théodore</w:t>
      </w:r>
      <w:r>
        <w:t xml:space="preserve">, </w:t>
      </w:r>
      <w:r w:rsidR="00DA00DC">
        <w:t>calmez-vous</w:t>
      </w:r>
      <w:r>
        <w:t xml:space="preserve"> ! </w:t>
      </w:r>
      <w:r w:rsidR="00DA00DC">
        <w:t>Vous êtes blessée</w:t>
      </w:r>
      <w:r>
        <w:t> ?</w:t>
      </w:r>
    </w:p>
    <w:p w14:paraId="7D389429" w14:textId="77777777" w:rsidR="00DD1C38" w:rsidRDefault="00DD1C38" w:rsidP="00DA00DC">
      <w:r>
        <w:t>— </w:t>
      </w:r>
      <w:r w:rsidR="00DA00DC">
        <w:t>Laisse</w:t>
      </w:r>
      <w:r>
        <w:t xml:space="preserve"> ! </w:t>
      </w:r>
      <w:r w:rsidR="00DA00DC">
        <w:t>Ne fais pas attention</w:t>
      </w:r>
      <w:r>
        <w:t xml:space="preserve">. </w:t>
      </w:r>
      <w:r w:rsidR="00DA00DC">
        <w:t>Moi</w:t>
      </w:r>
      <w:r>
        <w:t xml:space="preserve">, </w:t>
      </w:r>
      <w:r w:rsidR="00DA00DC">
        <w:t>ce n</w:t>
      </w:r>
      <w:r>
        <w:t>’</w:t>
      </w:r>
      <w:r w:rsidR="00DA00DC">
        <w:t>est rien</w:t>
      </w:r>
      <w:r>
        <w:t xml:space="preserve"> ! </w:t>
      </w:r>
      <w:r w:rsidR="00DA00DC">
        <w:t>Mais</w:t>
      </w:r>
      <w:r>
        <w:t xml:space="preserve">, </w:t>
      </w:r>
      <w:r w:rsidR="00DA00DC">
        <w:t>ma petite fille</w:t>
      </w:r>
      <w:r>
        <w:t xml:space="preserve">, </w:t>
      </w:r>
      <w:r w:rsidR="00DA00DC">
        <w:t>si tu voyais les autres</w:t>
      </w:r>
      <w:r>
        <w:t xml:space="preserve"> ! </w:t>
      </w:r>
      <w:r w:rsidR="00DA00DC">
        <w:t>Qu</w:t>
      </w:r>
      <w:r>
        <w:t>’</w:t>
      </w:r>
      <w:r w:rsidR="00DA00DC">
        <w:t>est-ce que j</w:t>
      </w:r>
      <w:r>
        <w:t>’</w:t>
      </w:r>
      <w:r w:rsidR="00DA00DC">
        <w:t>étais en train de te dire</w:t>
      </w:r>
      <w:r>
        <w:t xml:space="preserve"> ? </w:t>
      </w:r>
      <w:r w:rsidR="00DA00DC">
        <w:t>Ne m</w:t>
      </w:r>
      <w:r>
        <w:t>’</w:t>
      </w:r>
      <w:r w:rsidR="00DA00DC">
        <w:t>interromps plus</w:t>
      </w:r>
      <w:r>
        <w:t xml:space="preserve">, </w:t>
      </w:r>
      <w:r w:rsidR="00DA00DC">
        <w:t>pour l</w:t>
      </w:r>
      <w:r>
        <w:t>’</w:t>
      </w:r>
      <w:r w:rsidR="00DA00DC">
        <w:t>amour de Dieu</w:t>
      </w:r>
      <w:r>
        <w:t xml:space="preserve"> ! </w:t>
      </w:r>
      <w:r w:rsidR="00DA00DC">
        <w:t>J</w:t>
      </w:r>
      <w:r>
        <w:t>’</w:t>
      </w:r>
      <w:r w:rsidR="00DA00DC">
        <w:t>ai déjà bien assez de difficultés</w:t>
      </w:r>
      <w:r>
        <w:t xml:space="preserve">… </w:t>
      </w:r>
      <w:r w:rsidR="00DA00DC">
        <w:t>Ah</w:t>
      </w:r>
      <w:r>
        <w:t xml:space="preserve"> ! </w:t>
      </w:r>
      <w:r w:rsidR="00DA00DC">
        <w:t>oui</w:t>
      </w:r>
      <w:r>
        <w:t xml:space="preserve">, </w:t>
      </w:r>
      <w:r w:rsidR="00DA00DC">
        <w:t>j</w:t>
      </w:r>
      <w:r>
        <w:t>’</w:t>
      </w:r>
      <w:r w:rsidR="00DA00DC">
        <w:t>y suis</w:t>
      </w:r>
      <w:r>
        <w:t xml:space="preserve"> ! </w:t>
      </w:r>
      <w:r w:rsidR="00DA00DC">
        <w:t>C</w:t>
      </w:r>
      <w:r>
        <w:t>’</w:t>
      </w:r>
      <w:r w:rsidR="00DA00DC">
        <w:t xml:space="preserve">est le </w:t>
      </w:r>
      <w:proofErr w:type="spellStart"/>
      <w:r w:rsidR="00DA00DC">
        <w:t>Kaïmakam</w:t>
      </w:r>
      <w:proofErr w:type="spellEnd"/>
      <w:r w:rsidR="00DA00DC">
        <w:t xml:space="preserve"> qui est venu hier après-midi</w:t>
      </w:r>
      <w:r>
        <w:t xml:space="preserve">. </w:t>
      </w:r>
      <w:r w:rsidR="00DA00DC">
        <w:t>Seulement</w:t>
      </w:r>
      <w:r>
        <w:t xml:space="preserve">, </w:t>
      </w:r>
      <w:r w:rsidR="00DA00DC">
        <w:t>aujourd</w:t>
      </w:r>
      <w:r>
        <w:t>’</w:t>
      </w:r>
      <w:r w:rsidR="00DA00DC">
        <w:t>hui</w:t>
      </w:r>
      <w:r>
        <w:t xml:space="preserve">, </w:t>
      </w:r>
      <w:r w:rsidR="00DA00DC">
        <w:t>ce n</w:t>
      </w:r>
      <w:r>
        <w:t>’</w:t>
      </w:r>
      <w:r w:rsidR="00DA00DC">
        <w:t>était point une douzaine de gendarmes</w:t>
      </w:r>
      <w:r>
        <w:t xml:space="preserve">, </w:t>
      </w:r>
      <w:r w:rsidR="00DA00DC">
        <w:t>mais un bataillon tout entier qui l</w:t>
      </w:r>
      <w:r>
        <w:t>’</w:t>
      </w:r>
      <w:r w:rsidR="00DA00DC">
        <w:t>accompagnait</w:t>
      </w:r>
      <w:r>
        <w:t xml:space="preserve">, </w:t>
      </w:r>
      <w:r w:rsidR="00DA00DC">
        <w:t>avec une pièce d</w:t>
      </w:r>
      <w:r>
        <w:t>’</w:t>
      </w:r>
      <w:r w:rsidR="00DA00DC">
        <w:t>artillerie</w:t>
      </w:r>
      <w:r>
        <w:t xml:space="preserve">. </w:t>
      </w:r>
      <w:r w:rsidR="00DA00DC">
        <w:t>Ils ont entouré le monastère</w:t>
      </w:r>
      <w:r>
        <w:t xml:space="preserve">. </w:t>
      </w:r>
      <w:r w:rsidR="00DA00DC">
        <w:t>Je suis sûre qu</w:t>
      </w:r>
      <w:r>
        <w:t>’</w:t>
      </w:r>
      <w:r w:rsidR="00DA00DC">
        <w:t>ils étaient déjà là tous hier</w:t>
      </w:r>
      <w:r>
        <w:t xml:space="preserve">, </w:t>
      </w:r>
      <w:r w:rsidR="00DA00DC">
        <w:t>et qu</w:t>
      </w:r>
      <w:r>
        <w:t>’</w:t>
      </w:r>
      <w:r w:rsidR="00DA00DC">
        <w:t>ils ont fait semblant de partir</w:t>
      </w:r>
      <w:r>
        <w:t xml:space="preserve">. </w:t>
      </w:r>
      <w:r w:rsidR="00DA00DC">
        <w:t>Tout à l</w:t>
      </w:r>
      <w:r>
        <w:t>’</w:t>
      </w:r>
      <w:r w:rsidR="00DA00DC">
        <w:t>heure</w:t>
      </w:r>
      <w:r>
        <w:t xml:space="preserve">, </w:t>
      </w:r>
      <w:r w:rsidR="00DA00DC">
        <w:t>quand l</w:t>
      </w:r>
      <w:r>
        <w:t>’</w:t>
      </w:r>
      <w:r w:rsidR="00DA00DC">
        <w:t>aube s</w:t>
      </w:r>
      <w:r>
        <w:t>’</w:t>
      </w:r>
      <w:r w:rsidR="00DA00DC">
        <w:t>est levée</w:t>
      </w:r>
      <w:r>
        <w:t xml:space="preserve">, </w:t>
      </w:r>
      <w:r w:rsidR="00DA00DC">
        <w:t>ils avaient pris position devant la grande porte</w:t>
      </w:r>
      <w:r>
        <w:t xml:space="preserve">. </w:t>
      </w:r>
      <w:r w:rsidR="00DA00DC">
        <w:t xml:space="preserve">Le </w:t>
      </w:r>
      <w:proofErr w:type="spellStart"/>
      <w:r w:rsidR="00DA00DC">
        <w:t>Kaïmakam</w:t>
      </w:r>
      <w:proofErr w:type="spellEnd"/>
      <w:r w:rsidR="00DA00DC">
        <w:t xml:space="preserve"> a sommé derechef notre supérieure de lui faire ouvrir</w:t>
      </w:r>
      <w:r>
        <w:t xml:space="preserve">. </w:t>
      </w:r>
      <w:r w:rsidR="00DA00DC">
        <w:t>Elle a répondu qu</w:t>
      </w:r>
      <w:r>
        <w:t>’</w:t>
      </w:r>
      <w:r w:rsidR="00DA00DC">
        <w:t>entre les ordres de Dieu et les siens</w:t>
      </w:r>
      <w:r>
        <w:t xml:space="preserve">, </w:t>
      </w:r>
      <w:r w:rsidR="00DA00DC">
        <w:t>il ne pouvait être question pour elle d</w:t>
      </w:r>
      <w:r>
        <w:t>’</w:t>
      </w:r>
      <w:r w:rsidR="00DA00DC">
        <w:t>hésiter</w:t>
      </w:r>
      <w:r>
        <w:t xml:space="preserve">. </w:t>
      </w:r>
      <w:r w:rsidR="00DA00DC">
        <w:t>On eût dit qu</w:t>
      </w:r>
      <w:r>
        <w:t>’</w:t>
      </w:r>
      <w:r w:rsidR="00DA00DC">
        <w:t>ils n</w:t>
      </w:r>
      <w:r>
        <w:t>’</w:t>
      </w:r>
      <w:r w:rsidR="00DA00DC">
        <w:t>attendaient que cette réplique</w:t>
      </w:r>
      <w:r>
        <w:t xml:space="preserve">. </w:t>
      </w:r>
      <w:r w:rsidR="00DA00DC">
        <w:t>Ça n</w:t>
      </w:r>
      <w:r>
        <w:t>’</w:t>
      </w:r>
      <w:r w:rsidR="00DA00DC">
        <w:t>a pas été long</w:t>
      </w:r>
      <w:r>
        <w:t xml:space="preserve"> : </w:t>
      </w:r>
      <w:r w:rsidR="00DA00DC">
        <w:t>un coup</w:t>
      </w:r>
      <w:r>
        <w:t xml:space="preserve">, </w:t>
      </w:r>
      <w:r w:rsidR="00DA00DC">
        <w:t>deux coups de canon</w:t>
      </w:r>
      <w:r>
        <w:t xml:space="preserve">… </w:t>
      </w:r>
      <w:r w:rsidR="00DA00DC">
        <w:t>La grande porte a volé en morceaux</w:t>
      </w:r>
      <w:r>
        <w:t xml:space="preserve">, </w:t>
      </w:r>
      <w:r w:rsidR="00DA00DC">
        <w:t>et avec elle toute une partie de la muraille de façade</w:t>
      </w:r>
      <w:r>
        <w:t xml:space="preserve">. </w:t>
      </w:r>
      <w:r w:rsidR="00DA00DC">
        <w:t>En moins de temps qu</w:t>
      </w:r>
      <w:r>
        <w:t>’</w:t>
      </w:r>
      <w:r w:rsidR="00DA00DC">
        <w:t>il ne faut pour le raconter</w:t>
      </w:r>
      <w:r>
        <w:t xml:space="preserve">, </w:t>
      </w:r>
      <w:r w:rsidR="00DA00DC">
        <w:t>ils étaient déjà à l</w:t>
      </w:r>
      <w:r>
        <w:t>’</w:t>
      </w:r>
      <w:r w:rsidR="00DA00DC">
        <w:t>intérieur du couvent</w:t>
      </w:r>
      <w:r>
        <w:t>.</w:t>
      </w:r>
    </w:p>
    <w:p w14:paraId="4BEE0D59" w14:textId="77777777" w:rsidR="00DD1C38" w:rsidRDefault="00DD1C38" w:rsidP="00DA00DC">
      <w:r>
        <w:t>— </w:t>
      </w:r>
      <w:r w:rsidR="00DA00DC">
        <w:t>Pourquoi</w:t>
      </w:r>
      <w:r>
        <w:t xml:space="preserve">, </w:t>
      </w:r>
      <w:r w:rsidR="00DA00DC">
        <w:t>puisque notre mère avait dit qu</w:t>
      </w:r>
      <w:r>
        <w:t>’</w:t>
      </w:r>
      <w:r w:rsidR="00DA00DC">
        <w:t>on n</w:t>
      </w:r>
      <w:r>
        <w:t>’</w:t>
      </w:r>
      <w:r w:rsidR="00DA00DC">
        <w:t>avait qu</w:t>
      </w:r>
      <w:r>
        <w:t>’</w:t>
      </w:r>
      <w:r w:rsidR="00DA00DC">
        <w:t>à lui faire connaître le chiffre de l</w:t>
      </w:r>
      <w:r>
        <w:t>’</w:t>
      </w:r>
      <w:r w:rsidR="00DA00DC">
        <w:t>impôt</w:t>
      </w:r>
      <w:r>
        <w:t> ?…</w:t>
      </w:r>
    </w:p>
    <w:p w14:paraId="68F92083" w14:textId="7E98EDF7" w:rsidR="00DA00DC" w:rsidRDefault="00DD1C38" w:rsidP="00DA00DC">
      <w:r>
        <w:t>— </w:t>
      </w:r>
      <w:r w:rsidR="00DA00DC">
        <w:t>Eh</w:t>
      </w:r>
      <w:r>
        <w:t xml:space="preserve"> ! </w:t>
      </w:r>
      <w:r w:rsidR="00DA00DC">
        <w:t>infortunées que nous sommes</w:t>
      </w:r>
      <w:r>
        <w:t xml:space="preserve">, </w:t>
      </w:r>
      <w:r w:rsidR="00DA00DC">
        <w:t>c</w:t>
      </w:r>
      <w:r>
        <w:t>’</w:t>
      </w:r>
      <w:r w:rsidR="00DA00DC">
        <w:t>était bien d</w:t>
      </w:r>
      <w:r>
        <w:t>’</w:t>
      </w:r>
      <w:r w:rsidR="00DA00DC">
        <w:t>impôt qu</w:t>
      </w:r>
      <w:r>
        <w:t>’</w:t>
      </w:r>
      <w:r w:rsidR="00DA00DC">
        <w:t>il s</w:t>
      </w:r>
      <w:r>
        <w:t>’</w:t>
      </w:r>
      <w:r w:rsidR="00DA00DC">
        <w:t>agissait</w:t>
      </w:r>
      <w:r>
        <w:t xml:space="preserve"> ! </w:t>
      </w:r>
      <w:r w:rsidR="00DA00DC">
        <w:t>Sans cela</w:t>
      </w:r>
      <w:r>
        <w:t xml:space="preserve">, </w:t>
      </w:r>
      <w:r w:rsidR="00DA00DC">
        <w:t>nous serions peut-être encore toutes en vie</w:t>
      </w:r>
      <w:r>
        <w:t xml:space="preserve">. </w:t>
      </w:r>
      <w:r w:rsidR="00DA00DC">
        <w:t>D</w:t>
      </w:r>
      <w:r>
        <w:t>’</w:t>
      </w:r>
      <w:r w:rsidR="00DA00DC">
        <w:t>abord</w:t>
      </w:r>
      <w:r>
        <w:t xml:space="preserve">, </w:t>
      </w:r>
      <w:r w:rsidR="00DA00DC">
        <w:t>tout alla à peu près</w:t>
      </w:r>
      <w:r>
        <w:t xml:space="preserve">. </w:t>
      </w:r>
      <w:r w:rsidR="00DA00DC">
        <w:t>À part la honte qu</w:t>
      </w:r>
      <w:r>
        <w:t>’</w:t>
      </w:r>
      <w:r w:rsidR="00DA00DC">
        <w:t>il y avait pour nous à voir ces hommes</w:t>
      </w:r>
      <w:r>
        <w:t xml:space="preserve">, </w:t>
      </w:r>
      <w:r w:rsidR="00DA00DC">
        <w:t>à subir leur contact</w:t>
      </w:r>
      <w:r>
        <w:t xml:space="preserve">, </w:t>
      </w:r>
      <w:r w:rsidR="00DA00DC">
        <w:t>leurs horribles propos</w:t>
      </w:r>
      <w:r>
        <w:t xml:space="preserve">, </w:t>
      </w:r>
      <w:r w:rsidR="00DA00DC">
        <w:t>nous pouvions conserver l</w:t>
      </w:r>
      <w:r>
        <w:t>’</w:t>
      </w:r>
      <w:r w:rsidR="00DA00DC">
        <w:t>espoir d</w:t>
      </w:r>
      <w:r>
        <w:t>’</w:t>
      </w:r>
      <w:r w:rsidR="00DA00DC">
        <w:t xml:space="preserve">échapper à un péril dont nous ne soupçonnions même pas </w:t>
      </w:r>
      <w:r w:rsidR="00DA00DC">
        <w:lastRenderedPageBreak/>
        <w:t>l</w:t>
      </w:r>
      <w:r>
        <w:t>’</w:t>
      </w:r>
      <w:r w:rsidR="00DA00DC">
        <w:t>étendue</w:t>
      </w:r>
      <w:r>
        <w:t xml:space="preserve">. </w:t>
      </w:r>
      <w:r w:rsidR="00DA00DC">
        <w:t>L</w:t>
      </w:r>
      <w:r>
        <w:t>’</w:t>
      </w:r>
      <w:r w:rsidR="00DA00DC">
        <w:t xml:space="preserve">officier qui commandait le détachement exécutait avec une hâte respectueuse les ordres du </w:t>
      </w:r>
      <w:proofErr w:type="spellStart"/>
      <w:r w:rsidR="00DA00DC">
        <w:t>Kaïmakam</w:t>
      </w:r>
      <w:proofErr w:type="spellEnd"/>
      <w:r>
        <w:t xml:space="preserve">. </w:t>
      </w:r>
      <w:r w:rsidR="00DA00DC">
        <w:t>J</w:t>
      </w:r>
      <w:r>
        <w:t>’</w:t>
      </w:r>
      <w:r w:rsidR="00DA00DC">
        <w:t>entendais celui-ci lui dire</w:t>
      </w:r>
      <w:r>
        <w:t> : « </w:t>
      </w:r>
      <w:r w:rsidR="00DA00DC">
        <w:t>Il faut les trouver à tout prix</w:t>
      </w:r>
      <w:r>
        <w:t xml:space="preserve">. </w:t>
      </w:r>
      <w:r w:rsidR="00DA00DC">
        <w:t xml:space="preserve">Jamais le </w:t>
      </w:r>
      <w:proofErr w:type="spellStart"/>
      <w:r w:rsidR="00DA00DC">
        <w:t>Vali</w:t>
      </w:r>
      <w:proofErr w:type="spellEnd"/>
      <w:r w:rsidR="00DA00DC">
        <w:t xml:space="preserve"> ne nous pardonnera de revenir les mains vides</w:t>
      </w:r>
      <w:r>
        <w:t xml:space="preserve">. </w:t>
      </w:r>
      <w:r w:rsidR="00DA00DC">
        <w:t>Nous avons la certitude qu</w:t>
      </w:r>
      <w:r>
        <w:t>’</w:t>
      </w:r>
      <w:r w:rsidR="00DA00DC">
        <w:t>ils se sont réfugiés ici tous les deux</w:t>
      </w:r>
      <w:r>
        <w:t xml:space="preserve">. </w:t>
      </w:r>
      <w:r w:rsidR="00DA00DC">
        <w:t>Il y a beau temps que je suis renseigné sur les manigances de cette vieille sorcière</w:t>
      </w:r>
      <w:r>
        <w:t>. »</w:t>
      </w:r>
    </w:p>
    <w:p w14:paraId="38612D7D" w14:textId="5E14C5D3" w:rsidR="00DA00DC" w:rsidRDefault="00DA00DC" w:rsidP="00DA00DC">
      <w:r>
        <w:t>C</w:t>
      </w:r>
      <w:r w:rsidR="00DD1C38">
        <w:t>’</w:t>
      </w:r>
      <w:r>
        <w:t>était notre supérieure qu</w:t>
      </w:r>
      <w:r w:rsidR="00DD1C38">
        <w:t>’</w:t>
      </w:r>
      <w:r>
        <w:t>il désignait en s</w:t>
      </w:r>
      <w:r w:rsidR="00DD1C38">
        <w:t>’</w:t>
      </w:r>
      <w:r>
        <w:t>exprimant ainsi</w:t>
      </w:r>
      <w:r w:rsidR="00DD1C38">
        <w:t xml:space="preserve">. </w:t>
      </w:r>
      <w:r>
        <w:t>Elle</w:t>
      </w:r>
      <w:r w:rsidR="00DD1C38">
        <w:t xml:space="preserve">, </w:t>
      </w:r>
      <w:r>
        <w:t>entre les quatre soldats qui la surveillaient</w:t>
      </w:r>
      <w:r w:rsidR="00DD1C38">
        <w:t xml:space="preserve">, </w:t>
      </w:r>
      <w:r>
        <w:t>baïonnette au canon</w:t>
      </w:r>
      <w:r w:rsidR="00DD1C38">
        <w:t xml:space="preserve">, </w:t>
      </w:r>
      <w:r>
        <w:t>jamais elle ne m</w:t>
      </w:r>
      <w:r w:rsidR="00DD1C38">
        <w:t>’</w:t>
      </w:r>
      <w:r>
        <w:t>a paru plus sereine</w:t>
      </w:r>
      <w:r w:rsidR="00DD1C38">
        <w:t xml:space="preserve">, </w:t>
      </w:r>
      <w:r>
        <w:t>plus froide</w:t>
      </w:r>
      <w:r w:rsidR="00DD1C38">
        <w:t xml:space="preserve">, </w:t>
      </w:r>
      <w:r>
        <w:t>plus indifférente</w:t>
      </w:r>
      <w:r w:rsidR="00DD1C38">
        <w:t xml:space="preserve">. </w:t>
      </w:r>
      <w:r>
        <w:t>C</w:t>
      </w:r>
      <w:r w:rsidR="00DD1C38">
        <w:t>’</w:t>
      </w:r>
      <w:r>
        <w:t>était</w:t>
      </w:r>
      <w:r w:rsidR="00DD1C38">
        <w:t xml:space="preserve">, </w:t>
      </w:r>
      <w:r>
        <w:t>à peine si elle daignait répondre aux questions qu</w:t>
      </w:r>
      <w:r w:rsidR="00DD1C38">
        <w:t>’</w:t>
      </w:r>
      <w:r>
        <w:t>on ne cessait de lui poser</w:t>
      </w:r>
      <w:r w:rsidR="00DD1C38">
        <w:t xml:space="preserve">. </w:t>
      </w:r>
      <w:r>
        <w:t>Quant aux menaces</w:t>
      </w:r>
      <w:r w:rsidR="00DD1C38">
        <w:t xml:space="preserve">, </w:t>
      </w:r>
      <w:r>
        <w:t>elle n</w:t>
      </w:r>
      <w:r w:rsidR="00DD1C38">
        <w:t>’</w:t>
      </w:r>
      <w:r>
        <w:t>avait même pas l</w:t>
      </w:r>
      <w:r w:rsidR="00DD1C38">
        <w:t>’</w:t>
      </w:r>
      <w:r>
        <w:t>air de les entendre</w:t>
      </w:r>
      <w:r w:rsidR="00DD1C38">
        <w:t xml:space="preserve">. </w:t>
      </w:r>
      <w:r>
        <w:t>Nous autres</w:t>
      </w:r>
      <w:r w:rsidR="00DD1C38">
        <w:t xml:space="preserve">, </w:t>
      </w:r>
      <w:r>
        <w:t>navrant troupeau abandonné</w:t>
      </w:r>
      <w:r w:rsidR="00DD1C38">
        <w:t xml:space="preserve">, </w:t>
      </w:r>
      <w:r>
        <w:t>nous avions commencé par fuir dans toutes les directions</w:t>
      </w:r>
      <w:r w:rsidR="00DD1C38">
        <w:t xml:space="preserve">. </w:t>
      </w:r>
      <w:r>
        <w:t>À présent</w:t>
      </w:r>
      <w:r w:rsidR="00DD1C38">
        <w:t xml:space="preserve">, </w:t>
      </w:r>
      <w:r>
        <w:t>parquées un peu partout</w:t>
      </w:r>
      <w:r w:rsidR="00DD1C38">
        <w:t xml:space="preserve">, </w:t>
      </w:r>
      <w:r>
        <w:t>tenues en respect par la crainte des coups de crosse dont quelques-unes avaient déjà fait l</w:t>
      </w:r>
      <w:r w:rsidR="00DD1C38">
        <w:t>’</w:t>
      </w:r>
      <w:r>
        <w:t>expérience</w:t>
      </w:r>
      <w:r w:rsidR="00DD1C38">
        <w:t xml:space="preserve">, </w:t>
      </w:r>
      <w:r>
        <w:t>nous attendions</w:t>
      </w:r>
      <w:r w:rsidR="00DD1C38">
        <w:t xml:space="preserve">, </w:t>
      </w:r>
      <w:r>
        <w:t>muettes et angoissées</w:t>
      </w:r>
      <w:r w:rsidR="00DD1C38">
        <w:t xml:space="preserve">, </w:t>
      </w:r>
      <w:r>
        <w:t>ce qui allait être décidé de nous</w:t>
      </w:r>
      <w:r w:rsidR="00DD1C38">
        <w:t xml:space="preserve">. </w:t>
      </w:r>
      <w:r>
        <w:t>Moi</w:t>
      </w:r>
      <w:r w:rsidR="00DD1C38">
        <w:t xml:space="preserve">, </w:t>
      </w:r>
      <w:r>
        <w:t>triste sotte que j</w:t>
      </w:r>
      <w:r w:rsidR="00DD1C38">
        <w:t>’</w:t>
      </w:r>
      <w:r>
        <w:t>étais</w:t>
      </w:r>
      <w:r w:rsidR="00DD1C38">
        <w:t xml:space="preserve">, </w:t>
      </w:r>
      <w:r>
        <w:t>je continuais à être persuadée que c</w:t>
      </w:r>
      <w:r w:rsidR="00DD1C38">
        <w:t>’</w:t>
      </w:r>
      <w:r>
        <w:t>était de l</w:t>
      </w:r>
      <w:r w:rsidR="00DD1C38">
        <w:t>’</w:t>
      </w:r>
      <w:r>
        <w:t>histoire de l</w:t>
      </w:r>
      <w:r w:rsidR="00DD1C38">
        <w:t>’</w:t>
      </w:r>
      <w:r>
        <w:t>impôt qu</w:t>
      </w:r>
      <w:r w:rsidR="00DD1C38">
        <w:t>’</w:t>
      </w:r>
      <w:r>
        <w:t>il s</w:t>
      </w:r>
      <w:r w:rsidR="00DD1C38">
        <w:t>’</w:t>
      </w:r>
      <w:r>
        <w:t>agissait</w:t>
      </w:r>
      <w:r w:rsidR="00DD1C38">
        <w:t xml:space="preserve">. </w:t>
      </w:r>
      <w:r>
        <w:t xml:space="preserve">Le </w:t>
      </w:r>
      <w:proofErr w:type="spellStart"/>
      <w:r>
        <w:t>Kaïmakam</w:t>
      </w:r>
      <w:proofErr w:type="spellEnd"/>
      <w:r>
        <w:t xml:space="preserve"> venait d</w:t>
      </w:r>
      <w:r w:rsidR="00DD1C38">
        <w:t>’</w:t>
      </w:r>
      <w:r>
        <w:t>achever l</w:t>
      </w:r>
      <w:r w:rsidR="00DD1C38">
        <w:t>’</w:t>
      </w:r>
      <w:r>
        <w:t>inspection du rez-de-chaussée</w:t>
      </w:r>
      <w:r w:rsidR="00DD1C38">
        <w:t xml:space="preserve">. </w:t>
      </w:r>
      <w:r>
        <w:t>Arrivé au couloir qui mène aux cuisines</w:t>
      </w:r>
      <w:r w:rsidR="00DD1C38">
        <w:t xml:space="preserve">, </w:t>
      </w:r>
      <w:r>
        <w:t>il était sur le point de rebrousser chemin</w:t>
      </w:r>
      <w:r w:rsidR="00DD1C38">
        <w:t xml:space="preserve">, </w:t>
      </w:r>
      <w:r>
        <w:t>lorsque</w:t>
      </w:r>
      <w:r w:rsidR="00DD1C38">
        <w:t xml:space="preserve">, </w:t>
      </w:r>
      <w:r>
        <w:t>pour notre perte à toutes</w:t>
      </w:r>
      <w:r w:rsidR="00DD1C38">
        <w:t xml:space="preserve">, </w:t>
      </w:r>
      <w:r>
        <w:t>il avisa dans un renfoncement de la paroi une petite porte qui n</w:t>
      </w:r>
      <w:r w:rsidR="00DD1C38">
        <w:t>’</w:t>
      </w:r>
      <w:r>
        <w:t>était pas même fermée à clef</w:t>
      </w:r>
      <w:r w:rsidR="00DD1C38">
        <w:t xml:space="preserve">, </w:t>
      </w:r>
      <w:r>
        <w:t>tu sais</w:t>
      </w:r>
      <w:r w:rsidR="00DD1C38">
        <w:t xml:space="preserve">, </w:t>
      </w:r>
      <w:r>
        <w:t>celle qui mène à la resserre où se trouvent les provisions de bois</w:t>
      </w:r>
      <w:r w:rsidR="00DD1C38">
        <w:t xml:space="preserve">. </w:t>
      </w:r>
      <w:r>
        <w:t>Une seconde</w:t>
      </w:r>
      <w:r w:rsidR="00DD1C38">
        <w:t xml:space="preserve">, </w:t>
      </w:r>
      <w:r>
        <w:t>il eut l</w:t>
      </w:r>
      <w:r w:rsidR="00DD1C38">
        <w:t>’</w:t>
      </w:r>
      <w:r>
        <w:t>air d</w:t>
      </w:r>
      <w:r w:rsidR="00DD1C38">
        <w:t>’</w:t>
      </w:r>
      <w:r>
        <w:t>hésiter</w:t>
      </w:r>
      <w:r w:rsidR="00DD1C38">
        <w:t xml:space="preserve">, </w:t>
      </w:r>
      <w:r>
        <w:t>puis il s</w:t>
      </w:r>
      <w:r w:rsidR="00DD1C38">
        <w:t>’</w:t>
      </w:r>
      <w:r>
        <w:t>y engagea délibérément</w:t>
      </w:r>
      <w:r w:rsidR="00DD1C38">
        <w:t xml:space="preserve">. </w:t>
      </w:r>
      <w:r>
        <w:t>Malheur</w:t>
      </w:r>
      <w:r w:rsidR="00DD1C38">
        <w:t xml:space="preserve">, </w:t>
      </w:r>
      <w:r>
        <w:t>un coup</w:t>
      </w:r>
      <w:r w:rsidR="00DD1C38">
        <w:t xml:space="preserve">, </w:t>
      </w:r>
      <w:r>
        <w:t>deux coups</w:t>
      </w:r>
      <w:r w:rsidR="00DD1C38">
        <w:t xml:space="preserve">, </w:t>
      </w:r>
      <w:r>
        <w:t>six coups de feu</w:t>
      </w:r>
      <w:r w:rsidR="00DD1C38">
        <w:t xml:space="preserve"> ! </w:t>
      </w:r>
      <w:r>
        <w:t>Quatre hommes roulant sur les dalles</w:t>
      </w:r>
      <w:r w:rsidR="00DD1C38">
        <w:t xml:space="preserve">, </w:t>
      </w:r>
      <w:r>
        <w:t>tandis que</w:t>
      </w:r>
      <w:r w:rsidR="00DD1C38">
        <w:t xml:space="preserve">, </w:t>
      </w:r>
      <w:r>
        <w:t>dans le même instant</w:t>
      </w:r>
      <w:r w:rsidR="00DD1C38">
        <w:t xml:space="preserve">, </w:t>
      </w:r>
      <w:r>
        <w:t>deux autres</w:t>
      </w:r>
      <w:r w:rsidR="00DD1C38">
        <w:t xml:space="preserve">, </w:t>
      </w:r>
      <w:r>
        <w:t>en un bond prodigieux</w:t>
      </w:r>
      <w:r w:rsidR="00DD1C38">
        <w:t xml:space="preserve">, </w:t>
      </w:r>
      <w:r>
        <w:t>surgissant soudain de cette porte</w:t>
      </w:r>
      <w:r w:rsidR="00DD1C38">
        <w:t xml:space="preserve">, </w:t>
      </w:r>
      <w:r>
        <w:t>prenaient la fuite à toutes jambes</w:t>
      </w:r>
      <w:r w:rsidR="00DD1C38">
        <w:t xml:space="preserve">, </w:t>
      </w:r>
      <w:r>
        <w:t>renversant tout</w:t>
      </w:r>
      <w:r w:rsidR="00DD1C38">
        <w:t xml:space="preserve">. </w:t>
      </w:r>
      <w:r>
        <w:t>Jésus</w:t>
      </w:r>
      <w:r w:rsidR="00DD1C38">
        <w:t xml:space="preserve"> ! </w:t>
      </w:r>
      <w:r>
        <w:t>Marie</w:t>
      </w:r>
      <w:r w:rsidR="00DD1C38">
        <w:t xml:space="preserve"> ! </w:t>
      </w:r>
      <w:r>
        <w:t>Au milieu des clameurs de tous ces gens</w:t>
      </w:r>
      <w:r w:rsidR="00DD1C38">
        <w:t xml:space="preserve">, </w:t>
      </w:r>
      <w:r>
        <w:t>c</w:t>
      </w:r>
      <w:r w:rsidR="00DD1C38">
        <w:t>’</w:t>
      </w:r>
      <w:r>
        <w:t>est alors que la fusillade a commencé</w:t>
      </w:r>
      <w:r w:rsidR="00DD1C38">
        <w:t xml:space="preserve">. </w:t>
      </w:r>
      <w:r>
        <w:t>Avoir vu une chose pareille</w:t>
      </w:r>
      <w:r w:rsidR="00DD1C38">
        <w:t xml:space="preserve"> ! </w:t>
      </w:r>
      <w:r>
        <w:t xml:space="preserve">Les vitres </w:t>
      </w:r>
      <w:r>
        <w:lastRenderedPageBreak/>
        <w:t>éclataient en morceaux de toutes parts</w:t>
      </w:r>
      <w:r w:rsidR="00DD1C38">
        <w:t xml:space="preserve">. </w:t>
      </w:r>
      <w:r>
        <w:t>Le plâtras des murailles volait</w:t>
      </w:r>
      <w:r w:rsidR="00DD1C38">
        <w:t xml:space="preserve">. </w:t>
      </w:r>
      <w:r>
        <w:t>Puis</w:t>
      </w:r>
      <w:r w:rsidR="00DD1C38">
        <w:t xml:space="preserve">, </w:t>
      </w:r>
      <w:r>
        <w:t>avec des gémissements</w:t>
      </w:r>
      <w:r w:rsidR="00DD1C38">
        <w:t xml:space="preserve">, </w:t>
      </w:r>
      <w:r>
        <w:t>des formes noires se sont mises à s</w:t>
      </w:r>
      <w:r w:rsidR="00DD1C38">
        <w:t>’</w:t>
      </w:r>
      <w:r>
        <w:t>affaisser</w:t>
      </w:r>
      <w:r w:rsidR="00DD1C38">
        <w:t xml:space="preserve">, </w:t>
      </w:r>
      <w:r>
        <w:t>l</w:t>
      </w:r>
      <w:r w:rsidR="00DD1C38">
        <w:t>’</w:t>
      </w:r>
      <w:r>
        <w:t>une après l</w:t>
      </w:r>
      <w:r w:rsidR="00DD1C38">
        <w:t>’</w:t>
      </w:r>
      <w:r>
        <w:t>autre</w:t>
      </w:r>
      <w:r w:rsidR="00DD1C38">
        <w:t xml:space="preserve">. </w:t>
      </w:r>
      <w:r>
        <w:t>C</w:t>
      </w:r>
      <w:r w:rsidR="00DD1C38">
        <w:t>’</w:t>
      </w:r>
      <w:r>
        <w:t>étaient nos sœurs</w:t>
      </w:r>
      <w:r w:rsidR="00DD1C38">
        <w:t xml:space="preserve">, </w:t>
      </w:r>
      <w:r>
        <w:t>nos sœurs</w:t>
      </w:r>
      <w:r w:rsidR="00DD1C38">
        <w:t xml:space="preserve">, </w:t>
      </w:r>
      <w:r>
        <w:t>tu m</w:t>
      </w:r>
      <w:r w:rsidR="00DD1C38">
        <w:t>’</w:t>
      </w:r>
      <w:r>
        <w:t>entends</w:t>
      </w:r>
      <w:r w:rsidR="00DD1C38">
        <w:t xml:space="preserve">, </w:t>
      </w:r>
      <w:r>
        <w:t>que les balles commençaient à faucher</w:t>
      </w:r>
      <w:r w:rsidR="00DD1C38">
        <w:t xml:space="preserve">. </w:t>
      </w:r>
      <w:r>
        <w:t xml:space="preserve">Un des deux hommes qui avaient tiré sur le </w:t>
      </w:r>
      <w:proofErr w:type="spellStart"/>
      <w:r>
        <w:t>Kaïmakam</w:t>
      </w:r>
      <w:proofErr w:type="spellEnd"/>
      <w:r>
        <w:t xml:space="preserve"> passa en trombe à côté de moi</w:t>
      </w:r>
      <w:r w:rsidR="00DD1C38">
        <w:t xml:space="preserve">. </w:t>
      </w:r>
      <w:r>
        <w:t>Un coup de crosse sur la tête le jeta à terre où il fut achevé par les baïonnettes</w:t>
      </w:r>
      <w:r w:rsidR="00DD1C38">
        <w:t xml:space="preserve">. </w:t>
      </w:r>
      <w:r>
        <w:t>À partir de ce moment-là</w:t>
      </w:r>
      <w:r w:rsidR="00DD1C38">
        <w:t xml:space="preserve">, </w:t>
      </w:r>
      <w:r>
        <w:t>les soldats sont devenus comme des fous</w:t>
      </w:r>
      <w:r w:rsidR="00DD1C38">
        <w:t xml:space="preserve">. </w:t>
      </w:r>
      <w:r>
        <w:t>Même si leurs officiers avaient voulu</w:t>
      </w:r>
      <w:r w:rsidR="00DD1C38">
        <w:t xml:space="preserve">, </w:t>
      </w:r>
      <w:r>
        <w:t>ils auraient été incapables de les arrêter</w:t>
      </w:r>
      <w:r w:rsidR="00DD1C38">
        <w:t xml:space="preserve">. </w:t>
      </w:r>
      <w:r>
        <w:t>Mais</w:t>
      </w:r>
      <w:r w:rsidR="00DD1C38">
        <w:t xml:space="preserve">, </w:t>
      </w:r>
      <w:r>
        <w:t>au lieu de cela</w:t>
      </w:r>
      <w:r w:rsidR="00DD1C38">
        <w:t xml:space="preserve">, </w:t>
      </w:r>
      <w:r>
        <w:t>ils ne faisaient que les exciter au meurtre</w:t>
      </w:r>
      <w:r w:rsidR="00DD1C38">
        <w:t xml:space="preserve">. </w:t>
      </w:r>
      <w:r>
        <w:t>Je ne sais pas comment j</w:t>
      </w:r>
      <w:r w:rsidR="00DD1C38">
        <w:t>’</w:t>
      </w:r>
      <w:r>
        <w:t>ai pu réussir à m</w:t>
      </w:r>
      <w:r w:rsidR="00DD1C38">
        <w:t>’</w:t>
      </w:r>
      <w:r>
        <w:t>enfuir jusqu</w:t>
      </w:r>
      <w:r w:rsidR="00DD1C38">
        <w:t>’</w:t>
      </w:r>
      <w:r>
        <w:t>ici</w:t>
      </w:r>
      <w:r w:rsidR="00DD1C38">
        <w:t xml:space="preserve">. </w:t>
      </w:r>
      <w:r>
        <w:t>Ce n</w:t>
      </w:r>
      <w:r w:rsidR="00DD1C38">
        <w:t>’</w:t>
      </w:r>
      <w:r>
        <w:t>est pas possible qu</w:t>
      </w:r>
      <w:r w:rsidR="00DD1C38">
        <w:t>’</w:t>
      </w:r>
      <w:r>
        <w:t>ils ne m</w:t>
      </w:r>
      <w:r w:rsidR="00DD1C38">
        <w:t>’</w:t>
      </w:r>
      <w:r>
        <w:t>aient pas vue entrer</w:t>
      </w:r>
      <w:r w:rsidR="00DD1C38">
        <w:t xml:space="preserve">. </w:t>
      </w:r>
      <w:r>
        <w:t>Ils vont arriver d</w:t>
      </w:r>
      <w:r w:rsidR="00DD1C38">
        <w:t>’</w:t>
      </w:r>
      <w:r>
        <w:t>un moment à l</w:t>
      </w:r>
      <w:r w:rsidR="00DD1C38">
        <w:t>’</w:t>
      </w:r>
      <w:r>
        <w:t>autre</w:t>
      </w:r>
      <w:r w:rsidR="00DD1C38">
        <w:t xml:space="preserve">. </w:t>
      </w:r>
      <w:r>
        <w:t>Il me semble que je les entends</w:t>
      </w:r>
      <w:r w:rsidR="00DD1C38">
        <w:t xml:space="preserve"> ! </w:t>
      </w:r>
      <w:r>
        <w:t>Oui</w:t>
      </w:r>
      <w:r w:rsidR="00DD1C38">
        <w:t xml:space="preserve">, </w:t>
      </w:r>
      <w:r>
        <w:t>ce sont eux</w:t>
      </w:r>
      <w:r w:rsidR="00DD1C38">
        <w:t xml:space="preserve"> ! </w:t>
      </w:r>
      <w:r>
        <w:t>Ciel</w:t>
      </w:r>
      <w:r w:rsidR="00DD1C38">
        <w:t xml:space="preserve">, </w:t>
      </w:r>
      <w:r>
        <w:t>c</w:t>
      </w:r>
      <w:r w:rsidR="00DD1C38">
        <w:t>’</w:t>
      </w:r>
      <w:r>
        <w:t>est fini</w:t>
      </w:r>
      <w:r w:rsidR="00DD1C38">
        <w:t> ! »</w:t>
      </w:r>
    </w:p>
    <w:p w14:paraId="67438E23" w14:textId="77777777" w:rsidR="00DD1C38" w:rsidRDefault="00DA00DC" w:rsidP="00DA00DC">
      <w:r>
        <w:t>La sœur Théodore se trompait</w:t>
      </w:r>
      <w:r w:rsidR="00DD1C38">
        <w:t xml:space="preserve">. </w:t>
      </w:r>
      <w:r>
        <w:t>Ses bourreaux ne devaient pas la rejoindre</w:t>
      </w:r>
      <w:r w:rsidR="00DD1C38">
        <w:t xml:space="preserve">. </w:t>
      </w:r>
      <w:r>
        <w:t>Ils ne pénétrèrent dans la crypte qu</w:t>
      </w:r>
      <w:r w:rsidR="00DD1C38">
        <w:t>’</w:t>
      </w:r>
      <w:r>
        <w:t>une heure plus tard</w:t>
      </w:r>
      <w:r w:rsidR="00DD1C38">
        <w:t xml:space="preserve">. </w:t>
      </w:r>
      <w:r>
        <w:t>Il y avait déjà pas mal de temps que</w:t>
      </w:r>
      <w:r w:rsidR="00DD1C38">
        <w:t xml:space="preserve">, </w:t>
      </w:r>
      <w:r>
        <w:t>détachant de son corps meurtri sa petite âme transparente</w:t>
      </w:r>
      <w:r w:rsidR="00DD1C38">
        <w:t xml:space="preserve">, </w:t>
      </w:r>
      <w:r>
        <w:t>la Sainte Mère de Notre-Seigneur était allée la déposer entre les mains de son Fils</w:t>
      </w:r>
      <w:r w:rsidR="00DD1C38">
        <w:t>.</w:t>
      </w:r>
    </w:p>
    <w:p w14:paraId="3A66C81B" w14:textId="0682E979" w:rsidR="00DA00DC" w:rsidRDefault="00DA00DC" w:rsidP="00DA00DC"/>
    <w:p w14:paraId="095B6A46" w14:textId="77777777" w:rsidR="00DD1C38" w:rsidRDefault="00DA00DC" w:rsidP="00DA00DC">
      <w:r>
        <w:t>Je le compris</w:t>
      </w:r>
      <w:r w:rsidR="00DD1C38">
        <w:t xml:space="preserve">, </w:t>
      </w:r>
      <w:r>
        <w:t>quand je sentis tout ce sang tiède se refroidir</w:t>
      </w:r>
      <w:r w:rsidR="00DD1C38">
        <w:t xml:space="preserve">. </w:t>
      </w:r>
      <w:r>
        <w:t>Demeurer seule davantage avec ce cadavre</w:t>
      </w:r>
      <w:r w:rsidR="00DD1C38">
        <w:t xml:space="preserve">, </w:t>
      </w:r>
      <w:r>
        <w:t>je ne le pus</w:t>
      </w:r>
      <w:r w:rsidR="00DD1C38">
        <w:t xml:space="preserve">. </w:t>
      </w:r>
      <w:r>
        <w:t>Tôt ou tard</w:t>
      </w:r>
      <w:r w:rsidR="00DD1C38">
        <w:t xml:space="preserve">, </w:t>
      </w:r>
      <w:r>
        <w:t>les soldats descendraient ici</w:t>
      </w:r>
      <w:r w:rsidR="00DD1C38">
        <w:t xml:space="preserve">. </w:t>
      </w:r>
      <w:r>
        <w:t>Mille fois plutôt le grand jour</w:t>
      </w:r>
      <w:r w:rsidR="00DD1C38">
        <w:t xml:space="preserve">, </w:t>
      </w:r>
      <w:r>
        <w:t>alors</w:t>
      </w:r>
      <w:r w:rsidR="00DD1C38">
        <w:t xml:space="preserve"> !… </w:t>
      </w:r>
      <w:r>
        <w:t>Je m</w:t>
      </w:r>
      <w:r w:rsidR="00DD1C38">
        <w:t>’</w:t>
      </w:r>
      <w:r>
        <w:t>engageai dans l</w:t>
      </w:r>
      <w:r w:rsidR="00DD1C38">
        <w:t>’</w:t>
      </w:r>
      <w:r>
        <w:t>escalier à nouveau</w:t>
      </w:r>
      <w:r w:rsidR="00DD1C38">
        <w:t xml:space="preserve">. </w:t>
      </w:r>
      <w:r>
        <w:t>La chapelle était dans un désordre qui dépassait l</w:t>
      </w:r>
      <w:r w:rsidR="00DD1C38">
        <w:t>’</w:t>
      </w:r>
      <w:r>
        <w:t>imagination</w:t>
      </w:r>
      <w:r w:rsidR="00DD1C38">
        <w:t xml:space="preserve">. </w:t>
      </w:r>
      <w:r>
        <w:t>Vitraux brisés</w:t>
      </w:r>
      <w:r w:rsidR="00DD1C38">
        <w:t xml:space="preserve">, </w:t>
      </w:r>
      <w:r>
        <w:t>stalles démolies</w:t>
      </w:r>
      <w:r w:rsidR="00DD1C38">
        <w:t xml:space="preserve">, </w:t>
      </w:r>
      <w:r>
        <w:t>maître-autel saccagé</w:t>
      </w:r>
      <w:r w:rsidR="00DD1C38">
        <w:t xml:space="preserve">, </w:t>
      </w:r>
      <w:r>
        <w:t>et ici</w:t>
      </w:r>
      <w:r w:rsidR="00DD1C38">
        <w:t xml:space="preserve">, </w:t>
      </w:r>
      <w:r>
        <w:t>et là</w:t>
      </w:r>
      <w:r w:rsidR="00DD1C38">
        <w:t xml:space="preserve">, </w:t>
      </w:r>
      <w:r>
        <w:t>et encore là</w:t>
      </w:r>
      <w:r w:rsidR="00DD1C38">
        <w:t xml:space="preserve">, </w:t>
      </w:r>
      <w:r>
        <w:t>trois robes noires</w:t>
      </w:r>
      <w:r w:rsidR="00DD1C38">
        <w:t xml:space="preserve">, </w:t>
      </w:r>
      <w:r>
        <w:t>trois religieuses gisant sur les dalles</w:t>
      </w:r>
      <w:r w:rsidR="00DD1C38">
        <w:t xml:space="preserve">, </w:t>
      </w:r>
      <w:r>
        <w:t>avec</w:t>
      </w:r>
      <w:r w:rsidR="00DD1C38">
        <w:t xml:space="preserve">, </w:t>
      </w:r>
      <w:r>
        <w:t>près d</w:t>
      </w:r>
      <w:r w:rsidR="00DD1C38">
        <w:t>’</w:t>
      </w:r>
      <w:r>
        <w:t>elles</w:t>
      </w:r>
      <w:r w:rsidR="00DD1C38">
        <w:t xml:space="preserve">, </w:t>
      </w:r>
      <w:r>
        <w:t>des flaques sombres qui s</w:t>
      </w:r>
      <w:r w:rsidR="00DD1C38">
        <w:t>’</w:t>
      </w:r>
      <w:r>
        <w:t>élargissaient</w:t>
      </w:r>
      <w:r w:rsidR="00DD1C38">
        <w:t>…</w:t>
      </w:r>
    </w:p>
    <w:p w14:paraId="646BBB74" w14:textId="25B0C3FC" w:rsidR="00DA00DC" w:rsidRDefault="00DD1C38" w:rsidP="00DA00DC">
      <w:r>
        <w:t>« </w:t>
      </w:r>
      <w:r w:rsidR="00DA00DC">
        <w:t>D</w:t>
      </w:r>
      <w:r>
        <w:t>’</w:t>
      </w:r>
      <w:r w:rsidR="00DA00DC">
        <w:t xml:space="preserve">où </w:t>
      </w:r>
      <w:proofErr w:type="spellStart"/>
      <w:r w:rsidR="00DA00DC">
        <w:t>sort-elle</w:t>
      </w:r>
      <w:proofErr w:type="spellEnd"/>
      <w:r>
        <w:t xml:space="preserve">, </w:t>
      </w:r>
      <w:r w:rsidR="00DA00DC">
        <w:t>celle-là</w:t>
      </w:r>
      <w:r>
        <w:t xml:space="preserve">, </w:t>
      </w:r>
      <w:r w:rsidR="00DA00DC">
        <w:t>je te le demande</w:t>
      </w:r>
      <w:r>
        <w:t> ? »</w:t>
      </w:r>
    </w:p>
    <w:p w14:paraId="514B2E5D" w14:textId="77777777" w:rsidR="00DD1C38" w:rsidRDefault="00DA00DC" w:rsidP="00DA00DC">
      <w:r>
        <w:lastRenderedPageBreak/>
        <w:t>Ah</w:t>
      </w:r>
      <w:r w:rsidR="00DD1C38">
        <w:t xml:space="preserve"> ! </w:t>
      </w:r>
      <w:r>
        <w:t>cela n</w:t>
      </w:r>
      <w:r w:rsidR="00DD1C38">
        <w:t>’</w:t>
      </w:r>
      <w:r>
        <w:t>avait pas tardé</w:t>
      </w:r>
      <w:r w:rsidR="00DD1C38">
        <w:t xml:space="preserve"> ! </w:t>
      </w:r>
      <w:r>
        <w:t>À peine la porte franchie</w:t>
      </w:r>
      <w:r w:rsidR="00DD1C38">
        <w:t xml:space="preserve">, </w:t>
      </w:r>
      <w:r>
        <w:t>j</w:t>
      </w:r>
      <w:r w:rsidR="00DD1C38">
        <w:t>’</w:t>
      </w:r>
      <w:r>
        <w:t>étais aux mains de deux soldats</w:t>
      </w:r>
      <w:r w:rsidR="00DD1C38">
        <w:t xml:space="preserve">, </w:t>
      </w:r>
      <w:r>
        <w:t>brutes hirsutes et débraillées</w:t>
      </w:r>
      <w:r w:rsidR="00DD1C38">
        <w:t xml:space="preserve">, </w:t>
      </w:r>
      <w:r>
        <w:t>puant la sueur et le cuir</w:t>
      </w:r>
      <w:r w:rsidR="00DD1C38">
        <w:t xml:space="preserve">, </w:t>
      </w:r>
      <w:r>
        <w:t>ainsi qu</w:t>
      </w:r>
      <w:r w:rsidR="00DD1C38">
        <w:t>’</w:t>
      </w:r>
      <w:r>
        <w:t>une autre odeur</w:t>
      </w:r>
      <w:r w:rsidR="00DD1C38">
        <w:t xml:space="preserve">, </w:t>
      </w:r>
      <w:r>
        <w:t>forte et âcre</w:t>
      </w:r>
      <w:r w:rsidR="00DD1C38">
        <w:t xml:space="preserve">, </w:t>
      </w:r>
      <w:r>
        <w:t>celle du sang</w:t>
      </w:r>
      <w:r w:rsidR="00DD1C38">
        <w:t xml:space="preserve">. </w:t>
      </w:r>
      <w:r>
        <w:t>Ils me tordaient les bras</w:t>
      </w:r>
      <w:r w:rsidR="00DD1C38">
        <w:t xml:space="preserve">, </w:t>
      </w:r>
      <w:r>
        <w:t>me secouaient</w:t>
      </w:r>
      <w:r w:rsidR="00DD1C38">
        <w:t xml:space="preserve">, </w:t>
      </w:r>
      <w:r>
        <w:t>tirant à hue et à dia</w:t>
      </w:r>
      <w:r w:rsidR="00DD1C38">
        <w:t xml:space="preserve">, </w:t>
      </w:r>
      <w:r>
        <w:t>avec un luxe de mots obscènes dont je ne pouvais avoir idée</w:t>
      </w:r>
      <w:r w:rsidR="00DD1C38">
        <w:t>.</w:t>
      </w:r>
    </w:p>
    <w:p w14:paraId="5DD5F454" w14:textId="1308BD19" w:rsidR="00DA00DC" w:rsidRDefault="00DD1C38" w:rsidP="00DA00DC">
      <w:r>
        <w:t>« </w:t>
      </w:r>
      <w:r w:rsidR="00DA00DC">
        <w:t>Tu vas te taire</w:t>
      </w:r>
      <w:r>
        <w:t xml:space="preserve">, </w:t>
      </w:r>
      <w:r w:rsidR="00DA00DC">
        <w:t>sale petite vipère</w:t>
      </w:r>
      <w:r>
        <w:t xml:space="preserve">, </w:t>
      </w:r>
      <w:r w:rsidR="00DA00DC">
        <w:t>ou sinon</w:t>
      </w:r>
      <w:r>
        <w:t> !… »</w:t>
      </w:r>
    </w:p>
    <w:p w14:paraId="16E095B6" w14:textId="77777777" w:rsidR="00DD1C38" w:rsidRDefault="00DA00DC" w:rsidP="00DA00DC">
      <w:r>
        <w:t>Ils étaient deux</w:t>
      </w:r>
      <w:r w:rsidR="00DD1C38">
        <w:t xml:space="preserve">, </w:t>
      </w:r>
      <w:r>
        <w:t>ai-je dit</w:t>
      </w:r>
      <w:r w:rsidR="00DD1C38">
        <w:t xml:space="preserve">. </w:t>
      </w:r>
      <w:r>
        <w:t>Ce fut ce qui me sauva</w:t>
      </w:r>
      <w:r w:rsidR="00DD1C38">
        <w:t xml:space="preserve">, </w:t>
      </w:r>
      <w:r>
        <w:t>momentanément</w:t>
      </w:r>
      <w:r w:rsidR="00DD1C38">
        <w:t xml:space="preserve">, </w:t>
      </w:r>
      <w:r>
        <w:t>tout au moins</w:t>
      </w:r>
      <w:r w:rsidR="00DD1C38">
        <w:t xml:space="preserve">. </w:t>
      </w:r>
      <w:r>
        <w:t>Le vacarme que nous faisions attira un sous-officier</w:t>
      </w:r>
      <w:r w:rsidR="00DD1C38">
        <w:t xml:space="preserve">. </w:t>
      </w:r>
      <w:r>
        <w:t>Les bourrades se mirent à pleuvoir à tort et à travers</w:t>
      </w:r>
      <w:r w:rsidR="00DD1C38">
        <w:t>.</w:t>
      </w:r>
    </w:p>
    <w:p w14:paraId="6C34C965" w14:textId="4C3E8E29" w:rsidR="00DA00DC" w:rsidRDefault="00DD1C38" w:rsidP="00DA00DC">
      <w:r>
        <w:t>« </w:t>
      </w:r>
      <w:r w:rsidR="00DA00DC">
        <w:t>C</w:t>
      </w:r>
      <w:r>
        <w:t>’</w:t>
      </w:r>
      <w:r w:rsidR="00DA00DC">
        <w:t>est ainsi qu</w:t>
      </w:r>
      <w:r>
        <w:t>’</w:t>
      </w:r>
      <w:r w:rsidR="00DA00DC">
        <w:t>on obéit aux ordres</w:t>
      </w:r>
      <w:r>
        <w:t xml:space="preserve"> ? </w:t>
      </w:r>
      <w:r w:rsidR="00DA00DC">
        <w:t>En voilà assez</w:t>
      </w:r>
      <w:r>
        <w:t xml:space="preserve"> ! </w:t>
      </w:r>
      <w:r w:rsidR="00DA00DC">
        <w:t>À vos escouades</w:t>
      </w:r>
      <w:r>
        <w:t xml:space="preserve">, </w:t>
      </w:r>
      <w:r w:rsidR="00DA00DC">
        <w:t>et plus vite que cela</w:t>
      </w:r>
      <w:r>
        <w:t> ! »</w:t>
      </w:r>
    </w:p>
    <w:p w14:paraId="57CF8110" w14:textId="77777777" w:rsidR="00DD1C38" w:rsidRDefault="00DA00DC" w:rsidP="00DA00DC">
      <w:r>
        <w:t xml:space="preserve">Le </w:t>
      </w:r>
      <w:proofErr w:type="spellStart"/>
      <w:r>
        <w:t>Kaïmakam</w:t>
      </w:r>
      <w:proofErr w:type="spellEnd"/>
      <w:r w:rsidR="00DD1C38">
        <w:t xml:space="preserve">, </w:t>
      </w:r>
      <w:r>
        <w:t>à qui</w:t>
      </w:r>
      <w:r w:rsidR="00DD1C38">
        <w:t xml:space="preserve">, </w:t>
      </w:r>
      <w:r>
        <w:t>à tout hasard</w:t>
      </w:r>
      <w:r w:rsidR="00DD1C38">
        <w:t xml:space="preserve">, </w:t>
      </w:r>
      <w:r>
        <w:t>il prit le parti de m</w:t>
      </w:r>
      <w:r w:rsidR="00DD1C38">
        <w:t>’</w:t>
      </w:r>
      <w:r>
        <w:t>amener</w:t>
      </w:r>
      <w:r w:rsidR="00DD1C38">
        <w:t xml:space="preserve">, </w:t>
      </w:r>
      <w:r>
        <w:t>était dans une humeur exécrable</w:t>
      </w:r>
      <w:r w:rsidR="00DD1C38">
        <w:t xml:space="preserve">. </w:t>
      </w:r>
      <w:r>
        <w:t>Il convient de noter qu</w:t>
      </w:r>
      <w:r w:rsidR="00DD1C38">
        <w:t>’</w:t>
      </w:r>
      <w:r>
        <w:t>une balle lui avait traversé le bras</w:t>
      </w:r>
      <w:r w:rsidR="00DD1C38">
        <w:t xml:space="preserve">. </w:t>
      </w:r>
      <w:r>
        <w:t>Un soldat s</w:t>
      </w:r>
      <w:r w:rsidR="00DD1C38">
        <w:t>’</w:t>
      </w:r>
      <w:r>
        <w:t xml:space="preserve">employait devant lui à fouiller les deux </w:t>
      </w:r>
      <w:proofErr w:type="spellStart"/>
      <w:r>
        <w:t>Hentchakistes</w:t>
      </w:r>
      <w:proofErr w:type="spellEnd"/>
      <w:r w:rsidR="00DD1C38">
        <w:t xml:space="preserve">, </w:t>
      </w:r>
      <w:r>
        <w:t>dont les cadavres</w:t>
      </w:r>
      <w:r w:rsidR="00DD1C38">
        <w:t xml:space="preserve">, </w:t>
      </w:r>
      <w:r>
        <w:t>hideusement déchiquetés</w:t>
      </w:r>
      <w:r w:rsidR="00DD1C38">
        <w:t xml:space="preserve">, </w:t>
      </w:r>
      <w:r>
        <w:t>étaient rangés par terre</w:t>
      </w:r>
      <w:r w:rsidR="00DD1C38">
        <w:t xml:space="preserve">, </w:t>
      </w:r>
      <w:r>
        <w:t>côte à côte</w:t>
      </w:r>
      <w:r w:rsidR="00DD1C38">
        <w:t xml:space="preserve">, </w:t>
      </w:r>
      <w:r>
        <w:t>sur le seuil de la conciergerie</w:t>
      </w:r>
      <w:r w:rsidR="00DD1C38">
        <w:t>.</w:t>
      </w:r>
    </w:p>
    <w:p w14:paraId="15304FFB" w14:textId="77777777" w:rsidR="00DD1C38" w:rsidRDefault="00DD1C38" w:rsidP="00DA00DC">
      <w:r>
        <w:t>« </w:t>
      </w:r>
      <w:r w:rsidR="00DA00DC">
        <w:t>Rien</w:t>
      </w:r>
      <w:r>
        <w:t xml:space="preserve">, </w:t>
      </w:r>
      <w:r w:rsidR="00DA00DC">
        <w:t>Excellence</w:t>
      </w:r>
      <w:r>
        <w:t xml:space="preserve"> ! </w:t>
      </w:r>
      <w:r w:rsidR="00DA00DC">
        <w:t>murmura-t-il</w:t>
      </w:r>
      <w:r>
        <w:t xml:space="preserve">, </w:t>
      </w:r>
      <w:r w:rsidR="00DA00DC">
        <w:t>en se relevant</w:t>
      </w:r>
      <w:r>
        <w:t>.</w:t>
      </w:r>
    </w:p>
    <w:p w14:paraId="0D6752EB" w14:textId="4E9715E8" w:rsidR="00DA00DC" w:rsidRDefault="00DD1C38" w:rsidP="00DA00DC">
      <w:r>
        <w:t>— </w:t>
      </w:r>
      <w:r w:rsidR="00DA00DC">
        <w:t>Il ne manquait plus que cela</w:t>
      </w:r>
      <w:r>
        <w:t xml:space="preserve"> ! </w:t>
      </w:r>
      <w:r w:rsidR="00DA00DC">
        <w:t>Je m</w:t>
      </w:r>
      <w:r>
        <w:t>’</w:t>
      </w:r>
      <w:r w:rsidR="00DA00DC">
        <w:t>en doutais</w:t>
      </w:r>
      <w:r>
        <w:t xml:space="preserve">. </w:t>
      </w:r>
      <w:r w:rsidR="00DA00DC">
        <w:t>Rien</w:t>
      </w:r>
      <w:r>
        <w:t xml:space="preserve">, </w:t>
      </w:r>
      <w:r w:rsidR="00DA00DC">
        <w:t>nous ne saurons donc rien</w:t>
      </w:r>
      <w:r>
        <w:t xml:space="preserve"> ! </w:t>
      </w:r>
      <w:r w:rsidR="00DA00DC">
        <w:t>C</w:t>
      </w:r>
      <w:r>
        <w:t>’</w:t>
      </w:r>
      <w:r w:rsidR="00DA00DC">
        <w:t xml:space="preserve">est le </w:t>
      </w:r>
      <w:proofErr w:type="spellStart"/>
      <w:r w:rsidR="00DA00DC">
        <w:t>Vali</w:t>
      </w:r>
      <w:proofErr w:type="spellEnd"/>
      <w:r w:rsidR="00DA00DC">
        <w:t xml:space="preserve"> qui va en faire une musique</w:t>
      </w:r>
      <w:r>
        <w:t xml:space="preserve">, </w:t>
      </w:r>
      <w:r w:rsidR="00DA00DC">
        <w:t>lui qui m</w:t>
      </w:r>
      <w:r>
        <w:t>’</w:t>
      </w:r>
      <w:r w:rsidR="00DA00DC">
        <w:t>avait tellement répété de les prendre vivants</w:t>
      </w:r>
      <w:r>
        <w:t xml:space="preserve">. </w:t>
      </w:r>
      <w:r w:rsidR="00DA00DC">
        <w:t>Je ne vous félicite pas</w:t>
      </w:r>
      <w:r>
        <w:t xml:space="preserve">, </w:t>
      </w:r>
      <w:proofErr w:type="spellStart"/>
      <w:r w:rsidR="00DA00DC">
        <w:t>Damad</w:t>
      </w:r>
      <w:proofErr w:type="spellEnd"/>
      <w:r w:rsidR="00DA00DC">
        <w:t xml:space="preserve"> Bey</w:t>
      </w:r>
      <w:r>
        <w:t xml:space="preserve">. </w:t>
      </w:r>
      <w:r w:rsidR="00DA00DC">
        <w:t>Vous auriez tout de même pu passer un peu mieux les consignes à vos abrutis</w:t>
      </w:r>
      <w:r>
        <w:t>. »</w:t>
      </w:r>
    </w:p>
    <w:p w14:paraId="3654109D" w14:textId="77777777" w:rsidR="00DD1C38" w:rsidRDefault="00DA00DC" w:rsidP="00DA00DC">
      <w:r>
        <w:t>L</w:t>
      </w:r>
      <w:r w:rsidR="00DD1C38">
        <w:t>’</w:t>
      </w:r>
      <w:r>
        <w:t>officier ainsi interpellé s</w:t>
      </w:r>
      <w:r w:rsidR="00DD1C38">
        <w:t>’</w:t>
      </w:r>
      <w:r>
        <w:t>inclina avec confusion</w:t>
      </w:r>
      <w:r w:rsidR="00DD1C38">
        <w:t>.</w:t>
      </w:r>
    </w:p>
    <w:p w14:paraId="04E059C7" w14:textId="77777777" w:rsidR="00DD1C38" w:rsidRDefault="00DD1C38" w:rsidP="00DA00DC">
      <w:r>
        <w:t>« </w:t>
      </w:r>
      <w:r w:rsidR="00DA00DC">
        <w:t>Tout le monde a plus ou moins perdu la tête</w:t>
      </w:r>
      <w:r>
        <w:t xml:space="preserve">, </w:t>
      </w:r>
      <w:r w:rsidR="00DA00DC">
        <w:t>Excellence</w:t>
      </w:r>
      <w:r>
        <w:t xml:space="preserve">. </w:t>
      </w:r>
      <w:r w:rsidR="00DA00DC">
        <w:t>On a cru que vous étiez tué</w:t>
      </w:r>
      <w:r>
        <w:t>.</w:t>
      </w:r>
    </w:p>
    <w:p w14:paraId="61AAFF18" w14:textId="520E2CFA" w:rsidR="00DA00DC" w:rsidRDefault="00DD1C38" w:rsidP="00DA00DC">
      <w:r>
        <w:lastRenderedPageBreak/>
        <w:t>— </w:t>
      </w:r>
      <w:r w:rsidR="00DA00DC">
        <w:t>Le fait est qu</w:t>
      </w:r>
      <w:r>
        <w:t>’</w:t>
      </w:r>
      <w:r w:rsidR="00DA00DC">
        <w:t>il ne s</w:t>
      </w:r>
      <w:r>
        <w:t>’</w:t>
      </w:r>
      <w:r w:rsidR="00DA00DC">
        <w:t>en est pas fallu de beaucoup</w:t>
      </w:r>
      <w:r>
        <w:t xml:space="preserve"> !… </w:t>
      </w:r>
      <w:r w:rsidR="00DA00DC">
        <w:t>Qu</w:t>
      </w:r>
      <w:r>
        <w:t>’</w:t>
      </w:r>
      <w:r w:rsidR="00DA00DC">
        <w:t>y a-t-il encore</w:t>
      </w:r>
      <w:r>
        <w:t xml:space="preserve"> ? </w:t>
      </w:r>
      <w:r w:rsidR="00DA00DC">
        <w:t>Qu</w:t>
      </w:r>
      <w:r>
        <w:t>’</w:t>
      </w:r>
      <w:r w:rsidR="00DA00DC">
        <w:t>est-ce que c</w:t>
      </w:r>
      <w:r>
        <w:t>’</w:t>
      </w:r>
      <w:r w:rsidR="00DA00DC">
        <w:t>est que ça</w:t>
      </w:r>
      <w:r>
        <w:t> ? »</w:t>
      </w:r>
    </w:p>
    <w:p w14:paraId="23C2E56F" w14:textId="77777777" w:rsidR="00DD1C38" w:rsidRDefault="00DA00DC" w:rsidP="00DA00DC">
      <w:r>
        <w:t>Ça</w:t>
      </w:r>
      <w:r w:rsidR="00DD1C38">
        <w:t xml:space="preserve">, </w:t>
      </w:r>
      <w:r>
        <w:t>ce n</w:t>
      </w:r>
      <w:r w:rsidR="00DD1C38">
        <w:t>’</w:t>
      </w:r>
      <w:r>
        <w:t>était que moi</w:t>
      </w:r>
      <w:r w:rsidR="00DD1C38">
        <w:t xml:space="preserve">, </w:t>
      </w:r>
      <w:r>
        <w:t>qui</w:t>
      </w:r>
      <w:r w:rsidR="00DD1C38">
        <w:t xml:space="preserve">, </w:t>
      </w:r>
      <w:r>
        <w:t>poussée par le sous-officier</w:t>
      </w:r>
      <w:r w:rsidR="00DD1C38">
        <w:t xml:space="preserve">, </w:t>
      </w:r>
      <w:r>
        <w:t>venais de faire en sa présence une assez lamentable apparition</w:t>
      </w:r>
      <w:r w:rsidR="00DD1C38">
        <w:t>.</w:t>
      </w:r>
    </w:p>
    <w:p w14:paraId="12196344" w14:textId="2DE0CA70" w:rsidR="00DA00DC" w:rsidRDefault="00DD1C38" w:rsidP="00DA00DC">
      <w:r>
        <w:t>« </w:t>
      </w:r>
      <w:r w:rsidR="00DA00DC">
        <w:t>Oh</w:t>
      </w:r>
      <w:r>
        <w:t xml:space="preserve"> ! </w:t>
      </w:r>
      <w:r w:rsidR="00DA00DC">
        <w:t>oh</w:t>
      </w:r>
      <w:r>
        <w:t> ! »</w:t>
      </w:r>
    </w:p>
    <w:p w14:paraId="23DE1D3F" w14:textId="77777777" w:rsidR="00DD1C38" w:rsidRDefault="00DA00DC" w:rsidP="00DA00DC">
      <w:r>
        <w:t>Il ne dit pas autre chose</w:t>
      </w:r>
      <w:r w:rsidR="00DD1C38">
        <w:t xml:space="preserve">, </w:t>
      </w:r>
      <w:r>
        <w:t>d</w:t>
      </w:r>
      <w:r w:rsidR="00DD1C38">
        <w:t>’</w:t>
      </w:r>
      <w:r>
        <w:t>abord</w:t>
      </w:r>
      <w:r w:rsidR="00DD1C38">
        <w:t xml:space="preserve">. </w:t>
      </w:r>
      <w:r>
        <w:t>Il m</w:t>
      </w:r>
      <w:r w:rsidR="00DD1C38">
        <w:t>’</w:t>
      </w:r>
      <w:r>
        <w:t>examinait avec étonnement</w:t>
      </w:r>
      <w:r w:rsidR="00DD1C38">
        <w:t xml:space="preserve">. </w:t>
      </w:r>
      <w:r>
        <w:t>Puis</w:t>
      </w:r>
      <w:r w:rsidR="00DD1C38">
        <w:t xml:space="preserve">, </w:t>
      </w:r>
      <w:r>
        <w:t>il sourit d</w:t>
      </w:r>
      <w:r w:rsidR="00DD1C38">
        <w:t>’</w:t>
      </w:r>
      <w:r>
        <w:t>un drôle de sourire</w:t>
      </w:r>
      <w:r w:rsidR="00DD1C38">
        <w:t xml:space="preserve">. </w:t>
      </w:r>
      <w:r>
        <w:t>De sa main valide</w:t>
      </w:r>
      <w:r w:rsidR="00DD1C38">
        <w:t xml:space="preserve">, </w:t>
      </w:r>
      <w:r>
        <w:t>il eut un geste machinal</w:t>
      </w:r>
      <w:r w:rsidR="00DD1C38">
        <w:t xml:space="preserve">, </w:t>
      </w:r>
      <w:r>
        <w:t>comme pour friser sa petite moustache châtain</w:t>
      </w:r>
      <w:r w:rsidR="00DD1C38">
        <w:t>.</w:t>
      </w:r>
    </w:p>
    <w:p w14:paraId="2CBD5D4B" w14:textId="06E89664" w:rsidR="00DA00DC" w:rsidRDefault="00DD1C38" w:rsidP="00DA00DC">
      <w:r>
        <w:t>« </w:t>
      </w:r>
      <w:r w:rsidR="00DA00DC">
        <w:t>Qu</w:t>
      </w:r>
      <w:r>
        <w:t>’</w:t>
      </w:r>
      <w:r w:rsidR="00DA00DC">
        <w:t>on la soigne</w:t>
      </w:r>
      <w:r>
        <w:t xml:space="preserve">, </w:t>
      </w:r>
      <w:r w:rsidR="00DA00DC">
        <w:t>si elle est blessée</w:t>
      </w:r>
      <w:r>
        <w:t xml:space="preserve"> ! </w:t>
      </w:r>
      <w:r w:rsidR="00DA00DC">
        <w:t>ordonna-t-il enfin au sous-officier</w:t>
      </w:r>
      <w:r>
        <w:t xml:space="preserve">. </w:t>
      </w:r>
      <w:r w:rsidR="00DA00DC">
        <w:t>Emmène-la et veille à ce qu</w:t>
      </w:r>
      <w:r>
        <w:t>’</w:t>
      </w:r>
      <w:r w:rsidR="00DA00DC">
        <w:t>il ne lui arrive rien</w:t>
      </w:r>
      <w:r>
        <w:t xml:space="preserve">. </w:t>
      </w:r>
      <w:r w:rsidR="00DA00DC">
        <w:t>Nous en reparlerons à la fin de la journée</w:t>
      </w:r>
      <w:r>
        <w:t>. »</w:t>
      </w:r>
    </w:p>
    <w:p w14:paraId="07002FC9" w14:textId="77777777" w:rsidR="00DD1C38" w:rsidRDefault="00DA00DC" w:rsidP="00DA00DC">
      <w:r>
        <w:t>Je n</w:t>
      </w:r>
      <w:r w:rsidR="00DD1C38">
        <w:t>’</w:t>
      </w:r>
      <w:r>
        <w:t>étais point blessée</w:t>
      </w:r>
      <w:r w:rsidR="00DD1C38">
        <w:t xml:space="preserve">. </w:t>
      </w:r>
      <w:r>
        <w:t>Ce n</w:t>
      </w:r>
      <w:r w:rsidR="00DD1C38">
        <w:t>’</w:t>
      </w:r>
      <w:r>
        <w:t>était que le sang de la pauvre sœur Théodore</w:t>
      </w:r>
      <w:r w:rsidR="00DD1C38">
        <w:t>.</w:t>
      </w:r>
    </w:p>
    <w:p w14:paraId="050BA955" w14:textId="77777777" w:rsidR="00DD1C38" w:rsidRDefault="00DA00DC" w:rsidP="00DA00DC">
      <w:r>
        <w:t>Un autre corps était étendu devant la porte d</w:t>
      </w:r>
      <w:r w:rsidR="00DD1C38">
        <w:t>’</w:t>
      </w:r>
      <w:r>
        <w:t>entrée</w:t>
      </w:r>
      <w:r w:rsidR="00DD1C38">
        <w:t xml:space="preserve">. </w:t>
      </w:r>
      <w:r>
        <w:t>Je ne l</w:t>
      </w:r>
      <w:r w:rsidR="00DD1C38">
        <w:t>’</w:t>
      </w:r>
      <w:r>
        <w:t>avais pas encore aperçu</w:t>
      </w:r>
      <w:r w:rsidR="00DD1C38">
        <w:t xml:space="preserve">. </w:t>
      </w:r>
      <w:r>
        <w:t>Je manquai défaillir en reconnaissant la coiffe noire lisérée de carmin</w:t>
      </w:r>
      <w:r w:rsidR="00DD1C38">
        <w:t xml:space="preserve">, </w:t>
      </w:r>
      <w:r>
        <w:t>la croix vert-émir et or de Notre-Dame du Sépulcre brodée sur les vastes manches noires</w:t>
      </w:r>
      <w:r w:rsidR="00DD1C38">
        <w:t xml:space="preserve">. </w:t>
      </w:r>
      <w:r>
        <w:t>Le cadavre de notre supérieure</w:t>
      </w:r>
      <w:r w:rsidR="00DD1C38">
        <w:t xml:space="preserve"> ! </w:t>
      </w:r>
      <w:r>
        <w:t>Elle avait été la première à tomber</w:t>
      </w:r>
      <w:r w:rsidR="00DD1C38">
        <w:t>.</w:t>
      </w:r>
    </w:p>
    <w:p w14:paraId="64D8FF3A" w14:textId="77777777" w:rsidR="00DD1C38" w:rsidRDefault="00DA00DC" w:rsidP="00DA00DC">
      <w:r>
        <w:t xml:space="preserve">Le </w:t>
      </w:r>
      <w:proofErr w:type="spellStart"/>
      <w:r>
        <w:t>Kaïmakam</w:t>
      </w:r>
      <w:proofErr w:type="spellEnd"/>
      <w:r w:rsidR="00DD1C38">
        <w:t xml:space="preserve">, </w:t>
      </w:r>
      <w:r>
        <w:t>passant près d</w:t>
      </w:r>
      <w:r w:rsidR="00DD1C38">
        <w:t>’</w:t>
      </w:r>
      <w:r>
        <w:t>elle</w:t>
      </w:r>
      <w:r w:rsidR="00DD1C38">
        <w:t xml:space="preserve">, </w:t>
      </w:r>
      <w:r>
        <w:t>lui décocha un coup de pied</w:t>
      </w:r>
      <w:r w:rsidR="00DD1C38">
        <w:t>.</w:t>
      </w:r>
    </w:p>
    <w:p w14:paraId="06286B55" w14:textId="2B6BE265" w:rsidR="00DA00DC" w:rsidRDefault="00DD1C38" w:rsidP="00DA00DC">
      <w:r>
        <w:t>« </w:t>
      </w:r>
      <w:r w:rsidR="00DA00DC">
        <w:t>Expédiez-moi cela aux hyènes et aux chacals</w:t>
      </w:r>
      <w:r>
        <w:t xml:space="preserve"> ! </w:t>
      </w:r>
      <w:r w:rsidR="00DA00DC">
        <w:t>commanda-t-il</w:t>
      </w:r>
      <w:r>
        <w:t xml:space="preserve">. </w:t>
      </w:r>
      <w:r w:rsidR="00DA00DC">
        <w:t>Sacrée vieille taupe qui a donné asile à cette vermine</w:t>
      </w:r>
      <w:r>
        <w:t xml:space="preserve"> ! </w:t>
      </w:r>
      <w:r w:rsidR="00DA00DC">
        <w:t>Elle est responsable de tout</w:t>
      </w:r>
      <w:r>
        <w:t>. »</w:t>
      </w:r>
    </w:p>
    <w:p w14:paraId="57AA5366" w14:textId="77777777" w:rsidR="00DA00DC" w:rsidRDefault="00DA00DC" w:rsidP="00DA00DC"/>
    <w:p w14:paraId="49D701A9" w14:textId="0C5B2A90" w:rsidR="00DD1C38" w:rsidRDefault="00DD1C38" w:rsidP="00DA00DC">
      <w:r>
        <w:lastRenderedPageBreak/>
        <w:t>M</w:t>
      </w:r>
      <w:r w:rsidRPr="00DD1C38">
        <w:rPr>
          <w:vertAlign w:val="superscript"/>
        </w:rPr>
        <w:t>me</w:t>
      </w:r>
      <w:r>
        <w:t> </w:t>
      </w:r>
      <w:proofErr w:type="spellStart"/>
      <w:r w:rsidR="00DA00DC">
        <w:t>Hadjilar</w:t>
      </w:r>
      <w:proofErr w:type="spellEnd"/>
      <w:r w:rsidR="00DA00DC">
        <w:t xml:space="preserve"> avait parlé sur le même ton</w:t>
      </w:r>
      <w:r>
        <w:t xml:space="preserve">, </w:t>
      </w:r>
      <w:r w:rsidR="00DA00DC">
        <w:t>sans émotion apparente</w:t>
      </w:r>
      <w:r>
        <w:t xml:space="preserve">, </w:t>
      </w:r>
      <w:r w:rsidR="00DA00DC">
        <w:t>toujours de la même voix égale et sourde</w:t>
      </w:r>
      <w:r>
        <w:t>.</w:t>
      </w:r>
    </w:p>
    <w:p w14:paraId="154087B7" w14:textId="77777777" w:rsidR="00DD1C38" w:rsidRDefault="00DA00DC" w:rsidP="00DA00DC">
      <w:r>
        <w:t>Elle se recueillit un instant</w:t>
      </w:r>
      <w:r w:rsidR="00DD1C38">
        <w:t xml:space="preserve">, </w:t>
      </w:r>
      <w:r>
        <w:t>puis elle dit avec un sourire</w:t>
      </w:r>
      <w:r w:rsidR="00DD1C38">
        <w:t>.</w:t>
      </w:r>
    </w:p>
    <w:p w14:paraId="7899CB53" w14:textId="58677D58" w:rsidR="00DA00DC" w:rsidRDefault="00DD1C38" w:rsidP="00DA00DC">
      <w:r>
        <w:t>« </w:t>
      </w:r>
      <w:r w:rsidR="00DA00DC">
        <w:t>J</w:t>
      </w:r>
      <w:r>
        <w:t>’</w:t>
      </w:r>
      <w:r w:rsidR="00DA00DC">
        <w:t>ai connu</w:t>
      </w:r>
      <w:r>
        <w:t xml:space="preserve">, </w:t>
      </w:r>
      <w:r w:rsidR="00DA00DC">
        <w:t>certes</w:t>
      </w:r>
      <w:r>
        <w:t xml:space="preserve">, </w:t>
      </w:r>
      <w:r w:rsidR="00DA00DC">
        <w:t>des heures pires</w:t>
      </w:r>
      <w:r>
        <w:t xml:space="preserve">. </w:t>
      </w:r>
      <w:r w:rsidR="00DA00DC">
        <w:t>Mais pour mon premier contact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, </w:t>
      </w:r>
      <w:r w:rsidR="00DA00DC">
        <w:t>avec l</w:t>
      </w:r>
      <w:r>
        <w:t>’</w:t>
      </w:r>
      <w:r w:rsidR="00DA00DC">
        <w:t>espèce masculine</w:t>
      </w:r>
      <w:r>
        <w:t xml:space="preserve">, </w:t>
      </w:r>
      <w:r w:rsidR="00DA00DC">
        <w:t>je crois tout de même que ç</w:t>
      </w:r>
      <w:r>
        <w:t>’</w:t>
      </w:r>
      <w:r w:rsidR="00DA00DC">
        <w:t>a été assez réussi</w:t>
      </w:r>
      <w:r>
        <w:t>. »</w:t>
      </w:r>
    </w:p>
    <w:p w14:paraId="3F1A22EB" w14:textId="77777777" w:rsidR="00DA00DC" w:rsidRDefault="00DA00DC" w:rsidP="00DD1C38">
      <w:pPr>
        <w:pStyle w:val="Titre1"/>
        <w:numPr>
          <w:ilvl w:val="0"/>
          <w:numId w:val="16"/>
        </w:numPr>
        <w:ind w:firstLine="0"/>
      </w:pPr>
      <w:bookmarkStart w:id="19" w:name="__RefHeading___Toc367651719"/>
      <w:bookmarkStart w:id="20" w:name="_Toc194342872"/>
      <w:bookmarkEnd w:id="19"/>
      <w:r>
        <w:lastRenderedPageBreak/>
        <w:t>IX</w:t>
      </w:r>
      <w:bookmarkEnd w:id="20"/>
    </w:p>
    <w:p w14:paraId="7C5FEBE5" w14:textId="77777777" w:rsidR="00DD1C38" w:rsidRDefault="00DA00DC" w:rsidP="00DA00DC">
      <w:proofErr w:type="spellStart"/>
      <w:r>
        <w:t>Armène</w:t>
      </w:r>
      <w:proofErr w:type="spellEnd"/>
      <w:r>
        <w:t xml:space="preserve"> eut un curieux hochement de tête</w:t>
      </w:r>
      <w:r w:rsidR="00DD1C38">
        <w:t xml:space="preserve">. </w:t>
      </w:r>
      <w:r>
        <w:t>Le triste sourire qui venait d</w:t>
      </w:r>
      <w:r w:rsidR="00DD1C38">
        <w:t>’</w:t>
      </w:r>
      <w:r>
        <w:t>effleurer ses lèvres s</w:t>
      </w:r>
      <w:r w:rsidR="00DD1C38">
        <w:t>’</w:t>
      </w:r>
      <w:r>
        <w:t>était effacé</w:t>
      </w:r>
      <w:r w:rsidR="00DD1C38">
        <w:t>.</w:t>
      </w:r>
    </w:p>
    <w:p w14:paraId="4ACE0AB8" w14:textId="77777777" w:rsidR="00DD1C38" w:rsidRDefault="00DD1C38" w:rsidP="00DA00DC">
      <w:r>
        <w:t>« </w:t>
      </w:r>
      <w:r w:rsidR="00DA00DC">
        <w:t xml:space="preserve">Connais-tu </w:t>
      </w:r>
      <w:proofErr w:type="spellStart"/>
      <w:r w:rsidR="00DA00DC">
        <w:t>Afioun-Karahissar</w:t>
      </w:r>
      <w:proofErr w:type="spellEnd"/>
      <w:r>
        <w:t xml:space="preserve"> ? </w:t>
      </w:r>
      <w:r w:rsidR="00DA00DC">
        <w:t>demanda-t-elle</w:t>
      </w:r>
      <w:r>
        <w:t>.</w:t>
      </w:r>
    </w:p>
    <w:p w14:paraId="47D54372" w14:textId="77777777" w:rsidR="00DD1C38" w:rsidRDefault="00DD1C38" w:rsidP="00DA00DC">
      <w:r>
        <w:t>— </w:t>
      </w:r>
      <w:r w:rsidR="00DA00DC">
        <w:t>J</w:t>
      </w:r>
      <w:r>
        <w:t>’</w:t>
      </w:r>
      <w:r w:rsidR="00DA00DC">
        <w:t>y suis passé</w:t>
      </w:r>
      <w:r>
        <w:t xml:space="preserve">, </w:t>
      </w:r>
      <w:r w:rsidR="00DA00DC">
        <w:t>mais une seule fois</w:t>
      </w:r>
      <w:r>
        <w:t xml:space="preserve">, </w:t>
      </w:r>
      <w:r w:rsidR="00DA00DC">
        <w:t>et de nuit</w:t>
      </w:r>
      <w:r>
        <w:t xml:space="preserve">, </w:t>
      </w:r>
      <w:r w:rsidR="00DA00DC">
        <w:t>encore</w:t>
      </w:r>
      <w:r>
        <w:t xml:space="preserve">, </w:t>
      </w:r>
      <w:r w:rsidR="00DA00DC">
        <w:t>fit Roche surpris</w:t>
      </w:r>
      <w:r>
        <w:t xml:space="preserve">. </w:t>
      </w:r>
      <w:r w:rsidR="00DA00DC">
        <w:t>C</w:t>
      </w:r>
      <w:r>
        <w:t>’</w:t>
      </w:r>
      <w:r w:rsidR="00DA00DC">
        <w:t>est te dire que l</w:t>
      </w:r>
      <w:r>
        <w:t>’</w:t>
      </w:r>
      <w:r w:rsidR="00DA00DC">
        <w:t>image que j</w:t>
      </w:r>
      <w:r>
        <w:t>’</w:t>
      </w:r>
      <w:r w:rsidR="00DA00DC">
        <w:t>en ai pu garder est bien imprécise</w:t>
      </w:r>
      <w:r>
        <w:t xml:space="preserve">. </w:t>
      </w:r>
      <w:r w:rsidR="00DA00DC">
        <w:t>Je me souviens d</w:t>
      </w:r>
      <w:r>
        <w:t>’</w:t>
      </w:r>
      <w:r w:rsidR="00DA00DC">
        <w:t>une formidable montagne carrée dressée dans le ciel lie-de-vin</w:t>
      </w:r>
      <w:r>
        <w:t xml:space="preserve">. </w:t>
      </w:r>
      <w:r w:rsidR="00DA00DC">
        <w:t>C</w:t>
      </w:r>
      <w:r>
        <w:t>’</w:t>
      </w:r>
      <w:r w:rsidR="00DA00DC">
        <w:t>est tout</w:t>
      </w:r>
      <w:r>
        <w:t xml:space="preserve">. </w:t>
      </w:r>
      <w:r w:rsidR="00DA00DC">
        <w:t>Le lendemain</w:t>
      </w:r>
      <w:r>
        <w:t xml:space="preserve">, </w:t>
      </w:r>
      <w:r w:rsidR="00DA00DC">
        <w:t>quand l</w:t>
      </w:r>
      <w:r>
        <w:t>’</w:t>
      </w:r>
      <w:r w:rsidR="00DA00DC">
        <w:t>aube est venue</w:t>
      </w:r>
      <w:r>
        <w:t xml:space="preserve">, </w:t>
      </w:r>
      <w:r w:rsidR="00DA00DC">
        <w:t>nous étions déjà à une trentaine de kilomètres</w:t>
      </w:r>
      <w:r>
        <w:t xml:space="preserve">. </w:t>
      </w:r>
      <w:r w:rsidR="00DA00DC">
        <w:t>La monstrueuse apparition s</w:t>
      </w:r>
      <w:r>
        <w:t>’</w:t>
      </w:r>
      <w:r w:rsidR="00DA00DC">
        <w:t>était effacée</w:t>
      </w:r>
      <w:r>
        <w:t>.</w:t>
      </w:r>
    </w:p>
    <w:p w14:paraId="05A33DF2" w14:textId="5D7E0D68" w:rsidR="00DA00DC" w:rsidRDefault="00DD1C38" w:rsidP="00DA00DC">
      <w:r>
        <w:t>— </w:t>
      </w:r>
      <w:proofErr w:type="spellStart"/>
      <w:r w:rsidR="00DA00DC">
        <w:t>Afioun-Karahissar</w:t>
      </w:r>
      <w:proofErr w:type="spellEnd"/>
      <w:r>
        <w:t xml:space="preserve">, </w:t>
      </w:r>
      <w:r w:rsidR="00DA00DC">
        <w:t xml:space="preserve">répéta </w:t>
      </w:r>
      <w:proofErr w:type="spellStart"/>
      <w:r w:rsidR="00DA00DC">
        <w:t>Armène</w:t>
      </w:r>
      <w:proofErr w:type="spellEnd"/>
      <w:r>
        <w:t xml:space="preserve">, </w:t>
      </w:r>
      <w:r w:rsidR="00DA00DC">
        <w:t>la Noire forteresse de l</w:t>
      </w:r>
      <w:r>
        <w:t>’</w:t>
      </w:r>
      <w:r w:rsidR="00DA00DC">
        <w:t>Opium</w:t>
      </w:r>
      <w:r>
        <w:t xml:space="preserve">. </w:t>
      </w:r>
      <w:r w:rsidR="00DA00DC">
        <w:t>Je n</w:t>
      </w:r>
      <w:r>
        <w:t>’</w:t>
      </w:r>
      <w:r w:rsidR="00DA00DC">
        <w:t>y suis moi-même restée que deux jours</w:t>
      </w:r>
      <w:r>
        <w:t xml:space="preserve">, </w:t>
      </w:r>
      <w:r w:rsidR="00DA00DC">
        <w:t>mais deux jours qui ne sont pas</w:t>
      </w:r>
      <w:r>
        <w:t xml:space="preserve">, </w:t>
      </w:r>
      <w:r w:rsidR="00DA00DC">
        <w:t>je te prie de le croire</w:t>
      </w:r>
      <w:r>
        <w:t xml:space="preserve">, </w:t>
      </w:r>
      <w:r w:rsidR="00DA00DC">
        <w:t>près de sortir de ma pensée</w:t>
      </w:r>
      <w:r>
        <w:t>. »</w:t>
      </w:r>
    </w:p>
    <w:p w14:paraId="3B47E992" w14:textId="77777777" w:rsidR="00DD1C38" w:rsidRDefault="00DA00DC" w:rsidP="00DA00DC">
      <w:r>
        <w:t>Leurs verres étaient vides</w:t>
      </w:r>
      <w:r w:rsidR="00DD1C38">
        <w:t xml:space="preserve">. </w:t>
      </w:r>
      <w:r>
        <w:t>Elle les remplit de nouveau</w:t>
      </w:r>
      <w:r w:rsidR="00DD1C38">
        <w:t>.</w:t>
      </w:r>
    </w:p>
    <w:p w14:paraId="33144166" w14:textId="5B893F22" w:rsidR="00DA00DC" w:rsidRDefault="00DA00DC" w:rsidP="00DA00DC"/>
    <w:p w14:paraId="18FF9F9C" w14:textId="77777777" w:rsidR="00DD1C38" w:rsidRDefault="00DD1C38" w:rsidP="00DA00DC">
      <w:r>
        <w:t>« </w:t>
      </w:r>
      <w:r w:rsidR="00DA00DC">
        <w:t>Le rocher carré dont tu parles</w:t>
      </w:r>
      <w:r>
        <w:t xml:space="preserve">, </w:t>
      </w:r>
      <w:r w:rsidR="00DA00DC">
        <w:t>poursuivit-elle</w:t>
      </w:r>
      <w:r>
        <w:t xml:space="preserve">, </w:t>
      </w:r>
      <w:r w:rsidR="00DA00DC">
        <w:t>c</w:t>
      </w:r>
      <w:r>
        <w:t>’</w:t>
      </w:r>
      <w:r w:rsidR="00DA00DC">
        <w:t>est celui au sommet duquel la citadelle est située</w:t>
      </w:r>
      <w:r>
        <w:t xml:space="preserve">. </w:t>
      </w:r>
      <w:r w:rsidR="00DA00DC">
        <w:t xml:space="preserve">Nous atteignîmes </w:t>
      </w:r>
      <w:proofErr w:type="spellStart"/>
      <w:r w:rsidR="00DA00DC">
        <w:t>Afioun</w:t>
      </w:r>
      <w:proofErr w:type="spellEnd"/>
      <w:r w:rsidR="00DA00DC">
        <w:t xml:space="preserve"> à la nuit</w:t>
      </w:r>
      <w:r>
        <w:t xml:space="preserve">, </w:t>
      </w:r>
      <w:r w:rsidR="00DA00DC">
        <w:t>nous aussi</w:t>
      </w:r>
      <w:r>
        <w:t xml:space="preserve">. </w:t>
      </w:r>
      <w:r w:rsidR="00DA00DC">
        <w:t>Je savais que nous devions nous y arrêter</w:t>
      </w:r>
      <w:r>
        <w:t xml:space="preserve">, </w:t>
      </w:r>
      <w:r w:rsidR="00DA00DC">
        <w:t xml:space="preserve">le </w:t>
      </w:r>
      <w:proofErr w:type="spellStart"/>
      <w:r w:rsidR="00DA00DC">
        <w:t>Vali</w:t>
      </w:r>
      <w:proofErr w:type="spellEnd"/>
      <w:r w:rsidR="00DA00DC">
        <w:t xml:space="preserve"> de la province y ayant donné rendez-vous au </w:t>
      </w:r>
      <w:proofErr w:type="spellStart"/>
      <w:r w:rsidR="00DA00DC">
        <w:t>Kaïmakam</w:t>
      </w:r>
      <w:proofErr w:type="spellEnd"/>
      <w:r>
        <w:t xml:space="preserve">, </w:t>
      </w:r>
      <w:r w:rsidR="00DA00DC">
        <w:t>afin de connaître les résultats de l</w:t>
      </w:r>
      <w:r>
        <w:t>’</w:t>
      </w:r>
      <w:r w:rsidR="00DA00DC">
        <w:t>expédition dont il avait été chargé</w:t>
      </w:r>
      <w:r>
        <w:t xml:space="preserve">. </w:t>
      </w:r>
      <w:r w:rsidR="00DA00DC">
        <w:t>Bien que ce dernier n</w:t>
      </w:r>
      <w:r>
        <w:t>’</w:t>
      </w:r>
      <w:r w:rsidR="00DA00DC">
        <w:t>eût pas à attendre grand-chose de bon de cette entrevue avec son chef</w:t>
      </w:r>
      <w:r>
        <w:t xml:space="preserve">, </w:t>
      </w:r>
      <w:r w:rsidR="00DA00DC">
        <w:t>tu t</w:t>
      </w:r>
      <w:r>
        <w:t>’</w:t>
      </w:r>
      <w:r w:rsidR="00DA00DC">
        <w:t>imagines si tout de même il fit diligence</w:t>
      </w:r>
      <w:r>
        <w:t xml:space="preserve">. </w:t>
      </w:r>
      <w:r w:rsidR="00DA00DC">
        <w:t>Trois jours</w:t>
      </w:r>
      <w:r>
        <w:t xml:space="preserve">, </w:t>
      </w:r>
      <w:r w:rsidR="00DA00DC">
        <w:t xml:space="preserve">ce fut à peine si nous mîmes trois jours pour franchir les quarante lieues qui séparaient </w:t>
      </w:r>
      <w:proofErr w:type="spellStart"/>
      <w:r w:rsidR="00DA00DC">
        <w:t>Afioun-Karahissar</w:t>
      </w:r>
      <w:proofErr w:type="spellEnd"/>
      <w:r w:rsidR="00DA00DC">
        <w:t xml:space="preserve"> de notre couvent</w:t>
      </w:r>
      <w:r>
        <w:t xml:space="preserve">. </w:t>
      </w:r>
      <w:r w:rsidR="00DA00DC">
        <w:t>Bien entendu</w:t>
      </w:r>
      <w:r>
        <w:t xml:space="preserve">, </w:t>
      </w:r>
      <w:r w:rsidR="00DA00DC">
        <w:t>le bataillon qui venait de s</w:t>
      </w:r>
      <w:r>
        <w:t>’</w:t>
      </w:r>
      <w:r w:rsidR="00DA00DC">
        <w:t xml:space="preserve">acquitter si joliment de la besogne </w:t>
      </w:r>
      <w:r w:rsidR="00DA00DC">
        <w:lastRenderedPageBreak/>
        <w:t>que tu sais n</w:t>
      </w:r>
      <w:r>
        <w:t>’</w:t>
      </w:r>
      <w:r w:rsidR="00DA00DC">
        <w:t>avait pas suivi pour recevoir sa part de félicitations</w:t>
      </w:r>
      <w:r>
        <w:t xml:space="preserve">. </w:t>
      </w:r>
      <w:r w:rsidR="00DA00DC">
        <w:t>Ces messieurs avaient regagné leur garnison l</w:t>
      </w:r>
      <w:r>
        <w:t>’</w:t>
      </w:r>
      <w:r w:rsidR="00DA00DC">
        <w:t>oreille assez basse</w:t>
      </w:r>
      <w:r>
        <w:t xml:space="preserve">. </w:t>
      </w:r>
      <w:r w:rsidR="00DA00DC">
        <w:t>Seul</w:t>
      </w:r>
      <w:r>
        <w:t xml:space="preserve">, </w:t>
      </w:r>
      <w:r w:rsidR="00DA00DC">
        <w:t>un groupe d</w:t>
      </w:r>
      <w:r>
        <w:t>’</w:t>
      </w:r>
      <w:r w:rsidR="00DA00DC">
        <w:t>une douzaine de gendarmes nous accompagnait</w:t>
      </w:r>
      <w:r>
        <w:t xml:space="preserve">. </w:t>
      </w:r>
      <w:r w:rsidR="00DA00DC">
        <w:t>L</w:t>
      </w:r>
      <w:r>
        <w:t>’</w:t>
      </w:r>
      <w:r w:rsidR="00DA00DC">
        <w:t xml:space="preserve">officier qui avait le commandement de cette escorte était un lieutenant du nom de </w:t>
      </w:r>
      <w:proofErr w:type="spellStart"/>
      <w:r w:rsidR="00DA00DC">
        <w:t>Rechid</w:t>
      </w:r>
      <w:proofErr w:type="spellEnd"/>
      <w:r w:rsidR="00DA00DC">
        <w:t xml:space="preserve"> bey</w:t>
      </w:r>
      <w:r>
        <w:t xml:space="preserve">, </w:t>
      </w:r>
      <w:r w:rsidR="00DA00DC">
        <w:t>et j</w:t>
      </w:r>
      <w:r>
        <w:t>’</w:t>
      </w:r>
      <w:r w:rsidR="00DA00DC">
        <w:t>étais confiée à sa garde</w:t>
      </w:r>
      <w:r>
        <w:t xml:space="preserve">. </w:t>
      </w:r>
      <w:r w:rsidR="00DA00DC">
        <w:t>Il pouvait avoir vingt-cinq ans</w:t>
      </w:r>
      <w:r>
        <w:t xml:space="preserve">. </w:t>
      </w:r>
      <w:r w:rsidR="00DA00DC">
        <w:t>Il m</w:t>
      </w:r>
      <w:r>
        <w:t>’</w:t>
      </w:r>
      <w:r w:rsidR="00DA00DC">
        <w:t>avait procuré une mule sur laquelle je ne me tenais pas trop mal</w:t>
      </w:r>
      <w:r>
        <w:t xml:space="preserve">. </w:t>
      </w:r>
      <w:r w:rsidR="00DA00DC">
        <w:t>Il détournait les yeux quand je le regardais</w:t>
      </w:r>
      <w:r>
        <w:t xml:space="preserve">. </w:t>
      </w:r>
      <w:r w:rsidR="00DA00DC">
        <w:t xml:space="preserve">Je devinais dans ces </w:t>
      </w:r>
      <w:proofErr w:type="spellStart"/>
      <w:r w:rsidR="00DA00DC">
        <w:t>yeux-là</w:t>
      </w:r>
      <w:proofErr w:type="spellEnd"/>
      <w:r w:rsidR="00DA00DC">
        <w:t xml:space="preserve"> de la douceur</w:t>
      </w:r>
      <w:r>
        <w:t xml:space="preserve">, </w:t>
      </w:r>
      <w:r w:rsidR="00DA00DC">
        <w:t>de la pitié</w:t>
      </w:r>
      <w:r>
        <w:t xml:space="preserve">, </w:t>
      </w:r>
      <w:r w:rsidR="00DA00DC">
        <w:t>peut-être autre chose</w:t>
      </w:r>
      <w:r>
        <w:t>. « </w:t>
      </w:r>
      <w:r w:rsidR="00DA00DC">
        <w:t>Pourquoi suis-je la seule à être ainsi emmenée avec vous</w:t>
      </w:r>
      <w:r>
        <w:t> ? »</w:t>
      </w:r>
      <w:r w:rsidR="00DA00DC">
        <w:t xml:space="preserve"> lui avais-je demandé</w:t>
      </w:r>
      <w:r>
        <w:t xml:space="preserve">. </w:t>
      </w:r>
      <w:r w:rsidR="00DA00DC">
        <w:t>Il avait haussé les épaules</w:t>
      </w:r>
      <w:r>
        <w:t>. « </w:t>
      </w:r>
      <w:r w:rsidR="00DA00DC">
        <w:t>Si je le savais</w:t>
      </w:r>
      <w:r>
        <w:t xml:space="preserve">, </w:t>
      </w:r>
      <w:r w:rsidR="00DA00DC">
        <w:t>je n</w:t>
      </w:r>
      <w:r>
        <w:t>’</w:t>
      </w:r>
      <w:r w:rsidR="00DA00DC">
        <w:t>aurais pas le droit de te le dire</w:t>
      </w:r>
      <w:r>
        <w:t xml:space="preserve">, </w:t>
      </w:r>
      <w:r w:rsidR="00DA00DC">
        <w:t>ma pauvre petite</w:t>
      </w:r>
      <w:r>
        <w:t xml:space="preserve"> », </w:t>
      </w:r>
      <w:r w:rsidR="00DA00DC">
        <w:t>avait-il répondu</w:t>
      </w:r>
      <w:r>
        <w:t xml:space="preserve">. </w:t>
      </w:r>
      <w:r w:rsidR="00DA00DC">
        <w:t>Le droit de me le dire</w:t>
      </w:r>
      <w:r>
        <w:t xml:space="preserve"> ? </w:t>
      </w:r>
      <w:r w:rsidR="00DA00DC">
        <w:t>Ce n</w:t>
      </w:r>
      <w:r>
        <w:t>’</w:t>
      </w:r>
      <w:r w:rsidR="00DA00DC">
        <w:t>était pas cela</w:t>
      </w:r>
      <w:r>
        <w:t xml:space="preserve">. </w:t>
      </w:r>
      <w:r w:rsidR="00DA00DC">
        <w:t>En réalité</w:t>
      </w:r>
      <w:r>
        <w:t xml:space="preserve">, </w:t>
      </w:r>
      <w:r w:rsidR="00DA00DC">
        <w:t>c</w:t>
      </w:r>
      <w:r>
        <w:t>’</w:t>
      </w:r>
      <w:r w:rsidR="00DA00DC">
        <w:t>était le courage qui lui eût fait défaut</w:t>
      </w:r>
      <w:r>
        <w:t xml:space="preserve">. </w:t>
      </w:r>
      <w:r w:rsidR="00DA00DC">
        <w:t>D</w:t>
      </w:r>
      <w:r>
        <w:t>’</w:t>
      </w:r>
      <w:r w:rsidR="00DA00DC">
        <w:t>ailleurs</w:t>
      </w:r>
      <w:r>
        <w:t xml:space="preserve">, </w:t>
      </w:r>
      <w:r w:rsidR="00DA00DC">
        <w:t>à quoi bon essayer de lui en arracher davantage</w:t>
      </w:r>
      <w:r>
        <w:t xml:space="preserve">, </w:t>
      </w:r>
      <w:r w:rsidR="00DA00DC">
        <w:t>puisque moi-même</w:t>
      </w:r>
      <w:r>
        <w:t xml:space="preserve">, </w:t>
      </w:r>
      <w:r w:rsidR="00DA00DC">
        <w:t>dès le premier soir</w:t>
      </w:r>
      <w:r>
        <w:t xml:space="preserve">, </w:t>
      </w:r>
      <w:r w:rsidR="00DA00DC">
        <w:t>j</w:t>
      </w:r>
      <w:r>
        <w:t>’</w:t>
      </w:r>
      <w:r w:rsidR="00DA00DC">
        <w:t>étais fixée</w:t>
      </w:r>
      <w:r>
        <w:t> !</w:t>
      </w:r>
    </w:p>
    <w:p w14:paraId="4E44E711" w14:textId="77777777" w:rsidR="00DD1C38" w:rsidRDefault="00DD1C38" w:rsidP="00DA00DC">
      <w:r>
        <w:t>« </w:t>
      </w:r>
      <w:r w:rsidR="00DA00DC">
        <w:t>Que faut-il faire de la petite</w:t>
      </w:r>
      <w:r>
        <w:t> ? »</w:t>
      </w:r>
      <w:r w:rsidR="00DA00DC">
        <w:t xml:space="preserve"> Telle avait été la question que le sous-officier qui avait reçu l</w:t>
      </w:r>
      <w:r>
        <w:t>’</w:t>
      </w:r>
      <w:r w:rsidR="00DA00DC">
        <w:t>ordre de veiller sur moi s</w:t>
      </w:r>
      <w:r>
        <w:t>’</w:t>
      </w:r>
      <w:r w:rsidR="00DA00DC">
        <w:t xml:space="preserve">en était venu poser au </w:t>
      </w:r>
      <w:proofErr w:type="spellStart"/>
      <w:r w:rsidR="00DA00DC">
        <w:t>Kaïmakam</w:t>
      </w:r>
      <w:proofErr w:type="spellEnd"/>
      <w:r>
        <w:t>.</w:t>
      </w:r>
    </w:p>
    <w:p w14:paraId="678FD40A" w14:textId="77777777" w:rsidR="00DD1C38" w:rsidRDefault="00DA00DC" w:rsidP="00DA00DC">
      <w:r>
        <w:t>Les hommes ont une manie bien étrange</w:t>
      </w:r>
      <w:r w:rsidR="00DD1C38">
        <w:t xml:space="preserve">, </w:t>
      </w:r>
      <w:r>
        <w:t>celle de se confier</w:t>
      </w:r>
      <w:r w:rsidR="00DD1C38">
        <w:t xml:space="preserve">, </w:t>
      </w:r>
      <w:r>
        <w:t>la plupart du temps à des gens d</w:t>
      </w:r>
      <w:r w:rsidR="00DD1C38">
        <w:t>’</w:t>
      </w:r>
      <w:r>
        <w:t>un rang inférieur au leur</w:t>
      </w:r>
      <w:r w:rsidR="00DD1C38">
        <w:t xml:space="preserve">. </w:t>
      </w:r>
      <w:r>
        <w:t>Je te demande en quoi celui auquel je fais allusion</w:t>
      </w:r>
      <w:r w:rsidR="00DD1C38">
        <w:t xml:space="preserve">, </w:t>
      </w:r>
      <w:r>
        <w:t xml:space="preserve">le </w:t>
      </w:r>
      <w:proofErr w:type="spellStart"/>
      <w:r>
        <w:t>Kaïmakam</w:t>
      </w:r>
      <w:proofErr w:type="spellEnd"/>
      <w:r>
        <w:t xml:space="preserve"> en l</w:t>
      </w:r>
      <w:r w:rsidR="00DD1C38">
        <w:t>’</w:t>
      </w:r>
      <w:r>
        <w:t>espèce</w:t>
      </w:r>
      <w:r w:rsidR="00DD1C38">
        <w:t xml:space="preserve">, </w:t>
      </w:r>
      <w:r>
        <w:t>avait besoin d</w:t>
      </w:r>
      <w:r w:rsidR="00DD1C38">
        <w:t>’</w:t>
      </w:r>
      <w:r>
        <w:t>entretenir cet humble sergent de ses vues sur moi</w:t>
      </w:r>
      <w:r w:rsidR="00DD1C38">
        <w:t>.</w:t>
      </w:r>
    </w:p>
    <w:p w14:paraId="7CEC2D9D" w14:textId="446165EB" w:rsidR="00DA00DC" w:rsidRDefault="00DD1C38" w:rsidP="00DA00DC">
      <w:r>
        <w:t>« </w:t>
      </w:r>
      <w:r w:rsidR="00DA00DC">
        <w:t>Nous en reparlerons ce soir</w:t>
      </w:r>
      <w:r>
        <w:t xml:space="preserve">, </w:t>
      </w:r>
      <w:r w:rsidR="00DA00DC">
        <w:t>avait-il répondu</w:t>
      </w:r>
      <w:r>
        <w:t xml:space="preserve">. </w:t>
      </w:r>
      <w:r w:rsidR="00DA00DC">
        <w:t>En attendant</w:t>
      </w:r>
      <w:r>
        <w:t xml:space="preserve">, </w:t>
      </w:r>
      <w:r w:rsidR="00DA00DC">
        <w:t>occupe-toi d</w:t>
      </w:r>
      <w:r>
        <w:t>’</w:t>
      </w:r>
      <w:r w:rsidR="00DA00DC">
        <w:t>elle</w:t>
      </w:r>
      <w:r>
        <w:t xml:space="preserve">. </w:t>
      </w:r>
      <w:r w:rsidR="00DA00DC">
        <w:t>Qu</w:t>
      </w:r>
      <w:r>
        <w:t>’</w:t>
      </w:r>
      <w:r w:rsidR="00DA00DC">
        <w:t>elle ne manque de rien</w:t>
      </w:r>
      <w:r>
        <w:t xml:space="preserve">, </w:t>
      </w:r>
      <w:r w:rsidR="00DA00DC">
        <w:t>et surtout que personne ne se permette à son égard la moindre privauté</w:t>
      </w:r>
      <w:r>
        <w:t xml:space="preserve">. </w:t>
      </w:r>
      <w:r w:rsidR="00DA00DC">
        <w:t>Elle va peut-être me servir à essayer de réparer le grabuge causé par tous ces imbéciles</w:t>
      </w:r>
      <w:r>
        <w:t xml:space="preserve">. </w:t>
      </w:r>
      <w:r w:rsidR="00DA00DC">
        <w:t>Il ne faut pas</w:t>
      </w:r>
      <w:r>
        <w:t xml:space="preserve">, </w:t>
      </w:r>
      <w:r w:rsidR="00DA00DC">
        <w:t>en conséquence</w:t>
      </w:r>
      <w:r>
        <w:t xml:space="preserve">, </w:t>
      </w:r>
      <w:r w:rsidR="00DA00DC">
        <w:t>qu</w:t>
      </w:r>
      <w:r>
        <w:t>’</w:t>
      </w:r>
      <w:r w:rsidR="00DA00DC">
        <w:t>on risque de me la détériorer</w:t>
      </w:r>
      <w:r>
        <w:t>. »</w:t>
      </w:r>
    </w:p>
    <w:p w14:paraId="41D65940" w14:textId="77777777" w:rsidR="00DD1C38" w:rsidRDefault="00DA00DC" w:rsidP="00DA00DC">
      <w:r>
        <w:lastRenderedPageBreak/>
        <w:t>Parlant ainsi</w:t>
      </w:r>
      <w:r w:rsidR="00DD1C38">
        <w:t xml:space="preserve">, </w:t>
      </w:r>
      <w:r>
        <w:t>il m</w:t>
      </w:r>
      <w:r w:rsidR="00DD1C38">
        <w:t>’</w:t>
      </w:r>
      <w:r>
        <w:t>avait regardée</w:t>
      </w:r>
      <w:r w:rsidR="00DD1C38">
        <w:t xml:space="preserve">. </w:t>
      </w:r>
      <w:r>
        <w:t>Il avait souri</w:t>
      </w:r>
      <w:r w:rsidR="00DD1C38">
        <w:t xml:space="preserve">, </w:t>
      </w:r>
      <w:r>
        <w:t>et</w:t>
      </w:r>
      <w:r w:rsidR="00DD1C38">
        <w:t xml:space="preserve">, </w:t>
      </w:r>
      <w:r>
        <w:t>m</w:t>
      </w:r>
      <w:r w:rsidR="00DD1C38">
        <w:t>’</w:t>
      </w:r>
      <w:r>
        <w:t>attirant contre lui de son bras valide</w:t>
      </w:r>
      <w:r w:rsidR="00DD1C38">
        <w:t xml:space="preserve">, </w:t>
      </w:r>
      <w:r>
        <w:t>il avait déposé sur mes lèvres un drôle de baiser</w:t>
      </w:r>
      <w:r w:rsidR="00DD1C38">
        <w:t>.</w:t>
      </w:r>
    </w:p>
    <w:p w14:paraId="683E5F37" w14:textId="13C68483" w:rsidR="00DA00DC" w:rsidRDefault="00DA00DC" w:rsidP="00DA00DC"/>
    <w:p w14:paraId="1F1DD09B" w14:textId="77777777" w:rsidR="00DD1C38" w:rsidRDefault="00DA00DC" w:rsidP="00DA00DC">
      <w:r>
        <w:t>Au bord du lac d</w:t>
      </w:r>
      <w:r w:rsidR="00DD1C38">
        <w:t>’</w:t>
      </w:r>
      <w:proofErr w:type="spellStart"/>
      <w:r>
        <w:t>Akchehir</w:t>
      </w:r>
      <w:proofErr w:type="spellEnd"/>
      <w:r w:rsidR="00DD1C38">
        <w:t xml:space="preserve">, </w:t>
      </w:r>
      <w:r>
        <w:t>le soir venu</w:t>
      </w:r>
      <w:r w:rsidR="00DD1C38">
        <w:t xml:space="preserve">, </w:t>
      </w:r>
      <w:r>
        <w:t>nous nous arrêtâmes</w:t>
      </w:r>
      <w:r w:rsidR="00DD1C38">
        <w:t xml:space="preserve">. </w:t>
      </w:r>
      <w:r>
        <w:t>Ce lac est à mille mètres d</w:t>
      </w:r>
      <w:r w:rsidR="00DD1C38">
        <w:t>’</w:t>
      </w:r>
      <w:r>
        <w:t>altitude</w:t>
      </w:r>
      <w:r w:rsidR="00DD1C38">
        <w:t xml:space="preserve">, </w:t>
      </w:r>
      <w:r>
        <w:t>à peu près</w:t>
      </w:r>
      <w:r w:rsidR="00DD1C38">
        <w:t xml:space="preserve">, </w:t>
      </w:r>
      <w:r>
        <w:t>et je n</w:t>
      </w:r>
      <w:r w:rsidR="00DD1C38">
        <w:t>’</w:t>
      </w:r>
      <w:r>
        <w:t>en connais point de plus poissonneux</w:t>
      </w:r>
      <w:r w:rsidR="00DD1C38">
        <w:t xml:space="preserve">. </w:t>
      </w:r>
      <w:r>
        <w:t>Il est entouré tout entier par de hautes montagnes rougeâtres</w:t>
      </w:r>
      <w:r w:rsidR="00DD1C38">
        <w:t xml:space="preserve">. </w:t>
      </w:r>
      <w:r>
        <w:t>Des grèbes étaient rangés sur ses bords</w:t>
      </w:r>
      <w:r w:rsidR="00DD1C38">
        <w:t xml:space="preserve">, </w:t>
      </w:r>
      <w:r>
        <w:t>immobiles</w:t>
      </w:r>
      <w:r w:rsidR="00DD1C38">
        <w:t xml:space="preserve">, </w:t>
      </w:r>
      <w:r>
        <w:t>et pareils à une armée de petits garçons gris et beiges</w:t>
      </w:r>
      <w:r w:rsidR="00DD1C38">
        <w:t xml:space="preserve">. </w:t>
      </w:r>
      <w:r>
        <w:t>Lorsque notre modeste cavalcade déboucha</w:t>
      </w:r>
      <w:r w:rsidR="00DD1C38">
        <w:t xml:space="preserve">, </w:t>
      </w:r>
      <w:r>
        <w:t>ils s</w:t>
      </w:r>
      <w:r w:rsidR="00DD1C38">
        <w:t>’</w:t>
      </w:r>
      <w:r>
        <w:t>envolèrent et se mirent à tourbillonner avec des cris moroses au-dessus des eaux que leurs pattes rayaient longuement</w:t>
      </w:r>
      <w:r w:rsidR="00DD1C38">
        <w:t xml:space="preserve">. </w:t>
      </w:r>
      <w:r>
        <w:t>Les premières étoiles trouaient le ciel</w:t>
      </w:r>
      <w:r w:rsidR="00DD1C38">
        <w:t xml:space="preserve">. </w:t>
      </w:r>
      <w:r>
        <w:t>Il faisait froid</w:t>
      </w:r>
      <w:r w:rsidR="00DD1C38">
        <w:t xml:space="preserve">, </w:t>
      </w:r>
      <w:r>
        <w:t>mais je ne songeais pas à m</w:t>
      </w:r>
      <w:r w:rsidR="00DD1C38">
        <w:t>’</w:t>
      </w:r>
      <w:r>
        <w:t>en plaindre</w:t>
      </w:r>
      <w:r w:rsidR="00DD1C38">
        <w:t xml:space="preserve">, </w:t>
      </w:r>
      <w:r>
        <w:t>de cela</w:t>
      </w:r>
      <w:r w:rsidR="00DD1C38">
        <w:t xml:space="preserve">, </w:t>
      </w:r>
      <w:r>
        <w:t>ni de rien d</w:t>
      </w:r>
      <w:r w:rsidR="00DD1C38">
        <w:t>’</w:t>
      </w:r>
      <w:r>
        <w:t>ailleurs</w:t>
      </w:r>
      <w:r w:rsidR="00DD1C38">
        <w:t xml:space="preserve">. </w:t>
      </w:r>
      <w:r>
        <w:t>L</w:t>
      </w:r>
      <w:r w:rsidR="00DD1C38">
        <w:t>’</w:t>
      </w:r>
      <w:r>
        <w:t>extraordinaire nouveauté des spectacles qui ne cessaient de m</w:t>
      </w:r>
      <w:r w:rsidR="00DD1C38">
        <w:t>’</w:t>
      </w:r>
      <w:r>
        <w:t>être offerts depuis le matin me transportait</w:t>
      </w:r>
      <w:r w:rsidR="00DD1C38">
        <w:t xml:space="preserve">. </w:t>
      </w:r>
      <w:r>
        <w:t>Dire que j</w:t>
      </w:r>
      <w:r w:rsidR="00DD1C38">
        <w:t>’</w:t>
      </w:r>
      <w:r>
        <w:t>aurais pu terminer mon existence entre les quatre murs d</w:t>
      </w:r>
      <w:r w:rsidR="00DD1C38">
        <w:t>’</w:t>
      </w:r>
      <w:r>
        <w:t>un couvent</w:t>
      </w:r>
      <w:r w:rsidR="00DD1C38">
        <w:t xml:space="preserve">. </w:t>
      </w:r>
      <w:r>
        <w:t>À plusieurs reprises</w:t>
      </w:r>
      <w:r w:rsidR="00DD1C38">
        <w:t xml:space="preserve">, </w:t>
      </w:r>
      <w:r>
        <w:t>au cours de la journée</w:t>
      </w:r>
      <w:r w:rsidR="00DD1C38">
        <w:t xml:space="preserve">, </w:t>
      </w:r>
      <w:r>
        <w:t>j</w:t>
      </w:r>
      <w:r w:rsidR="00DD1C38">
        <w:t>’</w:t>
      </w:r>
      <w:r>
        <w:t>avais bien pensé à me faire honte</w:t>
      </w:r>
      <w:r w:rsidR="00DD1C38">
        <w:t xml:space="preserve"> : </w:t>
      </w:r>
      <w:r>
        <w:t>notre monastère saccagé</w:t>
      </w:r>
      <w:r w:rsidR="00DD1C38">
        <w:t xml:space="preserve">, </w:t>
      </w:r>
      <w:r>
        <w:t>nos religieuses égorgées et souillées</w:t>
      </w:r>
      <w:r w:rsidR="00DD1C38">
        <w:t xml:space="preserve">, </w:t>
      </w:r>
      <w:r>
        <w:t>notre mère morte</w:t>
      </w:r>
      <w:r w:rsidR="00DD1C38">
        <w:t xml:space="preserve"> ! </w:t>
      </w:r>
      <w:r>
        <w:t>Ça n</w:t>
      </w:r>
      <w:r w:rsidR="00DD1C38">
        <w:t>’</w:t>
      </w:r>
      <w:r>
        <w:t>avait pas donné beaucoup comme résultat</w:t>
      </w:r>
      <w:r w:rsidR="00DD1C38">
        <w:t xml:space="preserve">. </w:t>
      </w:r>
      <w:r>
        <w:t>Quant à moi</w:t>
      </w:r>
      <w:r w:rsidR="00DD1C38">
        <w:t xml:space="preserve">, </w:t>
      </w:r>
      <w:r>
        <w:t>les périls suspendus sur ma tête m</w:t>
      </w:r>
      <w:r w:rsidR="00DD1C38">
        <w:t>’</w:t>
      </w:r>
      <w:r>
        <w:t>intriguaient plus qu</w:t>
      </w:r>
      <w:r w:rsidR="00DD1C38">
        <w:t>’</w:t>
      </w:r>
      <w:r>
        <w:t>ils ne me terrifiaient</w:t>
      </w:r>
      <w:r w:rsidR="00DD1C38">
        <w:t xml:space="preserve">. </w:t>
      </w:r>
      <w:r>
        <w:t>J</w:t>
      </w:r>
      <w:r w:rsidR="00DD1C38">
        <w:t>’</w:t>
      </w:r>
      <w:r>
        <w:t>aimais mieux les affronter que de ne pas les connaître</w:t>
      </w:r>
      <w:r w:rsidR="00DD1C38">
        <w:t xml:space="preserve">. </w:t>
      </w:r>
      <w:r>
        <w:t>Je n</w:t>
      </w:r>
      <w:r w:rsidR="00DD1C38">
        <w:t>’</w:t>
      </w:r>
      <w:r>
        <w:t>étais pourtant</w:t>
      </w:r>
      <w:r w:rsidR="00DD1C38">
        <w:t xml:space="preserve">, </w:t>
      </w:r>
      <w:r>
        <w:t>que je sache</w:t>
      </w:r>
      <w:r w:rsidR="00DD1C38">
        <w:t xml:space="preserve">, </w:t>
      </w:r>
      <w:r>
        <w:t>ni une ingrate</w:t>
      </w:r>
      <w:r w:rsidR="00DD1C38">
        <w:t xml:space="preserve">, </w:t>
      </w:r>
      <w:r>
        <w:t>ni une héroïne</w:t>
      </w:r>
      <w:r w:rsidR="00DD1C38">
        <w:t xml:space="preserve">. </w:t>
      </w:r>
      <w:r>
        <w:t>Non simplement un petit être devant qui le rideau de la vie venait de se lever tout à coup</w:t>
      </w:r>
      <w:r w:rsidR="00DD1C38">
        <w:t xml:space="preserve">. </w:t>
      </w:r>
      <w:r>
        <w:t>Je dis ce qui est</w:t>
      </w:r>
      <w:r w:rsidR="00DD1C38">
        <w:t xml:space="preserve">. </w:t>
      </w:r>
      <w:r>
        <w:t>Je rapporte les choses comme elles ont été</w:t>
      </w:r>
      <w:r w:rsidR="00DD1C38">
        <w:t xml:space="preserve">, </w:t>
      </w:r>
      <w:r>
        <w:t>ou plutôt comme je les ai senties</w:t>
      </w:r>
      <w:r w:rsidR="00DD1C38">
        <w:t xml:space="preserve">. </w:t>
      </w:r>
      <w:r>
        <w:t>Mentir</w:t>
      </w:r>
      <w:r w:rsidR="00DD1C38">
        <w:t xml:space="preserve">, </w:t>
      </w:r>
      <w:r>
        <w:t>ce n</w:t>
      </w:r>
      <w:r w:rsidR="00DD1C38">
        <w:t>’</w:t>
      </w:r>
      <w:r>
        <w:t>est point la peine</w:t>
      </w:r>
      <w:r w:rsidR="00DD1C38">
        <w:t xml:space="preserve">, </w:t>
      </w:r>
      <w:r>
        <w:t>étant donné ce qui m</w:t>
      </w:r>
      <w:r w:rsidR="00DD1C38">
        <w:t>’</w:t>
      </w:r>
      <w:r>
        <w:t>attend</w:t>
      </w:r>
      <w:r w:rsidR="00DD1C38">
        <w:t xml:space="preserve">, </w:t>
      </w:r>
      <w:r>
        <w:t>le point où j</w:t>
      </w:r>
      <w:r w:rsidR="00DD1C38">
        <w:t>’</w:t>
      </w:r>
      <w:r>
        <w:t>en suis</w:t>
      </w:r>
      <w:r w:rsidR="00DD1C38">
        <w:t xml:space="preserve">. </w:t>
      </w:r>
      <w:r>
        <w:t>Je ne t</w:t>
      </w:r>
      <w:r w:rsidR="00DD1C38">
        <w:t>’</w:t>
      </w:r>
      <w:r>
        <w:t>ai pas fait venir d</w:t>
      </w:r>
      <w:r w:rsidR="00DD1C38">
        <w:t>’</w:t>
      </w:r>
      <w:r>
        <w:t>Antioche pour cela</w:t>
      </w:r>
      <w:r w:rsidR="00DD1C38">
        <w:t xml:space="preserve">, </w:t>
      </w:r>
      <w:r>
        <w:t>n</w:t>
      </w:r>
      <w:r w:rsidR="00DD1C38">
        <w:t>’</w:t>
      </w:r>
      <w:r>
        <w:t>est-ce pas</w:t>
      </w:r>
      <w:r w:rsidR="00DD1C38">
        <w:t> ?</w:t>
      </w:r>
    </w:p>
    <w:p w14:paraId="72018447" w14:textId="77777777" w:rsidR="00DD1C38" w:rsidRDefault="00DA00DC" w:rsidP="00DA00DC">
      <w:r>
        <w:lastRenderedPageBreak/>
        <w:t>Autour de nous</w:t>
      </w:r>
      <w:r w:rsidR="00DD1C38">
        <w:t xml:space="preserve">, </w:t>
      </w:r>
      <w:r>
        <w:t>les fumées de notre campement montaient</w:t>
      </w:r>
      <w:r w:rsidR="00DD1C38">
        <w:t xml:space="preserve">, </w:t>
      </w:r>
      <w:r>
        <w:t>étroites et nettes</w:t>
      </w:r>
      <w:r w:rsidR="00DD1C38">
        <w:t xml:space="preserve">, </w:t>
      </w:r>
      <w:r>
        <w:t>dans le ciel désert</w:t>
      </w:r>
      <w:r w:rsidR="00DD1C38">
        <w:t xml:space="preserve">. </w:t>
      </w:r>
      <w:r>
        <w:t>Je n</w:t>
      </w:r>
      <w:r w:rsidR="00DD1C38">
        <w:t>’</w:t>
      </w:r>
      <w:r>
        <w:t>ai jamais connu un autre pays que l</w:t>
      </w:r>
      <w:r w:rsidR="00DD1C38">
        <w:t>’</w:t>
      </w:r>
      <w:r>
        <w:t>Asie</w:t>
      </w:r>
      <w:r w:rsidR="00DD1C38">
        <w:t xml:space="preserve">. </w:t>
      </w:r>
      <w:r>
        <w:t>C</w:t>
      </w:r>
      <w:r w:rsidR="00DD1C38">
        <w:t>’</w:t>
      </w:r>
      <w:r>
        <w:t>est donc seulement pour l</w:t>
      </w:r>
      <w:r w:rsidR="00DD1C38">
        <w:t>’</w:t>
      </w:r>
      <w:r>
        <w:t>avoir entendu dire que je sais que l</w:t>
      </w:r>
      <w:r w:rsidR="00DD1C38">
        <w:t>’</w:t>
      </w:r>
      <w:r>
        <w:t>air des cimes est ici plus vierge</w:t>
      </w:r>
      <w:r w:rsidR="00DD1C38">
        <w:t xml:space="preserve">, </w:t>
      </w:r>
      <w:r>
        <w:t>plus dépouillé que nulle part ailleurs</w:t>
      </w:r>
      <w:r w:rsidR="00DD1C38">
        <w:t xml:space="preserve">. </w:t>
      </w:r>
      <w:r>
        <w:t>Je me souviendrai toujours</w:t>
      </w:r>
      <w:r w:rsidR="00DD1C38">
        <w:t xml:space="preserve">, </w:t>
      </w:r>
      <w:r>
        <w:t>en tout cas</w:t>
      </w:r>
      <w:r w:rsidR="00DD1C38">
        <w:t xml:space="preserve">, </w:t>
      </w:r>
      <w:r>
        <w:t>de l</w:t>
      </w:r>
      <w:r w:rsidR="00DD1C38">
        <w:t>’</w:t>
      </w:r>
      <w:r>
        <w:t>impression de pureté glacée que me causa cette nuit</w:t>
      </w:r>
      <w:r w:rsidR="00DD1C38">
        <w:t xml:space="preserve">, </w:t>
      </w:r>
      <w:r>
        <w:t>la première que je passais au-dehors</w:t>
      </w:r>
      <w:r w:rsidR="00DD1C38">
        <w:t xml:space="preserve">. </w:t>
      </w:r>
      <w:r>
        <w:t>L</w:t>
      </w:r>
      <w:r w:rsidR="00DD1C38">
        <w:t>’</w:t>
      </w:r>
      <w:r>
        <w:t>eau des bords était prise par le gel</w:t>
      </w:r>
      <w:r w:rsidR="00DD1C38">
        <w:t xml:space="preserve">. </w:t>
      </w:r>
      <w:r>
        <w:t>Les constellations avaient l</w:t>
      </w:r>
      <w:r w:rsidR="00DD1C38">
        <w:t>’</w:t>
      </w:r>
      <w:r>
        <w:t>éclat de grappes de raisin givrées</w:t>
      </w:r>
      <w:r w:rsidR="00DD1C38">
        <w:t xml:space="preserve">. </w:t>
      </w:r>
      <w:r>
        <w:t>Pas un bruit</w:t>
      </w:r>
      <w:r w:rsidR="00DD1C38">
        <w:t xml:space="preserve">, </w:t>
      </w:r>
      <w:r>
        <w:t>si ce n</w:t>
      </w:r>
      <w:r w:rsidR="00DD1C38">
        <w:t>’</w:t>
      </w:r>
      <w:r>
        <w:t>est de temps à autre</w:t>
      </w:r>
      <w:r w:rsidR="00DD1C38">
        <w:t xml:space="preserve">, </w:t>
      </w:r>
      <w:r>
        <w:t>le floc sourd d</w:t>
      </w:r>
      <w:r w:rsidR="00DD1C38">
        <w:t>’</w:t>
      </w:r>
      <w:r>
        <w:t>un oiseau qui plongeait</w:t>
      </w:r>
      <w:r w:rsidR="00DD1C38">
        <w:t>.</w:t>
      </w:r>
    </w:p>
    <w:p w14:paraId="10751C6C" w14:textId="77777777" w:rsidR="00DD1C38" w:rsidRDefault="00DA00DC" w:rsidP="00DA00DC">
      <w:r>
        <w:t xml:space="preserve">La tente qui allait abriter le </w:t>
      </w:r>
      <w:proofErr w:type="spellStart"/>
      <w:r>
        <w:t>Kaïmakam</w:t>
      </w:r>
      <w:proofErr w:type="spellEnd"/>
      <w:r w:rsidR="00DD1C38">
        <w:t xml:space="preserve">, </w:t>
      </w:r>
      <w:r>
        <w:t>assez élégante</w:t>
      </w:r>
      <w:r w:rsidR="00DD1C38">
        <w:t xml:space="preserve">, </w:t>
      </w:r>
      <w:r>
        <w:t>toute en feutre gris</w:t>
      </w:r>
      <w:r w:rsidR="00DD1C38">
        <w:t xml:space="preserve">, </w:t>
      </w:r>
      <w:r>
        <w:t>avait été dressée à l</w:t>
      </w:r>
      <w:r w:rsidR="00DD1C38">
        <w:t>’</w:t>
      </w:r>
      <w:r>
        <w:t>écart</w:t>
      </w:r>
      <w:r w:rsidR="00DD1C38">
        <w:t xml:space="preserve">, </w:t>
      </w:r>
      <w:r>
        <w:t>au fond d</w:t>
      </w:r>
      <w:r w:rsidR="00DD1C38">
        <w:t>’</w:t>
      </w:r>
      <w:r>
        <w:t>une petite anse bien abritée</w:t>
      </w:r>
      <w:r w:rsidR="00DD1C38">
        <w:t xml:space="preserve">. </w:t>
      </w:r>
      <w:r>
        <w:t>Il fumait</w:t>
      </w:r>
      <w:r w:rsidR="00DD1C38">
        <w:t xml:space="preserve">, </w:t>
      </w:r>
      <w:r>
        <w:t>assis sur un pliant</w:t>
      </w:r>
      <w:r w:rsidR="00DD1C38">
        <w:t xml:space="preserve">, </w:t>
      </w:r>
      <w:r>
        <w:t>lorsque le sergent me conduisit à lui</w:t>
      </w:r>
      <w:r w:rsidR="00DD1C38">
        <w:t xml:space="preserve">. </w:t>
      </w:r>
      <w:r>
        <w:t>On venait de lui refaire le bandage de son bras</w:t>
      </w:r>
      <w:r w:rsidR="00DD1C38">
        <w:t>.</w:t>
      </w:r>
    </w:p>
    <w:p w14:paraId="044CC83B" w14:textId="77777777" w:rsidR="00DD1C38" w:rsidRDefault="00DD1C38" w:rsidP="00DA00DC">
      <w:r>
        <w:t>« </w:t>
      </w:r>
      <w:r w:rsidR="00DA00DC">
        <w:t>Quelles sont vos instructions</w:t>
      </w:r>
      <w:r>
        <w:t xml:space="preserve">, </w:t>
      </w:r>
      <w:r w:rsidR="00DA00DC">
        <w:t>Excellence</w:t>
      </w:r>
      <w:r>
        <w:t xml:space="preserve"> ? </w:t>
      </w:r>
      <w:r w:rsidR="00DA00DC">
        <w:t>demanda le sous-officier en s</w:t>
      </w:r>
      <w:r>
        <w:t>’</w:t>
      </w:r>
      <w:r w:rsidR="00DA00DC">
        <w:t>inclinant</w:t>
      </w:r>
      <w:r>
        <w:t>.</w:t>
      </w:r>
    </w:p>
    <w:p w14:paraId="2AC9B5FD" w14:textId="77D011EE" w:rsidR="00DA00DC" w:rsidRDefault="00DD1C38" w:rsidP="00DA00DC">
      <w:r>
        <w:t>— </w:t>
      </w:r>
      <w:r w:rsidR="00DA00DC">
        <w:t>Mes instructions</w:t>
      </w:r>
      <w:r>
        <w:t xml:space="preserve"> ? </w:t>
      </w:r>
      <w:r w:rsidR="00DA00DC">
        <w:t>fit-il</w:t>
      </w:r>
      <w:r>
        <w:t xml:space="preserve">. </w:t>
      </w:r>
      <w:r w:rsidR="00DA00DC">
        <w:t>Heu</w:t>
      </w:r>
      <w:r>
        <w:t xml:space="preserve"> ! </w:t>
      </w:r>
      <w:r w:rsidR="00DA00DC">
        <w:t>mes instructions</w:t>
      </w:r>
      <w:r>
        <w:t>… »</w:t>
      </w:r>
    </w:p>
    <w:p w14:paraId="6E920DBE" w14:textId="77777777" w:rsidR="00DD1C38" w:rsidRDefault="00DA00DC" w:rsidP="00DA00DC">
      <w:r>
        <w:t>Il semblait hésiter</w:t>
      </w:r>
      <w:r w:rsidR="00DD1C38">
        <w:t xml:space="preserve">. </w:t>
      </w:r>
      <w:r>
        <w:t>Un combat</w:t>
      </w:r>
      <w:r w:rsidR="00DD1C38">
        <w:t xml:space="preserve">, </w:t>
      </w:r>
      <w:r>
        <w:t>visiblement</w:t>
      </w:r>
      <w:r w:rsidR="00DD1C38">
        <w:t xml:space="preserve">, </w:t>
      </w:r>
      <w:r>
        <w:t>se livrait en lui</w:t>
      </w:r>
      <w:r w:rsidR="00DD1C38">
        <w:t xml:space="preserve">, </w:t>
      </w:r>
      <w:r>
        <w:t>un combat dont j</w:t>
      </w:r>
      <w:r w:rsidR="00DD1C38">
        <w:t>’</w:t>
      </w:r>
      <w:r>
        <w:t>étais le mobile et le prix</w:t>
      </w:r>
      <w:r w:rsidR="00DD1C38">
        <w:t>.</w:t>
      </w:r>
    </w:p>
    <w:p w14:paraId="134D4E45" w14:textId="10AA4126" w:rsidR="00DA00DC" w:rsidRDefault="00DD1C38" w:rsidP="00DA00DC">
      <w:r>
        <w:t>« </w:t>
      </w:r>
      <w:r w:rsidR="00DA00DC">
        <w:t>Emmène-la</w:t>
      </w:r>
      <w:r>
        <w:t xml:space="preserve"> ! </w:t>
      </w:r>
      <w:r w:rsidR="00DA00DC">
        <w:t>ordonna-t-il</w:t>
      </w:r>
      <w:r>
        <w:t xml:space="preserve">. </w:t>
      </w:r>
      <w:r w:rsidR="00DA00DC">
        <w:t>Qu</w:t>
      </w:r>
      <w:r>
        <w:t>’</w:t>
      </w:r>
      <w:r w:rsidR="00DA00DC">
        <w:t>elle couche ailleurs</w:t>
      </w:r>
      <w:r>
        <w:t xml:space="preserve">, </w:t>
      </w:r>
      <w:r w:rsidR="00DA00DC">
        <w:t>où tu voudras</w:t>
      </w:r>
      <w:r>
        <w:t xml:space="preserve">, </w:t>
      </w:r>
      <w:r w:rsidR="00DA00DC">
        <w:t>dans un endroit où elle soit bien</w:t>
      </w:r>
      <w:r>
        <w:t xml:space="preserve">. </w:t>
      </w:r>
      <w:r w:rsidR="00DA00DC">
        <w:t>Mais pas ici</w:t>
      </w:r>
      <w:r>
        <w:t>. »</w:t>
      </w:r>
    </w:p>
    <w:p w14:paraId="75F4C8C0" w14:textId="77777777" w:rsidR="00DD1C38" w:rsidRDefault="00DA00DC" w:rsidP="00DA00DC">
      <w:r>
        <w:t>Et</w:t>
      </w:r>
      <w:r w:rsidR="00DD1C38">
        <w:t xml:space="preserve">, </w:t>
      </w:r>
      <w:r>
        <w:t>comme le sous-officier</w:t>
      </w:r>
      <w:r w:rsidR="00DD1C38">
        <w:t xml:space="preserve">, </w:t>
      </w:r>
      <w:r>
        <w:t>s</w:t>
      </w:r>
      <w:r w:rsidR="00DD1C38">
        <w:t>’</w:t>
      </w:r>
      <w:r>
        <w:t>inclinant de nouveau</w:t>
      </w:r>
      <w:r w:rsidR="00DD1C38">
        <w:t xml:space="preserve">, </w:t>
      </w:r>
      <w:r>
        <w:t>s</w:t>
      </w:r>
      <w:r w:rsidR="00DD1C38">
        <w:t>’</w:t>
      </w:r>
      <w:r>
        <w:t>apprêtait à se retirer</w:t>
      </w:r>
      <w:r w:rsidR="00DD1C38">
        <w:t xml:space="preserve">, </w:t>
      </w:r>
      <w:r>
        <w:t>sans réussir tout à fait à dissimuler sa surprise</w:t>
      </w:r>
      <w:r w:rsidR="00DD1C38">
        <w:t xml:space="preserve">, </w:t>
      </w:r>
      <w:r>
        <w:t>il ajouta</w:t>
      </w:r>
      <w:r w:rsidR="00DD1C38">
        <w:t xml:space="preserve">, </w:t>
      </w:r>
      <w:r>
        <w:t>avec ce besoin de s</w:t>
      </w:r>
      <w:r w:rsidR="00DD1C38">
        <w:t>’</w:t>
      </w:r>
      <w:r>
        <w:t>expliquer qui m</w:t>
      </w:r>
      <w:r w:rsidR="00DD1C38">
        <w:t>’</w:t>
      </w:r>
      <w:r>
        <w:t>avait déjà paru</w:t>
      </w:r>
      <w:r w:rsidR="00DD1C38">
        <w:t xml:space="preserve">, </w:t>
      </w:r>
      <w:r>
        <w:t>le matin même</w:t>
      </w:r>
      <w:r w:rsidR="00DD1C38">
        <w:t xml:space="preserve">, </w:t>
      </w:r>
      <w:r>
        <w:t>si étonnant</w:t>
      </w:r>
      <w:r w:rsidR="00DD1C38">
        <w:t> :</w:t>
      </w:r>
    </w:p>
    <w:p w14:paraId="4C49EEE4" w14:textId="7426220A" w:rsidR="00DA00DC" w:rsidRDefault="00DD1C38" w:rsidP="00DA00DC">
      <w:r>
        <w:t>« </w:t>
      </w:r>
      <w:r w:rsidR="00DA00DC">
        <w:t>Moi</w:t>
      </w:r>
      <w:r>
        <w:t xml:space="preserve">, </w:t>
      </w:r>
      <w:r w:rsidR="00DA00DC">
        <w:t>je me connais</w:t>
      </w:r>
      <w:r>
        <w:t xml:space="preserve">, </w:t>
      </w:r>
      <w:r w:rsidR="00DA00DC">
        <w:t>tu comprends</w:t>
      </w:r>
      <w:r>
        <w:t xml:space="preserve">. </w:t>
      </w:r>
      <w:r w:rsidR="00DA00DC">
        <w:t>Je suis trop sûr de ce qui se passerait si elle demeurait près de moi cette nuit</w:t>
      </w:r>
      <w:r>
        <w:t xml:space="preserve">. </w:t>
      </w:r>
      <w:r w:rsidR="00DA00DC">
        <w:t>Or</w:t>
      </w:r>
      <w:r>
        <w:t xml:space="preserve">, </w:t>
      </w:r>
      <w:r w:rsidR="00DA00DC">
        <w:t>je n</w:t>
      </w:r>
      <w:r>
        <w:t>’</w:t>
      </w:r>
      <w:r w:rsidR="00DA00DC">
        <w:t>ai vraiment pas intérêt</w:t>
      </w:r>
      <w:r>
        <w:t xml:space="preserve">, </w:t>
      </w:r>
      <w:r w:rsidR="00DA00DC">
        <w:t>en la circonstance</w:t>
      </w:r>
      <w:r>
        <w:t xml:space="preserve">, </w:t>
      </w:r>
      <w:r w:rsidR="00DA00DC">
        <w:t xml:space="preserve">à diminuer la </w:t>
      </w:r>
      <w:r w:rsidR="00DA00DC">
        <w:lastRenderedPageBreak/>
        <w:t>valeur de mon futur cadeau</w:t>
      </w:r>
      <w:r>
        <w:t xml:space="preserve">. </w:t>
      </w:r>
      <w:r w:rsidR="00DA00DC">
        <w:t>Oui</w:t>
      </w:r>
      <w:r>
        <w:t xml:space="preserve">, </w:t>
      </w:r>
      <w:r w:rsidR="00DA00DC">
        <w:t>emmène-la</w:t>
      </w:r>
      <w:r>
        <w:t xml:space="preserve">. </w:t>
      </w:r>
      <w:r w:rsidR="00DA00DC">
        <w:t>Ça vaut mieux</w:t>
      </w:r>
      <w:r>
        <w:t>. »</w:t>
      </w:r>
    </w:p>
    <w:p w14:paraId="35DD24C6" w14:textId="77777777" w:rsidR="00DD1C38" w:rsidRDefault="00DA00DC" w:rsidP="00DA00DC">
      <w:r>
        <w:t>Quelque peu soucieux</w:t>
      </w:r>
      <w:r w:rsidR="00DD1C38">
        <w:t xml:space="preserve">, </w:t>
      </w:r>
      <w:r>
        <w:t>sans doute</w:t>
      </w:r>
      <w:r w:rsidR="00DD1C38">
        <w:t xml:space="preserve">, </w:t>
      </w:r>
      <w:r>
        <w:t>de ce qu</w:t>
      </w:r>
      <w:r w:rsidR="00DD1C38">
        <w:t>’</w:t>
      </w:r>
      <w:r>
        <w:t>il allait pouvoir bien faire de moi</w:t>
      </w:r>
      <w:r w:rsidR="00DD1C38">
        <w:t xml:space="preserve">, </w:t>
      </w:r>
      <w:r>
        <w:t>le sergent</w:t>
      </w:r>
      <w:r w:rsidR="00DD1C38">
        <w:t xml:space="preserve">, </w:t>
      </w:r>
      <w:r>
        <w:t>me conduisant paternellement par la main</w:t>
      </w:r>
      <w:r w:rsidR="00DD1C38">
        <w:t xml:space="preserve">, </w:t>
      </w:r>
      <w:r>
        <w:t>avait repris la direction du petit camp</w:t>
      </w:r>
      <w:r w:rsidR="00DD1C38">
        <w:t xml:space="preserve">. </w:t>
      </w:r>
      <w:r>
        <w:t>Une silhouette se dressa devant nous</w:t>
      </w:r>
      <w:r w:rsidR="00DD1C38">
        <w:t xml:space="preserve">. </w:t>
      </w:r>
      <w:r>
        <w:t>C</w:t>
      </w:r>
      <w:r w:rsidR="00DD1C38">
        <w:t>’</w:t>
      </w:r>
      <w:r>
        <w:t xml:space="preserve">était </w:t>
      </w:r>
      <w:proofErr w:type="spellStart"/>
      <w:r>
        <w:t>Rechid</w:t>
      </w:r>
      <w:proofErr w:type="spellEnd"/>
      <w:r>
        <w:t xml:space="preserve"> bey</w:t>
      </w:r>
      <w:r w:rsidR="00DD1C38">
        <w:t>.</w:t>
      </w:r>
    </w:p>
    <w:p w14:paraId="30F22A5F" w14:textId="77777777" w:rsidR="00DD1C38" w:rsidRDefault="00DD1C38" w:rsidP="00DA00DC">
      <w:r>
        <w:t>« </w:t>
      </w:r>
      <w:r w:rsidR="00DA00DC">
        <w:t>Les chevaux ont-ils ce qu</w:t>
      </w:r>
      <w:r>
        <w:t>’</w:t>
      </w:r>
      <w:r w:rsidR="00DA00DC">
        <w:t>il leur faut</w:t>
      </w:r>
      <w:r>
        <w:t xml:space="preserve"> ? </w:t>
      </w:r>
      <w:r w:rsidR="00DA00DC">
        <w:t>s</w:t>
      </w:r>
      <w:r>
        <w:t>’</w:t>
      </w:r>
      <w:r w:rsidR="00DA00DC">
        <w:t>enquit-il</w:t>
      </w:r>
      <w:r>
        <w:t>.</w:t>
      </w:r>
    </w:p>
    <w:p w14:paraId="06770514" w14:textId="77777777" w:rsidR="00DD1C38" w:rsidRDefault="00DD1C38" w:rsidP="00DA00DC">
      <w:r>
        <w:t>— </w:t>
      </w:r>
      <w:r w:rsidR="00DA00DC">
        <w:t>Oui</w:t>
      </w:r>
      <w:r>
        <w:t xml:space="preserve">, </w:t>
      </w:r>
      <w:r w:rsidR="00DA00DC">
        <w:t>mon lieutenant</w:t>
      </w:r>
      <w:r>
        <w:t>.</w:t>
      </w:r>
    </w:p>
    <w:p w14:paraId="70EE6762" w14:textId="77777777" w:rsidR="00DD1C38" w:rsidRDefault="00DD1C38" w:rsidP="00DA00DC">
      <w:r>
        <w:t>— </w:t>
      </w:r>
      <w:r w:rsidR="00DA00DC">
        <w:t>Et les hommes</w:t>
      </w:r>
      <w:r>
        <w:t> ?</w:t>
      </w:r>
    </w:p>
    <w:p w14:paraId="14CA7578" w14:textId="77777777" w:rsidR="00DD1C38" w:rsidRDefault="00DD1C38" w:rsidP="00DA00DC">
      <w:r>
        <w:t>— </w:t>
      </w:r>
      <w:r w:rsidR="00DA00DC">
        <w:t>Les hommes aussi</w:t>
      </w:r>
      <w:r>
        <w:t xml:space="preserve">, </w:t>
      </w:r>
      <w:r w:rsidR="00DA00DC">
        <w:t>à peu près</w:t>
      </w:r>
      <w:r>
        <w:t>.</w:t>
      </w:r>
    </w:p>
    <w:p w14:paraId="18AE5DEA" w14:textId="77777777" w:rsidR="00DD1C38" w:rsidRDefault="00DD1C38" w:rsidP="00DA00DC">
      <w:r>
        <w:t>— </w:t>
      </w:r>
      <w:r w:rsidR="00DA00DC">
        <w:t>Bien</w:t>
      </w:r>
      <w:r>
        <w:t xml:space="preserve"> », </w:t>
      </w:r>
      <w:r w:rsidR="00DA00DC">
        <w:t xml:space="preserve">dit </w:t>
      </w:r>
      <w:proofErr w:type="spellStart"/>
      <w:r w:rsidR="00DA00DC">
        <w:t>Rechid</w:t>
      </w:r>
      <w:proofErr w:type="spellEnd"/>
      <w:r w:rsidR="00DA00DC">
        <w:t xml:space="preserve"> bey</w:t>
      </w:r>
      <w:r>
        <w:t>.</w:t>
      </w:r>
    </w:p>
    <w:p w14:paraId="1163BCBF" w14:textId="77777777" w:rsidR="00DD1C38" w:rsidRDefault="00DA00DC" w:rsidP="00DA00DC">
      <w:r>
        <w:t>Il avait eu jusqu</w:t>
      </w:r>
      <w:r w:rsidR="00DD1C38">
        <w:t>’</w:t>
      </w:r>
      <w:r>
        <w:t>alors l</w:t>
      </w:r>
      <w:r w:rsidR="00DD1C38">
        <w:t>’</w:t>
      </w:r>
      <w:r>
        <w:t>air de ne pas m</w:t>
      </w:r>
      <w:r w:rsidR="00DD1C38">
        <w:t>’</w:t>
      </w:r>
      <w:r>
        <w:t>apercevoir</w:t>
      </w:r>
      <w:r w:rsidR="00DD1C38">
        <w:t xml:space="preserve">. </w:t>
      </w:r>
      <w:r>
        <w:t>Mais j</w:t>
      </w:r>
      <w:r w:rsidR="00DD1C38">
        <w:t>’</w:t>
      </w:r>
      <w:r>
        <w:t>avais</w:t>
      </w:r>
      <w:r w:rsidR="00DD1C38">
        <w:t xml:space="preserve">, </w:t>
      </w:r>
      <w:r>
        <w:t>moi</w:t>
      </w:r>
      <w:r w:rsidR="00DD1C38">
        <w:t xml:space="preserve">, </w:t>
      </w:r>
      <w:r>
        <w:t>la vague idée qu</w:t>
      </w:r>
      <w:r w:rsidR="00DD1C38">
        <w:t>’</w:t>
      </w:r>
      <w:r>
        <w:t>il n</w:t>
      </w:r>
      <w:r w:rsidR="00DD1C38">
        <w:t>’</w:t>
      </w:r>
      <w:r>
        <w:t>avait posé ces deux premières questions que pour en arriver à une troisième</w:t>
      </w:r>
      <w:r w:rsidR="00DD1C38">
        <w:t>.</w:t>
      </w:r>
    </w:p>
    <w:p w14:paraId="2B73F38F" w14:textId="77777777" w:rsidR="00DD1C38" w:rsidRDefault="00DD1C38" w:rsidP="00DA00DC">
      <w:r>
        <w:t>« </w:t>
      </w:r>
      <w:r w:rsidR="00DA00DC">
        <w:t>Où mènes-tu cette gamine</w:t>
      </w:r>
      <w:r>
        <w:t> ? »</w:t>
      </w:r>
      <w:r w:rsidR="00DA00DC">
        <w:t xml:space="preserve"> se décida-t-il enfin à demander</w:t>
      </w:r>
      <w:r>
        <w:t>.</w:t>
      </w:r>
    </w:p>
    <w:p w14:paraId="0F3B53DB" w14:textId="77777777" w:rsidR="00DD1C38" w:rsidRDefault="00DA00DC" w:rsidP="00DA00DC">
      <w:r>
        <w:t>Mon gardien eut un rire embarrassé</w:t>
      </w:r>
      <w:r w:rsidR="00DD1C38">
        <w:t>.</w:t>
      </w:r>
    </w:p>
    <w:p w14:paraId="6E8C804A" w14:textId="1A537850" w:rsidR="00DA00DC" w:rsidRDefault="00DD1C38" w:rsidP="00DA00DC">
      <w:r>
        <w:t>« </w:t>
      </w:r>
      <w:r w:rsidR="00DA00DC">
        <w:t>Ma foi</w:t>
      </w:r>
      <w:r>
        <w:t xml:space="preserve">, </w:t>
      </w:r>
      <w:r w:rsidR="00DA00DC">
        <w:t>mon lieutenant</w:t>
      </w:r>
      <w:r>
        <w:t xml:space="preserve">, </w:t>
      </w:r>
      <w:r w:rsidR="00DA00DC">
        <w:t>je serais bien content de le savoir moi-même</w:t>
      </w:r>
      <w:r>
        <w:t xml:space="preserve">. </w:t>
      </w:r>
      <w:r w:rsidR="00DA00DC">
        <w:t xml:space="preserve">Je croyais que le </w:t>
      </w:r>
      <w:proofErr w:type="spellStart"/>
      <w:r w:rsidR="00DA00DC">
        <w:t>Kaïmakam</w:t>
      </w:r>
      <w:proofErr w:type="spellEnd"/>
      <w:r w:rsidR="00DA00DC">
        <w:t xml:space="preserve"> avait l</w:t>
      </w:r>
      <w:r>
        <w:t>’</w:t>
      </w:r>
      <w:r w:rsidR="00DA00DC">
        <w:t>intention</w:t>
      </w:r>
      <w:r>
        <w:t xml:space="preserve">, </w:t>
      </w:r>
      <w:r w:rsidR="00DA00DC">
        <w:t>sauf votre respect</w:t>
      </w:r>
      <w:r>
        <w:t xml:space="preserve">… </w:t>
      </w:r>
      <w:r w:rsidR="00DA00DC">
        <w:t>enfin</w:t>
      </w:r>
      <w:r>
        <w:t xml:space="preserve">, </w:t>
      </w:r>
      <w:r w:rsidR="00DA00DC">
        <w:t>qu</w:t>
      </w:r>
      <w:r>
        <w:t>’</w:t>
      </w:r>
      <w:r w:rsidR="00DA00DC">
        <w:t>il la garderait avec lui</w:t>
      </w:r>
      <w:r>
        <w:t xml:space="preserve">. </w:t>
      </w:r>
      <w:r w:rsidR="00DA00DC">
        <w:t>Ça m</w:t>
      </w:r>
      <w:r>
        <w:t>’</w:t>
      </w:r>
      <w:r w:rsidR="00DA00DC">
        <w:t>aurait plutôt arrangé</w:t>
      </w:r>
      <w:r>
        <w:t xml:space="preserve">. </w:t>
      </w:r>
      <w:r w:rsidR="00DA00DC">
        <w:t>Mais il paraît que ce n</w:t>
      </w:r>
      <w:r>
        <w:t>’</w:t>
      </w:r>
      <w:r w:rsidR="00DA00DC">
        <w:t>est pas du tout de cela qu</w:t>
      </w:r>
      <w:r>
        <w:t>’</w:t>
      </w:r>
      <w:r w:rsidR="00DA00DC">
        <w:t>il s</w:t>
      </w:r>
      <w:r>
        <w:t>’</w:t>
      </w:r>
      <w:r w:rsidR="00DA00DC">
        <w:t>agit</w:t>
      </w:r>
      <w:r>
        <w:t xml:space="preserve">. </w:t>
      </w:r>
      <w:r w:rsidR="00DA00DC">
        <w:t>Alors</w:t>
      </w:r>
      <w:r>
        <w:t xml:space="preserve">, </w:t>
      </w:r>
      <w:r w:rsidR="00DA00DC">
        <w:t>je ne vois pas trop comment m</w:t>
      </w:r>
      <w:r>
        <w:t>’</w:t>
      </w:r>
      <w:r w:rsidR="00DA00DC">
        <w:t>en sortir</w:t>
      </w:r>
      <w:r>
        <w:t xml:space="preserve">. </w:t>
      </w:r>
      <w:r w:rsidR="00DA00DC">
        <w:t>D</w:t>
      </w:r>
      <w:r>
        <w:t>’</w:t>
      </w:r>
      <w:r w:rsidR="00DA00DC">
        <w:t>autant que j</w:t>
      </w:r>
      <w:r>
        <w:t>’</w:t>
      </w:r>
      <w:r w:rsidR="00DA00DC">
        <w:t>ai l</w:t>
      </w:r>
      <w:r>
        <w:t>’</w:t>
      </w:r>
      <w:r w:rsidR="00DA00DC">
        <w:t>ordre qu</w:t>
      </w:r>
      <w:r>
        <w:t>’</w:t>
      </w:r>
      <w:r w:rsidR="00DA00DC">
        <w:t>elle n</w:t>
      </w:r>
      <w:r>
        <w:t>’</w:t>
      </w:r>
      <w:r w:rsidR="00DA00DC">
        <w:t>ait point à se plaindre</w:t>
      </w:r>
      <w:r>
        <w:t xml:space="preserve">, </w:t>
      </w:r>
      <w:r w:rsidR="00DA00DC">
        <w:t>et surtout qu</w:t>
      </w:r>
      <w:r>
        <w:t>’</w:t>
      </w:r>
      <w:r w:rsidR="00DA00DC">
        <w:t>il ne lui arrive rien</w:t>
      </w:r>
      <w:r>
        <w:t>. »</w:t>
      </w:r>
    </w:p>
    <w:p w14:paraId="6C6CD8B7" w14:textId="77777777" w:rsidR="00DD1C38" w:rsidRDefault="00DA00DC" w:rsidP="00DA00DC">
      <w:proofErr w:type="spellStart"/>
      <w:r>
        <w:t>Rechid</w:t>
      </w:r>
      <w:proofErr w:type="spellEnd"/>
      <w:r>
        <w:t xml:space="preserve"> bey parut réfléchir</w:t>
      </w:r>
      <w:r w:rsidR="00DD1C38">
        <w:t>.</w:t>
      </w:r>
    </w:p>
    <w:p w14:paraId="19091628" w14:textId="77777777" w:rsidR="00DD1C38" w:rsidRDefault="00DD1C38" w:rsidP="00DA00DC">
      <w:r>
        <w:t>« </w:t>
      </w:r>
      <w:r w:rsidR="00DA00DC">
        <w:t>Conduis-la dans ma tente</w:t>
      </w:r>
      <w:r>
        <w:t xml:space="preserve">, </w:t>
      </w:r>
      <w:r w:rsidR="00DA00DC">
        <w:t>dit-il avec autorité</w:t>
      </w:r>
      <w:r>
        <w:t>.</w:t>
      </w:r>
    </w:p>
    <w:p w14:paraId="02C2FEF1" w14:textId="77777777" w:rsidR="00DD1C38" w:rsidRDefault="00DD1C38" w:rsidP="00DA00DC">
      <w:r>
        <w:lastRenderedPageBreak/>
        <w:t>— </w:t>
      </w:r>
      <w:r w:rsidR="00DA00DC">
        <w:t>Dans votre tente</w:t>
      </w:r>
      <w:r>
        <w:t xml:space="preserve">, </w:t>
      </w:r>
      <w:r w:rsidR="00DA00DC">
        <w:t>mon lieutenant</w:t>
      </w:r>
      <w:r>
        <w:t> ?</w:t>
      </w:r>
    </w:p>
    <w:p w14:paraId="5AEE360E" w14:textId="77777777" w:rsidR="00DD1C38" w:rsidRDefault="00DD1C38" w:rsidP="00DA00DC">
      <w:r>
        <w:t>— </w:t>
      </w:r>
      <w:r w:rsidR="00DA00DC">
        <w:t>Oui</w:t>
      </w:r>
      <w:r>
        <w:t xml:space="preserve">. </w:t>
      </w:r>
      <w:r w:rsidR="00DA00DC">
        <w:t>Qu</w:t>
      </w:r>
      <w:r>
        <w:t>’</w:t>
      </w:r>
      <w:r w:rsidR="00DA00DC">
        <w:t>est-ce qu</w:t>
      </w:r>
      <w:r>
        <w:t>’</w:t>
      </w:r>
      <w:r w:rsidR="00DA00DC">
        <w:t>il y a</w:t>
      </w:r>
      <w:r>
        <w:t xml:space="preserve"> ? </w:t>
      </w:r>
      <w:r w:rsidR="00DA00DC">
        <w:t>N</w:t>
      </w:r>
      <w:r>
        <w:t>’</w:t>
      </w:r>
      <w:r w:rsidR="00DA00DC">
        <w:t>as-tu pas compris</w:t>
      </w:r>
      <w:r>
        <w:t> ?</w:t>
      </w:r>
    </w:p>
    <w:p w14:paraId="63D22222" w14:textId="0DBB0652" w:rsidR="00DA00DC" w:rsidRDefault="00DD1C38" w:rsidP="00DA00DC">
      <w:r>
        <w:t>— </w:t>
      </w:r>
      <w:r w:rsidR="00DA00DC">
        <w:t>Ce n</w:t>
      </w:r>
      <w:r>
        <w:t>’</w:t>
      </w:r>
      <w:r w:rsidR="00DA00DC">
        <w:t>est pas cela</w:t>
      </w:r>
      <w:r>
        <w:t xml:space="preserve">, </w:t>
      </w:r>
      <w:r w:rsidR="00DA00DC">
        <w:t>mon lieutenant</w:t>
      </w:r>
      <w:r>
        <w:t>. »</w:t>
      </w:r>
    </w:p>
    <w:p w14:paraId="378FC1D1" w14:textId="77777777" w:rsidR="00DD1C38" w:rsidRDefault="00DA00DC" w:rsidP="00DA00DC">
      <w:r>
        <w:t>Le pauvre diable se grattait l</w:t>
      </w:r>
      <w:r w:rsidR="00DD1C38">
        <w:rPr>
          <w:rFonts w:cs="Georgia"/>
        </w:rPr>
        <w:t>’</w:t>
      </w:r>
      <w:r>
        <w:t>oreille</w:t>
      </w:r>
      <w:r w:rsidR="00DD1C38">
        <w:t xml:space="preserve">. </w:t>
      </w:r>
      <w:r>
        <w:t>Sa g</w:t>
      </w:r>
      <w:r>
        <w:rPr>
          <w:rFonts w:cs="Georgia"/>
        </w:rPr>
        <w:t>ê</w:t>
      </w:r>
      <w:r>
        <w:t xml:space="preserve">ne devait </w:t>
      </w:r>
      <w:r>
        <w:rPr>
          <w:rFonts w:cs="Georgia"/>
        </w:rPr>
        <w:t>ê</w:t>
      </w:r>
      <w:r>
        <w:t xml:space="preserve">tre assez comique </w:t>
      </w:r>
      <w:r>
        <w:rPr>
          <w:rFonts w:cs="Georgia"/>
        </w:rPr>
        <w:t>à</w:t>
      </w:r>
      <w:r>
        <w:t xml:space="preserve"> voir</w:t>
      </w:r>
      <w:r w:rsidR="00DD1C38">
        <w:t>.</w:t>
      </w:r>
    </w:p>
    <w:p w14:paraId="49AB5099" w14:textId="77777777" w:rsidR="00DD1C38" w:rsidRDefault="00DD1C38" w:rsidP="00DA00DC">
      <w:r>
        <w:t>« </w:t>
      </w:r>
      <w:r w:rsidR="00DA00DC">
        <w:t>Pour ce qui est de comprendre</w:t>
      </w:r>
      <w:r>
        <w:t xml:space="preserve">, </w:t>
      </w:r>
      <w:r w:rsidR="00DA00DC">
        <w:t>j</w:t>
      </w:r>
      <w:r>
        <w:t>’</w:t>
      </w:r>
      <w:r w:rsidR="00DA00DC">
        <w:t>ai au contraire très bien compris</w:t>
      </w:r>
      <w:r>
        <w:t>.</w:t>
      </w:r>
    </w:p>
    <w:p w14:paraId="48DED468" w14:textId="77777777" w:rsidR="00DD1C38" w:rsidRDefault="00DD1C38" w:rsidP="00DA00DC">
      <w:r>
        <w:t>— </w:t>
      </w:r>
      <w:r w:rsidR="00DA00DC">
        <w:t>Eh bien</w:t>
      </w:r>
      <w:r>
        <w:t xml:space="preserve">, </w:t>
      </w:r>
      <w:r w:rsidR="00DA00DC">
        <w:t>alors</w:t>
      </w:r>
      <w:r>
        <w:t xml:space="preserve">, </w:t>
      </w:r>
      <w:r w:rsidR="00DA00DC">
        <w:t>qu</w:t>
      </w:r>
      <w:r>
        <w:t>’</w:t>
      </w:r>
      <w:r w:rsidR="00DA00DC">
        <w:t>est-ce que tout cela signifie</w:t>
      </w:r>
      <w:r>
        <w:t> ?</w:t>
      </w:r>
    </w:p>
    <w:p w14:paraId="1106FC79" w14:textId="77777777" w:rsidR="00DD1C38" w:rsidRDefault="00DD1C38" w:rsidP="00DA00DC">
      <w:r>
        <w:t>— </w:t>
      </w:r>
      <w:r w:rsidR="00DA00DC">
        <w:t>Cela signifie</w:t>
      </w:r>
      <w:r>
        <w:t xml:space="preserve">… </w:t>
      </w:r>
      <w:r w:rsidR="00DA00DC">
        <w:t>Que mon lieutenant veuille bien m</w:t>
      </w:r>
      <w:r>
        <w:t>’</w:t>
      </w:r>
      <w:r w:rsidR="00DA00DC">
        <w:t>excuser</w:t>
      </w:r>
      <w:r>
        <w:t xml:space="preserve">, </w:t>
      </w:r>
      <w:r w:rsidR="00DA00DC">
        <w:t>mais je croyais lui avoir dit que j</w:t>
      </w:r>
      <w:r>
        <w:t>’</w:t>
      </w:r>
      <w:r w:rsidR="00DA00DC">
        <w:t>avais ordre qu</w:t>
      </w:r>
      <w:r>
        <w:t>’</w:t>
      </w:r>
      <w:r w:rsidR="00DA00DC">
        <w:t>il n</w:t>
      </w:r>
      <w:r>
        <w:t>’</w:t>
      </w:r>
      <w:r w:rsidR="00DA00DC">
        <w:t>arrive rien à la petite</w:t>
      </w:r>
      <w:r>
        <w:t>.</w:t>
      </w:r>
    </w:p>
    <w:p w14:paraId="153CDC91" w14:textId="77777777" w:rsidR="00DD1C38" w:rsidRDefault="00DD1C38" w:rsidP="00DA00DC">
      <w:r>
        <w:t>— </w:t>
      </w:r>
      <w:r w:rsidR="00DA00DC">
        <w:t>Idiot</w:t>
      </w:r>
      <w:r>
        <w:t> ! »</w:t>
      </w:r>
      <w:r w:rsidR="00DA00DC">
        <w:t xml:space="preserve"> fit simplement </w:t>
      </w:r>
      <w:proofErr w:type="spellStart"/>
      <w:r w:rsidR="00DA00DC">
        <w:t>Rechid</w:t>
      </w:r>
      <w:proofErr w:type="spellEnd"/>
      <w:r w:rsidR="00DA00DC">
        <w:t xml:space="preserve"> bey</w:t>
      </w:r>
      <w:r>
        <w:t>.</w:t>
      </w:r>
    </w:p>
    <w:p w14:paraId="52345ACE" w14:textId="77777777" w:rsidR="00DD1C38" w:rsidRDefault="00DA00DC" w:rsidP="00DA00DC">
      <w:r>
        <w:t>Il m</w:t>
      </w:r>
      <w:r w:rsidR="00DD1C38">
        <w:t>’</w:t>
      </w:r>
      <w:r>
        <w:t>avait saisie par le bras</w:t>
      </w:r>
      <w:r w:rsidR="00DD1C38">
        <w:t xml:space="preserve">. </w:t>
      </w:r>
      <w:r>
        <w:t>Le sous-officier me lâcha la main</w:t>
      </w:r>
      <w:r w:rsidR="00DD1C38">
        <w:t>.</w:t>
      </w:r>
    </w:p>
    <w:p w14:paraId="4FA2F7FC" w14:textId="77777777" w:rsidR="00DD1C38" w:rsidRDefault="00DD1C38" w:rsidP="00DA00DC">
      <w:r>
        <w:t>« </w:t>
      </w:r>
      <w:r w:rsidR="00DA00DC">
        <w:t>Mon lieutenant</w:t>
      </w:r>
      <w:r>
        <w:t xml:space="preserve">… </w:t>
      </w:r>
      <w:r w:rsidR="00DA00DC">
        <w:t>tenta-t-il de larmoyer encore</w:t>
      </w:r>
      <w:r>
        <w:t>.</w:t>
      </w:r>
    </w:p>
    <w:p w14:paraId="35B07F8E" w14:textId="3D8C6F9F" w:rsidR="00DA00DC" w:rsidRDefault="00DD1C38" w:rsidP="00DA00DC">
      <w:r>
        <w:t>— </w:t>
      </w:r>
      <w:r w:rsidR="00DA00DC">
        <w:t>En voilà assez</w:t>
      </w:r>
      <w:r>
        <w:t xml:space="preserve">, </w:t>
      </w:r>
      <w:r w:rsidR="00DA00DC">
        <w:t xml:space="preserve">dit </w:t>
      </w:r>
      <w:proofErr w:type="spellStart"/>
      <w:r w:rsidR="00DA00DC">
        <w:t>Rechid</w:t>
      </w:r>
      <w:proofErr w:type="spellEnd"/>
      <w:r w:rsidR="00DA00DC">
        <w:t xml:space="preserve"> bey impatienté</w:t>
      </w:r>
      <w:r>
        <w:t xml:space="preserve">. </w:t>
      </w:r>
      <w:r w:rsidR="00DA00DC">
        <w:t>Ne te mêle plus de cela</w:t>
      </w:r>
      <w:r>
        <w:t>. »</w:t>
      </w:r>
    </w:p>
    <w:p w14:paraId="1F86265D" w14:textId="77777777" w:rsidR="00DD1C38" w:rsidRDefault="00DA00DC" w:rsidP="00DA00DC">
      <w:r>
        <w:t>L</w:t>
      </w:r>
      <w:r w:rsidR="00DD1C38">
        <w:t>’</w:t>
      </w:r>
      <w:r>
        <w:t>autre eut un geste</w:t>
      </w:r>
      <w:r w:rsidR="00DD1C38">
        <w:t xml:space="preserve">, </w:t>
      </w:r>
      <w:r>
        <w:t>comme pour dire</w:t>
      </w:r>
      <w:r w:rsidR="00DD1C38">
        <w:t> :</w:t>
      </w:r>
    </w:p>
    <w:p w14:paraId="3A6A21AE" w14:textId="3A10547E" w:rsidR="00DA00DC" w:rsidRDefault="00DD1C38" w:rsidP="00DA00DC">
      <w:r>
        <w:t>« </w:t>
      </w:r>
      <w:r w:rsidR="00DA00DC">
        <w:t>Puisque c</w:t>
      </w:r>
      <w:r>
        <w:t>’</w:t>
      </w:r>
      <w:r w:rsidR="00DA00DC">
        <w:t>est ainsi</w:t>
      </w:r>
      <w:r>
        <w:t xml:space="preserve">, </w:t>
      </w:r>
      <w:r w:rsidR="00DA00DC">
        <w:t>je ne demande pas mieux</w:t>
      </w:r>
      <w:r>
        <w:t xml:space="preserve">, </w:t>
      </w:r>
      <w:r w:rsidR="00DA00DC">
        <w:t>après tout</w:t>
      </w:r>
      <w:r>
        <w:t xml:space="preserve">, </w:t>
      </w:r>
      <w:r w:rsidR="00DA00DC">
        <w:t>moi</w:t>
      </w:r>
      <w:r>
        <w:t>. »</w:t>
      </w:r>
    </w:p>
    <w:p w14:paraId="0FA502FE" w14:textId="77777777" w:rsidR="00DD1C38" w:rsidRDefault="00DA00DC" w:rsidP="00DA00DC">
      <w:r>
        <w:t xml:space="preserve">La tente de </w:t>
      </w:r>
      <w:proofErr w:type="spellStart"/>
      <w:r>
        <w:t>Rechid</w:t>
      </w:r>
      <w:proofErr w:type="spellEnd"/>
      <w:r>
        <w:t xml:space="preserve"> bey était toute proche</w:t>
      </w:r>
      <w:r w:rsidR="00DD1C38">
        <w:t xml:space="preserve">. </w:t>
      </w:r>
      <w:r>
        <w:t>Il m</w:t>
      </w:r>
      <w:r w:rsidR="00DD1C38">
        <w:t>’</w:t>
      </w:r>
      <w:r>
        <w:t>y emmena sans un mot</w:t>
      </w:r>
      <w:r w:rsidR="00DD1C38">
        <w:t xml:space="preserve">. </w:t>
      </w:r>
      <w:r>
        <w:t>On m</w:t>
      </w:r>
      <w:r w:rsidR="00DD1C38">
        <w:t>’</w:t>
      </w:r>
      <w:r>
        <w:t>aurait bien étonnée tout de même</w:t>
      </w:r>
      <w:r w:rsidR="00DD1C38">
        <w:t xml:space="preserve">, </w:t>
      </w:r>
      <w:r>
        <w:t>la veille</w:t>
      </w:r>
      <w:r w:rsidR="00DD1C38">
        <w:t xml:space="preserve">, </w:t>
      </w:r>
      <w:r>
        <w:t>si l</w:t>
      </w:r>
      <w:r w:rsidR="00DD1C38">
        <w:t>’</w:t>
      </w:r>
      <w:r>
        <w:t>on était venu me dire que ce serait dans le lit d</w:t>
      </w:r>
      <w:r w:rsidR="00DD1C38">
        <w:t>’</w:t>
      </w:r>
      <w:r>
        <w:t>un officier de la gendarmerie ottomane que</w:t>
      </w:r>
      <w:r w:rsidR="00DD1C38">
        <w:t xml:space="preserve">, </w:t>
      </w:r>
      <w:r>
        <w:t>le lendemain</w:t>
      </w:r>
      <w:r w:rsidR="00DD1C38">
        <w:t xml:space="preserve">, </w:t>
      </w:r>
      <w:r>
        <w:t>je coucherais</w:t>
      </w:r>
      <w:r w:rsidR="00DD1C38">
        <w:t>.</w:t>
      </w:r>
    </w:p>
    <w:p w14:paraId="20EAE586" w14:textId="77777777" w:rsidR="00DD1C38" w:rsidRDefault="00DA00DC" w:rsidP="00DA00DC">
      <w:r>
        <w:lastRenderedPageBreak/>
        <w:t>Le lit</w:t>
      </w:r>
      <w:r w:rsidR="00DD1C38">
        <w:t xml:space="preserve"> ? </w:t>
      </w:r>
      <w:r>
        <w:t>Il ne fallait pas exagérer</w:t>
      </w:r>
      <w:r w:rsidR="00DD1C38">
        <w:t xml:space="preserve">, </w:t>
      </w:r>
      <w:r>
        <w:t>cependant</w:t>
      </w:r>
      <w:r w:rsidR="00DD1C38">
        <w:t xml:space="preserve"> ! </w:t>
      </w:r>
      <w:r>
        <w:t>Un tapis</w:t>
      </w:r>
      <w:r w:rsidR="00DD1C38">
        <w:t xml:space="preserve">, </w:t>
      </w:r>
      <w:r>
        <w:t>un simple tapis à même le sol</w:t>
      </w:r>
      <w:r w:rsidR="00DD1C38">
        <w:t xml:space="preserve">, </w:t>
      </w:r>
      <w:r>
        <w:t>avec</w:t>
      </w:r>
      <w:r w:rsidR="00DD1C38">
        <w:t xml:space="preserve">, </w:t>
      </w:r>
      <w:r>
        <w:t>pour oreiller</w:t>
      </w:r>
      <w:r w:rsidR="00DD1C38">
        <w:t xml:space="preserve">, </w:t>
      </w:r>
      <w:r>
        <w:t xml:space="preserve">la selle du cheval de </w:t>
      </w:r>
      <w:proofErr w:type="spellStart"/>
      <w:r>
        <w:t>Rechid</w:t>
      </w:r>
      <w:proofErr w:type="spellEnd"/>
      <w:r>
        <w:t xml:space="preserve"> bey</w:t>
      </w:r>
      <w:r w:rsidR="00DD1C38">
        <w:t xml:space="preserve">. </w:t>
      </w:r>
      <w:r>
        <w:t>Je notai ces divers détails à la rapide lueur d</w:t>
      </w:r>
      <w:r w:rsidR="00DD1C38">
        <w:t>’</w:t>
      </w:r>
      <w:r>
        <w:t>une allumette</w:t>
      </w:r>
      <w:r w:rsidR="00DD1C38">
        <w:t xml:space="preserve">, </w:t>
      </w:r>
      <w:r>
        <w:t>qu</w:t>
      </w:r>
      <w:r w:rsidR="00DD1C38">
        <w:t>’</w:t>
      </w:r>
      <w:r>
        <w:t>il fit craquer</w:t>
      </w:r>
      <w:r w:rsidR="00DD1C38">
        <w:t>.</w:t>
      </w:r>
    </w:p>
    <w:p w14:paraId="11D42A19" w14:textId="48708D56" w:rsidR="00DA00DC" w:rsidRDefault="00DD1C38" w:rsidP="00DA00DC">
      <w:r>
        <w:t>« </w:t>
      </w:r>
      <w:r w:rsidR="00DA00DC">
        <w:t>Allonge-toi et tâche de dormir</w:t>
      </w:r>
      <w:r>
        <w:t xml:space="preserve"> ! </w:t>
      </w:r>
      <w:r w:rsidR="00DA00DC">
        <w:t>ordonna-t-il avec une étrange voix</w:t>
      </w:r>
      <w:r>
        <w:t xml:space="preserve">, </w:t>
      </w:r>
      <w:r w:rsidR="00DA00DC">
        <w:t>à la fois rauque et douce</w:t>
      </w:r>
      <w:r>
        <w:t xml:space="preserve">. </w:t>
      </w:r>
      <w:r w:rsidR="00DA00DC">
        <w:t>La journée de demain sera dure</w:t>
      </w:r>
      <w:r>
        <w:t xml:space="preserve">, </w:t>
      </w:r>
      <w:r w:rsidR="00DA00DC">
        <w:t>également</w:t>
      </w:r>
      <w:r>
        <w:t xml:space="preserve">, </w:t>
      </w:r>
      <w:r w:rsidR="00DA00DC">
        <w:t>tu sais</w:t>
      </w:r>
      <w:r>
        <w:t>. »</w:t>
      </w:r>
    </w:p>
    <w:p w14:paraId="75DEDA86" w14:textId="77777777" w:rsidR="00DD1C38" w:rsidRDefault="00DA00DC" w:rsidP="00DA00DC">
      <w:r>
        <w:t>En même temps</w:t>
      </w:r>
      <w:r w:rsidR="00DD1C38">
        <w:t xml:space="preserve">, </w:t>
      </w:r>
      <w:r>
        <w:t>je le sentis qui m</w:t>
      </w:r>
      <w:r w:rsidR="00DD1C38">
        <w:t>’</w:t>
      </w:r>
      <w:r>
        <w:t>enroulait dans une couverture de laine</w:t>
      </w:r>
      <w:r w:rsidR="00DD1C38">
        <w:t xml:space="preserve">. </w:t>
      </w:r>
      <w:r>
        <w:t>Je crois que je n</w:t>
      </w:r>
      <w:r w:rsidR="00DD1C38">
        <w:t>’</w:t>
      </w:r>
      <w:r>
        <w:t>avais jamais encore été aussi émue de ma vie</w:t>
      </w:r>
      <w:r w:rsidR="00DD1C38">
        <w:t xml:space="preserve">, </w:t>
      </w:r>
      <w:r>
        <w:t>mais d</w:t>
      </w:r>
      <w:r w:rsidR="00DD1C38">
        <w:t>’</w:t>
      </w:r>
      <w:r>
        <w:t>une émotion qui n</w:t>
      </w:r>
      <w:r w:rsidR="00DD1C38">
        <w:t>’</w:t>
      </w:r>
      <w:r>
        <w:t>était déjà plus de la peur</w:t>
      </w:r>
      <w:r w:rsidR="00DD1C38">
        <w:t xml:space="preserve">. </w:t>
      </w:r>
      <w:r>
        <w:t>Nous ne disions rien</w:t>
      </w:r>
      <w:r w:rsidR="00DD1C38">
        <w:t xml:space="preserve">. </w:t>
      </w:r>
      <w:r>
        <w:t>Ému</w:t>
      </w:r>
      <w:r w:rsidR="00DD1C38">
        <w:t xml:space="preserve">, </w:t>
      </w:r>
      <w:r>
        <w:t>il me semblait qu</w:t>
      </w:r>
      <w:r w:rsidR="00DD1C38">
        <w:t>’</w:t>
      </w:r>
      <w:r>
        <w:t>il l</w:t>
      </w:r>
      <w:r w:rsidR="00DD1C38">
        <w:t>’</w:t>
      </w:r>
      <w:r>
        <w:t>était</w:t>
      </w:r>
      <w:r w:rsidR="00DD1C38">
        <w:t xml:space="preserve">, </w:t>
      </w:r>
      <w:r>
        <w:t>lui aussi</w:t>
      </w:r>
      <w:r w:rsidR="00DD1C38">
        <w:t>.</w:t>
      </w:r>
    </w:p>
    <w:p w14:paraId="156FBC5F" w14:textId="77777777" w:rsidR="00DD1C38" w:rsidRDefault="00DA00DC" w:rsidP="00DA00DC">
      <w:r>
        <w:t>La pâle lumière de la nuit</w:t>
      </w:r>
      <w:r w:rsidR="00DD1C38">
        <w:t xml:space="preserve">, </w:t>
      </w:r>
      <w:r>
        <w:t>tout à coup</w:t>
      </w:r>
      <w:r w:rsidR="00DD1C38">
        <w:t xml:space="preserve">, </w:t>
      </w:r>
      <w:r>
        <w:t>une lumière en forme de carré</w:t>
      </w:r>
      <w:r w:rsidR="00DD1C38">
        <w:t xml:space="preserve">. </w:t>
      </w:r>
      <w:r>
        <w:t>C</w:t>
      </w:r>
      <w:r w:rsidR="00DD1C38">
        <w:t>’</w:t>
      </w:r>
      <w:r>
        <w:t>était la portière voilant l</w:t>
      </w:r>
      <w:r w:rsidR="00DD1C38">
        <w:t>’</w:t>
      </w:r>
      <w:r>
        <w:t>entrée de la tente qui venait de se soulever</w:t>
      </w:r>
      <w:r w:rsidR="00DD1C38">
        <w:t xml:space="preserve">. </w:t>
      </w:r>
      <w:r>
        <w:t>J</w:t>
      </w:r>
      <w:r w:rsidR="00DD1C38">
        <w:t>’</w:t>
      </w:r>
      <w:r>
        <w:t>étais seule</w:t>
      </w:r>
      <w:r w:rsidR="00DD1C38">
        <w:t xml:space="preserve">. </w:t>
      </w:r>
      <w:r>
        <w:t>Il était ressorti</w:t>
      </w:r>
      <w:r w:rsidR="00DD1C38">
        <w:t>.</w:t>
      </w:r>
    </w:p>
    <w:p w14:paraId="0885CF30" w14:textId="01723534" w:rsidR="00DA00DC" w:rsidRDefault="00DA00DC" w:rsidP="00DA00DC"/>
    <w:p w14:paraId="106A2B06" w14:textId="00677038" w:rsidR="00DA00DC" w:rsidRDefault="00DD1C38" w:rsidP="00DA00DC">
      <w:r>
        <w:t>« </w:t>
      </w:r>
      <w:r w:rsidR="00DA00DC">
        <w:t>Brute</w:t>
      </w:r>
      <w:r>
        <w:t xml:space="preserve"> ! </w:t>
      </w:r>
      <w:r w:rsidR="00DA00DC">
        <w:t>Mulet</w:t>
      </w:r>
      <w:r>
        <w:t xml:space="preserve"> ! </w:t>
      </w:r>
      <w:r w:rsidR="00DA00DC">
        <w:t>Que me chantes-tu là</w:t>
      </w:r>
      <w:r>
        <w:t> ? »</w:t>
      </w:r>
    </w:p>
    <w:p w14:paraId="0CFBB38F" w14:textId="77777777" w:rsidR="00DD1C38" w:rsidRDefault="00DA00DC" w:rsidP="00DA00DC">
      <w:r>
        <w:t>Avais-je dormi</w:t>
      </w:r>
      <w:r w:rsidR="00DD1C38">
        <w:t xml:space="preserve"> ? </w:t>
      </w:r>
      <w:r>
        <w:t>Je ne crois pas</w:t>
      </w:r>
      <w:r w:rsidR="00DD1C38">
        <w:t xml:space="preserve">. </w:t>
      </w:r>
      <w:r>
        <w:t>Toujours est-il que cette voix pleine de colère me fit me dresser en sursaut</w:t>
      </w:r>
      <w:r w:rsidR="00DD1C38">
        <w:t xml:space="preserve">. </w:t>
      </w:r>
      <w:r>
        <w:t>J</w:t>
      </w:r>
      <w:r w:rsidR="00DD1C38">
        <w:t>’</w:t>
      </w:r>
      <w:r>
        <w:t xml:space="preserve">avais reconnu le </w:t>
      </w:r>
      <w:proofErr w:type="spellStart"/>
      <w:r>
        <w:t>Kaïmakam</w:t>
      </w:r>
      <w:proofErr w:type="spellEnd"/>
      <w:r w:rsidR="00DD1C38">
        <w:t>.</w:t>
      </w:r>
    </w:p>
    <w:p w14:paraId="176983B5" w14:textId="77777777" w:rsidR="00DD1C38" w:rsidRDefault="00DA00DC" w:rsidP="00DA00DC">
      <w:r>
        <w:t>Un vague bredouillement répondit</w:t>
      </w:r>
      <w:r w:rsidR="00DD1C38">
        <w:t xml:space="preserve">. </w:t>
      </w:r>
      <w:r>
        <w:t>C</w:t>
      </w:r>
      <w:r w:rsidR="00DD1C38">
        <w:t>’</w:t>
      </w:r>
      <w:r>
        <w:t>était le malheureux sergent qui essayait de se justifier</w:t>
      </w:r>
      <w:r w:rsidR="00DD1C38">
        <w:t xml:space="preserve">. </w:t>
      </w:r>
      <w:r>
        <w:t>Puis</w:t>
      </w:r>
      <w:r w:rsidR="00DD1C38">
        <w:t xml:space="preserve">, </w:t>
      </w:r>
      <w:r>
        <w:t>une troisième voix s</w:t>
      </w:r>
      <w:r w:rsidR="00DD1C38">
        <w:t>’</w:t>
      </w:r>
      <w:r>
        <w:t>éleva</w:t>
      </w:r>
      <w:r w:rsidR="00DD1C38">
        <w:t xml:space="preserve">, </w:t>
      </w:r>
      <w:r>
        <w:t>celle-ci mesurée et calme</w:t>
      </w:r>
      <w:r w:rsidR="00DD1C38">
        <w:t xml:space="preserve">, </w:t>
      </w:r>
      <w:r>
        <w:t xml:space="preserve">la voix de </w:t>
      </w:r>
      <w:proofErr w:type="spellStart"/>
      <w:r>
        <w:t>Rechid</w:t>
      </w:r>
      <w:proofErr w:type="spellEnd"/>
      <w:r>
        <w:t xml:space="preserve"> bey</w:t>
      </w:r>
      <w:r w:rsidR="00DD1C38">
        <w:t>.</w:t>
      </w:r>
    </w:p>
    <w:p w14:paraId="6634ADB1" w14:textId="77777777" w:rsidR="00DD1C38" w:rsidRDefault="00DD1C38" w:rsidP="00DA00DC">
      <w:r>
        <w:t>« </w:t>
      </w:r>
      <w:r w:rsidR="00DA00DC">
        <w:t>Il ne vous a dit que la vérité</w:t>
      </w:r>
      <w:r>
        <w:t xml:space="preserve">, </w:t>
      </w:r>
      <w:r w:rsidR="00DA00DC">
        <w:t>Excellence</w:t>
      </w:r>
      <w:r>
        <w:t xml:space="preserve">. </w:t>
      </w:r>
      <w:r w:rsidR="00DA00DC">
        <w:t>C</w:t>
      </w:r>
      <w:r>
        <w:t>’</w:t>
      </w:r>
      <w:r w:rsidR="00DA00DC">
        <w:t>est sur mon ordre</w:t>
      </w:r>
      <w:r>
        <w:t xml:space="preserve">, </w:t>
      </w:r>
      <w:r w:rsidR="00DA00DC">
        <w:t>sur mon ordre seulement</w:t>
      </w:r>
      <w:r>
        <w:t xml:space="preserve">, </w:t>
      </w:r>
      <w:r w:rsidR="00DA00DC">
        <w:t>qu</w:t>
      </w:r>
      <w:r>
        <w:t>’</w:t>
      </w:r>
      <w:r w:rsidR="00DA00DC">
        <w:t>il a agi</w:t>
      </w:r>
      <w:r>
        <w:t>.</w:t>
      </w:r>
    </w:p>
    <w:p w14:paraId="330781D5" w14:textId="45EE68BB" w:rsidR="00DA00DC" w:rsidRDefault="00DD1C38" w:rsidP="00DA00DC">
      <w:r>
        <w:t>— </w:t>
      </w:r>
      <w:r w:rsidR="00DA00DC">
        <w:t>Sur votre ordre</w:t>
      </w:r>
      <w:r>
        <w:t xml:space="preserve"> ? </w:t>
      </w:r>
      <w:r w:rsidR="00DA00DC">
        <w:t>Êtes-vous devenu fou</w:t>
      </w:r>
      <w:r>
        <w:t xml:space="preserve"> ? </w:t>
      </w:r>
      <w:r w:rsidR="00DA00DC">
        <w:t>Où prenez-vous le droit de donner un ordre pareil</w:t>
      </w:r>
      <w:r>
        <w:t xml:space="preserve"> ? </w:t>
      </w:r>
      <w:r w:rsidR="00DA00DC">
        <w:t xml:space="preserve">En quoi cette affaire </w:t>
      </w:r>
      <w:r w:rsidR="00DA00DC">
        <w:lastRenderedPageBreak/>
        <w:t>vous regarde-t-elle</w:t>
      </w:r>
      <w:r>
        <w:t xml:space="preserve">, </w:t>
      </w:r>
      <w:r w:rsidR="00DA00DC">
        <w:t>je vous prie</w:t>
      </w:r>
      <w:r>
        <w:t xml:space="preserve">. </w:t>
      </w:r>
      <w:r w:rsidR="00DA00DC">
        <w:t>Pas une minute de plus</w:t>
      </w:r>
      <w:r>
        <w:t xml:space="preserve">, </w:t>
      </w:r>
      <w:r w:rsidR="00DA00DC">
        <w:t>je ne permettrai que cette petite</w:t>
      </w:r>
      <w:r>
        <w:t>… »</w:t>
      </w:r>
    </w:p>
    <w:p w14:paraId="077E22B3" w14:textId="77777777" w:rsidR="00DD1C38" w:rsidRDefault="00DA00DC" w:rsidP="00DA00DC">
      <w:r>
        <w:t>C</w:t>
      </w:r>
      <w:r w:rsidR="00DD1C38">
        <w:t>’</w:t>
      </w:r>
      <w:r>
        <w:t>était à quelques mètres à peine de moi</w:t>
      </w:r>
      <w:r w:rsidR="00DD1C38">
        <w:t xml:space="preserve">, </w:t>
      </w:r>
      <w:r>
        <w:t>deux ou trois tout au plus</w:t>
      </w:r>
      <w:r w:rsidR="00DD1C38">
        <w:t xml:space="preserve">, </w:t>
      </w:r>
      <w:r>
        <w:t>que cela se passait</w:t>
      </w:r>
      <w:r w:rsidR="00DD1C38">
        <w:t xml:space="preserve">. </w:t>
      </w:r>
      <w:r>
        <w:t>Soudain la dispute fut suivie d</w:t>
      </w:r>
      <w:r w:rsidR="00DD1C38">
        <w:t>’</w:t>
      </w:r>
      <w:r>
        <w:t>une espèce de bruit sourd</w:t>
      </w:r>
      <w:r w:rsidR="00DD1C38">
        <w:t xml:space="preserve">, </w:t>
      </w:r>
      <w:r>
        <w:t>quelque chose comme une bousculade</w:t>
      </w:r>
      <w:r w:rsidR="00DD1C38">
        <w:t xml:space="preserve">, </w:t>
      </w:r>
      <w:r>
        <w:t>une lutte</w:t>
      </w:r>
      <w:r w:rsidR="00DD1C38">
        <w:t xml:space="preserve">… </w:t>
      </w:r>
      <w:proofErr w:type="spellStart"/>
      <w:r>
        <w:t>Rechid</w:t>
      </w:r>
      <w:proofErr w:type="spellEnd"/>
      <w:r>
        <w:t xml:space="preserve"> bey</w:t>
      </w:r>
      <w:r w:rsidR="00DD1C38">
        <w:t xml:space="preserve">, </w:t>
      </w:r>
      <w:r>
        <w:t>je le compris</w:t>
      </w:r>
      <w:r w:rsidR="00DD1C38">
        <w:t xml:space="preserve">, </w:t>
      </w:r>
      <w:r>
        <w:t>se tenait debout devant l</w:t>
      </w:r>
      <w:r w:rsidR="00DD1C38">
        <w:t>’</w:t>
      </w:r>
      <w:r>
        <w:t>entrée de sa tente</w:t>
      </w:r>
      <w:r w:rsidR="00DD1C38">
        <w:t xml:space="preserve">, </w:t>
      </w:r>
      <w:r>
        <w:t xml:space="preserve">que le </w:t>
      </w:r>
      <w:proofErr w:type="spellStart"/>
      <w:r>
        <w:t>Kaïmakam</w:t>
      </w:r>
      <w:proofErr w:type="spellEnd"/>
      <w:r>
        <w:t xml:space="preserve"> avait la prétention de forcer</w:t>
      </w:r>
      <w:r w:rsidR="00DD1C38">
        <w:t>.</w:t>
      </w:r>
    </w:p>
    <w:p w14:paraId="3834677F" w14:textId="77777777" w:rsidR="00DD1C38" w:rsidRDefault="00DD1C38" w:rsidP="00DA00DC">
      <w:r>
        <w:t>« </w:t>
      </w:r>
      <w:r w:rsidR="00DA00DC">
        <w:t>Je vous somme</w:t>
      </w:r>
      <w:r>
        <w:t xml:space="preserve">, </w:t>
      </w:r>
      <w:r w:rsidR="00DA00DC">
        <w:t>je vous donne l</w:t>
      </w:r>
      <w:r>
        <w:t>’</w:t>
      </w:r>
      <w:r w:rsidR="00DA00DC">
        <w:t>ordre</w:t>
      </w:r>
      <w:r>
        <w:t>…</w:t>
      </w:r>
    </w:p>
    <w:p w14:paraId="5C8D96C8" w14:textId="77777777" w:rsidR="00DD1C38" w:rsidRDefault="00DD1C38" w:rsidP="00DA00DC">
      <w:r>
        <w:t>— </w:t>
      </w:r>
      <w:r w:rsidR="00DA00DC">
        <w:t>Ici</w:t>
      </w:r>
      <w:r>
        <w:t xml:space="preserve">, </w:t>
      </w:r>
      <w:r w:rsidR="00DA00DC">
        <w:t>je suis chez moi</w:t>
      </w:r>
      <w:r>
        <w:t xml:space="preserve">, </w:t>
      </w:r>
      <w:r w:rsidR="00DA00DC">
        <w:t>Excellence</w:t>
      </w:r>
      <w:r>
        <w:t xml:space="preserve">. </w:t>
      </w:r>
      <w:r w:rsidR="00DA00DC">
        <w:t>Hors du service</w:t>
      </w:r>
      <w:r>
        <w:t xml:space="preserve">, </w:t>
      </w:r>
      <w:r w:rsidR="00DA00DC">
        <w:t>vous n</w:t>
      </w:r>
      <w:r>
        <w:t>’</w:t>
      </w:r>
      <w:r w:rsidR="00DA00DC">
        <w:t>avez pas d</w:t>
      </w:r>
      <w:r>
        <w:t>’</w:t>
      </w:r>
      <w:r w:rsidR="00DA00DC">
        <w:t>ordre à me donner</w:t>
      </w:r>
      <w:r>
        <w:t>.</w:t>
      </w:r>
    </w:p>
    <w:p w14:paraId="6E45219E" w14:textId="4D7354EB" w:rsidR="00DA00DC" w:rsidRDefault="00DD1C38" w:rsidP="00DA00DC">
      <w:r>
        <w:t>— </w:t>
      </w:r>
      <w:r w:rsidR="00DA00DC">
        <w:t>Le service</w:t>
      </w:r>
      <w:r>
        <w:t xml:space="preserve"> ! </w:t>
      </w:r>
      <w:r w:rsidR="00DA00DC">
        <w:t>Il ose parler du service</w:t>
      </w:r>
      <w:r>
        <w:t xml:space="preserve"> ! </w:t>
      </w:r>
      <w:r w:rsidR="00DA00DC">
        <w:t>Vous verrez comment tout cela se réglera</w:t>
      </w:r>
      <w:r>
        <w:t xml:space="preserve">. </w:t>
      </w:r>
      <w:r w:rsidR="00DA00DC">
        <w:t>En attendant</w:t>
      </w:r>
      <w:r>
        <w:t xml:space="preserve">, </w:t>
      </w:r>
      <w:r w:rsidR="00DA00DC">
        <w:t>laissez-moi passer</w:t>
      </w:r>
      <w:r>
        <w:t xml:space="preserve">, </w:t>
      </w:r>
      <w:r w:rsidR="00DA00DC">
        <w:t>ou sinon</w:t>
      </w:r>
      <w:r>
        <w:t>… »</w:t>
      </w:r>
    </w:p>
    <w:p w14:paraId="753841F9" w14:textId="77777777" w:rsidR="00DD1C38" w:rsidRDefault="00DA00DC" w:rsidP="00DA00DC">
      <w:r>
        <w:t>Ce bruit sourd</w:t>
      </w:r>
      <w:r w:rsidR="00DD1C38">
        <w:t xml:space="preserve">, </w:t>
      </w:r>
      <w:r>
        <w:t>cette espèce de halètement</w:t>
      </w:r>
      <w:r w:rsidR="00DD1C38">
        <w:t xml:space="preserve">, </w:t>
      </w:r>
      <w:r>
        <w:t>de nouveau</w:t>
      </w:r>
      <w:r w:rsidR="00DD1C38">
        <w:t xml:space="preserve"> ! </w:t>
      </w:r>
      <w:proofErr w:type="spellStart"/>
      <w:r>
        <w:t>Rechid</w:t>
      </w:r>
      <w:proofErr w:type="spellEnd"/>
      <w:r>
        <w:t xml:space="preserve"> bey ne devait pas avoir fort à faire pour tenir en respect son ennemi</w:t>
      </w:r>
      <w:r w:rsidR="00DD1C38">
        <w:t xml:space="preserve">, </w:t>
      </w:r>
      <w:r>
        <w:t>accommodé comme ce dernier l</w:t>
      </w:r>
      <w:r w:rsidR="00DD1C38">
        <w:t>’</w:t>
      </w:r>
      <w:r>
        <w:t>était</w:t>
      </w:r>
      <w:r w:rsidR="00DD1C38">
        <w:t xml:space="preserve">. </w:t>
      </w:r>
      <w:r>
        <w:t>J</w:t>
      </w:r>
      <w:r w:rsidR="00DD1C38">
        <w:t>’</w:t>
      </w:r>
      <w:r>
        <w:t xml:space="preserve">entendis le </w:t>
      </w:r>
      <w:proofErr w:type="spellStart"/>
      <w:r>
        <w:t>Kaïmakam</w:t>
      </w:r>
      <w:proofErr w:type="spellEnd"/>
      <w:r>
        <w:t xml:space="preserve"> pousser un grognement de douleur</w:t>
      </w:r>
      <w:r w:rsidR="00DD1C38">
        <w:t>.</w:t>
      </w:r>
    </w:p>
    <w:p w14:paraId="03E5849D" w14:textId="77777777" w:rsidR="00DD1C38" w:rsidRDefault="00DD1C38" w:rsidP="00DA00DC">
      <w:r>
        <w:t>« </w:t>
      </w:r>
      <w:r w:rsidR="00DA00DC">
        <w:t>Vous avez de la chance que mon bras soit dans un tel état</w:t>
      </w:r>
      <w:r>
        <w:t xml:space="preserve"> ! </w:t>
      </w:r>
      <w:r w:rsidR="00DA00DC">
        <w:t>Sans cela</w:t>
      </w:r>
      <w:r>
        <w:t>…</w:t>
      </w:r>
    </w:p>
    <w:p w14:paraId="52EAA7A7" w14:textId="77777777" w:rsidR="00DD1C38" w:rsidRDefault="00DD1C38" w:rsidP="00DA00DC">
      <w:r>
        <w:t>— </w:t>
      </w:r>
      <w:r w:rsidR="00DA00DC">
        <w:t>Laissez-moi vous dire que la chance est au contraire pour vous</w:t>
      </w:r>
      <w:r>
        <w:t xml:space="preserve">, </w:t>
      </w:r>
      <w:r w:rsidR="00DA00DC">
        <w:t>Excellence</w:t>
      </w:r>
      <w:r>
        <w:t> ! »</w:t>
      </w:r>
      <w:r w:rsidR="00DA00DC">
        <w:t xml:space="preserve"> répondit</w:t>
      </w:r>
      <w:r>
        <w:t xml:space="preserve">, </w:t>
      </w:r>
      <w:r w:rsidR="00DA00DC">
        <w:t>avec une politesse parfaite</w:t>
      </w:r>
      <w:r>
        <w:t xml:space="preserve">, </w:t>
      </w:r>
      <w:proofErr w:type="spellStart"/>
      <w:r w:rsidR="00DA00DC">
        <w:t>Rechid</w:t>
      </w:r>
      <w:proofErr w:type="spellEnd"/>
      <w:r w:rsidR="00DA00DC">
        <w:t xml:space="preserve"> bey</w:t>
      </w:r>
      <w:r>
        <w:t>.</w:t>
      </w:r>
    </w:p>
    <w:p w14:paraId="0900DC83" w14:textId="77777777" w:rsidR="00DD1C38" w:rsidRDefault="00DA00DC" w:rsidP="00DA00DC">
      <w:r>
        <w:t>Accroupie</w:t>
      </w:r>
      <w:r w:rsidR="00DD1C38">
        <w:t xml:space="preserve">, </w:t>
      </w:r>
      <w:r>
        <w:t>recroquevillée</w:t>
      </w:r>
      <w:r w:rsidR="00DD1C38">
        <w:t xml:space="preserve">, </w:t>
      </w:r>
      <w:r>
        <w:t>mes deux mains sur le cœur</w:t>
      </w:r>
      <w:r w:rsidR="00DD1C38">
        <w:t xml:space="preserve">, </w:t>
      </w:r>
      <w:r>
        <w:t>j</w:t>
      </w:r>
      <w:r w:rsidR="00DD1C38">
        <w:t>’</w:t>
      </w:r>
      <w:r>
        <w:t>écoutais</w:t>
      </w:r>
      <w:r w:rsidR="00DD1C38">
        <w:t xml:space="preserve">, </w:t>
      </w:r>
      <w:r>
        <w:t>pantelante</w:t>
      </w:r>
      <w:r w:rsidR="00DD1C38">
        <w:t xml:space="preserve">, </w:t>
      </w:r>
      <w:r>
        <w:t>en proie à une sorte d</w:t>
      </w:r>
      <w:r w:rsidR="00DD1C38">
        <w:t>’</w:t>
      </w:r>
      <w:r>
        <w:t>ivresse morne et de dégoût</w:t>
      </w:r>
      <w:r w:rsidR="00DD1C38">
        <w:t xml:space="preserve">. </w:t>
      </w:r>
      <w:r>
        <w:t>Depuis</w:t>
      </w:r>
      <w:r w:rsidR="00DD1C38">
        <w:t xml:space="preserve">, </w:t>
      </w:r>
      <w:r>
        <w:t>certes</w:t>
      </w:r>
      <w:r w:rsidR="00DD1C38">
        <w:t xml:space="preserve">, </w:t>
      </w:r>
      <w:r>
        <w:t>j</w:t>
      </w:r>
      <w:r w:rsidR="00DD1C38">
        <w:t>’</w:t>
      </w:r>
      <w:r>
        <w:t>ai eu l</w:t>
      </w:r>
      <w:r w:rsidR="00DD1C38">
        <w:t>’</w:t>
      </w:r>
      <w:r>
        <w:t>occasion de contempler pas mal de scènes plus ou moins répugnantes</w:t>
      </w:r>
      <w:r w:rsidR="00DD1C38">
        <w:t xml:space="preserve">, </w:t>
      </w:r>
      <w:r>
        <w:t>dont j</w:t>
      </w:r>
      <w:r w:rsidR="00DD1C38">
        <w:t>’</w:t>
      </w:r>
      <w:r>
        <w:t>ai été cause</w:t>
      </w:r>
      <w:r w:rsidR="00DD1C38">
        <w:t xml:space="preserve">. </w:t>
      </w:r>
      <w:r>
        <w:t>Mais la brutalité et l</w:t>
      </w:r>
      <w:r w:rsidR="00DD1C38">
        <w:t>’</w:t>
      </w:r>
      <w:r>
        <w:t>ignominie de la vie se sont tout de même révélées à moi trop d</w:t>
      </w:r>
      <w:r w:rsidR="00DD1C38">
        <w:t>’</w:t>
      </w:r>
      <w:r>
        <w:t>un seul coup</w:t>
      </w:r>
      <w:r w:rsidR="00DD1C38">
        <w:t>.</w:t>
      </w:r>
    </w:p>
    <w:p w14:paraId="0B8EF6B5" w14:textId="0F2E946D" w:rsidR="00DA00DC" w:rsidRDefault="00DA00DC" w:rsidP="00DA00DC"/>
    <w:p w14:paraId="1BB2CD45" w14:textId="77777777" w:rsidR="00DD1C38" w:rsidRDefault="00DA00DC" w:rsidP="00DA00DC">
      <w:proofErr w:type="spellStart"/>
      <w:r>
        <w:t>Afioun-Karahissar</w:t>
      </w:r>
      <w:proofErr w:type="spellEnd"/>
      <w:r w:rsidR="00DD1C38">
        <w:t xml:space="preserve"> ! </w:t>
      </w:r>
      <w:r>
        <w:t>Quel surcroît d</w:t>
      </w:r>
      <w:r w:rsidR="00DD1C38">
        <w:t>’</w:t>
      </w:r>
      <w:r>
        <w:t>angoisse m</w:t>
      </w:r>
      <w:r w:rsidR="00DD1C38">
        <w:t>’</w:t>
      </w:r>
      <w:r>
        <w:t>étreignit quand nous nous mîmes</w:t>
      </w:r>
      <w:r w:rsidR="00DD1C38">
        <w:t xml:space="preserve">, </w:t>
      </w:r>
      <w:r>
        <w:t>la nuit tombée</w:t>
      </w:r>
      <w:r w:rsidR="00DD1C38">
        <w:t xml:space="preserve">, </w:t>
      </w:r>
      <w:r>
        <w:t>en devoir de gravir la rampe de sa citadelle</w:t>
      </w:r>
      <w:r w:rsidR="00DD1C38">
        <w:t xml:space="preserve">. </w:t>
      </w:r>
      <w:r>
        <w:t>Seules</w:t>
      </w:r>
      <w:r w:rsidR="00DD1C38">
        <w:t xml:space="preserve">, </w:t>
      </w:r>
      <w:r>
        <w:t>des lumières clignotantes qui escaladaient les ténèbres révélaient la forme du noir rocher</w:t>
      </w:r>
      <w:r w:rsidR="00DD1C38">
        <w:t>.</w:t>
      </w:r>
    </w:p>
    <w:p w14:paraId="15CBB9BA" w14:textId="77777777" w:rsidR="00DD1C38" w:rsidRDefault="00DA00DC" w:rsidP="00DA00DC">
      <w:r>
        <w:t xml:space="preserve">Si grande était la hâte du </w:t>
      </w:r>
      <w:proofErr w:type="spellStart"/>
      <w:r>
        <w:t>Vali</w:t>
      </w:r>
      <w:proofErr w:type="spellEnd"/>
      <w:r>
        <w:t xml:space="preserve"> d</w:t>
      </w:r>
      <w:r w:rsidR="00DD1C38">
        <w:t>’</w:t>
      </w:r>
      <w:r>
        <w:t>avoir des détails sur l</w:t>
      </w:r>
      <w:r w:rsidR="00DD1C38">
        <w:t>’</w:t>
      </w:r>
      <w:r>
        <w:t>affaire du couvent de Kara Tekké que nous n</w:t>
      </w:r>
      <w:r w:rsidR="00DD1C38">
        <w:t>’</w:t>
      </w:r>
      <w:r>
        <w:t>eûmes pas même une minute à attendre pour être reçus</w:t>
      </w:r>
      <w:r w:rsidR="00DD1C38">
        <w:t xml:space="preserve">. </w:t>
      </w:r>
      <w:r>
        <w:t xml:space="preserve">Je </w:t>
      </w:r>
      <w:proofErr w:type="spellStart"/>
      <w:r>
        <w:t xml:space="preserve">dis </w:t>
      </w:r>
      <w:r>
        <w:rPr>
          <w:i/>
          <w:iCs/>
        </w:rPr>
        <w:t>nous</w:t>
      </w:r>
      <w:proofErr w:type="spellEnd"/>
      <w:r w:rsidR="00DD1C38">
        <w:rPr>
          <w:i/>
          <w:iCs/>
        </w:rPr>
        <w:t xml:space="preserve">, </w:t>
      </w:r>
      <w:r>
        <w:t>parce que</w:t>
      </w:r>
      <w:r w:rsidR="00DD1C38">
        <w:t xml:space="preserve">, </w:t>
      </w:r>
      <w:r>
        <w:t>comptant sur les agréments de ma présence pour conjurer l</w:t>
      </w:r>
      <w:r w:rsidR="00DD1C38">
        <w:t>’</w:t>
      </w:r>
      <w:r>
        <w:t>orage qu</w:t>
      </w:r>
      <w:r w:rsidR="00DD1C38">
        <w:t>’</w:t>
      </w:r>
      <w:r>
        <w:t>il avait les meilleures raisons du monde de redouter</w:t>
      </w:r>
      <w:r w:rsidR="00DD1C38">
        <w:t xml:space="preserve">, </w:t>
      </w:r>
      <w:r>
        <w:t xml:space="preserve">le </w:t>
      </w:r>
      <w:proofErr w:type="spellStart"/>
      <w:r>
        <w:t>Kaïmakam</w:t>
      </w:r>
      <w:proofErr w:type="spellEnd"/>
      <w:r>
        <w:t xml:space="preserve"> m</w:t>
      </w:r>
      <w:r w:rsidR="00DD1C38">
        <w:t>’</w:t>
      </w:r>
      <w:r>
        <w:t>avait fait entrer avec lui dans la salle où son chef l</w:t>
      </w:r>
      <w:r w:rsidR="00DD1C38">
        <w:t>’</w:t>
      </w:r>
      <w:r>
        <w:t>attendait</w:t>
      </w:r>
      <w:r w:rsidR="00DD1C38">
        <w:t>.</w:t>
      </w:r>
    </w:p>
    <w:p w14:paraId="0C520D13" w14:textId="77777777" w:rsidR="00DD1C38" w:rsidRDefault="00DA00DC" w:rsidP="00DA00DC">
      <w:r>
        <w:t>Cette salle</w:t>
      </w:r>
      <w:r w:rsidR="00DD1C38">
        <w:t xml:space="preserve">, </w:t>
      </w:r>
      <w:r>
        <w:t>immense et aussi mal éclairée que possible</w:t>
      </w:r>
      <w:r w:rsidR="00DD1C38">
        <w:t xml:space="preserve">, </w:t>
      </w:r>
      <w:r>
        <w:t>avait un plafond à voûtes soutenues par une infinité de colonnes trapues et obscures</w:t>
      </w:r>
      <w:r w:rsidR="00DD1C38">
        <w:t xml:space="preserve">. </w:t>
      </w:r>
      <w:r>
        <w:t>On n</w:t>
      </w:r>
      <w:r w:rsidR="00DD1C38">
        <w:t>’</w:t>
      </w:r>
      <w:r>
        <w:t>y avançait</w:t>
      </w:r>
      <w:r w:rsidR="00DD1C38">
        <w:t xml:space="preserve">, </w:t>
      </w:r>
      <w:r>
        <w:t>instinctivement</w:t>
      </w:r>
      <w:r w:rsidR="00DD1C38">
        <w:t xml:space="preserve">, </w:t>
      </w:r>
      <w:r>
        <w:t>qu</w:t>
      </w:r>
      <w:r w:rsidR="00DD1C38">
        <w:t>’</w:t>
      </w:r>
      <w:r>
        <w:t>avec précaution</w:t>
      </w:r>
      <w:r w:rsidR="00DD1C38">
        <w:t xml:space="preserve">. </w:t>
      </w:r>
      <w:r>
        <w:t>C</w:t>
      </w:r>
      <w:r w:rsidR="00DD1C38">
        <w:t>’</w:t>
      </w:r>
      <w:r>
        <w:t>était un peu comme si on se fût promené parmi une forêt de monstrueux champignons</w:t>
      </w:r>
      <w:r w:rsidR="00DD1C38">
        <w:t>.</w:t>
      </w:r>
    </w:p>
    <w:p w14:paraId="3306FAF8" w14:textId="77777777" w:rsidR="00DD1C38" w:rsidRDefault="00DA00DC" w:rsidP="00DA00DC">
      <w:r>
        <w:t>Je passe sur la violence de l</w:t>
      </w:r>
      <w:r w:rsidR="00DD1C38">
        <w:t>’</w:t>
      </w:r>
      <w:r>
        <w:t>algarade dont fut salué l</w:t>
      </w:r>
      <w:r w:rsidR="00DD1C38">
        <w:t>’</w:t>
      </w:r>
      <w:r>
        <w:t xml:space="preserve">infortuné </w:t>
      </w:r>
      <w:proofErr w:type="spellStart"/>
      <w:r>
        <w:t>Kaïmakam</w:t>
      </w:r>
      <w:proofErr w:type="spellEnd"/>
      <w:r w:rsidR="00DD1C38">
        <w:t xml:space="preserve">. </w:t>
      </w:r>
      <w:r>
        <w:t>De cinq minutes</w:t>
      </w:r>
      <w:r w:rsidR="00DD1C38">
        <w:t xml:space="preserve">, </w:t>
      </w:r>
      <w:r>
        <w:t>il ne put réussir à placer une parole</w:t>
      </w:r>
      <w:r w:rsidR="00DD1C38">
        <w:t xml:space="preserve">, </w:t>
      </w:r>
      <w:r>
        <w:t xml:space="preserve">pour la bonne raison que le </w:t>
      </w:r>
      <w:proofErr w:type="spellStart"/>
      <w:r>
        <w:t>Vali</w:t>
      </w:r>
      <w:proofErr w:type="spellEnd"/>
      <w:r>
        <w:t xml:space="preserve"> ne lui posa point une question</w:t>
      </w:r>
      <w:r w:rsidR="00DD1C38">
        <w:t>.</w:t>
      </w:r>
    </w:p>
    <w:p w14:paraId="255E690F" w14:textId="77777777" w:rsidR="00DD1C38" w:rsidRDefault="00DA00DC" w:rsidP="00DA00DC">
      <w:r>
        <w:t>Les nouvelles</w:t>
      </w:r>
      <w:r w:rsidR="00DD1C38">
        <w:t xml:space="preserve">, </w:t>
      </w:r>
      <w:r>
        <w:t>qui</w:t>
      </w:r>
      <w:r w:rsidR="00DD1C38">
        <w:t xml:space="preserve">, </w:t>
      </w:r>
      <w:r>
        <w:t>l</w:t>
      </w:r>
      <w:r w:rsidR="00DD1C38">
        <w:t>’</w:t>
      </w:r>
      <w:r>
        <w:t>on n</w:t>
      </w:r>
      <w:r w:rsidR="00DD1C38">
        <w:t>’</w:t>
      </w:r>
      <w:r>
        <w:t>a jamais pu savoir comment</w:t>
      </w:r>
      <w:r w:rsidR="00DD1C38">
        <w:t xml:space="preserve">, </w:t>
      </w:r>
      <w:r>
        <w:t>s</w:t>
      </w:r>
      <w:r w:rsidR="00DD1C38">
        <w:t>’</w:t>
      </w:r>
      <w:r>
        <w:t>arrangent toujours pour précéder leurs porteurs qualifiés</w:t>
      </w:r>
      <w:r w:rsidR="00DD1C38">
        <w:t xml:space="preserve">, </w:t>
      </w:r>
      <w:r>
        <w:t>une fois de plus étaient allées plus vite que nous</w:t>
      </w:r>
      <w:r w:rsidR="00DD1C38">
        <w:t xml:space="preserve">. </w:t>
      </w:r>
      <w:r>
        <w:t xml:space="preserve">Le </w:t>
      </w:r>
      <w:proofErr w:type="spellStart"/>
      <w:r>
        <w:t>Vali</w:t>
      </w:r>
      <w:proofErr w:type="spellEnd"/>
      <w:r>
        <w:t xml:space="preserve"> savait depuis le matin que l</w:t>
      </w:r>
      <w:r w:rsidR="00DD1C38">
        <w:t>’</w:t>
      </w:r>
      <w:r>
        <w:t>opération dont il avait espéré retirer tant d</w:t>
      </w:r>
      <w:r w:rsidR="00DD1C38">
        <w:t>’</w:t>
      </w:r>
      <w:r>
        <w:t>avantages en haut lieu s</w:t>
      </w:r>
      <w:r w:rsidR="00DD1C38">
        <w:t>’</w:t>
      </w:r>
      <w:r>
        <w:t>était soldée en définitive par un échec</w:t>
      </w:r>
      <w:r w:rsidR="00DD1C38">
        <w:t>.</w:t>
      </w:r>
    </w:p>
    <w:p w14:paraId="5C894D56" w14:textId="2DD6D2B6" w:rsidR="00DA00DC" w:rsidRDefault="00DD1C38" w:rsidP="00DA00DC">
      <w:r>
        <w:t>« </w:t>
      </w:r>
      <w:r w:rsidR="00DA00DC">
        <w:t>Il fallait choisir</w:t>
      </w:r>
      <w:r>
        <w:t xml:space="preserve"> ! </w:t>
      </w:r>
      <w:r w:rsidR="00DA00DC">
        <w:t>conclut-il en achevant son impitoyable réquisitoire</w:t>
      </w:r>
      <w:r>
        <w:t xml:space="preserve">. </w:t>
      </w:r>
      <w:r w:rsidR="00DA00DC">
        <w:t>Ou bien être assez adroit pour prendre ces deux gredins vivants</w:t>
      </w:r>
      <w:r>
        <w:t xml:space="preserve">, </w:t>
      </w:r>
      <w:r w:rsidR="00DA00DC">
        <w:t>ainsi que je vous l</w:t>
      </w:r>
      <w:r>
        <w:t>’</w:t>
      </w:r>
      <w:r w:rsidR="00DA00DC">
        <w:t>avais ordonné</w:t>
      </w:r>
      <w:r>
        <w:t xml:space="preserve">. </w:t>
      </w:r>
      <w:r w:rsidR="00DA00DC">
        <w:t>Ou alors</w:t>
      </w:r>
      <w:r>
        <w:t xml:space="preserve">, </w:t>
      </w:r>
      <w:r w:rsidR="00DA00DC">
        <w:lastRenderedPageBreak/>
        <w:t>n</w:t>
      </w:r>
      <w:r>
        <w:t>’</w:t>
      </w:r>
      <w:r w:rsidR="00DA00DC">
        <w:t>ayant pu empêcher qu</w:t>
      </w:r>
      <w:r>
        <w:t>’</w:t>
      </w:r>
      <w:r w:rsidR="00DA00DC">
        <w:t>ils soient mis en pièces</w:t>
      </w:r>
      <w:r>
        <w:t xml:space="preserve">, </w:t>
      </w:r>
      <w:r w:rsidR="00DA00DC">
        <w:t>arrêter les frais</w:t>
      </w:r>
      <w:r>
        <w:t xml:space="preserve">, </w:t>
      </w:r>
      <w:r w:rsidR="00DA00DC">
        <w:t>ne pas souligner votre échec par un massacre dont le tort principal est de n</w:t>
      </w:r>
      <w:r>
        <w:t>’</w:t>
      </w:r>
      <w:r w:rsidR="00DA00DC">
        <w:t>avoir rimé à rien du tout</w:t>
      </w:r>
      <w:r>
        <w:t xml:space="preserve">, </w:t>
      </w:r>
      <w:r w:rsidR="00DA00DC">
        <w:t>et qui</w:t>
      </w:r>
      <w:r>
        <w:t xml:space="preserve">, </w:t>
      </w:r>
      <w:r w:rsidR="00DA00DC">
        <w:t>pas plus tard que demain</w:t>
      </w:r>
      <w:r>
        <w:t xml:space="preserve">, </w:t>
      </w:r>
      <w:r w:rsidR="00DA00DC">
        <w:t>ne va pas manquer</w:t>
      </w:r>
      <w:r>
        <w:t xml:space="preserve">, </w:t>
      </w:r>
      <w:r w:rsidR="00DA00DC">
        <w:t>à Constantinople</w:t>
      </w:r>
      <w:r>
        <w:t xml:space="preserve">, </w:t>
      </w:r>
      <w:r w:rsidR="00DA00DC">
        <w:t>de rassembler comme par enchantement dans l</w:t>
      </w:r>
      <w:r>
        <w:t>’</w:t>
      </w:r>
      <w:r w:rsidR="00DA00DC">
        <w:t>antichambre du Grand-Vizir tous les ambassadeurs des puissances armés de leurs habituels cahiers de protestations</w:t>
      </w:r>
      <w:r>
        <w:t xml:space="preserve">. </w:t>
      </w:r>
      <w:r w:rsidR="00DA00DC">
        <w:t>Ce n</w:t>
      </w:r>
      <w:r>
        <w:t>’</w:t>
      </w:r>
      <w:r w:rsidR="00DA00DC">
        <w:t>était pas précisément le résultat que nous avions mission d</w:t>
      </w:r>
      <w:r>
        <w:t>’</w:t>
      </w:r>
      <w:r w:rsidR="00DA00DC">
        <w:t>obtenir</w:t>
      </w:r>
      <w:r>
        <w:t xml:space="preserve">, </w:t>
      </w:r>
      <w:r w:rsidR="00DA00DC">
        <w:t>n</w:t>
      </w:r>
      <w:r>
        <w:t>’</w:t>
      </w:r>
      <w:r w:rsidR="00DA00DC">
        <w:t>est-il pas vrai</w:t>
      </w:r>
      <w:r>
        <w:t xml:space="preserve"> ? </w:t>
      </w:r>
      <w:r w:rsidR="00DA00DC">
        <w:t>Ai-je besoin</w:t>
      </w:r>
      <w:r>
        <w:t xml:space="preserve">, </w:t>
      </w:r>
      <w:r w:rsidR="00DA00DC">
        <w:t>en tout état de cause</w:t>
      </w:r>
      <w:r>
        <w:t xml:space="preserve">, </w:t>
      </w:r>
      <w:r w:rsidR="00DA00DC">
        <w:t>d</w:t>
      </w:r>
      <w:r>
        <w:t>’</w:t>
      </w:r>
      <w:r w:rsidR="00DA00DC">
        <w:t>ajouter que cela ne signifie de l</w:t>
      </w:r>
      <w:r>
        <w:t>’</w:t>
      </w:r>
      <w:r w:rsidR="00DA00DC">
        <w:t>avancement ni pour vous ni pour moi qui n</w:t>
      </w:r>
      <w:r>
        <w:t>’</w:t>
      </w:r>
      <w:r w:rsidR="00DA00DC">
        <w:t>ai eu pourtant qu</w:t>
      </w:r>
      <w:r>
        <w:t>’</w:t>
      </w:r>
      <w:r w:rsidR="00DA00DC">
        <w:t>un seul tort dans toute cette histoire</w:t>
      </w:r>
      <w:r>
        <w:t xml:space="preserve">, </w:t>
      </w:r>
      <w:r w:rsidR="00DA00DC">
        <w:t>m</w:t>
      </w:r>
      <w:r>
        <w:t>’</w:t>
      </w:r>
      <w:r w:rsidR="00DA00DC">
        <w:t>être confié à moins intelligent</w:t>
      </w:r>
      <w:r>
        <w:t xml:space="preserve"> – </w:t>
      </w:r>
      <w:r w:rsidR="00DA00DC">
        <w:t>et je suis poli</w:t>
      </w:r>
      <w:r>
        <w:t xml:space="preserve"> ! – </w:t>
      </w:r>
      <w:r w:rsidR="00DA00DC">
        <w:t>que je ne supposais</w:t>
      </w:r>
      <w:r>
        <w:t> ? »</w:t>
      </w:r>
    </w:p>
    <w:p w14:paraId="0CADA88D" w14:textId="77777777" w:rsidR="00DD1C38" w:rsidRDefault="00DA00DC" w:rsidP="00DA00DC">
      <w:r>
        <w:t>Tout en récriminant ainsi</w:t>
      </w:r>
      <w:r w:rsidR="00DD1C38">
        <w:t xml:space="preserve">, </w:t>
      </w:r>
      <w:r>
        <w:t>il s</w:t>
      </w:r>
      <w:r w:rsidR="00DD1C38">
        <w:t>’</w:t>
      </w:r>
      <w:r>
        <w:t>efforçait de ne pas perdre de vue l</w:t>
      </w:r>
      <w:r w:rsidR="00DD1C38">
        <w:t>’</w:t>
      </w:r>
      <w:r>
        <w:t>effet que produisaient ces paroles sur un personnage d</w:t>
      </w:r>
      <w:r w:rsidR="00DD1C38">
        <w:t>’</w:t>
      </w:r>
      <w:r>
        <w:t>un certain âge</w:t>
      </w:r>
      <w:r w:rsidR="00DD1C38">
        <w:t xml:space="preserve">, </w:t>
      </w:r>
      <w:r>
        <w:t>assis à côté de lui</w:t>
      </w:r>
      <w:r w:rsidR="00DD1C38">
        <w:t xml:space="preserve">, </w:t>
      </w:r>
      <w:r>
        <w:t>un peu en arrière de sa table de travail</w:t>
      </w:r>
      <w:r w:rsidR="00DD1C38">
        <w:t xml:space="preserve">. </w:t>
      </w:r>
      <w:r>
        <w:t>Le personnage en question pouvait être âgé d</w:t>
      </w:r>
      <w:r w:rsidR="00DD1C38">
        <w:t>’</w:t>
      </w:r>
      <w:r>
        <w:t>une soixantaine d</w:t>
      </w:r>
      <w:r w:rsidR="00DD1C38">
        <w:t>’</w:t>
      </w:r>
      <w:r>
        <w:t>années</w:t>
      </w:r>
      <w:r w:rsidR="00DD1C38">
        <w:t xml:space="preserve">. </w:t>
      </w:r>
      <w:r>
        <w:t>Il était coiffé du tarbouch et vêtu de la stricte stambouline noire chère aux hauts fonctionnaires de la Porte</w:t>
      </w:r>
      <w:r w:rsidR="00DD1C38">
        <w:t xml:space="preserve">. </w:t>
      </w:r>
      <w:r>
        <w:t xml:space="preserve">Les marques de déférence que le </w:t>
      </w:r>
      <w:proofErr w:type="spellStart"/>
      <w:r>
        <w:t>Vali</w:t>
      </w:r>
      <w:proofErr w:type="spellEnd"/>
      <w:r>
        <w:t xml:space="preserve"> ne perdait pas une occasion de lui prodiguer attestaient que ce devait être quelqu</w:t>
      </w:r>
      <w:r w:rsidR="00DD1C38">
        <w:t>’</w:t>
      </w:r>
      <w:r>
        <w:t>un d</w:t>
      </w:r>
      <w:r w:rsidR="00DD1C38">
        <w:t>’</w:t>
      </w:r>
      <w:r>
        <w:t>important</w:t>
      </w:r>
      <w:r w:rsidR="00DD1C38">
        <w:t>.</w:t>
      </w:r>
    </w:p>
    <w:p w14:paraId="00A04A4B" w14:textId="77777777" w:rsidR="00DD1C38" w:rsidRDefault="00DA00DC" w:rsidP="00DA00DC">
      <w:r>
        <w:t>Il venait de lever la main</w:t>
      </w:r>
      <w:r w:rsidR="00DD1C38">
        <w:t>.</w:t>
      </w:r>
    </w:p>
    <w:p w14:paraId="0B754F31" w14:textId="77777777" w:rsidR="00DD1C38" w:rsidRDefault="00DD1C38" w:rsidP="00DA00DC">
      <w:r>
        <w:t>« </w:t>
      </w:r>
      <w:r w:rsidR="00DA00DC">
        <w:t>Qu</w:t>
      </w:r>
      <w:r>
        <w:t>’</w:t>
      </w:r>
      <w:r w:rsidR="00DA00DC">
        <w:t>est-ce que cela</w:t>
      </w:r>
      <w:r>
        <w:t> ? »</w:t>
      </w:r>
      <w:r w:rsidR="00DA00DC">
        <w:t xml:space="preserve"> demanda-t-il</w:t>
      </w:r>
      <w:r>
        <w:t xml:space="preserve">, </w:t>
      </w:r>
      <w:r w:rsidR="00DA00DC">
        <w:t>le doigt tendu</w:t>
      </w:r>
      <w:r>
        <w:t xml:space="preserve">, </w:t>
      </w:r>
      <w:r w:rsidR="00DA00DC">
        <w:t>d</w:t>
      </w:r>
      <w:r>
        <w:t>’</w:t>
      </w:r>
      <w:r w:rsidR="00DA00DC">
        <w:t>une voix presque basse</w:t>
      </w:r>
      <w:r>
        <w:t>.</w:t>
      </w:r>
    </w:p>
    <w:p w14:paraId="79A9E648" w14:textId="77777777" w:rsidR="00DD1C38" w:rsidRDefault="00DA00DC" w:rsidP="00DA00DC">
      <w:r>
        <w:rPr>
          <w:i/>
          <w:iCs/>
        </w:rPr>
        <w:t>Cela</w:t>
      </w:r>
      <w:r w:rsidR="00DD1C38">
        <w:rPr>
          <w:i/>
          <w:iCs/>
        </w:rPr>
        <w:t xml:space="preserve">, </w:t>
      </w:r>
      <w:r>
        <w:t>c</w:t>
      </w:r>
      <w:r w:rsidR="00DD1C38">
        <w:t>’</w:t>
      </w:r>
      <w:r>
        <w:t>était moi</w:t>
      </w:r>
      <w:r w:rsidR="00DD1C38">
        <w:t xml:space="preserve">, </w:t>
      </w:r>
      <w:r>
        <w:t>tout simplement</w:t>
      </w:r>
      <w:r w:rsidR="00DD1C38">
        <w:t xml:space="preserve">. </w:t>
      </w:r>
      <w:r>
        <w:t>Muette</w:t>
      </w:r>
      <w:r w:rsidR="00DD1C38">
        <w:t xml:space="preserve">, </w:t>
      </w:r>
      <w:r>
        <w:t>en retrait</w:t>
      </w:r>
      <w:r w:rsidR="00DD1C38">
        <w:t xml:space="preserve">, </w:t>
      </w:r>
      <w:r>
        <w:t>dans l</w:t>
      </w:r>
      <w:r w:rsidR="00DD1C38">
        <w:t>’</w:t>
      </w:r>
      <w:r>
        <w:t>ombre d</w:t>
      </w:r>
      <w:r w:rsidR="00DD1C38">
        <w:t>’</w:t>
      </w:r>
      <w:r>
        <w:t>un pilier</w:t>
      </w:r>
      <w:r w:rsidR="00DD1C38">
        <w:t xml:space="preserve">, </w:t>
      </w:r>
      <w:r>
        <w:t>à l</w:t>
      </w:r>
      <w:r w:rsidR="00DD1C38">
        <w:t>’</w:t>
      </w:r>
      <w:r>
        <w:t xml:space="preserve">endroit exact où le </w:t>
      </w:r>
      <w:proofErr w:type="spellStart"/>
      <w:r>
        <w:t>Kaïmakam</w:t>
      </w:r>
      <w:proofErr w:type="spellEnd"/>
      <w:r>
        <w:t xml:space="preserve"> venait de me laisser</w:t>
      </w:r>
      <w:r w:rsidR="00DD1C38">
        <w:t xml:space="preserve">, </w:t>
      </w:r>
      <w:r>
        <w:t>j</w:t>
      </w:r>
      <w:r w:rsidR="00DD1C38">
        <w:t>’</w:t>
      </w:r>
      <w:r>
        <w:t>avais retenu ma respiration durant toute la scène</w:t>
      </w:r>
      <w:r w:rsidR="00DD1C38">
        <w:t xml:space="preserve">. </w:t>
      </w:r>
      <w:r>
        <w:t>L</w:t>
      </w:r>
      <w:r w:rsidR="00DD1C38">
        <w:t>’</w:t>
      </w:r>
      <w:r>
        <w:t>instant où ma destinée allait se décider n</w:t>
      </w:r>
      <w:r w:rsidR="00DD1C38">
        <w:t>’</w:t>
      </w:r>
      <w:r>
        <w:t>était certainement pas très loin de sonner</w:t>
      </w:r>
      <w:r w:rsidR="00DD1C38">
        <w:t>.</w:t>
      </w:r>
    </w:p>
    <w:p w14:paraId="516A2FC3" w14:textId="2E6BD3D2" w:rsidR="00DA00DC" w:rsidRDefault="00DD1C38" w:rsidP="00DA00DC">
      <w:r>
        <w:lastRenderedPageBreak/>
        <w:t>« </w:t>
      </w:r>
      <w:r w:rsidR="00DA00DC">
        <w:t>Approche</w:t>
      </w:r>
      <w:r>
        <w:t xml:space="preserve">, </w:t>
      </w:r>
      <w:r w:rsidR="00DA00DC">
        <w:t>petite</w:t>
      </w:r>
      <w:r>
        <w:t> ! »</w:t>
      </w:r>
    </w:p>
    <w:p w14:paraId="07A87D66" w14:textId="77777777" w:rsidR="00DD1C38" w:rsidRDefault="00DA00DC" w:rsidP="00DA00DC">
      <w:r>
        <w:t>J</w:t>
      </w:r>
      <w:r w:rsidR="00DD1C38">
        <w:t>’</w:t>
      </w:r>
      <w:r>
        <w:t>obéis</w:t>
      </w:r>
      <w:r w:rsidR="00DD1C38">
        <w:t xml:space="preserve">. </w:t>
      </w:r>
      <w:r>
        <w:t>Une espèce de frisson trouble courut</w:t>
      </w:r>
      <w:r w:rsidR="00DD1C38">
        <w:t>.</w:t>
      </w:r>
    </w:p>
    <w:p w14:paraId="465B032C" w14:textId="77777777" w:rsidR="00DD1C38" w:rsidRDefault="00DD1C38" w:rsidP="00DA00DC">
      <w:r>
        <w:t>« </w:t>
      </w:r>
      <w:r w:rsidR="00DA00DC">
        <w:t>Plus près</w:t>
      </w:r>
      <w:r>
        <w:t xml:space="preserve"> ! </w:t>
      </w:r>
      <w:r w:rsidR="00DA00DC">
        <w:t>ordonna le vieux monsieur</w:t>
      </w:r>
      <w:r>
        <w:t>.</w:t>
      </w:r>
    </w:p>
    <w:p w14:paraId="010AA8AE" w14:textId="77777777" w:rsidR="00DD1C38" w:rsidRDefault="00DD1C38" w:rsidP="00DA00DC">
      <w:r>
        <w:t>— </w:t>
      </w:r>
      <w:r w:rsidR="00DA00DC">
        <w:t>Qu</w:t>
      </w:r>
      <w:r>
        <w:t>’</w:t>
      </w:r>
      <w:r w:rsidR="00DA00DC">
        <w:t>est-ce que c</w:t>
      </w:r>
      <w:r>
        <w:t>’</w:t>
      </w:r>
      <w:r w:rsidR="00DA00DC">
        <w:t>est</w:t>
      </w:r>
      <w:r>
        <w:t> ? »</w:t>
      </w:r>
      <w:r w:rsidR="00DA00DC">
        <w:t xml:space="preserve"> fit à son tour le </w:t>
      </w:r>
      <w:proofErr w:type="spellStart"/>
      <w:r w:rsidR="00DA00DC">
        <w:t>Vali</w:t>
      </w:r>
      <w:proofErr w:type="spellEnd"/>
      <w:r>
        <w:t xml:space="preserve">, </w:t>
      </w:r>
      <w:r w:rsidR="00DA00DC">
        <w:t>incapable de dissimuler plus longtemps sa surprise</w:t>
      </w:r>
      <w:r>
        <w:t>.</w:t>
      </w:r>
    </w:p>
    <w:p w14:paraId="40F8A842" w14:textId="77777777" w:rsidR="00DD1C38" w:rsidRDefault="00DA00DC" w:rsidP="00DA00DC">
      <w:r>
        <w:t>Si inconcevable que ce fut</w:t>
      </w:r>
      <w:r w:rsidR="00DD1C38">
        <w:t xml:space="preserve">, </w:t>
      </w:r>
      <w:r>
        <w:t>secoué comme il venait de l</w:t>
      </w:r>
      <w:r w:rsidR="00DD1C38">
        <w:t>’</w:t>
      </w:r>
      <w:r>
        <w:t>être</w:t>
      </w:r>
      <w:r w:rsidR="00DD1C38">
        <w:t xml:space="preserve">, </w:t>
      </w:r>
      <w:r>
        <w:t xml:space="preserve">le </w:t>
      </w:r>
      <w:proofErr w:type="spellStart"/>
      <w:r>
        <w:t>Kaïmakam</w:t>
      </w:r>
      <w:proofErr w:type="spellEnd"/>
      <w:r>
        <w:t xml:space="preserve"> se mit à parler</w:t>
      </w:r>
      <w:r w:rsidR="00DD1C38">
        <w:t xml:space="preserve">. </w:t>
      </w:r>
      <w:r>
        <w:t>Il débuta par un sourire qu</w:t>
      </w:r>
      <w:r w:rsidR="00DD1C38">
        <w:t>’</w:t>
      </w:r>
      <w:r>
        <w:t>il essayait de rendre désinvolte</w:t>
      </w:r>
      <w:r w:rsidR="00DD1C38">
        <w:t xml:space="preserve">. </w:t>
      </w:r>
      <w:r>
        <w:t>C</w:t>
      </w:r>
      <w:r w:rsidR="00DD1C38">
        <w:t>’</w:t>
      </w:r>
      <w:r>
        <w:t>était tout de même sa partie qui était en train de se jouer</w:t>
      </w:r>
      <w:r w:rsidR="00DD1C38">
        <w:t xml:space="preserve">, </w:t>
      </w:r>
      <w:r>
        <w:t>en ce moment</w:t>
      </w:r>
      <w:r w:rsidR="00DD1C38">
        <w:t xml:space="preserve">, </w:t>
      </w:r>
      <w:proofErr w:type="spellStart"/>
      <w:r>
        <w:t>à</w:t>
      </w:r>
      <w:proofErr w:type="spellEnd"/>
      <w:r>
        <w:t xml:space="preserve"> lui aussi</w:t>
      </w:r>
      <w:r w:rsidR="00DD1C38">
        <w:t>.</w:t>
      </w:r>
    </w:p>
    <w:p w14:paraId="71F091A2" w14:textId="10F5CE51" w:rsidR="00DA00DC" w:rsidRDefault="00DD1C38" w:rsidP="00DA00DC">
      <w:r>
        <w:t>« </w:t>
      </w:r>
      <w:r w:rsidR="00DA00DC">
        <w:t>Une orpheline</w:t>
      </w:r>
      <w:r>
        <w:t xml:space="preserve">, </w:t>
      </w:r>
      <w:r w:rsidR="00DA00DC">
        <w:t>oui</w:t>
      </w:r>
      <w:r>
        <w:t xml:space="preserve">, </w:t>
      </w:r>
      <w:r w:rsidR="00DA00DC">
        <w:t>Excellence</w:t>
      </w:r>
      <w:r>
        <w:t xml:space="preserve">, </w:t>
      </w:r>
      <w:r w:rsidR="00DA00DC">
        <w:t>si mes renseignements sont bons</w:t>
      </w:r>
      <w:r>
        <w:t xml:space="preserve">. </w:t>
      </w:r>
      <w:r w:rsidR="00DA00DC">
        <w:t>Une pauvre petite abandonnée sur les origines de laquelle on ne savait absolument rien</w:t>
      </w:r>
      <w:r>
        <w:t xml:space="preserve">, </w:t>
      </w:r>
      <w:r w:rsidR="00DA00DC">
        <w:t>au couvent de Kara Tekké</w:t>
      </w:r>
      <w:r>
        <w:t xml:space="preserve">. </w:t>
      </w:r>
      <w:r w:rsidR="00DA00DC">
        <w:t>Elle y a toujours vécu jusqu</w:t>
      </w:r>
      <w:r>
        <w:t>’</w:t>
      </w:r>
      <w:r w:rsidR="00DA00DC">
        <w:t>à présent</w:t>
      </w:r>
      <w:r>
        <w:t xml:space="preserve">. </w:t>
      </w:r>
      <w:r w:rsidR="00DA00DC">
        <w:t>J</w:t>
      </w:r>
      <w:r>
        <w:t>’</w:t>
      </w:r>
      <w:r w:rsidR="00DA00DC">
        <w:t>ai jugé humain</w:t>
      </w:r>
      <w:r>
        <w:t xml:space="preserve">, </w:t>
      </w:r>
      <w:r w:rsidR="00DA00DC">
        <w:t>à la suite des événements que vous connaissez</w:t>
      </w:r>
      <w:r>
        <w:t xml:space="preserve">, </w:t>
      </w:r>
      <w:r w:rsidR="00DA00DC">
        <w:t>et que du fond du cœur je déplore</w:t>
      </w:r>
      <w:r>
        <w:t>… »</w:t>
      </w:r>
    </w:p>
    <w:p w14:paraId="40BF7023" w14:textId="77777777" w:rsidR="00DD1C38" w:rsidRDefault="00DA00DC" w:rsidP="00DA00DC">
      <w:r>
        <w:t>Je ne le quittais pas des yeux</w:t>
      </w:r>
      <w:r w:rsidR="00DD1C38">
        <w:t xml:space="preserve">, </w:t>
      </w:r>
      <w:r>
        <w:t>tandis qu</w:t>
      </w:r>
      <w:r w:rsidR="00DD1C38">
        <w:t>’</w:t>
      </w:r>
      <w:r>
        <w:t>il s</w:t>
      </w:r>
      <w:r w:rsidR="00DD1C38">
        <w:t>’</w:t>
      </w:r>
      <w:r>
        <w:t>expliquait</w:t>
      </w:r>
      <w:r w:rsidR="00DD1C38">
        <w:t xml:space="preserve">, </w:t>
      </w:r>
      <w:r>
        <w:t>ou plutôt s</w:t>
      </w:r>
      <w:r w:rsidR="00DD1C38">
        <w:t>’</w:t>
      </w:r>
      <w:r>
        <w:t>embrouillait ainsi</w:t>
      </w:r>
      <w:r w:rsidR="00DD1C38">
        <w:t xml:space="preserve">. </w:t>
      </w:r>
      <w:r>
        <w:t>Il souriait</w:t>
      </w:r>
      <w:r w:rsidR="00DD1C38">
        <w:t xml:space="preserve"> ; </w:t>
      </w:r>
      <w:r>
        <w:t>il tremblait aussi</w:t>
      </w:r>
      <w:r w:rsidR="00DD1C38">
        <w:t xml:space="preserve"> ; </w:t>
      </w:r>
      <w:r>
        <w:t>il était hideux</w:t>
      </w:r>
      <w:r w:rsidR="00DD1C38">
        <w:t>.</w:t>
      </w:r>
    </w:p>
    <w:p w14:paraId="3CF092D7" w14:textId="1E5BBF1D" w:rsidR="00DA00DC" w:rsidRDefault="00DD1C38" w:rsidP="00DA00DC">
      <w:r>
        <w:t>« </w:t>
      </w:r>
      <w:r w:rsidR="00DA00DC">
        <w:t>M</w:t>
      </w:r>
      <w:r>
        <w:t>’</w:t>
      </w:r>
      <w:r w:rsidR="00DA00DC">
        <w:t>étant ensuite avisé</w:t>
      </w:r>
      <w:r>
        <w:t xml:space="preserve">, </w:t>
      </w:r>
      <w:r w:rsidR="00DA00DC">
        <w:t>tout à fait par hasard</w:t>
      </w:r>
      <w:r>
        <w:t xml:space="preserve">, </w:t>
      </w:r>
      <w:r w:rsidR="00DA00DC">
        <w:t>des attraits qu</w:t>
      </w:r>
      <w:r>
        <w:t>’</w:t>
      </w:r>
      <w:r w:rsidR="00DA00DC">
        <w:t>elle me paraissait réunir</w:t>
      </w:r>
      <w:r>
        <w:t xml:space="preserve">, </w:t>
      </w:r>
      <w:r w:rsidR="00DA00DC">
        <w:t>j</w:t>
      </w:r>
      <w:r>
        <w:t>’</w:t>
      </w:r>
      <w:r w:rsidR="00DA00DC">
        <w:t>ai pensé que peut-être ne dédaigneriez-vous pas</w:t>
      </w:r>
      <w:r>
        <w:t xml:space="preserve">, </w:t>
      </w:r>
      <w:r w:rsidR="00DA00DC">
        <w:t>Excellence</w:t>
      </w:r>
      <w:r>
        <w:t>… »</w:t>
      </w:r>
    </w:p>
    <w:p w14:paraId="59752197" w14:textId="77777777" w:rsidR="00DD1C38" w:rsidRDefault="00DA00DC" w:rsidP="00DA00DC">
      <w:r>
        <w:t>Suivirent quelques appréciations sur l</w:t>
      </w:r>
      <w:r w:rsidR="00DD1C38">
        <w:t>’</w:t>
      </w:r>
      <w:r>
        <w:t>intérêt que mon physique pouvait présenter</w:t>
      </w:r>
      <w:r w:rsidR="00DD1C38">
        <w:t xml:space="preserve">. </w:t>
      </w:r>
      <w:r>
        <w:t>Dire l</w:t>
      </w:r>
      <w:r w:rsidR="00DD1C38">
        <w:t>’</w:t>
      </w:r>
      <w:r>
        <w:t>abjection d</w:t>
      </w:r>
      <w:r w:rsidR="00DD1C38">
        <w:t>’</w:t>
      </w:r>
      <w:r>
        <w:t>éloges pareils</w:t>
      </w:r>
      <w:r w:rsidR="00DD1C38">
        <w:t xml:space="preserve"> ! </w:t>
      </w:r>
      <w:r>
        <w:t>La seule raison</w:t>
      </w:r>
      <w:r w:rsidR="00DD1C38">
        <w:t xml:space="preserve">, </w:t>
      </w:r>
      <w:r>
        <w:t>hélas</w:t>
      </w:r>
      <w:r w:rsidR="00DD1C38">
        <w:t xml:space="preserve"> ! </w:t>
      </w:r>
      <w:r>
        <w:t>mon Dieu</w:t>
      </w:r>
      <w:r w:rsidR="00DD1C38">
        <w:t xml:space="preserve">, </w:t>
      </w:r>
      <w:r>
        <w:t>qui m</w:t>
      </w:r>
      <w:r w:rsidR="00DD1C38">
        <w:t>’</w:t>
      </w:r>
      <w:r>
        <w:t>empêche</w:t>
      </w:r>
      <w:r w:rsidR="00DD1C38">
        <w:t xml:space="preserve">, </w:t>
      </w:r>
      <w:r>
        <w:t>encore aujourd</w:t>
      </w:r>
      <w:r w:rsidR="00DD1C38">
        <w:t>’</w:t>
      </w:r>
      <w:r>
        <w:t>hui</w:t>
      </w:r>
      <w:r w:rsidR="00DD1C38">
        <w:t xml:space="preserve">, </w:t>
      </w:r>
      <w:r>
        <w:t>d</w:t>
      </w:r>
      <w:r w:rsidR="00DD1C38">
        <w:t>’</w:t>
      </w:r>
      <w:r>
        <w:t>en confesser toute la bassesse est que je m</w:t>
      </w:r>
      <w:r w:rsidR="00DD1C38">
        <w:t>’</w:t>
      </w:r>
      <w:r>
        <w:t>en suis sentie</w:t>
      </w:r>
      <w:r w:rsidR="00DD1C38">
        <w:t xml:space="preserve">, </w:t>
      </w:r>
      <w:r>
        <w:t>à cet instant-là</w:t>
      </w:r>
      <w:r w:rsidR="00DD1C38">
        <w:t xml:space="preserve">, </w:t>
      </w:r>
      <w:r>
        <w:t>flattée obscurément</w:t>
      </w:r>
      <w:r w:rsidR="00DD1C38">
        <w:t xml:space="preserve">. </w:t>
      </w:r>
      <w:r>
        <w:t>Il y a exactement dix-sept ans de cela</w:t>
      </w:r>
      <w:r w:rsidR="00DD1C38">
        <w:t xml:space="preserve">. </w:t>
      </w:r>
      <w:r>
        <w:t>Je suis passée depuis par bien des traverses</w:t>
      </w:r>
      <w:r w:rsidR="00DD1C38">
        <w:t xml:space="preserve">, </w:t>
      </w:r>
      <w:r>
        <w:t>mais rien n</w:t>
      </w:r>
      <w:r w:rsidR="00DD1C38">
        <w:t>’</w:t>
      </w:r>
      <w:r>
        <w:t xml:space="preserve">a égalé sans doute en horreur ces trois </w:t>
      </w:r>
      <w:r>
        <w:lastRenderedPageBreak/>
        <w:t>hommes-là réunis</w:t>
      </w:r>
      <w:r w:rsidR="00DD1C38">
        <w:t xml:space="preserve">, </w:t>
      </w:r>
      <w:r>
        <w:t>dont je sentais traîner les regards sur mon corps d</w:t>
      </w:r>
      <w:r w:rsidR="00DD1C38">
        <w:t>’</w:t>
      </w:r>
      <w:r>
        <w:t>enfant</w:t>
      </w:r>
      <w:r w:rsidR="00DD1C38">
        <w:t>.</w:t>
      </w:r>
    </w:p>
    <w:p w14:paraId="0D86874E" w14:textId="0B3DB5D3" w:rsidR="00DA00DC" w:rsidRDefault="00DA00DC" w:rsidP="00DA00DC"/>
    <w:p w14:paraId="0F94C3AF" w14:textId="5E688639" w:rsidR="00DD1C38" w:rsidRDefault="00DD1C38" w:rsidP="00DA00DC">
      <w:r>
        <w:t>M</w:t>
      </w:r>
      <w:r w:rsidRPr="00DD1C38">
        <w:rPr>
          <w:vertAlign w:val="superscript"/>
        </w:rPr>
        <w:t>me</w:t>
      </w:r>
      <w:r>
        <w:t> </w:t>
      </w:r>
      <w:proofErr w:type="spellStart"/>
      <w:r w:rsidR="00DA00DC">
        <w:t>Hadjilar</w:t>
      </w:r>
      <w:proofErr w:type="spellEnd"/>
      <w:r w:rsidR="00DA00DC">
        <w:t xml:space="preserve"> se tut</w:t>
      </w:r>
      <w:r>
        <w:t xml:space="preserve">. </w:t>
      </w:r>
      <w:r w:rsidR="00DA00DC">
        <w:t>Un craquement venait de se produire</w:t>
      </w:r>
      <w:r>
        <w:t xml:space="preserve">. </w:t>
      </w:r>
      <w:r w:rsidR="00DA00DC">
        <w:t>Roche tenait à la main un verre empli à moitié de champagne</w:t>
      </w:r>
      <w:r>
        <w:t xml:space="preserve">. </w:t>
      </w:r>
      <w:r w:rsidR="00DA00DC">
        <w:t>C</w:t>
      </w:r>
      <w:r>
        <w:t>’</w:t>
      </w:r>
      <w:r w:rsidR="00DA00DC">
        <w:t>était ce verre qui s</w:t>
      </w:r>
      <w:r>
        <w:t>’</w:t>
      </w:r>
      <w:r w:rsidR="00DA00DC">
        <w:t>était brisé entre ses doigts</w:t>
      </w:r>
      <w:r>
        <w:t>.</w:t>
      </w:r>
    </w:p>
    <w:p w14:paraId="4F835199" w14:textId="77777777" w:rsidR="00DD1C38" w:rsidRDefault="00DA00DC" w:rsidP="00DA00DC">
      <w:proofErr w:type="spellStart"/>
      <w:r>
        <w:t>Armène</w:t>
      </w:r>
      <w:proofErr w:type="spellEnd"/>
      <w:r>
        <w:t xml:space="preserve"> et lui se regardèrent</w:t>
      </w:r>
      <w:r w:rsidR="00DD1C38">
        <w:t>.</w:t>
      </w:r>
    </w:p>
    <w:p w14:paraId="152F34B0" w14:textId="77777777" w:rsidR="00DD1C38" w:rsidRDefault="00DD1C38" w:rsidP="00DA00DC">
      <w:r>
        <w:t>« </w:t>
      </w:r>
      <w:r w:rsidR="00DA00DC">
        <w:t>Dois-je continuer</w:t>
      </w:r>
      <w:r>
        <w:t xml:space="preserve"> ? </w:t>
      </w:r>
      <w:r w:rsidR="00DA00DC">
        <w:t>demanda-t-elle</w:t>
      </w:r>
      <w:r>
        <w:t>.</w:t>
      </w:r>
    </w:p>
    <w:p w14:paraId="0D1E68FA" w14:textId="77777777" w:rsidR="00DD1C38" w:rsidRDefault="00DD1C38" w:rsidP="00DA00DC">
      <w:r>
        <w:t>— </w:t>
      </w:r>
      <w:r w:rsidR="00DA00DC">
        <w:t>Continue</w:t>
      </w:r>
      <w:r>
        <w:t> ! »</w:t>
      </w:r>
      <w:r w:rsidR="00DA00DC">
        <w:t xml:space="preserve"> dit-il gravement</w:t>
      </w:r>
      <w:r>
        <w:t>.</w:t>
      </w:r>
    </w:p>
    <w:p w14:paraId="473F7701" w14:textId="4F04FB02" w:rsidR="00DA00DC" w:rsidRDefault="00DA00DC" w:rsidP="00DD1C38">
      <w:pPr>
        <w:pStyle w:val="Titre1"/>
        <w:numPr>
          <w:ilvl w:val="0"/>
          <w:numId w:val="16"/>
        </w:numPr>
        <w:ind w:firstLine="0"/>
      </w:pPr>
      <w:bookmarkStart w:id="21" w:name="__RefHeading___Toc367651720"/>
      <w:bookmarkStart w:id="22" w:name="_Toc194342873"/>
      <w:bookmarkEnd w:id="21"/>
      <w:r>
        <w:lastRenderedPageBreak/>
        <w:t>X</w:t>
      </w:r>
      <w:bookmarkEnd w:id="22"/>
    </w:p>
    <w:p w14:paraId="453DEA67" w14:textId="77777777" w:rsidR="00DD1C38" w:rsidRDefault="00DA00DC" w:rsidP="00DA00DC">
      <w:proofErr w:type="spellStart"/>
      <w:r>
        <w:t>Armène</w:t>
      </w:r>
      <w:proofErr w:type="spellEnd"/>
      <w:r>
        <w:t xml:space="preserve"> se passa avec lenteur la main sur le front</w:t>
      </w:r>
      <w:r w:rsidR="00DD1C38">
        <w:t>.</w:t>
      </w:r>
    </w:p>
    <w:p w14:paraId="71466E04" w14:textId="62ADEBDA" w:rsidR="00DA00DC" w:rsidRDefault="00DA00DC" w:rsidP="00DA00DC"/>
    <w:p w14:paraId="51DF65A5" w14:textId="77777777" w:rsidR="00DD1C38" w:rsidRDefault="00DD1C38" w:rsidP="00DA00DC">
      <w:r>
        <w:t>« </w:t>
      </w:r>
      <w:r w:rsidR="00DA00DC">
        <w:t xml:space="preserve">Le </w:t>
      </w:r>
      <w:proofErr w:type="spellStart"/>
      <w:r w:rsidR="00DA00DC">
        <w:t>Kaïmakam</w:t>
      </w:r>
      <w:proofErr w:type="spellEnd"/>
      <w:r w:rsidR="00DA00DC">
        <w:t xml:space="preserve"> était sorti</w:t>
      </w:r>
      <w:r>
        <w:t xml:space="preserve">, </w:t>
      </w:r>
      <w:r w:rsidR="00DA00DC">
        <w:t>poursuivit-elle</w:t>
      </w:r>
      <w:r>
        <w:t xml:space="preserve">, </w:t>
      </w:r>
      <w:r w:rsidR="00DA00DC">
        <w:t>sorti en me laissant là</w:t>
      </w:r>
      <w:r>
        <w:t xml:space="preserve">, </w:t>
      </w:r>
      <w:r w:rsidR="00DA00DC">
        <w:t>sur l</w:t>
      </w:r>
      <w:r>
        <w:t>’</w:t>
      </w:r>
      <w:r w:rsidR="00DA00DC">
        <w:t>ordre qui venait de lui en être donné</w:t>
      </w:r>
      <w:r>
        <w:t xml:space="preserve">, </w:t>
      </w:r>
      <w:r w:rsidR="00DA00DC">
        <w:t>après que le vieux monsieur en stambouline eut murmuré quelques mots à l</w:t>
      </w:r>
      <w:r>
        <w:t>’</w:t>
      </w:r>
      <w:r w:rsidR="00DA00DC">
        <w:t xml:space="preserve">oreille du </w:t>
      </w:r>
      <w:proofErr w:type="spellStart"/>
      <w:r w:rsidR="00DA00DC">
        <w:t>Vali</w:t>
      </w:r>
      <w:proofErr w:type="spellEnd"/>
      <w:r>
        <w:t xml:space="preserve">. </w:t>
      </w:r>
      <w:r w:rsidR="00DA00DC">
        <w:t>Il s</w:t>
      </w:r>
      <w:r>
        <w:t>’</w:t>
      </w:r>
      <w:r w:rsidR="00DA00DC">
        <w:t>en était allé en saluant à reculons</w:t>
      </w:r>
      <w:r>
        <w:t xml:space="preserve">. </w:t>
      </w:r>
      <w:r w:rsidR="00DA00DC">
        <w:t>Il avait disparu</w:t>
      </w:r>
      <w:r>
        <w:t xml:space="preserve">, </w:t>
      </w:r>
      <w:r w:rsidR="00DA00DC">
        <w:t>absorbé par l</w:t>
      </w:r>
      <w:r>
        <w:t>’</w:t>
      </w:r>
      <w:r w:rsidR="00DA00DC">
        <w:t>obscurité de la salle</w:t>
      </w:r>
      <w:r>
        <w:t xml:space="preserve">. </w:t>
      </w:r>
      <w:r w:rsidR="00DA00DC">
        <w:t>Lorsque le bruit de ses pas sur les dalles se fut éteint</w:t>
      </w:r>
      <w:r>
        <w:t xml:space="preserve">, </w:t>
      </w:r>
      <w:r w:rsidR="00DA00DC">
        <w:t>le personnage dont j</w:t>
      </w:r>
      <w:r>
        <w:t>’</w:t>
      </w:r>
      <w:r w:rsidR="00DA00DC">
        <w:t>ignorais encore le nom m</w:t>
      </w:r>
      <w:r>
        <w:t>’</w:t>
      </w:r>
      <w:r w:rsidR="00DA00DC">
        <w:t>avait fait signe d</w:t>
      </w:r>
      <w:r>
        <w:t>’</w:t>
      </w:r>
      <w:r w:rsidR="00DA00DC">
        <w:t>approcher davantage</w:t>
      </w:r>
      <w:r>
        <w:t xml:space="preserve">. </w:t>
      </w:r>
      <w:r w:rsidR="00DA00DC">
        <w:t>Oui</w:t>
      </w:r>
      <w:r>
        <w:t xml:space="preserve">, </w:t>
      </w:r>
      <w:r w:rsidR="00DA00DC">
        <w:t>sans nul doute</w:t>
      </w:r>
      <w:r>
        <w:t xml:space="preserve">, </w:t>
      </w:r>
      <w:r w:rsidR="00DA00DC">
        <w:t>ce devait être quelqu</w:t>
      </w:r>
      <w:r>
        <w:t>’</w:t>
      </w:r>
      <w:r w:rsidR="00DA00DC">
        <w:t>un de très important</w:t>
      </w:r>
      <w:r>
        <w:t xml:space="preserve">. </w:t>
      </w:r>
      <w:r w:rsidR="00DA00DC">
        <w:t>Il paraissait là comme chez lui</w:t>
      </w:r>
      <w:r>
        <w:t xml:space="preserve">. </w:t>
      </w:r>
      <w:r w:rsidR="00DA00DC">
        <w:t xml:space="preserve">Le </w:t>
      </w:r>
      <w:proofErr w:type="spellStart"/>
      <w:r w:rsidR="00DA00DC">
        <w:t>Vali</w:t>
      </w:r>
      <w:proofErr w:type="spellEnd"/>
      <w:r w:rsidR="00DA00DC">
        <w:t xml:space="preserve"> semblait n</w:t>
      </w:r>
      <w:r>
        <w:t>’</w:t>
      </w:r>
      <w:r w:rsidR="00DA00DC">
        <w:t>avoir rien à lui refuser</w:t>
      </w:r>
      <w:r>
        <w:t>.</w:t>
      </w:r>
    </w:p>
    <w:p w14:paraId="757A0FE9" w14:textId="735653F2" w:rsidR="00DA00DC" w:rsidRDefault="00DD1C38" w:rsidP="00DA00DC">
      <w:r>
        <w:t>« </w:t>
      </w:r>
      <w:r w:rsidR="00DA00DC">
        <w:t>Tiens-toi droite</w:t>
      </w:r>
      <w:r>
        <w:t xml:space="preserve"> ! </w:t>
      </w:r>
      <w:r w:rsidR="00DA00DC">
        <w:t>Oui</w:t>
      </w:r>
      <w:r>
        <w:t xml:space="preserve">, </w:t>
      </w:r>
      <w:r w:rsidR="00DA00DC">
        <w:t>c</w:t>
      </w:r>
      <w:r>
        <w:t>’</w:t>
      </w:r>
      <w:r w:rsidR="00DA00DC">
        <w:t>est cela</w:t>
      </w:r>
      <w:r>
        <w:t>. »</w:t>
      </w:r>
    </w:p>
    <w:p w14:paraId="1FA85B27" w14:textId="77777777" w:rsidR="00DD1C38" w:rsidRDefault="00DA00DC" w:rsidP="00DA00DC">
      <w:r>
        <w:t>Pour mieux me voir</w:t>
      </w:r>
      <w:r w:rsidR="00DD1C38">
        <w:t xml:space="preserve">, </w:t>
      </w:r>
      <w:r>
        <w:t>il avait pris la grosse lampe à abat-jour vert qui éclairait le bureau</w:t>
      </w:r>
      <w:r w:rsidR="00DD1C38">
        <w:t xml:space="preserve">. </w:t>
      </w:r>
      <w:r>
        <w:t>Il l</w:t>
      </w:r>
      <w:r w:rsidR="00DD1C38">
        <w:t>’</w:t>
      </w:r>
      <w:r>
        <w:t>avait maintenue en l</w:t>
      </w:r>
      <w:r w:rsidR="00DD1C38">
        <w:t>’</w:t>
      </w:r>
      <w:r>
        <w:t>air un instant</w:t>
      </w:r>
      <w:r w:rsidR="00DD1C38">
        <w:t xml:space="preserve">, </w:t>
      </w:r>
      <w:r>
        <w:t>au-dessus de sa face toute ridée</w:t>
      </w:r>
      <w:r w:rsidR="00DD1C38">
        <w:t>.</w:t>
      </w:r>
    </w:p>
    <w:p w14:paraId="414F21A9" w14:textId="77777777" w:rsidR="00DD1C38" w:rsidRDefault="00DD1C38" w:rsidP="00DA00DC">
      <w:r>
        <w:t>« </w:t>
      </w:r>
      <w:r w:rsidR="00DA00DC">
        <w:t>Je ne peux que répéter ce que je viens de dire</w:t>
      </w:r>
      <w:r>
        <w:t xml:space="preserve">, </w:t>
      </w:r>
      <w:r w:rsidR="00DA00DC">
        <w:t>avait-il fait</w:t>
      </w:r>
      <w:r>
        <w:t xml:space="preserve">, </w:t>
      </w:r>
      <w:r w:rsidR="00DA00DC">
        <w:t>en la reposant</w:t>
      </w:r>
      <w:r>
        <w:t xml:space="preserve">. </w:t>
      </w:r>
      <w:r w:rsidR="00DA00DC">
        <w:t>L</w:t>
      </w:r>
      <w:r>
        <w:t>’</w:t>
      </w:r>
      <w:r w:rsidR="00DA00DC">
        <w:t>affaire que vous venez de vous attirer est des plus ennuyeuses</w:t>
      </w:r>
      <w:r>
        <w:t xml:space="preserve">. </w:t>
      </w:r>
      <w:r w:rsidR="00DA00DC">
        <w:t>Trop de morts</w:t>
      </w:r>
      <w:r>
        <w:t xml:space="preserve">, </w:t>
      </w:r>
      <w:r w:rsidR="00DA00DC">
        <w:t>pour le résultat</w:t>
      </w:r>
      <w:r>
        <w:t xml:space="preserve">, </w:t>
      </w:r>
      <w:r w:rsidR="00DA00DC">
        <w:t>ainsi que vous l</w:t>
      </w:r>
      <w:r>
        <w:t>’</w:t>
      </w:r>
      <w:r w:rsidR="00DA00DC">
        <w:t>avez fort bien reconnu</w:t>
      </w:r>
      <w:r>
        <w:t xml:space="preserve">. </w:t>
      </w:r>
      <w:r w:rsidR="00DA00DC">
        <w:t>Cela suffit pour que vous ne négligiez point un seul moyen de tout arranger</w:t>
      </w:r>
      <w:r>
        <w:t xml:space="preserve">. </w:t>
      </w:r>
      <w:r w:rsidR="00DA00DC">
        <w:t>Or</w:t>
      </w:r>
      <w:r>
        <w:t xml:space="preserve">, </w:t>
      </w:r>
      <w:r w:rsidR="00DA00DC">
        <w:t>en voici un qui vous est offert</w:t>
      </w:r>
      <w:r>
        <w:t xml:space="preserve">, </w:t>
      </w:r>
      <w:r w:rsidR="00DA00DC">
        <w:t>providentiellement</w:t>
      </w:r>
      <w:r>
        <w:t>.</w:t>
      </w:r>
    </w:p>
    <w:p w14:paraId="76959525" w14:textId="77777777" w:rsidR="00DD1C38" w:rsidRDefault="00DD1C38" w:rsidP="00DA00DC">
      <w:r>
        <w:t>— </w:t>
      </w:r>
      <w:r w:rsidR="00DA00DC">
        <w:t>Vous croyez</w:t>
      </w:r>
      <w:r>
        <w:t> ?</w:t>
      </w:r>
    </w:p>
    <w:p w14:paraId="1507C1A8" w14:textId="13CB3AA5" w:rsidR="00DA00DC" w:rsidRDefault="00DD1C38" w:rsidP="00DA00DC">
      <w:r>
        <w:t>— </w:t>
      </w:r>
      <w:r w:rsidR="00DA00DC">
        <w:t>Je ne peux rien vous garantir</w:t>
      </w:r>
      <w:r>
        <w:t xml:space="preserve">, </w:t>
      </w:r>
      <w:r w:rsidR="00DA00DC">
        <w:t>mais tout de même</w:t>
      </w:r>
      <w:r>
        <w:t xml:space="preserve">… </w:t>
      </w:r>
      <w:r w:rsidR="00DA00DC">
        <w:t>Il faut regarder un peu mieux les cadeaux que l</w:t>
      </w:r>
      <w:r>
        <w:t>’</w:t>
      </w:r>
      <w:r w:rsidR="00DA00DC">
        <w:t>on vous fait</w:t>
      </w:r>
      <w:r>
        <w:t xml:space="preserve">, </w:t>
      </w:r>
      <w:r w:rsidR="00DA00DC">
        <w:t>que diable</w:t>
      </w:r>
      <w:r>
        <w:t xml:space="preserve"> ! </w:t>
      </w:r>
      <w:r w:rsidR="00DA00DC">
        <w:t>je vous assure que cela ne court pas les rues</w:t>
      </w:r>
      <w:r>
        <w:t>. »</w:t>
      </w:r>
    </w:p>
    <w:p w14:paraId="63E08B2D" w14:textId="77777777" w:rsidR="00DD1C38" w:rsidRDefault="00DA00DC" w:rsidP="00DA00DC">
      <w:r>
        <w:lastRenderedPageBreak/>
        <w:t>J</w:t>
      </w:r>
      <w:r w:rsidR="00DD1C38">
        <w:t>’</w:t>
      </w:r>
      <w:r>
        <w:t>écoutais</w:t>
      </w:r>
      <w:r w:rsidR="00DD1C38">
        <w:t xml:space="preserve">, </w:t>
      </w:r>
      <w:r>
        <w:t>j</w:t>
      </w:r>
      <w:r w:rsidR="00DD1C38">
        <w:t>’</w:t>
      </w:r>
      <w:r>
        <w:t>écoutais</w:t>
      </w:r>
      <w:r w:rsidR="00DD1C38">
        <w:t xml:space="preserve">, </w:t>
      </w:r>
      <w:r>
        <w:t>transportée d</w:t>
      </w:r>
      <w:r w:rsidR="00DD1C38">
        <w:t>’</w:t>
      </w:r>
      <w:r>
        <w:t>espoir vague et d</w:t>
      </w:r>
      <w:r w:rsidR="00DD1C38">
        <w:t>’</w:t>
      </w:r>
      <w:r>
        <w:t>angoisse</w:t>
      </w:r>
      <w:r w:rsidR="00DD1C38">
        <w:t xml:space="preserve">. </w:t>
      </w:r>
      <w:r>
        <w:t>On m</w:t>
      </w:r>
      <w:r w:rsidR="00DD1C38">
        <w:t>’</w:t>
      </w:r>
      <w:r>
        <w:t>aurait</w:t>
      </w:r>
      <w:r w:rsidR="00DD1C38">
        <w:t xml:space="preserve">, </w:t>
      </w:r>
      <w:r>
        <w:t>certes</w:t>
      </w:r>
      <w:r w:rsidR="00DD1C38">
        <w:t xml:space="preserve">, </w:t>
      </w:r>
      <w:r>
        <w:t>bien étonnée</w:t>
      </w:r>
      <w:r w:rsidR="00DD1C38">
        <w:t xml:space="preserve">, </w:t>
      </w:r>
      <w:r>
        <w:t>si l</w:t>
      </w:r>
      <w:r w:rsidR="00DD1C38">
        <w:t>’</w:t>
      </w:r>
      <w:r>
        <w:t>on était venu me dire</w:t>
      </w:r>
      <w:r w:rsidR="00DD1C38">
        <w:t xml:space="preserve">, </w:t>
      </w:r>
      <w:r>
        <w:t>dès ce moment-là</w:t>
      </w:r>
      <w:r w:rsidR="00DD1C38">
        <w:t xml:space="preserve">, </w:t>
      </w:r>
      <w:r>
        <w:t xml:space="preserve">ce que deviendrait un jour pour moi le vieillard qui était en train de conseiller le </w:t>
      </w:r>
      <w:proofErr w:type="spellStart"/>
      <w:r>
        <w:t>Vali</w:t>
      </w:r>
      <w:proofErr w:type="spellEnd"/>
      <w:r>
        <w:t xml:space="preserve"> de la sorte</w:t>
      </w:r>
      <w:r w:rsidR="00DD1C38">
        <w:t xml:space="preserve">, </w:t>
      </w:r>
      <w:r>
        <w:t>et qui n</w:t>
      </w:r>
      <w:r w:rsidR="00DD1C38">
        <w:t>’</w:t>
      </w:r>
      <w:r>
        <w:t>était autre que le ministre de la Cassette privée de Sa Majesté le Sultan</w:t>
      </w:r>
      <w:r w:rsidR="00DD1C38">
        <w:t xml:space="preserve">, </w:t>
      </w:r>
      <w:r>
        <w:t xml:space="preserve">Son Excellence Elias </w:t>
      </w:r>
      <w:proofErr w:type="spellStart"/>
      <w:r>
        <w:t>Hadjilar</w:t>
      </w:r>
      <w:proofErr w:type="spellEnd"/>
      <w:r>
        <w:t xml:space="preserve"> Pacha</w:t>
      </w:r>
      <w:r w:rsidR="00DD1C38">
        <w:t xml:space="preserve">, </w:t>
      </w:r>
      <w:r>
        <w:t>mon futur mari</w:t>
      </w:r>
      <w:r w:rsidR="00DD1C38">
        <w:t xml:space="preserve">, </w:t>
      </w:r>
      <w:r>
        <w:t>pour ne pas le nommer</w:t>
      </w:r>
      <w:r w:rsidR="00DD1C38">
        <w:t>.</w:t>
      </w:r>
    </w:p>
    <w:p w14:paraId="43B95B10" w14:textId="77777777" w:rsidR="00DD1C38" w:rsidRDefault="00DD1C38" w:rsidP="00DA00DC">
      <w:r>
        <w:t>« </w:t>
      </w:r>
      <w:r w:rsidR="00DA00DC">
        <w:t>Je vous remercie</w:t>
      </w:r>
      <w:r>
        <w:t xml:space="preserve">, </w:t>
      </w:r>
      <w:r w:rsidR="00DA00DC">
        <w:t xml:space="preserve">dit le </w:t>
      </w:r>
      <w:proofErr w:type="spellStart"/>
      <w:r w:rsidR="00DA00DC">
        <w:t>Vali</w:t>
      </w:r>
      <w:proofErr w:type="spellEnd"/>
      <w:r>
        <w:t xml:space="preserve">, </w:t>
      </w:r>
      <w:r w:rsidR="00DA00DC">
        <w:t>chez qui l</w:t>
      </w:r>
      <w:r>
        <w:t>’</w:t>
      </w:r>
      <w:r w:rsidR="00DA00DC">
        <w:t>espoir avait un peu l</w:t>
      </w:r>
      <w:r>
        <w:t>’</w:t>
      </w:r>
      <w:r w:rsidR="00DA00DC">
        <w:t>air de renaître</w:t>
      </w:r>
      <w:r>
        <w:t xml:space="preserve">. </w:t>
      </w:r>
      <w:r w:rsidR="00DA00DC">
        <w:t>Mettez le comble à votre bonté</w:t>
      </w:r>
      <w:r>
        <w:t xml:space="preserve">. </w:t>
      </w:r>
      <w:r w:rsidR="00DA00DC">
        <w:t>Pratiquement</w:t>
      </w:r>
      <w:r>
        <w:t xml:space="preserve">, </w:t>
      </w:r>
      <w:r w:rsidR="00DA00DC">
        <w:t>comment voyez-vous la réalisation de la chose</w:t>
      </w:r>
      <w:r>
        <w:t xml:space="preserve"> ? </w:t>
      </w:r>
      <w:r w:rsidR="00DA00DC">
        <w:t>Pour l</w:t>
      </w:r>
      <w:r>
        <w:t>’</w:t>
      </w:r>
      <w:r w:rsidR="00DA00DC">
        <w:t>amour de Dieu</w:t>
      </w:r>
      <w:r>
        <w:t xml:space="preserve">, </w:t>
      </w:r>
      <w:r w:rsidR="00DA00DC">
        <w:t>est-ce que vous ne pourriez pas consentir</w:t>
      </w:r>
      <w:r>
        <w:t> ?…</w:t>
      </w:r>
    </w:p>
    <w:p w14:paraId="1DB733B6" w14:textId="38482B7E" w:rsidR="00DA00DC" w:rsidRDefault="00DD1C38" w:rsidP="00DA00DC">
      <w:r>
        <w:t>— </w:t>
      </w:r>
      <w:r w:rsidR="00DA00DC">
        <w:t>À quoi</w:t>
      </w:r>
      <w:r>
        <w:t xml:space="preserve"> ? </w:t>
      </w:r>
      <w:r w:rsidR="00DA00DC">
        <w:t>À m</w:t>
      </w:r>
      <w:r>
        <w:t>’</w:t>
      </w:r>
      <w:r w:rsidR="00DA00DC">
        <w:t>en charger</w:t>
      </w:r>
      <w:r>
        <w:t xml:space="preserve"> ? </w:t>
      </w:r>
      <w:r w:rsidR="00DA00DC">
        <w:t>Hum</w:t>
      </w:r>
      <w:r>
        <w:t xml:space="preserve"> ! </w:t>
      </w:r>
      <w:r w:rsidR="00DA00DC">
        <w:t>C</w:t>
      </w:r>
      <w:r>
        <w:t>’</w:t>
      </w:r>
      <w:r w:rsidR="00DA00DC">
        <w:t>est assez délicat</w:t>
      </w:r>
      <w:r>
        <w:t xml:space="preserve">. </w:t>
      </w:r>
      <w:r w:rsidR="00DA00DC">
        <w:t>Laissez-moi réfléchir</w:t>
      </w:r>
      <w:r>
        <w:t xml:space="preserve">. </w:t>
      </w:r>
      <w:r w:rsidR="00DA00DC">
        <w:t>Pourquoi pas</w:t>
      </w:r>
      <w:r>
        <w:t xml:space="preserve">, </w:t>
      </w:r>
      <w:r w:rsidR="00DA00DC">
        <w:t>après tout</w:t>
      </w:r>
      <w:r>
        <w:t xml:space="preserve"> ? </w:t>
      </w:r>
      <w:r w:rsidR="00DA00DC">
        <w:t>Vous m</w:t>
      </w:r>
      <w:r>
        <w:t>’</w:t>
      </w:r>
      <w:r w:rsidR="00DA00DC">
        <w:t>êtes infiniment sympathique</w:t>
      </w:r>
      <w:r>
        <w:t xml:space="preserve">, </w:t>
      </w:r>
      <w:r w:rsidR="00DA00DC">
        <w:t>et je ne vois personne qui puisse vous arranger cette affaire comme moi</w:t>
      </w:r>
      <w:r>
        <w:t>. »</w:t>
      </w:r>
    </w:p>
    <w:p w14:paraId="1C0C167D" w14:textId="77777777" w:rsidR="00DD1C38" w:rsidRDefault="00DA00DC" w:rsidP="00DA00DC">
      <w:r>
        <w:t>Il prit une prise de tabac</w:t>
      </w:r>
      <w:r w:rsidR="00DD1C38">
        <w:t xml:space="preserve">, </w:t>
      </w:r>
      <w:r>
        <w:t>éleva la lampe pour me regarder de nouveau</w:t>
      </w:r>
      <w:r w:rsidR="00DD1C38">
        <w:t>.</w:t>
      </w:r>
    </w:p>
    <w:p w14:paraId="0A22D8A3" w14:textId="38E749EF" w:rsidR="00DA00DC" w:rsidRDefault="00DD1C38" w:rsidP="00DA00DC">
      <w:r>
        <w:t>« </w:t>
      </w:r>
      <w:r w:rsidR="00DA00DC">
        <w:t>Entendu donc</w:t>
      </w:r>
      <w:r>
        <w:t xml:space="preserve"> ! </w:t>
      </w:r>
      <w:r w:rsidR="00DA00DC">
        <w:t>Donnez seulement les instructions nécessaires pour que</w:t>
      </w:r>
      <w:r>
        <w:t xml:space="preserve">, </w:t>
      </w:r>
      <w:r w:rsidR="00DA00DC">
        <w:t>jusqu</w:t>
      </w:r>
      <w:r>
        <w:t>’</w:t>
      </w:r>
      <w:r w:rsidR="00DA00DC">
        <w:t>à demain soir</w:t>
      </w:r>
      <w:r>
        <w:t xml:space="preserve">, </w:t>
      </w:r>
      <w:r w:rsidR="00DA00DC">
        <w:t>on veille sur elle ainsi qu</w:t>
      </w:r>
      <w:r>
        <w:t>’</w:t>
      </w:r>
      <w:r w:rsidR="00DA00DC">
        <w:t>il convient</w:t>
      </w:r>
      <w:r>
        <w:t xml:space="preserve">. </w:t>
      </w:r>
      <w:r w:rsidR="00DA00DC">
        <w:t>À partir du moment que voici</w:t>
      </w:r>
      <w:r>
        <w:t xml:space="preserve">, </w:t>
      </w:r>
      <w:r w:rsidR="00DA00DC">
        <w:t>elle est sacrée</w:t>
      </w:r>
      <w:r>
        <w:t>. »</w:t>
      </w:r>
    </w:p>
    <w:p w14:paraId="00018018" w14:textId="77777777" w:rsidR="00DD1C38" w:rsidRDefault="00DA00DC" w:rsidP="00DA00DC">
      <w:r>
        <w:t>Sacrée</w:t>
      </w:r>
      <w:r w:rsidR="00DD1C38">
        <w:t xml:space="preserve">, </w:t>
      </w:r>
      <w:r>
        <w:t>j</w:t>
      </w:r>
      <w:r w:rsidR="00DD1C38">
        <w:t>’</w:t>
      </w:r>
      <w:r>
        <w:t>étais sacrée</w:t>
      </w:r>
      <w:r w:rsidR="00DD1C38">
        <w:t xml:space="preserve"> ! </w:t>
      </w:r>
      <w:r>
        <w:t>Qu</w:t>
      </w:r>
      <w:r w:rsidR="00DD1C38">
        <w:t>’</w:t>
      </w:r>
      <w:r>
        <w:t>est-ce que cela pouvait bien vouloir dire</w:t>
      </w:r>
      <w:r w:rsidR="00DD1C38">
        <w:t xml:space="preserve"> ? </w:t>
      </w:r>
      <w:r>
        <w:t>Je passai une partie des premières heures de la nuit à me le demander</w:t>
      </w:r>
      <w:r w:rsidR="00DD1C38">
        <w:t xml:space="preserve">. </w:t>
      </w:r>
      <w:r>
        <w:t>Pas très longtemps</w:t>
      </w:r>
      <w:r w:rsidR="00DD1C38">
        <w:t xml:space="preserve">, </w:t>
      </w:r>
      <w:r>
        <w:t>pour être franche</w:t>
      </w:r>
      <w:r w:rsidR="00DD1C38">
        <w:t xml:space="preserve">. </w:t>
      </w:r>
      <w:r>
        <w:t>Il convient de ne pas oublier qu</w:t>
      </w:r>
      <w:r w:rsidR="00DD1C38">
        <w:t>’</w:t>
      </w:r>
      <w:r>
        <w:t>après des journées comme celles que je venais de vivre</w:t>
      </w:r>
      <w:r w:rsidR="00DD1C38">
        <w:t xml:space="preserve">, </w:t>
      </w:r>
      <w:r>
        <w:t>j</w:t>
      </w:r>
      <w:r w:rsidR="00DD1C38">
        <w:t>’</w:t>
      </w:r>
      <w:r>
        <w:t>avais le droit d</w:t>
      </w:r>
      <w:r w:rsidR="00DD1C38">
        <w:t>’</w:t>
      </w:r>
      <w:r>
        <w:t>être fatiguée</w:t>
      </w:r>
      <w:r w:rsidR="00DD1C38">
        <w:t xml:space="preserve">. </w:t>
      </w:r>
      <w:r>
        <w:t>En outre</w:t>
      </w:r>
      <w:r w:rsidR="00DD1C38">
        <w:t xml:space="preserve">, </w:t>
      </w:r>
      <w:r>
        <w:t>je n</w:t>
      </w:r>
      <w:r w:rsidR="00DD1C38">
        <w:t>’</w:t>
      </w:r>
      <w:r>
        <w:t>avais pas seize ans</w:t>
      </w:r>
      <w:r w:rsidR="00DD1C38">
        <w:t xml:space="preserve">. </w:t>
      </w:r>
      <w:r>
        <w:t>À cet âge-là</w:t>
      </w:r>
      <w:r w:rsidR="00DD1C38">
        <w:t xml:space="preserve">, </w:t>
      </w:r>
      <w:r>
        <w:t>on apprécie une chambre où tout a été prévu pour le bien-être</w:t>
      </w:r>
      <w:r w:rsidR="00DD1C38">
        <w:t xml:space="preserve">, </w:t>
      </w:r>
      <w:r>
        <w:t>ainsi que m</w:t>
      </w:r>
      <w:r w:rsidR="00DD1C38">
        <w:t>’</w:t>
      </w:r>
      <w:r>
        <w:t>apparut celle où l</w:t>
      </w:r>
      <w:r w:rsidR="00DD1C38">
        <w:t>’</w:t>
      </w:r>
      <w:r>
        <w:t>on me conduisit</w:t>
      </w:r>
      <w:r w:rsidR="00DD1C38">
        <w:t xml:space="preserve">, </w:t>
      </w:r>
      <w:r>
        <w:t>après un dîner dont pareillement j</w:t>
      </w:r>
      <w:r w:rsidR="00DD1C38">
        <w:t>’</w:t>
      </w:r>
      <w:r>
        <w:t>aurais eu mauvaise grâce à me plaindre</w:t>
      </w:r>
      <w:r w:rsidR="00DD1C38">
        <w:t xml:space="preserve">. </w:t>
      </w:r>
      <w:r>
        <w:t xml:space="preserve">Je mentirais </w:t>
      </w:r>
      <w:r>
        <w:lastRenderedPageBreak/>
        <w:t>si je disais que</w:t>
      </w:r>
      <w:r w:rsidR="00DD1C38">
        <w:t xml:space="preserve">, </w:t>
      </w:r>
      <w:r>
        <w:t>la curiosité aidant</w:t>
      </w:r>
      <w:r w:rsidR="00DD1C38">
        <w:t xml:space="preserve">, </w:t>
      </w:r>
      <w:r>
        <w:t>je ne commençais pas à prendre goût à ma nouvelle destinée</w:t>
      </w:r>
      <w:r w:rsidR="00DD1C38">
        <w:t>.</w:t>
      </w:r>
    </w:p>
    <w:p w14:paraId="7499F281" w14:textId="77777777" w:rsidR="00DD1C38" w:rsidRDefault="00DA00DC" w:rsidP="00DA00DC">
      <w:r>
        <w:t>Je me souviens</w:t>
      </w:r>
      <w:r w:rsidR="00DD1C38">
        <w:t xml:space="preserve"> ! </w:t>
      </w:r>
      <w:r>
        <w:t>Je ne suis point revenue depuis dans la citadelle d</w:t>
      </w:r>
      <w:r w:rsidR="00DD1C38">
        <w:t>’</w:t>
      </w:r>
      <w:proofErr w:type="spellStart"/>
      <w:r>
        <w:t>Afioun</w:t>
      </w:r>
      <w:proofErr w:type="spellEnd"/>
      <w:r w:rsidR="00DD1C38">
        <w:t xml:space="preserve">. </w:t>
      </w:r>
      <w:r>
        <w:t xml:space="preserve">Mais je suis sûre que si les événements me reconduisaient un jour </w:t>
      </w:r>
      <w:proofErr w:type="spellStart"/>
      <w:r>
        <w:t>par là</w:t>
      </w:r>
      <w:proofErr w:type="spellEnd"/>
      <w:r w:rsidR="00DD1C38">
        <w:t xml:space="preserve">, </w:t>
      </w:r>
      <w:r>
        <w:t>je n</w:t>
      </w:r>
      <w:r w:rsidR="00DD1C38">
        <w:t>’</w:t>
      </w:r>
      <w:r>
        <w:t>aurais pas une seconde d</w:t>
      </w:r>
      <w:r w:rsidR="00DD1C38">
        <w:t>’</w:t>
      </w:r>
      <w:r>
        <w:t>hésitation à retrouver cette chambre</w:t>
      </w:r>
      <w:r w:rsidR="00DD1C38">
        <w:t xml:space="preserve">. </w:t>
      </w:r>
      <w:r>
        <w:t>Sorte de salon de réception avec des lustres monumentaux dont les prismes de cristal tintaient étrangement parmi les silencieuses ténèbres</w:t>
      </w:r>
      <w:r w:rsidR="00DD1C38">
        <w:t xml:space="preserve">, </w:t>
      </w:r>
      <w:r>
        <w:t>ce n</w:t>
      </w:r>
      <w:r w:rsidR="00DD1C38">
        <w:t>’</w:t>
      </w:r>
      <w:r>
        <w:t>était certes pas</w:t>
      </w:r>
      <w:r w:rsidR="00DD1C38">
        <w:t xml:space="preserve">, </w:t>
      </w:r>
      <w:r>
        <w:t>en dépit du confort dont je viens de parler</w:t>
      </w:r>
      <w:r w:rsidR="00DD1C38">
        <w:t xml:space="preserve">, </w:t>
      </w:r>
      <w:r>
        <w:t>un endroit destiné à recevoir une femme</w:t>
      </w:r>
      <w:r w:rsidR="00DD1C38">
        <w:t xml:space="preserve">. </w:t>
      </w:r>
      <w:r>
        <w:t>Il est vrai que cette femme-là</w:t>
      </w:r>
      <w:r w:rsidR="00DD1C38">
        <w:t xml:space="preserve">, </w:t>
      </w:r>
      <w:r>
        <w:t>moi en l</w:t>
      </w:r>
      <w:r w:rsidR="00DD1C38">
        <w:t>’</w:t>
      </w:r>
      <w:r>
        <w:t>espèce</w:t>
      </w:r>
      <w:r w:rsidR="00DD1C38">
        <w:t xml:space="preserve">, </w:t>
      </w:r>
      <w:r>
        <w:t>n</w:t>
      </w:r>
      <w:r w:rsidR="00DD1C38">
        <w:t>’</w:t>
      </w:r>
      <w:r>
        <w:t>avait aucun moyen de faire sa mijaurée</w:t>
      </w:r>
      <w:r w:rsidR="00DD1C38">
        <w:t xml:space="preserve">, </w:t>
      </w:r>
      <w:r>
        <w:t>de protester contre le traitement dont elle était l</w:t>
      </w:r>
      <w:r w:rsidR="00DD1C38">
        <w:t>’</w:t>
      </w:r>
      <w:r>
        <w:t>objet</w:t>
      </w:r>
      <w:r w:rsidR="00DD1C38">
        <w:t xml:space="preserve">, </w:t>
      </w:r>
      <w:r>
        <w:t>en admettant que j</w:t>
      </w:r>
      <w:r w:rsidR="00DD1C38">
        <w:t>’</w:t>
      </w:r>
      <w:r>
        <w:t>en eusse eu l</w:t>
      </w:r>
      <w:r w:rsidR="00DD1C38">
        <w:t>’</w:t>
      </w:r>
      <w:r>
        <w:t>envie</w:t>
      </w:r>
      <w:r w:rsidR="00DD1C38">
        <w:t xml:space="preserve">. </w:t>
      </w:r>
      <w:r>
        <w:t>Or</w:t>
      </w:r>
      <w:r w:rsidR="00DD1C38">
        <w:t xml:space="preserve">, </w:t>
      </w:r>
      <w:r>
        <w:t>au contraire</w:t>
      </w:r>
      <w:r w:rsidR="00DD1C38">
        <w:t xml:space="preserve">, </w:t>
      </w:r>
      <w:r>
        <w:t>de plus en plus</w:t>
      </w:r>
      <w:r w:rsidR="00DD1C38">
        <w:t xml:space="preserve">, </w:t>
      </w:r>
      <w:r>
        <w:t>j</w:t>
      </w:r>
      <w:r w:rsidR="00DD1C38">
        <w:t>’</w:t>
      </w:r>
      <w:r>
        <w:t>avais l</w:t>
      </w:r>
      <w:r w:rsidR="00DD1C38">
        <w:t>’</w:t>
      </w:r>
      <w:r>
        <w:t>impression de marcher dans le plus féerique des rêves</w:t>
      </w:r>
      <w:r w:rsidR="00DD1C38">
        <w:t xml:space="preserve">. </w:t>
      </w:r>
      <w:r>
        <w:t>J</w:t>
      </w:r>
      <w:r w:rsidR="00DD1C38">
        <w:t>’</w:t>
      </w:r>
      <w:r>
        <w:t>aurais eu cette impression</w:t>
      </w:r>
      <w:r w:rsidR="00DD1C38">
        <w:t xml:space="preserve">, </w:t>
      </w:r>
      <w:r>
        <w:t>du moins si</w:t>
      </w:r>
      <w:r w:rsidR="00DD1C38">
        <w:t xml:space="preserve">, </w:t>
      </w:r>
      <w:r>
        <w:t>à certaines minutes</w:t>
      </w:r>
      <w:r w:rsidR="00DD1C38">
        <w:t xml:space="preserve">, </w:t>
      </w:r>
      <w:r>
        <w:t>malgré tout</w:t>
      </w:r>
      <w:r w:rsidR="00DD1C38">
        <w:t xml:space="preserve">, </w:t>
      </w:r>
      <w:r>
        <w:t>un tremblement ne m</w:t>
      </w:r>
      <w:r w:rsidR="00DD1C38">
        <w:t>’</w:t>
      </w:r>
      <w:r>
        <w:t>avait saisie soudain</w:t>
      </w:r>
      <w:r w:rsidR="00DD1C38">
        <w:t xml:space="preserve">, </w:t>
      </w:r>
      <w:r>
        <w:t>dont il me semblait que je n</w:t>
      </w:r>
      <w:r w:rsidR="00DD1C38">
        <w:t>’</w:t>
      </w:r>
      <w:r>
        <w:t>arriverais plus à me défaire</w:t>
      </w:r>
      <w:r w:rsidR="00DD1C38">
        <w:t xml:space="preserve">. </w:t>
      </w:r>
      <w:r>
        <w:t>Il y avait des souvenirs qui étaient tout de même un peu trop frais en date</w:t>
      </w:r>
      <w:r w:rsidR="00DD1C38">
        <w:t xml:space="preserve"> : </w:t>
      </w:r>
      <w:r>
        <w:t>corridors emplis de fantômes s</w:t>
      </w:r>
      <w:r w:rsidR="00DD1C38">
        <w:t>’</w:t>
      </w:r>
      <w:r>
        <w:t>enfuyant dans la fumée des coups de feu</w:t>
      </w:r>
      <w:r w:rsidR="00DD1C38">
        <w:t xml:space="preserve">, </w:t>
      </w:r>
      <w:r>
        <w:t>carrelages maculé de lugubres taches d</w:t>
      </w:r>
      <w:r w:rsidR="00DD1C38">
        <w:t>’</w:t>
      </w:r>
      <w:r>
        <w:t>un noir luisant</w:t>
      </w:r>
      <w:r w:rsidR="00DD1C38">
        <w:t xml:space="preserve">, </w:t>
      </w:r>
      <w:r>
        <w:t>cadavres de pauvres religieuses égorgées</w:t>
      </w:r>
      <w:r w:rsidR="00DD1C38">
        <w:t>.</w:t>
      </w:r>
    </w:p>
    <w:p w14:paraId="63B321AD" w14:textId="549BB5CA" w:rsidR="00DA00DC" w:rsidRDefault="00DA00DC" w:rsidP="00DA00DC"/>
    <w:p w14:paraId="01E7641A" w14:textId="77777777" w:rsidR="00DD1C38" w:rsidRDefault="00DA00DC" w:rsidP="00DA00DC">
      <w:r>
        <w:t>Une femme entra</w:t>
      </w:r>
      <w:r w:rsidR="00DD1C38">
        <w:t xml:space="preserve">, </w:t>
      </w:r>
      <w:r>
        <w:t>vêtue de noir</w:t>
      </w:r>
      <w:r w:rsidR="00DD1C38">
        <w:t xml:space="preserve">, </w:t>
      </w:r>
      <w:r>
        <w:t>qui releva son tcharchaf après avoir bien constaté que j</w:t>
      </w:r>
      <w:r w:rsidR="00DD1C38">
        <w:t>’</w:t>
      </w:r>
      <w:r>
        <w:t>étais seule</w:t>
      </w:r>
      <w:r w:rsidR="00DD1C38">
        <w:t xml:space="preserve">. </w:t>
      </w:r>
      <w:r>
        <w:t>C</w:t>
      </w:r>
      <w:r w:rsidR="00DD1C38">
        <w:t>’</w:t>
      </w:r>
      <w:r>
        <w:t>était une couturière</w:t>
      </w:r>
      <w:r w:rsidR="00DD1C38">
        <w:t xml:space="preserve">. </w:t>
      </w:r>
      <w:r>
        <w:t>Elle me prit mes mesures sans daigner répondre aux questions que je tentais de lui poser</w:t>
      </w:r>
      <w:r w:rsidR="00DD1C38">
        <w:t xml:space="preserve">. </w:t>
      </w:r>
      <w:r>
        <w:t>Elle ne me souhaita même pas une bonne nuit en s</w:t>
      </w:r>
      <w:r w:rsidR="00DD1C38">
        <w:t>’</w:t>
      </w:r>
      <w:r>
        <w:t>en allant</w:t>
      </w:r>
      <w:r w:rsidR="00DD1C38">
        <w:t xml:space="preserve">, </w:t>
      </w:r>
      <w:r>
        <w:t>se bornant à m</w:t>
      </w:r>
      <w:r w:rsidR="00DD1C38">
        <w:t>’</w:t>
      </w:r>
      <w:r>
        <w:t>annoncer que j</w:t>
      </w:r>
      <w:r w:rsidR="00DD1C38">
        <w:t>’</w:t>
      </w:r>
      <w:r>
        <w:t>aurais le lendemain matin à la première heure le costume qu</w:t>
      </w:r>
      <w:r w:rsidR="00DD1C38">
        <w:t>’</w:t>
      </w:r>
      <w:r>
        <w:t>elle avait été chargée de me confectionner</w:t>
      </w:r>
      <w:r w:rsidR="00DD1C38">
        <w:t>.</w:t>
      </w:r>
    </w:p>
    <w:p w14:paraId="5884F1AC" w14:textId="77777777" w:rsidR="00DD1C38" w:rsidRDefault="00DA00DC" w:rsidP="00DA00DC">
      <w:r>
        <w:lastRenderedPageBreak/>
        <w:t>Je respirai</w:t>
      </w:r>
      <w:r w:rsidR="00DD1C38">
        <w:t xml:space="preserve">. </w:t>
      </w:r>
      <w:r>
        <w:t>L</w:t>
      </w:r>
      <w:r w:rsidR="00DD1C38">
        <w:t>’</w:t>
      </w:r>
      <w:r>
        <w:t>attention qu</w:t>
      </w:r>
      <w:r w:rsidR="00DD1C38">
        <w:t>’</w:t>
      </w:r>
      <w:r>
        <w:t>on avait ainsi pour moi n</w:t>
      </w:r>
      <w:r w:rsidR="00DD1C38">
        <w:t>’</w:t>
      </w:r>
      <w:r>
        <w:t>était pas du luxe</w:t>
      </w:r>
      <w:r w:rsidR="00DD1C38">
        <w:t xml:space="preserve">, </w:t>
      </w:r>
      <w:r>
        <w:t>je te le certifie</w:t>
      </w:r>
      <w:r w:rsidR="00DD1C38">
        <w:t xml:space="preserve">. </w:t>
      </w:r>
      <w:r>
        <w:t>La modeste jupe de futaine grise que j</w:t>
      </w:r>
      <w:r w:rsidR="00DD1C38">
        <w:t>’</w:t>
      </w:r>
      <w:r>
        <w:t>avais revêtue le matin du sac du couvent et que j</w:t>
      </w:r>
      <w:r w:rsidR="00DD1C38">
        <w:t>’</w:t>
      </w:r>
      <w:r>
        <w:t>avais portée depuis pendant trois grands jours</w:t>
      </w:r>
      <w:r w:rsidR="00DD1C38">
        <w:t xml:space="preserve">, </w:t>
      </w:r>
      <w:r>
        <w:t>sans désemparer</w:t>
      </w:r>
      <w:r w:rsidR="00DD1C38">
        <w:t xml:space="preserve">, </w:t>
      </w:r>
      <w:r>
        <w:t>était dans un état</w:t>
      </w:r>
      <w:r w:rsidR="00DD1C38">
        <w:t> !… « </w:t>
      </w:r>
      <w:r>
        <w:t>Comment ces gens auront-ils décidé de m</w:t>
      </w:r>
      <w:r w:rsidR="00DD1C38">
        <w:t>’</w:t>
      </w:r>
      <w:r>
        <w:t>habiller</w:t>
      </w:r>
      <w:r w:rsidR="00DD1C38">
        <w:t> ? »</w:t>
      </w:r>
      <w:r>
        <w:t xml:space="preserve"> me dis-je non sans une légère inquiétude</w:t>
      </w:r>
      <w:r w:rsidR="00DD1C38">
        <w:t xml:space="preserve">. </w:t>
      </w:r>
      <w:r>
        <w:t>Ce fut la dernière pensée que j</w:t>
      </w:r>
      <w:r w:rsidR="00DD1C38">
        <w:t>’</w:t>
      </w:r>
      <w:r>
        <w:t>eus avant de m</w:t>
      </w:r>
      <w:r w:rsidR="00DD1C38">
        <w:t>’</w:t>
      </w:r>
      <w:r>
        <w:t>endormir</w:t>
      </w:r>
      <w:r w:rsidR="00DD1C38">
        <w:t xml:space="preserve">, </w:t>
      </w:r>
      <w:r>
        <w:t>je crois bien</w:t>
      </w:r>
      <w:r w:rsidR="00DD1C38">
        <w:t>.</w:t>
      </w:r>
    </w:p>
    <w:p w14:paraId="2A660CDC" w14:textId="77777777" w:rsidR="00DD1C38" w:rsidRDefault="00DA00DC" w:rsidP="00DA00DC">
      <w:r>
        <w:t>Le lendemain</w:t>
      </w:r>
      <w:r w:rsidR="00DD1C38">
        <w:t xml:space="preserve">, </w:t>
      </w:r>
      <w:r>
        <w:t>quand je m</w:t>
      </w:r>
      <w:r w:rsidR="00DD1C38">
        <w:t>’</w:t>
      </w:r>
      <w:r>
        <w:t>éveillai</w:t>
      </w:r>
      <w:r w:rsidR="00DD1C38">
        <w:t xml:space="preserve">, </w:t>
      </w:r>
      <w:r>
        <w:t>avec un soleil déjà assez haut dans le ciel</w:t>
      </w:r>
      <w:r w:rsidR="00DD1C38">
        <w:t xml:space="preserve">, </w:t>
      </w:r>
      <w:r>
        <w:t>je vis en face de moi la réponse toute faite</w:t>
      </w:r>
      <w:r w:rsidR="00DD1C38">
        <w:t xml:space="preserve">. </w:t>
      </w:r>
      <w:r>
        <w:t>La couturière avait dû ne pas abandonner son travail de la nuit</w:t>
      </w:r>
      <w:r w:rsidR="00DD1C38">
        <w:t xml:space="preserve">. </w:t>
      </w:r>
      <w:r>
        <w:t>Le costume qu</w:t>
      </w:r>
      <w:r w:rsidR="00DD1C38">
        <w:t>’</w:t>
      </w:r>
      <w:r>
        <w:t>on me destinait était là</w:t>
      </w:r>
      <w:r w:rsidR="00DD1C38">
        <w:t xml:space="preserve">, </w:t>
      </w:r>
      <w:r>
        <w:t>étalé sur un fauteuil de bois doré et de velours rouge</w:t>
      </w:r>
      <w:r w:rsidR="00DD1C38">
        <w:t xml:space="preserve">, </w:t>
      </w:r>
      <w:r>
        <w:t>au pied de mon lit</w:t>
      </w:r>
      <w:r w:rsidR="00DD1C38">
        <w:t xml:space="preserve">, </w:t>
      </w:r>
      <w:r>
        <w:t xml:space="preserve">un énorme canapé </w:t>
      </w:r>
      <w:r w:rsidR="00DD1C38">
        <w:t>Louis XIV</w:t>
      </w:r>
      <w:r>
        <w:t xml:space="preserve"> rococo</w:t>
      </w:r>
      <w:r w:rsidR="00DD1C38">
        <w:t xml:space="preserve">, </w:t>
      </w:r>
      <w:r>
        <w:t>de velours rouge et de bois doré lui aussi</w:t>
      </w:r>
      <w:r w:rsidR="00DD1C38">
        <w:t xml:space="preserve">. </w:t>
      </w:r>
      <w:r>
        <w:t>Je frémis</w:t>
      </w:r>
      <w:r w:rsidR="00DD1C38">
        <w:t xml:space="preserve">, </w:t>
      </w:r>
      <w:r>
        <w:t>involontairement quand je l</w:t>
      </w:r>
      <w:r w:rsidR="00DD1C38">
        <w:t>’</w:t>
      </w:r>
      <w:r>
        <w:t>aperçus</w:t>
      </w:r>
      <w:r w:rsidR="00DD1C38">
        <w:t xml:space="preserve">, </w:t>
      </w:r>
      <w:r>
        <w:t>ce costume-là</w:t>
      </w:r>
      <w:r w:rsidR="00DD1C38">
        <w:t xml:space="preserve">. </w:t>
      </w:r>
      <w:r>
        <w:t>C</w:t>
      </w:r>
      <w:r w:rsidR="00DD1C38">
        <w:t>’</w:t>
      </w:r>
      <w:r>
        <w:t>était le tcharchaf</w:t>
      </w:r>
      <w:r w:rsidR="00DD1C38">
        <w:t xml:space="preserve">, </w:t>
      </w:r>
      <w:r>
        <w:t>la robe noire à pèlerine des femmes turques</w:t>
      </w:r>
      <w:r w:rsidR="00DD1C38">
        <w:t xml:space="preserve">. </w:t>
      </w:r>
      <w:r>
        <w:t>Je ne savais pas encore ce que l</w:t>
      </w:r>
      <w:r w:rsidR="00DD1C38">
        <w:t>’</w:t>
      </w:r>
      <w:r>
        <w:t>on voulait de moi</w:t>
      </w:r>
      <w:r w:rsidR="00DD1C38">
        <w:t xml:space="preserve">. </w:t>
      </w:r>
      <w:r>
        <w:t>Mais déjà j</w:t>
      </w:r>
      <w:r w:rsidR="00DD1C38">
        <w:t>’</w:t>
      </w:r>
      <w:r>
        <w:t>avais l</w:t>
      </w:r>
      <w:r w:rsidR="00DD1C38">
        <w:t>’</w:t>
      </w:r>
      <w:r>
        <w:t>impression de le deviner</w:t>
      </w:r>
      <w:r w:rsidR="00DD1C38">
        <w:t xml:space="preserve">. </w:t>
      </w:r>
      <w:r>
        <w:t>En tout cas</w:t>
      </w:r>
      <w:r w:rsidR="00DD1C38">
        <w:t xml:space="preserve">, </w:t>
      </w:r>
      <w:r>
        <w:t>on ne prenait même pas la peine de me consulter</w:t>
      </w:r>
      <w:r w:rsidR="00DD1C38">
        <w:t xml:space="preserve">. </w:t>
      </w:r>
      <w:r>
        <w:t>Avoir la vie sauve</w:t>
      </w:r>
      <w:r w:rsidR="00DD1C38">
        <w:t xml:space="preserve">, </w:t>
      </w:r>
      <w:r>
        <w:t>bien manger</w:t>
      </w:r>
      <w:r w:rsidR="00DD1C38">
        <w:t xml:space="preserve">, </w:t>
      </w:r>
      <w:r>
        <w:t>bien dormir</w:t>
      </w:r>
      <w:r w:rsidR="00DD1C38">
        <w:t xml:space="preserve">… </w:t>
      </w:r>
      <w:r>
        <w:t>On se disait que cela devait me suffire</w:t>
      </w:r>
      <w:r w:rsidR="00DD1C38">
        <w:t xml:space="preserve">. </w:t>
      </w:r>
      <w:r>
        <w:t>On réglait d</w:t>
      </w:r>
      <w:r w:rsidR="00DD1C38">
        <w:t>’</w:t>
      </w:r>
      <w:r>
        <w:t>avance</w:t>
      </w:r>
      <w:r w:rsidR="00DD1C38">
        <w:t xml:space="preserve">, </w:t>
      </w:r>
      <w:r>
        <w:t>en dehors de moi</w:t>
      </w:r>
      <w:r w:rsidR="00DD1C38">
        <w:t xml:space="preserve">, </w:t>
      </w:r>
      <w:r>
        <w:t>les diverses modalités de mes futures apostasies</w:t>
      </w:r>
      <w:r w:rsidR="00DD1C38">
        <w:t>.</w:t>
      </w:r>
    </w:p>
    <w:p w14:paraId="594F8BDC" w14:textId="77777777" w:rsidR="00DD1C38" w:rsidRDefault="00DA00DC" w:rsidP="00DA00DC">
      <w:r>
        <w:t>Cette découverte aurait dû être une des pires de mon existence</w:t>
      </w:r>
      <w:r w:rsidR="00DD1C38">
        <w:t xml:space="preserve">. </w:t>
      </w:r>
      <w:r>
        <w:t>Mais il y a toujours</w:t>
      </w:r>
      <w:r w:rsidR="00DD1C38">
        <w:t xml:space="preserve">, </w:t>
      </w:r>
      <w:r>
        <w:t>dans ces instants-là</w:t>
      </w:r>
      <w:r w:rsidR="00DD1C38">
        <w:t xml:space="preserve">, </w:t>
      </w:r>
      <w:r>
        <w:t>un détail ou deux pour nous redonner le goût de la vie</w:t>
      </w:r>
      <w:r w:rsidR="00DD1C38">
        <w:t xml:space="preserve">, </w:t>
      </w:r>
      <w:r>
        <w:t>pour nous raccrocher à elle</w:t>
      </w:r>
      <w:r w:rsidR="00DD1C38">
        <w:t xml:space="preserve">, </w:t>
      </w:r>
      <w:r>
        <w:t>presque malgré elle</w:t>
      </w:r>
      <w:r w:rsidR="00DD1C38">
        <w:t xml:space="preserve">, </w:t>
      </w:r>
      <w:r>
        <w:t>presque malgré nous</w:t>
      </w:r>
      <w:r w:rsidR="00DD1C38">
        <w:t xml:space="preserve">. </w:t>
      </w:r>
      <w:r>
        <w:t>Je ne parle point de ce pâle soleil d</w:t>
      </w:r>
      <w:r w:rsidR="00DD1C38">
        <w:t>’</w:t>
      </w:r>
      <w:r>
        <w:t>hiver</w:t>
      </w:r>
      <w:r w:rsidR="00DD1C38">
        <w:t xml:space="preserve">, </w:t>
      </w:r>
      <w:r>
        <w:t>aussitôt mort que né</w:t>
      </w:r>
      <w:r w:rsidR="00DD1C38">
        <w:t xml:space="preserve">, </w:t>
      </w:r>
      <w:r>
        <w:t>et dont les tristes rayons n</w:t>
      </w:r>
      <w:r w:rsidR="00DD1C38">
        <w:t>’</w:t>
      </w:r>
      <w:r>
        <w:t>éclairaient déjà plus les consoles de stuc</w:t>
      </w:r>
      <w:r w:rsidR="00DD1C38">
        <w:t xml:space="preserve">, </w:t>
      </w:r>
      <w:r>
        <w:t>les affreuses pendules faux Boulle</w:t>
      </w:r>
      <w:r w:rsidR="00DD1C38">
        <w:t xml:space="preserve">, </w:t>
      </w:r>
      <w:r>
        <w:t>l</w:t>
      </w:r>
      <w:r w:rsidR="00DD1C38">
        <w:t>’</w:t>
      </w:r>
      <w:r>
        <w:t>or des coquilles baroques du mobilier</w:t>
      </w:r>
      <w:r w:rsidR="00DD1C38">
        <w:t xml:space="preserve">. </w:t>
      </w:r>
      <w:r>
        <w:t>Je fais allusion</w:t>
      </w:r>
      <w:r w:rsidR="00DD1C38">
        <w:t xml:space="preserve">, </w:t>
      </w:r>
      <w:r>
        <w:t>figure-toi</w:t>
      </w:r>
      <w:r w:rsidR="00DD1C38">
        <w:t xml:space="preserve">, </w:t>
      </w:r>
      <w:r>
        <w:t>à deux hirondelles</w:t>
      </w:r>
      <w:r w:rsidR="00DD1C38">
        <w:t xml:space="preserve">. </w:t>
      </w:r>
      <w:r>
        <w:t>Elles avaient dû se laisser enfermer la veille au soir dans l</w:t>
      </w:r>
      <w:r w:rsidR="00DD1C38">
        <w:t>’</w:t>
      </w:r>
      <w:r>
        <w:t>immense pièce</w:t>
      </w:r>
      <w:r w:rsidR="00DD1C38">
        <w:t xml:space="preserve">, </w:t>
      </w:r>
      <w:r>
        <w:t>dont pas une fenêtre</w:t>
      </w:r>
      <w:r w:rsidR="00DD1C38">
        <w:t xml:space="preserve">, </w:t>
      </w:r>
      <w:r>
        <w:t>en effet</w:t>
      </w:r>
      <w:r w:rsidR="00DD1C38">
        <w:t xml:space="preserve">, </w:t>
      </w:r>
      <w:r>
        <w:t>n</w:t>
      </w:r>
      <w:r w:rsidR="00DD1C38">
        <w:t>’</w:t>
      </w:r>
      <w:r>
        <w:t xml:space="preserve">était </w:t>
      </w:r>
      <w:r>
        <w:lastRenderedPageBreak/>
        <w:t>ouverte au moment de mon réveil</w:t>
      </w:r>
      <w:r w:rsidR="00DD1C38">
        <w:t xml:space="preserve">. </w:t>
      </w:r>
      <w:r>
        <w:t>À présent passant et repassant à travers les fontaines cristallines des lustres</w:t>
      </w:r>
      <w:r w:rsidR="00DD1C38">
        <w:t xml:space="preserve">, </w:t>
      </w:r>
      <w:r>
        <w:t>elles se poursuivaient avec de petits cris plaintifs</w:t>
      </w:r>
      <w:r w:rsidR="00DD1C38">
        <w:t>.</w:t>
      </w:r>
    </w:p>
    <w:p w14:paraId="266E7DA9" w14:textId="28081663" w:rsidR="00DA00DC" w:rsidRDefault="00DA00DC" w:rsidP="00DA00DC"/>
    <w:p w14:paraId="58CDB925" w14:textId="77777777" w:rsidR="00DD1C38" w:rsidRDefault="00DA00DC" w:rsidP="00DA00DC">
      <w:r>
        <w:t>Je n</w:t>
      </w:r>
      <w:r w:rsidR="00DD1C38">
        <w:t>’</w:t>
      </w:r>
      <w:r>
        <w:t>avais jamais mis les pieds dans un train</w:t>
      </w:r>
      <w:r w:rsidR="00DD1C38">
        <w:t xml:space="preserve">, </w:t>
      </w:r>
      <w:r>
        <w:t>jamais entendu siffler une locomotive</w:t>
      </w:r>
      <w:r w:rsidR="00DD1C38">
        <w:t xml:space="preserve">. </w:t>
      </w:r>
      <w:r>
        <w:t>Je dus pâlir lorsque celle qui allait nous entraîner à sa suite vint se souder au wagon de tête dans un fracas assourdissant de vapeur et de ferraille bousculée</w:t>
      </w:r>
      <w:r w:rsidR="00DD1C38">
        <w:t xml:space="preserve">. </w:t>
      </w:r>
      <w:r>
        <w:t>Mais qui donc aurait été en mesure désormais de se rendre compte de mes défaillances</w:t>
      </w:r>
      <w:r w:rsidR="00DD1C38">
        <w:t xml:space="preserve"> ? </w:t>
      </w:r>
      <w:r>
        <w:t>Je n</w:t>
      </w:r>
      <w:r w:rsidR="00DD1C38">
        <w:t>’</w:t>
      </w:r>
      <w:r>
        <w:t>étais plus qu</w:t>
      </w:r>
      <w:r w:rsidR="00DD1C38">
        <w:t>’</w:t>
      </w:r>
      <w:r>
        <w:t>un mince fantôme hermétique</w:t>
      </w:r>
      <w:r w:rsidR="00DD1C38">
        <w:t xml:space="preserve">. </w:t>
      </w:r>
      <w:r>
        <w:t>Mes traits avaient maintenant disparu pour toujours sous l</w:t>
      </w:r>
      <w:r w:rsidR="00DD1C38">
        <w:t>’</w:t>
      </w:r>
      <w:r>
        <w:t>espèce de domino sombre qui me voilait</w:t>
      </w:r>
      <w:r w:rsidR="00DD1C38">
        <w:t xml:space="preserve">. </w:t>
      </w:r>
      <w:r>
        <w:t xml:space="preserve">Le </w:t>
      </w:r>
      <w:proofErr w:type="spellStart"/>
      <w:r>
        <w:t>Vali</w:t>
      </w:r>
      <w:proofErr w:type="spellEnd"/>
      <w:r w:rsidR="00DD1C38">
        <w:t xml:space="preserve">, </w:t>
      </w:r>
      <w:r>
        <w:t>bien entendu</w:t>
      </w:r>
      <w:r w:rsidR="00DD1C38">
        <w:t xml:space="preserve">, </w:t>
      </w:r>
      <w:r>
        <w:t>nous avait accompagnés à la gare</w:t>
      </w:r>
      <w:r w:rsidR="00DD1C38">
        <w:t xml:space="preserve">. </w:t>
      </w:r>
      <w:r>
        <w:t>Au moment de prendre avec toute la déférence voulue congé de mon visiteur</w:t>
      </w:r>
      <w:r w:rsidR="00DD1C38">
        <w:t xml:space="preserve">, </w:t>
      </w:r>
      <w:r>
        <w:t>il eut un geste auquel ni celui-ci ni moi ne nous attendions</w:t>
      </w:r>
      <w:r w:rsidR="00DD1C38">
        <w:t xml:space="preserve">. </w:t>
      </w:r>
      <w:r>
        <w:t>Une seconde</w:t>
      </w:r>
      <w:r w:rsidR="00DD1C38">
        <w:t xml:space="preserve">, </w:t>
      </w:r>
      <w:r>
        <w:t>il souleva le tcharchaf qui dérobait aux regards mon visage</w:t>
      </w:r>
      <w:r w:rsidR="00DD1C38">
        <w:t xml:space="preserve">. </w:t>
      </w:r>
      <w:r>
        <w:t>Il poussa comme un soupir rassuré</w:t>
      </w:r>
      <w:r w:rsidR="00DD1C38">
        <w:t>.</w:t>
      </w:r>
    </w:p>
    <w:p w14:paraId="21DCADCD" w14:textId="5BB56417" w:rsidR="00DA00DC" w:rsidRDefault="00DD1C38" w:rsidP="00DA00DC">
      <w:r>
        <w:t>« </w:t>
      </w:r>
      <w:r w:rsidR="00DA00DC">
        <w:t>Vous aviez raison</w:t>
      </w:r>
      <w:r>
        <w:t xml:space="preserve">. </w:t>
      </w:r>
      <w:r w:rsidR="00DA00DC">
        <w:t>Excellence</w:t>
      </w:r>
      <w:r>
        <w:t xml:space="preserve">, </w:t>
      </w:r>
      <w:r w:rsidR="00DA00DC">
        <w:t xml:space="preserve">dit-il à </w:t>
      </w:r>
      <w:proofErr w:type="spellStart"/>
      <w:r w:rsidR="00DA00DC">
        <w:t>Hadjilar</w:t>
      </w:r>
      <w:proofErr w:type="spellEnd"/>
      <w:r w:rsidR="00DA00DC">
        <w:t xml:space="preserve"> Pacha</w:t>
      </w:r>
      <w:r>
        <w:t xml:space="preserve">, </w:t>
      </w:r>
      <w:r w:rsidR="00DA00DC">
        <w:t>qui opinait silencieusement de la tête</w:t>
      </w:r>
      <w:r>
        <w:t xml:space="preserve">, </w:t>
      </w:r>
      <w:r w:rsidR="00DA00DC">
        <w:t>je crois décidément que ça pourra aller</w:t>
      </w:r>
      <w:r>
        <w:t>. »</w:t>
      </w:r>
    </w:p>
    <w:p w14:paraId="4F71FBB9" w14:textId="77777777" w:rsidR="00DD1C38" w:rsidRDefault="00DA00DC" w:rsidP="00DA00DC">
      <w:r>
        <w:t>Il faisait froid</w:t>
      </w:r>
      <w:r w:rsidR="00DD1C38">
        <w:t xml:space="preserve">. </w:t>
      </w:r>
      <w:r>
        <w:t>La blanche boule du soleil blafard roulait invisible derrière des buées grisâtres qui se fondaient avec la fumée du convoi</w:t>
      </w:r>
      <w:r w:rsidR="00DD1C38">
        <w:t xml:space="preserve">. </w:t>
      </w:r>
      <w:r>
        <w:t>Nous traversions d</w:t>
      </w:r>
      <w:r w:rsidR="00DD1C38">
        <w:t>’</w:t>
      </w:r>
      <w:r>
        <w:t>interminables plaines désertes</w:t>
      </w:r>
      <w:r w:rsidR="00DD1C38">
        <w:t xml:space="preserve">. </w:t>
      </w:r>
      <w:r>
        <w:t>Presque tout de suite après notre départ d</w:t>
      </w:r>
      <w:r w:rsidR="00DD1C38">
        <w:t>’</w:t>
      </w:r>
      <w:proofErr w:type="spellStart"/>
      <w:r>
        <w:t>Afioun</w:t>
      </w:r>
      <w:proofErr w:type="spellEnd"/>
      <w:r w:rsidR="00DD1C38">
        <w:t xml:space="preserve">, </w:t>
      </w:r>
      <w:r>
        <w:t xml:space="preserve">Elias </w:t>
      </w:r>
      <w:proofErr w:type="spellStart"/>
      <w:r>
        <w:t>Hadjilar</w:t>
      </w:r>
      <w:proofErr w:type="spellEnd"/>
      <w:r w:rsidR="00DD1C38">
        <w:t xml:space="preserve">, </w:t>
      </w:r>
      <w:r>
        <w:t>avec qui j</w:t>
      </w:r>
      <w:r w:rsidR="00DD1C38">
        <w:t>’</w:t>
      </w:r>
      <w:r>
        <w:t>étais seule dans le coupé-salon qui lui avait été réservé</w:t>
      </w:r>
      <w:r w:rsidR="00DD1C38">
        <w:t xml:space="preserve">, </w:t>
      </w:r>
      <w:r>
        <w:t>m</w:t>
      </w:r>
      <w:r w:rsidR="00DD1C38">
        <w:t>’</w:t>
      </w:r>
      <w:r>
        <w:t>avait donné d</w:t>
      </w:r>
      <w:r w:rsidR="00DD1C38">
        <w:t>’</w:t>
      </w:r>
      <w:r>
        <w:t>un mot bref l</w:t>
      </w:r>
      <w:r w:rsidR="00DD1C38">
        <w:t>’</w:t>
      </w:r>
      <w:r>
        <w:t>autorisation de retirer mon voile</w:t>
      </w:r>
      <w:r w:rsidR="00DD1C38">
        <w:t xml:space="preserve">. </w:t>
      </w:r>
      <w:r>
        <w:t>L</w:t>
      </w:r>
      <w:r w:rsidR="00DD1C38">
        <w:t>’</w:t>
      </w:r>
      <w:r>
        <w:t>autorisation</w:t>
      </w:r>
      <w:r w:rsidR="00DD1C38">
        <w:t xml:space="preserve"> ? </w:t>
      </w:r>
      <w:r>
        <w:t>L</w:t>
      </w:r>
      <w:r w:rsidR="00DD1C38">
        <w:t>’</w:t>
      </w:r>
      <w:r>
        <w:t>ordre</w:t>
      </w:r>
      <w:r w:rsidR="00DD1C38">
        <w:t xml:space="preserve">, </w:t>
      </w:r>
      <w:r>
        <w:t>plutôt</w:t>
      </w:r>
      <w:r w:rsidR="00DD1C38">
        <w:t xml:space="preserve">. </w:t>
      </w:r>
      <w:r>
        <w:t>Si j</w:t>
      </w:r>
      <w:r w:rsidR="00DD1C38">
        <w:t>’</w:t>
      </w:r>
      <w:r>
        <w:t>avais osé</w:t>
      </w:r>
      <w:r w:rsidR="00DD1C38">
        <w:t xml:space="preserve">, </w:t>
      </w:r>
      <w:r>
        <w:t>je n</w:t>
      </w:r>
      <w:r w:rsidR="00DD1C38">
        <w:t>’</w:t>
      </w:r>
      <w:r>
        <w:t>aurais pas obéi</w:t>
      </w:r>
      <w:r w:rsidR="00DD1C38">
        <w:t xml:space="preserve">. </w:t>
      </w:r>
      <w:r>
        <w:t>Ce n</w:t>
      </w:r>
      <w:r w:rsidR="00DD1C38">
        <w:t>’</w:t>
      </w:r>
      <w:r>
        <w:t>était certes pas amusant pour moi</w:t>
      </w:r>
      <w:r w:rsidR="00DD1C38">
        <w:t xml:space="preserve">, </w:t>
      </w:r>
      <w:r>
        <w:t>cette sensation inconnue jusqu</w:t>
      </w:r>
      <w:r w:rsidR="00DD1C38">
        <w:t>’</w:t>
      </w:r>
      <w:r>
        <w:t>alors d</w:t>
      </w:r>
      <w:r w:rsidR="00DD1C38">
        <w:t>’</w:t>
      </w:r>
      <w:r>
        <w:t>étouffer derrière un morceau de soie noire</w:t>
      </w:r>
      <w:r w:rsidR="00DD1C38">
        <w:t xml:space="preserve">. </w:t>
      </w:r>
      <w:r>
        <w:t xml:space="preserve">Mais il y avait quelque chose </w:t>
      </w:r>
      <w:r>
        <w:lastRenderedPageBreak/>
        <w:t>de plus pénible encore</w:t>
      </w:r>
      <w:r w:rsidR="00DD1C38">
        <w:t xml:space="preserve">, </w:t>
      </w:r>
      <w:r>
        <w:t>c</w:t>
      </w:r>
      <w:r w:rsidR="00DD1C38">
        <w:t>’</w:t>
      </w:r>
      <w:r>
        <w:t>étaient ces yeux fixés sur moi avec une insistance telle qu</w:t>
      </w:r>
      <w:r w:rsidR="00DD1C38">
        <w:t>’</w:t>
      </w:r>
      <w:r>
        <w:t>il me semblait que ce devait être pour toujours</w:t>
      </w:r>
      <w:r w:rsidR="00DD1C38">
        <w:t xml:space="preserve">, </w:t>
      </w:r>
      <w:r>
        <w:t>ce en quoi je ne me trompais pas de beaucoup</w:t>
      </w:r>
      <w:r w:rsidR="00DD1C38">
        <w:t xml:space="preserve">, </w:t>
      </w:r>
      <w:r>
        <w:t>n</w:t>
      </w:r>
      <w:r w:rsidR="00DD1C38">
        <w:t>’</w:t>
      </w:r>
      <w:r>
        <w:t>est-ce pas</w:t>
      </w:r>
      <w:r w:rsidR="00DD1C38">
        <w:t> ?</w:t>
      </w:r>
    </w:p>
    <w:p w14:paraId="4A205B65" w14:textId="77777777" w:rsidR="00DD1C38" w:rsidRDefault="00DA00DC" w:rsidP="00DA00DC">
      <w:r>
        <w:t>Je pris le parti de river mon front à la vitre de la portière</w:t>
      </w:r>
      <w:r w:rsidR="00DD1C38">
        <w:t xml:space="preserve">. </w:t>
      </w:r>
      <w:r>
        <w:t>Mais je ne distinguai à peu près rien de ce que je m</w:t>
      </w:r>
      <w:r w:rsidR="00DD1C38">
        <w:t>’</w:t>
      </w:r>
      <w:r>
        <w:t>efforçais d</w:t>
      </w:r>
      <w:r w:rsidR="00DD1C38">
        <w:t>’</w:t>
      </w:r>
      <w:r>
        <w:t>entrevoir</w:t>
      </w:r>
      <w:r w:rsidR="00DD1C38">
        <w:t xml:space="preserve">, </w:t>
      </w:r>
      <w:r>
        <w:t>à cause du brouillard qui ne cessait de s</w:t>
      </w:r>
      <w:r w:rsidR="00DD1C38">
        <w:t>’</w:t>
      </w:r>
      <w:r>
        <w:t>épaissir</w:t>
      </w:r>
      <w:r w:rsidR="00DD1C38">
        <w:t xml:space="preserve">, </w:t>
      </w:r>
      <w:r>
        <w:t>d</w:t>
      </w:r>
      <w:r w:rsidR="00DD1C38">
        <w:t>’</w:t>
      </w:r>
      <w:r>
        <w:t>abord</w:t>
      </w:r>
      <w:r w:rsidR="00DD1C38">
        <w:t xml:space="preserve">, </w:t>
      </w:r>
      <w:r>
        <w:t>et puis</w:t>
      </w:r>
      <w:r w:rsidR="00DD1C38">
        <w:t xml:space="preserve">, </w:t>
      </w:r>
      <w:r>
        <w:t>surtout</w:t>
      </w:r>
      <w:r w:rsidR="00DD1C38">
        <w:t xml:space="preserve">, </w:t>
      </w:r>
      <w:r>
        <w:t>à cause de ce regard</w:t>
      </w:r>
      <w:r w:rsidR="00DD1C38">
        <w:t xml:space="preserve">, </w:t>
      </w:r>
      <w:r>
        <w:t>qui continua</w:t>
      </w:r>
      <w:r w:rsidR="00DD1C38">
        <w:t xml:space="preserve">, </w:t>
      </w:r>
      <w:r>
        <w:t>durant tout l</w:t>
      </w:r>
      <w:r w:rsidR="00DD1C38">
        <w:t>’</w:t>
      </w:r>
      <w:r>
        <w:t>après-midi</w:t>
      </w:r>
      <w:r w:rsidR="00DD1C38">
        <w:t xml:space="preserve">, </w:t>
      </w:r>
      <w:r>
        <w:t>à ne pas me quitter</w:t>
      </w:r>
      <w:r w:rsidR="00DD1C38">
        <w:t>.</w:t>
      </w:r>
    </w:p>
    <w:p w14:paraId="16084091" w14:textId="77777777" w:rsidR="00DD1C38" w:rsidRDefault="00DA00DC" w:rsidP="00DA00DC">
      <w:r>
        <w:t>Le train s</w:t>
      </w:r>
      <w:r w:rsidR="00DD1C38">
        <w:t>’</w:t>
      </w:r>
      <w:r>
        <w:t>élevait</w:t>
      </w:r>
      <w:r w:rsidR="00DD1C38">
        <w:t xml:space="preserve">, </w:t>
      </w:r>
      <w:r>
        <w:t>forçant sa vapeur dans des rampes où l</w:t>
      </w:r>
      <w:r w:rsidR="00DD1C38">
        <w:t>’</w:t>
      </w:r>
      <w:r>
        <w:t>on apercevait</w:t>
      </w:r>
      <w:r w:rsidR="00DD1C38">
        <w:t xml:space="preserve">, </w:t>
      </w:r>
      <w:r>
        <w:t>à droite et à gauche</w:t>
      </w:r>
      <w:r w:rsidR="00DD1C38">
        <w:t xml:space="preserve">, </w:t>
      </w:r>
      <w:r>
        <w:t>de mornes campagnes recouvertes de neige</w:t>
      </w:r>
      <w:r w:rsidR="00DD1C38">
        <w:t xml:space="preserve">. </w:t>
      </w:r>
      <w:r>
        <w:t>Au fur et à mesure que tombait la nuit</w:t>
      </w:r>
      <w:r w:rsidR="00DD1C38">
        <w:t xml:space="preserve">, </w:t>
      </w:r>
      <w:r>
        <w:t>le brouillard avait commencé à se dissiper</w:t>
      </w:r>
      <w:r w:rsidR="00DD1C38">
        <w:t xml:space="preserve">. </w:t>
      </w:r>
      <w:r>
        <w:t>La lune parut dans un ciel brun qui faisait paraître la terre encore plus lugubrement blanche</w:t>
      </w:r>
      <w:r w:rsidR="00DD1C38">
        <w:t xml:space="preserve">. </w:t>
      </w:r>
      <w:r>
        <w:t>C</w:t>
      </w:r>
      <w:r w:rsidR="00DD1C38">
        <w:t>’</w:t>
      </w:r>
      <w:r>
        <w:t>était un paysage spectral</w:t>
      </w:r>
      <w:r w:rsidR="00DD1C38">
        <w:t xml:space="preserve">, </w:t>
      </w:r>
      <w:r>
        <w:t>que je ne me lassais pas de contempler</w:t>
      </w:r>
      <w:r w:rsidR="00DD1C38">
        <w:t xml:space="preserve">, </w:t>
      </w:r>
      <w:r>
        <w:t>le cœur contracté d</w:t>
      </w:r>
      <w:r w:rsidR="00DD1C38">
        <w:t>’</w:t>
      </w:r>
      <w:r>
        <w:t>épouvante</w:t>
      </w:r>
      <w:r w:rsidR="00DD1C38">
        <w:t xml:space="preserve">. </w:t>
      </w:r>
      <w:r>
        <w:t>Mon compagnon de voyage</w:t>
      </w:r>
      <w:r w:rsidR="00DD1C38">
        <w:t xml:space="preserve">, </w:t>
      </w:r>
      <w:r>
        <w:t>toujours immobile et muet dans son coin</w:t>
      </w:r>
      <w:r w:rsidR="00DD1C38">
        <w:t xml:space="preserve">, </w:t>
      </w:r>
      <w:r>
        <w:t>avait mis en veilleuse l</w:t>
      </w:r>
      <w:r w:rsidR="00DD1C38">
        <w:t>’</w:t>
      </w:r>
      <w:r>
        <w:t>unique lampe de notre coupé</w:t>
      </w:r>
      <w:r w:rsidR="00DD1C38">
        <w:t xml:space="preserve">. </w:t>
      </w:r>
      <w:r>
        <w:t>Était-il éveillé</w:t>
      </w:r>
      <w:r w:rsidR="00DD1C38">
        <w:t xml:space="preserve"> ? </w:t>
      </w:r>
      <w:r>
        <w:t>dormait-il</w:t>
      </w:r>
      <w:r w:rsidR="00DD1C38">
        <w:t xml:space="preserve"> ? </w:t>
      </w:r>
      <w:r>
        <w:t>Je ne me hasardais pas à tourner la tête pour essayer de le vérifier</w:t>
      </w:r>
      <w:r w:rsidR="00DD1C38">
        <w:t xml:space="preserve">. </w:t>
      </w:r>
      <w:r>
        <w:t>Je n</w:t>
      </w:r>
      <w:r w:rsidR="00DD1C38">
        <w:t>’</w:t>
      </w:r>
      <w:r>
        <w:t>entendais même pas sa respiration</w:t>
      </w:r>
      <w:r w:rsidR="00DD1C38">
        <w:t xml:space="preserve">. </w:t>
      </w:r>
      <w:r>
        <w:t>J</w:t>
      </w:r>
      <w:r w:rsidR="00DD1C38">
        <w:t>’</w:t>
      </w:r>
      <w:r>
        <w:t>avais fini par m</w:t>
      </w:r>
      <w:r w:rsidR="00DD1C38">
        <w:t>’</w:t>
      </w:r>
      <w:r>
        <w:t>habituer à cette solitude et à cette obscurité</w:t>
      </w:r>
      <w:r w:rsidR="00DD1C38">
        <w:t xml:space="preserve">. </w:t>
      </w:r>
      <w:r>
        <w:t>Il y eut une halte d</w:t>
      </w:r>
      <w:r w:rsidR="00DD1C38">
        <w:t>’</w:t>
      </w:r>
      <w:r>
        <w:t>une bonne dizaine de minutes dans la gare d</w:t>
      </w:r>
      <w:r w:rsidR="00DD1C38">
        <w:t>’</w:t>
      </w:r>
      <w:r>
        <w:t>une ville qui me parut assez grande</w:t>
      </w:r>
      <w:r w:rsidR="00DD1C38">
        <w:t xml:space="preserve">. </w:t>
      </w:r>
      <w:r>
        <w:t>Des ombres passèrent avec des lanternes à la main</w:t>
      </w:r>
      <w:r w:rsidR="00DD1C38">
        <w:t>. « </w:t>
      </w:r>
      <w:proofErr w:type="spellStart"/>
      <w:r>
        <w:t>Eski-Chéhir</w:t>
      </w:r>
      <w:proofErr w:type="spellEnd"/>
      <w:r w:rsidR="00DD1C38">
        <w:t xml:space="preserve"> », </w:t>
      </w:r>
      <w:r>
        <w:t>crièrent des employés</w:t>
      </w:r>
      <w:r w:rsidR="00DD1C38">
        <w:t xml:space="preserve">. </w:t>
      </w:r>
      <w:r>
        <w:t>C</w:t>
      </w:r>
      <w:r w:rsidR="00DD1C38">
        <w:t>’</w:t>
      </w:r>
      <w:r>
        <w:t>était un nom qui n</w:t>
      </w:r>
      <w:r w:rsidR="00DD1C38">
        <w:t>’</w:t>
      </w:r>
      <w:r>
        <w:t>était pas sans me rappeler quelque chose</w:t>
      </w:r>
      <w:r w:rsidR="00DD1C38">
        <w:t xml:space="preserve">. </w:t>
      </w:r>
      <w:r>
        <w:t>Quoi</w:t>
      </w:r>
      <w:r w:rsidR="00DD1C38">
        <w:t xml:space="preserve"> ? </w:t>
      </w:r>
      <w:r>
        <w:t>Impossible de le préciser au juste</w:t>
      </w:r>
      <w:r w:rsidR="00DD1C38">
        <w:t xml:space="preserve">. </w:t>
      </w:r>
      <w:r>
        <w:t>J</w:t>
      </w:r>
      <w:r w:rsidR="00DD1C38">
        <w:t>’</w:t>
      </w:r>
      <w:r>
        <w:t>aurais été bien en peine de dire dans quelle partie de l</w:t>
      </w:r>
      <w:r w:rsidR="00DD1C38">
        <w:t>’</w:t>
      </w:r>
      <w:r>
        <w:t>Anatolie nous nous trouvions</w:t>
      </w:r>
      <w:r w:rsidR="00DD1C38">
        <w:t xml:space="preserve">. </w:t>
      </w:r>
      <w:r>
        <w:t>À Kara Tekké</w:t>
      </w:r>
      <w:r w:rsidR="00DD1C38">
        <w:t xml:space="preserve">, </w:t>
      </w:r>
      <w:r>
        <w:t>on s</w:t>
      </w:r>
      <w:r w:rsidR="00DD1C38">
        <w:t>’</w:t>
      </w:r>
      <w:r>
        <w:t>était occupé surtout de mon éducation religieuse</w:t>
      </w:r>
      <w:r w:rsidR="00DD1C38">
        <w:t xml:space="preserve">. </w:t>
      </w:r>
      <w:r>
        <w:t>À quoi bon enseigner la géographie</w:t>
      </w:r>
      <w:r w:rsidR="00DD1C38">
        <w:t xml:space="preserve">, </w:t>
      </w:r>
      <w:r>
        <w:t>je vous prie</w:t>
      </w:r>
      <w:r w:rsidR="00DD1C38">
        <w:t xml:space="preserve">, </w:t>
      </w:r>
      <w:r>
        <w:t>à une gamine destinée sans doute à ne jamais sortir de son couvent</w:t>
      </w:r>
      <w:r w:rsidR="00DD1C38">
        <w:t> ?</w:t>
      </w:r>
    </w:p>
    <w:p w14:paraId="36BF9E8C" w14:textId="77777777" w:rsidR="00DD1C38" w:rsidRDefault="00DA00DC" w:rsidP="00DA00DC">
      <w:r>
        <w:lastRenderedPageBreak/>
        <w:t xml:space="preserve">Ce dut être très peu de temps après </w:t>
      </w:r>
      <w:proofErr w:type="spellStart"/>
      <w:r>
        <w:t>Eski-Chéhir</w:t>
      </w:r>
      <w:proofErr w:type="spellEnd"/>
      <w:r>
        <w:t xml:space="preserve"> que je succombai au sommeil</w:t>
      </w:r>
      <w:r w:rsidR="00DD1C38">
        <w:t xml:space="preserve">. </w:t>
      </w:r>
      <w:r>
        <w:t>Repassant</w:t>
      </w:r>
      <w:r w:rsidR="00DD1C38">
        <w:t xml:space="preserve">, </w:t>
      </w:r>
      <w:r>
        <w:t>quatre années plus tard</w:t>
      </w:r>
      <w:r w:rsidR="00DD1C38">
        <w:t xml:space="preserve">, </w:t>
      </w:r>
      <w:r>
        <w:t>bien éveillée</w:t>
      </w:r>
      <w:r w:rsidR="00DD1C38">
        <w:t xml:space="preserve">, </w:t>
      </w:r>
      <w:r>
        <w:t>par la même ligne</w:t>
      </w:r>
      <w:r w:rsidR="00DD1C38">
        <w:t xml:space="preserve">, </w:t>
      </w:r>
      <w:r>
        <w:t>je fus tout à fait incapable</w:t>
      </w:r>
      <w:r w:rsidR="00DD1C38">
        <w:t xml:space="preserve">, </w:t>
      </w:r>
      <w:r>
        <w:t>même approximativement</w:t>
      </w:r>
      <w:r w:rsidR="00DD1C38">
        <w:t xml:space="preserve">, </w:t>
      </w:r>
      <w:r>
        <w:t>d</w:t>
      </w:r>
      <w:r w:rsidR="00DD1C38">
        <w:t>’</w:t>
      </w:r>
      <w:r>
        <w:t>en retrouver l</w:t>
      </w:r>
      <w:r w:rsidR="00DD1C38">
        <w:t>’</w:t>
      </w:r>
      <w:r>
        <w:t>endroit</w:t>
      </w:r>
      <w:r w:rsidR="00DD1C38">
        <w:t>.</w:t>
      </w:r>
    </w:p>
    <w:p w14:paraId="34D9CD7E" w14:textId="55A1AEE6" w:rsidR="00DA00DC" w:rsidRDefault="00DA00DC" w:rsidP="00DA00DC"/>
    <w:p w14:paraId="22AD258E" w14:textId="19AE6B07" w:rsidR="00DA00DC" w:rsidRDefault="00DD1C38" w:rsidP="00DA00DC">
      <w:r>
        <w:t>« </w:t>
      </w:r>
      <w:r w:rsidR="00DA00DC">
        <w:t>Par les Saintes Huiles</w:t>
      </w:r>
      <w:r>
        <w:t xml:space="preserve">, </w:t>
      </w:r>
      <w:r w:rsidR="00DA00DC">
        <w:t>qu</w:t>
      </w:r>
      <w:r>
        <w:t>’</w:t>
      </w:r>
      <w:r w:rsidR="00DA00DC">
        <w:t>est-ce que c</w:t>
      </w:r>
      <w:r>
        <w:t>’</w:t>
      </w:r>
      <w:r w:rsidR="00DA00DC">
        <w:t>est que ce colis que vous nous rapportez là</w:t>
      </w:r>
      <w:r>
        <w:t xml:space="preserve">, </w:t>
      </w:r>
      <w:r w:rsidR="00DA00DC">
        <w:t>patron</w:t>
      </w:r>
      <w:r>
        <w:t> ? »</w:t>
      </w:r>
    </w:p>
    <w:p w14:paraId="51843C64" w14:textId="77777777" w:rsidR="00DD1C38" w:rsidRDefault="00DA00DC" w:rsidP="00DA00DC">
      <w:r>
        <w:t>Réveillée en sursaut</w:t>
      </w:r>
      <w:r w:rsidR="00DD1C38">
        <w:t xml:space="preserve">, </w:t>
      </w:r>
      <w:r>
        <w:t>je me dressai sur ma banquette</w:t>
      </w:r>
      <w:r w:rsidR="00DD1C38">
        <w:t xml:space="preserve">. </w:t>
      </w:r>
      <w:r>
        <w:t>La portière de notre compartiment était ouverte</w:t>
      </w:r>
      <w:r w:rsidR="00DD1C38">
        <w:t xml:space="preserve">. </w:t>
      </w:r>
      <w:r>
        <w:t>Le train était arrêté dans une gare tout illuminée</w:t>
      </w:r>
      <w:r w:rsidR="00DD1C38">
        <w:t xml:space="preserve">, </w:t>
      </w:r>
      <w:r>
        <w:t>une gare incomparablement plus importante que toutes celles que nous avions traversées l</w:t>
      </w:r>
      <w:r w:rsidR="00DD1C38">
        <w:t>’</w:t>
      </w:r>
      <w:r>
        <w:t>après-midi</w:t>
      </w:r>
      <w:r w:rsidR="00DD1C38">
        <w:t>.</w:t>
      </w:r>
    </w:p>
    <w:p w14:paraId="79752FEA" w14:textId="77777777" w:rsidR="00DD1C38" w:rsidRDefault="00DA00DC" w:rsidP="00DA00DC">
      <w:r>
        <w:t>Sur le quai</w:t>
      </w:r>
      <w:r w:rsidR="00DD1C38">
        <w:t xml:space="preserve">, </w:t>
      </w:r>
      <w:r>
        <w:t>j</w:t>
      </w:r>
      <w:r w:rsidR="00DD1C38">
        <w:t>’</w:t>
      </w:r>
      <w:r>
        <w:t>entrevis un piquet de soldats au port d</w:t>
      </w:r>
      <w:r w:rsidR="00DD1C38">
        <w:t>’</w:t>
      </w:r>
      <w:r>
        <w:t>armes</w:t>
      </w:r>
      <w:r w:rsidR="00DD1C38">
        <w:t xml:space="preserve">. </w:t>
      </w:r>
      <w:r>
        <w:t>Un gros fonctionnaire très galonné</w:t>
      </w:r>
      <w:r w:rsidR="00DD1C38">
        <w:t xml:space="preserve">, </w:t>
      </w:r>
      <w:r>
        <w:t>qui devait être le chef de gare</w:t>
      </w:r>
      <w:r w:rsidR="00DD1C38">
        <w:t xml:space="preserve">, </w:t>
      </w:r>
      <w:r>
        <w:t>se tenait devant</w:t>
      </w:r>
      <w:r w:rsidR="00DD1C38">
        <w:t xml:space="preserve">, </w:t>
      </w:r>
      <w:r>
        <w:t>courbé en deux par une révérence</w:t>
      </w:r>
      <w:r w:rsidR="00DD1C38">
        <w:t>.</w:t>
      </w:r>
    </w:p>
    <w:p w14:paraId="0CA6E152" w14:textId="77777777" w:rsidR="00DD1C38" w:rsidRDefault="00DA00DC" w:rsidP="00DA00DC">
      <w:r>
        <w:t>Nous étions trois</w:t>
      </w:r>
      <w:r w:rsidR="00DD1C38">
        <w:t xml:space="preserve">, </w:t>
      </w:r>
      <w:r>
        <w:t>dans le compartiment</w:t>
      </w:r>
      <w:r w:rsidR="00DD1C38">
        <w:t xml:space="preserve"> : </w:t>
      </w:r>
      <w:r>
        <w:t>moi</w:t>
      </w:r>
      <w:r w:rsidR="00DD1C38">
        <w:t xml:space="preserve">, </w:t>
      </w:r>
      <w:r>
        <w:t>en train de me frotter les yeux</w:t>
      </w:r>
      <w:r w:rsidR="00DD1C38">
        <w:t xml:space="preserve"> ; </w:t>
      </w:r>
      <w:proofErr w:type="spellStart"/>
      <w:r>
        <w:t>Hadjilar</w:t>
      </w:r>
      <w:proofErr w:type="spellEnd"/>
      <w:r>
        <w:t xml:space="preserve"> Pacha</w:t>
      </w:r>
      <w:r w:rsidR="00DD1C38">
        <w:t xml:space="preserve">, </w:t>
      </w:r>
      <w:r>
        <w:t>debout</w:t>
      </w:r>
      <w:r w:rsidR="00DD1C38">
        <w:t xml:space="preserve">, </w:t>
      </w:r>
      <w:r>
        <w:t>déjà prêt à descendre</w:t>
      </w:r>
      <w:r w:rsidR="00DD1C38">
        <w:t xml:space="preserve"> ; </w:t>
      </w:r>
      <w:r>
        <w:t>un troisième personnage enfin</w:t>
      </w:r>
      <w:r w:rsidR="00DD1C38">
        <w:t xml:space="preserve">, </w:t>
      </w:r>
      <w:r>
        <w:t>un homme d</w:t>
      </w:r>
      <w:r w:rsidR="00DD1C38">
        <w:t>’</w:t>
      </w:r>
      <w:r>
        <w:t>une quarantaine d</w:t>
      </w:r>
      <w:r w:rsidR="00DD1C38">
        <w:t>’</w:t>
      </w:r>
      <w:r>
        <w:t>années</w:t>
      </w:r>
      <w:r w:rsidR="00DD1C38">
        <w:t xml:space="preserve">, </w:t>
      </w:r>
      <w:r>
        <w:t>coiffé d</w:t>
      </w:r>
      <w:r w:rsidR="00DD1C38">
        <w:t>’</w:t>
      </w:r>
      <w:r>
        <w:t>un fez</w:t>
      </w:r>
      <w:r w:rsidR="00DD1C38">
        <w:t xml:space="preserve">, </w:t>
      </w:r>
      <w:r>
        <w:t>vêtu à l</w:t>
      </w:r>
      <w:r w:rsidR="00DD1C38">
        <w:t>’</w:t>
      </w:r>
      <w:r>
        <w:t>européenne avec une élégance assez voyante</w:t>
      </w:r>
      <w:r w:rsidR="00DD1C38">
        <w:t xml:space="preserve">. </w:t>
      </w:r>
      <w:r>
        <w:t>L</w:t>
      </w:r>
      <w:r w:rsidR="00DD1C38">
        <w:t>’</w:t>
      </w:r>
      <w:r>
        <w:t>intendant</w:t>
      </w:r>
      <w:r w:rsidR="00DD1C38">
        <w:t xml:space="preserve">, </w:t>
      </w:r>
      <w:r>
        <w:t>peut-être</w:t>
      </w:r>
      <w:r w:rsidR="00DD1C38">
        <w:t xml:space="preserve">, </w:t>
      </w:r>
      <w:r>
        <w:t>le secrétaire d</w:t>
      </w:r>
      <w:r w:rsidR="00DD1C38">
        <w:t>’</w:t>
      </w:r>
      <w:proofErr w:type="spellStart"/>
      <w:r>
        <w:t>Hadjilar</w:t>
      </w:r>
      <w:proofErr w:type="spellEnd"/>
      <w:r>
        <w:t xml:space="preserve"> Pacha</w:t>
      </w:r>
      <w:r w:rsidR="00DD1C38">
        <w:t xml:space="preserve">, </w:t>
      </w:r>
      <w:r>
        <w:t>qu</w:t>
      </w:r>
      <w:r w:rsidR="00DD1C38">
        <w:t>’</w:t>
      </w:r>
      <w:r>
        <w:t>il traitait avec un assez curieux mélange de respect servile et de familiarité</w:t>
      </w:r>
      <w:r w:rsidR="00DD1C38">
        <w:t xml:space="preserve">. </w:t>
      </w:r>
      <w:r>
        <w:t>J</w:t>
      </w:r>
      <w:r w:rsidR="00DD1C38">
        <w:t>’</w:t>
      </w:r>
      <w:r>
        <w:t>avais trouvé</w:t>
      </w:r>
      <w:r w:rsidR="00DD1C38">
        <w:t xml:space="preserve">, </w:t>
      </w:r>
      <w:r>
        <w:t>à mon brusque réveil</w:t>
      </w:r>
      <w:r w:rsidR="00DD1C38">
        <w:t xml:space="preserve">, </w:t>
      </w:r>
      <w:r>
        <w:t>son visage penché sur le mien presque à le toucher</w:t>
      </w:r>
      <w:r w:rsidR="00DD1C38">
        <w:t xml:space="preserve">. </w:t>
      </w:r>
      <w:r>
        <w:t>Il y avait une telle surprise dans ses yeux que</w:t>
      </w:r>
      <w:r w:rsidR="00DD1C38">
        <w:t xml:space="preserve">, </w:t>
      </w:r>
      <w:r>
        <w:t>si je n</w:t>
      </w:r>
      <w:r w:rsidR="00DD1C38">
        <w:t>’</w:t>
      </w:r>
      <w:r>
        <w:t>avais pas été encore si près du sommeil</w:t>
      </w:r>
      <w:r w:rsidR="00DD1C38">
        <w:t xml:space="preserve">, </w:t>
      </w:r>
      <w:r>
        <w:t>je crois que je n</w:t>
      </w:r>
      <w:r w:rsidR="00DD1C38">
        <w:t>’</w:t>
      </w:r>
      <w:r>
        <w:t>aurais pu m</w:t>
      </w:r>
      <w:r w:rsidR="00DD1C38">
        <w:t>’</w:t>
      </w:r>
      <w:r>
        <w:t>empêcher d</w:t>
      </w:r>
      <w:r w:rsidR="00DD1C38">
        <w:t>’</w:t>
      </w:r>
      <w:r>
        <w:t>éclater de rire</w:t>
      </w:r>
      <w:r w:rsidR="00DD1C38">
        <w:t>.</w:t>
      </w:r>
    </w:p>
    <w:p w14:paraId="2B0D722E" w14:textId="77777777" w:rsidR="00DD1C38" w:rsidRDefault="00DD1C38" w:rsidP="00DA00DC">
      <w:r>
        <w:t>« </w:t>
      </w:r>
      <w:r w:rsidR="00DA00DC">
        <w:t>Par les Saintes Huiles</w:t>
      </w:r>
      <w:r>
        <w:t> ! »</w:t>
      </w:r>
      <w:r w:rsidR="00DA00DC">
        <w:t xml:space="preserve"> répéta-t-il</w:t>
      </w:r>
      <w:r>
        <w:t>.</w:t>
      </w:r>
    </w:p>
    <w:p w14:paraId="236C323F" w14:textId="77777777" w:rsidR="00DD1C38" w:rsidRDefault="00DA00DC" w:rsidP="00DA00DC">
      <w:r>
        <w:t xml:space="preserve">Elias </w:t>
      </w:r>
      <w:proofErr w:type="spellStart"/>
      <w:r>
        <w:t>Hadjilar</w:t>
      </w:r>
      <w:proofErr w:type="spellEnd"/>
      <w:r>
        <w:t xml:space="preserve"> souriait toujours</w:t>
      </w:r>
      <w:r w:rsidR="00DD1C38">
        <w:t>.</w:t>
      </w:r>
    </w:p>
    <w:p w14:paraId="17C89C47" w14:textId="3DE2087B" w:rsidR="00DA00DC" w:rsidRDefault="00DD1C38" w:rsidP="00DA00DC">
      <w:r>
        <w:lastRenderedPageBreak/>
        <w:t>« </w:t>
      </w:r>
      <w:r w:rsidR="00DA00DC">
        <w:t>Laisse</w:t>
      </w:r>
      <w:r>
        <w:t xml:space="preserve">, </w:t>
      </w:r>
      <w:r w:rsidR="00DA00DC">
        <w:t>Youri</w:t>
      </w:r>
      <w:r>
        <w:t xml:space="preserve">, </w:t>
      </w:r>
      <w:r w:rsidR="00DA00DC">
        <w:t>fit-il doucement</w:t>
      </w:r>
      <w:r>
        <w:t xml:space="preserve">. </w:t>
      </w:r>
      <w:r w:rsidR="00DA00DC">
        <w:t>Ne lui fais pas peur</w:t>
      </w:r>
      <w:r>
        <w:t xml:space="preserve">. </w:t>
      </w:r>
      <w:r w:rsidR="00DA00DC">
        <w:t>Je t</w:t>
      </w:r>
      <w:r>
        <w:t>’</w:t>
      </w:r>
      <w:r w:rsidR="00DA00DC">
        <w:t>expliquerai</w:t>
      </w:r>
      <w:r>
        <w:t xml:space="preserve">… </w:t>
      </w:r>
      <w:r w:rsidR="00DA00DC">
        <w:t>Dis-moi simplement comment tu la trouves</w:t>
      </w:r>
      <w:r>
        <w:t xml:space="preserve">. </w:t>
      </w:r>
      <w:r w:rsidR="00DA00DC">
        <w:t>Je ne te demande pas autre chose</w:t>
      </w:r>
      <w:r>
        <w:t xml:space="preserve">, </w:t>
      </w:r>
      <w:r w:rsidR="00DA00DC">
        <w:t>pour le moment</w:t>
      </w:r>
      <w:r>
        <w:t>. »</w:t>
      </w:r>
    </w:p>
    <w:p w14:paraId="3FE71792" w14:textId="77777777" w:rsidR="00DD1C38" w:rsidRDefault="00DA00DC" w:rsidP="00DA00DC">
      <w:r>
        <w:t>Et</w:t>
      </w:r>
      <w:r w:rsidR="00DD1C38">
        <w:t xml:space="preserve">, </w:t>
      </w:r>
      <w:r>
        <w:t>sans attendre la réponse de son interlocuteur</w:t>
      </w:r>
      <w:r w:rsidR="00DD1C38">
        <w:t> :</w:t>
      </w:r>
    </w:p>
    <w:p w14:paraId="0F612F96" w14:textId="77777777" w:rsidR="00DD1C38" w:rsidRDefault="00DD1C38" w:rsidP="00DA00DC">
      <w:r>
        <w:t>« </w:t>
      </w:r>
      <w:r w:rsidR="00DA00DC">
        <w:t>N</w:t>
      </w:r>
      <w:r>
        <w:t>’</w:t>
      </w:r>
      <w:r w:rsidR="00DA00DC">
        <w:t>est-ce pas qu</w:t>
      </w:r>
      <w:r>
        <w:t>’</w:t>
      </w:r>
      <w:r w:rsidR="00DA00DC">
        <w:t>elle est belle</w:t>
      </w:r>
      <w:r>
        <w:t> ? »</w:t>
      </w:r>
      <w:r w:rsidR="00DA00DC">
        <w:t xml:space="preserve"> murmura-t-il</w:t>
      </w:r>
      <w:r>
        <w:t>.</w:t>
      </w:r>
    </w:p>
    <w:p w14:paraId="154BE8E3" w14:textId="77777777" w:rsidR="00DD1C38" w:rsidRDefault="00DA00DC" w:rsidP="00DA00DC">
      <w:r>
        <w:t>Le nouveau venu avait joint les mains</w:t>
      </w:r>
      <w:r w:rsidR="00DD1C38">
        <w:t xml:space="preserve">, </w:t>
      </w:r>
      <w:r>
        <w:t>dans une mimique assez ridicule</w:t>
      </w:r>
      <w:r w:rsidR="00DD1C38">
        <w:t>.</w:t>
      </w:r>
    </w:p>
    <w:p w14:paraId="46EB2A37" w14:textId="1E6B4BE9" w:rsidR="00DA00DC" w:rsidRDefault="00DD1C38" w:rsidP="00DA00DC">
      <w:r>
        <w:t>« </w:t>
      </w:r>
      <w:r w:rsidR="00DA00DC">
        <w:t>Belle</w:t>
      </w:r>
      <w:r>
        <w:t xml:space="preserve"> ? </w:t>
      </w:r>
      <w:r w:rsidR="00DA00DC">
        <w:t>Plus que belle</w:t>
      </w:r>
      <w:r>
        <w:t xml:space="preserve"> ! </w:t>
      </w:r>
      <w:r w:rsidR="00DA00DC">
        <w:t>s</w:t>
      </w:r>
      <w:r>
        <w:t>’</w:t>
      </w:r>
      <w:r w:rsidR="00DA00DC">
        <w:t>exclama-t-il</w:t>
      </w:r>
      <w:r>
        <w:t xml:space="preserve">, </w:t>
      </w:r>
      <w:r w:rsidR="00DA00DC">
        <w:t>l</w:t>
      </w:r>
      <w:r>
        <w:t>’</w:t>
      </w:r>
      <w:r w:rsidR="00DA00DC">
        <w:t>air extasié</w:t>
      </w:r>
      <w:r>
        <w:t xml:space="preserve">. </w:t>
      </w:r>
      <w:r w:rsidR="00DA00DC">
        <w:t>Qu</w:t>
      </w:r>
      <w:r>
        <w:t>’</w:t>
      </w:r>
      <w:r w:rsidR="00DA00DC">
        <w:t>est-ce que ça va être tout à l</w:t>
      </w:r>
      <w:r>
        <w:t>’</w:t>
      </w:r>
      <w:r w:rsidR="00DA00DC">
        <w:t>heure</w:t>
      </w:r>
      <w:r>
        <w:t xml:space="preserve">, </w:t>
      </w:r>
      <w:r w:rsidR="00DA00DC">
        <w:t>lorsqu</w:t>
      </w:r>
      <w:r>
        <w:t>’</w:t>
      </w:r>
      <w:r w:rsidR="00DA00DC">
        <w:t>il m</w:t>
      </w:r>
      <w:r>
        <w:t>’</w:t>
      </w:r>
      <w:r w:rsidR="00DA00DC">
        <w:t>aura été donné de l</w:t>
      </w:r>
      <w:r>
        <w:t>’</w:t>
      </w:r>
      <w:r w:rsidR="00DA00DC">
        <w:t>admirer au grand jour</w:t>
      </w:r>
      <w:r>
        <w:t>. »</w:t>
      </w:r>
    </w:p>
    <w:p w14:paraId="46F4FE0C" w14:textId="77777777" w:rsidR="00DD1C38" w:rsidRDefault="00DA00DC" w:rsidP="00DA00DC">
      <w:r>
        <w:t>Avec componction</w:t>
      </w:r>
      <w:r w:rsidR="00DD1C38">
        <w:t xml:space="preserve">, </w:t>
      </w:r>
      <w:r>
        <w:t>il ajouta</w:t>
      </w:r>
      <w:r w:rsidR="00DD1C38">
        <w:t> :</w:t>
      </w:r>
    </w:p>
    <w:p w14:paraId="361F1C60" w14:textId="1C320BA2" w:rsidR="00DA00DC" w:rsidRDefault="00DD1C38" w:rsidP="00DA00DC">
      <w:r>
        <w:t>« </w:t>
      </w:r>
      <w:r w:rsidR="00DA00DC">
        <w:t>Oui</w:t>
      </w:r>
      <w:r>
        <w:t xml:space="preserve">, </w:t>
      </w:r>
      <w:r w:rsidR="00DA00DC">
        <w:t>au grand jour</w:t>
      </w:r>
      <w:r>
        <w:t xml:space="preserve">, </w:t>
      </w:r>
      <w:r w:rsidR="00DA00DC">
        <w:t>auquel elle ressemble</w:t>
      </w:r>
      <w:r>
        <w:t xml:space="preserve">. </w:t>
      </w:r>
      <w:r w:rsidR="00DA00DC">
        <w:t>Peut-être</w:t>
      </w:r>
      <w:r>
        <w:t xml:space="preserve"> – </w:t>
      </w:r>
      <w:r w:rsidR="00DA00DC">
        <w:t>et encore je n</w:t>
      </w:r>
      <w:r>
        <w:t>’</w:t>
      </w:r>
      <w:r w:rsidR="00DA00DC">
        <w:t>en suis pas sûr</w:t>
      </w:r>
      <w:r>
        <w:t xml:space="preserve">, </w:t>
      </w:r>
      <w:r w:rsidR="00DA00DC">
        <w:t>pas sûr du tout</w:t>
      </w:r>
      <w:r>
        <w:t xml:space="preserve"> – </w:t>
      </w:r>
      <w:r w:rsidR="00DA00DC">
        <w:t>peut-être serait-elle seulement un peu maigre</w:t>
      </w:r>
      <w:r>
        <w:t>. »</w:t>
      </w:r>
    </w:p>
    <w:p w14:paraId="353F62F1" w14:textId="77777777" w:rsidR="00DD1C38" w:rsidRDefault="00DA00DC" w:rsidP="00DA00DC">
      <w:r>
        <w:t xml:space="preserve">Elias </w:t>
      </w:r>
      <w:proofErr w:type="spellStart"/>
      <w:r>
        <w:t>Hadjilar</w:t>
      </w:r>
      <w:proofErr w:type="spellEnd"/>
      <w:r>
        <w:t xml:space="preserve"> fronça les sourcils</w:t>
      </w:r>
      <w:r w:rsidR="00DD1C38">
        <w:t>.</w:t>
      </w:r>
    </w:p>
    <w:p w14:paraId="582250C2" w14:textId="3FC2F50A" w:rsidR="00DA00DC" w:rsidRDefault="00DD1C38" w:rsidP="00DA00DC">
      <w:r>
        <w:t>« </w:t>
      </w:r>
      <w:r w:rsidR="00DA00DC">
        <w:t>Tu n</w:t>
      </w:r>
      <w:r>
        <w:t>’</w:t>
      </w:r>
      <w:r w:rsidR="00DA00DC">
        <w:t>y connais rien</w:t>
      </w:r>
      <w:r>
        <w:t xml:space="preserve"> ! </w:t>
      </w:r>
      <w:r w:rsidR="00DA00DC">
        <w:t>fit-il sèchement</w:t>
      </w:r>
      <w:r>
        <w:t xml:space="preserve">. </w:t>
      </w:r>
      <w:r w:rsidR="00DA00DC">
        <w:t>On a toujours tort de solliciter l</w:t>
      </w:r>
      <w:r>
        <w:t>’</w:t>
      </w:r>
      <w:r w:rsidR="00DA00DC">
        <w:t>avis des idiots</w:t>
      </w:r>
      <w:r>
        <w:t xml:space="preserve">. </w:t>
      </w:r>
      <w:r w:rsidR="00DA00DC">
        <w:t>Occupe-toi plutôt de nous aider à descendre</w:t>
      </w:r>
      <w:r>
        <w:t xml:space="preserve">. </w:t>
      </w:r>
      <w:r w:rsidR="00DA00DC">
        <w:t>La vedette est à l</w:t>
      </w:r>
      <w:r>
        <w:t>’</w:t>
      </w:r>
      <w:r w:rsidR="00DA00DC">
        <w:t>embarcadère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 ? </w:t>
      </w:r>
      <w:r w:rsidR="00DA00DC">
        <w:t>En route</w:t>
      </w:r>
      <w:r>
        <w:t xml:space="preserve">, </w:t>
      </w:r>
      <w:r w:rsidR="00DA00DC">
        <w:t xml:space="preserve">je te mettrai au courant de ce </w:t>
      </w:r>
      <w:proofErr w:type="gramStart"/>
      <w:r w:rsidR="00DA00DC">
        <w:t>que</w:t>
      </w:r>
      <w:proofErr w:type="gramEnd"/>
      <w:r w:rsidR="00DA00DC">
        <w:t xml:space="preserve"> j</w:t>
      </w:r>
      <w:r>
        <w:t>’</w:t>
      </w:r>
      <w:r w:rsidR="00DA00DC">
        <w:t>ai besoin que tu saches</w:t>
      </w:r>
      <w:r>
        <w:t xml:space="preserve">. </w:t>
      </w:r>
      <w:r w:rsidR="00DA00DC">
        <w:t>Rien de plus</w:t>
      </w:r>
      <w:r>
        <w:t>. »</w:t>
      </w:r>
    </w:p>
    <w:p w14:paraId="74B9A885" w14:textId="77777777" w:rsidR="00DD1C38" w:rsidRDefault="00DA00DC" w:rsidP="00DA00DC">
      <w:r>
        <w:t>Il m</w:t>
      </w:r>
      <w:r w:rsidR="00DD1C38">
        <w:t>’</w:t>
      </w:r>
      <w:r>
        <w:t>avait fait signe de remettre mon voile</w:t>
      </w:r>
      <w:r w:rsidR="00DD1C38">
        <w:t xml:space="preserve">. </w:t>
      </w:r>
      <w:r>
        <w:t>Le chef de gare s</w:t>
      </w:r>
      <w:r w:rsidR="00DD1C38">
        <w:t>’</w:t>
      </w:r>
      <w:r>
        <w:t>inclina jusqu</w:t>
      </w:r>
      <w:r w:rsidR="00DD1C38">
        <w:t>’</w:t>
      </w:r>
      <w:r>
        <w:t>à terre au passage du tout-puissant ministre de la Cassette privée</w:t>
      </w:r>
      <w:r w:rsidR="00DD1C38">
        <w:t xml:space="preserve">. </w:t>
      </w:r>
      <w:r>
        <w:t>Le piquet d</w:t>
      </w:r>
      <w:r w:rsidR="00DD1C38">
        <w:t>’</w:t>
      </w:r>
      <w:r>
        <w:t>honneur se figea au garde-à-vous</w:t>
      </w:r>
      <w:r w:rsidR="00DD1C38">
        <w:t xml:space="preserve">. </w:t>
      </w:r>
      <w:proofErr w:type="spellStart"/>
      <w:r>
        <w:t>Hadjilar</w:t>
      </w:r>
      <w:proofErr w:type="spellEnd"/>
      <w:r>
        <w:t xml:space="preserve"> Pacha répondit par un nonchalant petit salut de la main</w:t>
      </w:r>
      <w:r w:rsidR="00DD1C38">
        <w:t>.</w:t>
      </w:r>
    </w:p>
    <w:p w14:paraId="6712EB41" w14:textId="77777777" w:rsidR="00DD1C38" w:rsidRDefault="00DA00DC" w:rsidP="00DA00DC">
      <w:r>
        <w:t>Moi</w:t>
      </w:r>
      <w:r w:rsidR="00DD1C38">
        <w:t xml:space="preserve">, </w:t>
      </w:r>
      <w:r>
        <w:t>je suivais</w:t>
      </w:r>
      <w:r w:rsidR="00DD1C38">
        <w:t xml:space="preserve">, </w:t>
      </w:r>
      <w:r>
        <w:t>tremblotante silhouette noire</w:t>
      </w:r>
      <w:r w:rsidR="00DD1C38">
        <w:t xml:space="preserve">, </w:t>
      </w:r>
      <w:r>
        <w:t>je suivais sans savoir où j</w:t>
      </w:r>
      <w:r w:rsidR="00DD1C38">
        <w:t>’</w:t>
      </w:r>
      <w:r>
        <w:t>allais</w:t>
      </w:r>
      <w:r w:rsidR="00DD1C38">
        <w:t xml:space="preserve">. </w:t>
      </w:r>
      <w:r>
        <w:t>Eh</w:t>
      </w:r>
      <w:r w:rsidR="00DD1C38">
        <w:t xml:space="preserve"> ! </w:t>
      </w:r>
      <w:r>
        <w:t>qu</w:t>
      </w:r>
      <w:r w:rsidR="00DD1C38">
        <w:t>’</w:t>
      </w:r>
      <w:r>
        <w:t>aurais-je bien pu faire d</w:t>
      </w:r>
      <w:r w:rsidR="00DD1C38">
        <w:t>’</w:t>
      </w:r>
      <w:r>
        <w:t>autre</w:t>
      </w:r>
      <w:r w:rsidR="00DD1C38">
        <w:t xml:space="preserve"> ? </w:t>
      </w:r>
      <w:r>
        <w:lastRenderedPageBreak/>
        <w:t>La nuit semblait sur le point de pâlir</w:t>
      </w:r>
      <w:r w:rsidR="00DD1C38">
        <w:t xml:space="preserve">. </w:t>
      </w:r>
      <w:r>
        <w:t>Mais toutes ces féeriques illuminations qui nous entouraient brillaient encore de tout leur éclat</w:t>
      </w:r>
      <w:r w:rsidR="00DD1C38">
        <w:t xml:space="preserve">. </w:t>
      </w:r>
      <w:r>
        <w:t>Et</w:t>
      </w:r>
      <w:r w:rsidR="00DD1C38">
        <w:t xml:space="preserve">, </w:t>
      </w:r>
      <w:r>
        <w:t>soudain</w:t>
      </w:r>
      <w:r w:rsidR="00DD1C38">
        <w:t xml:space="preserve">, </w:t>
      </w:r>
      <w:r>
        <w:t>croyant devenir folle</w:t>
      </w:r>
      <w:r w:rsidR="00DD1C38">
        <w:t xml:space="preserve">, </w:t>
      </w:r>
      <w:r>
        <w:t>j</w:t>
      </w:r>
      <w:r w:rsidR="00DD1C38">
        <w:t>’</w:t>
      </w:r>
      <w:r>
        <w:t>en vis d</w:t>
      </w:r>
      <w:r w:rsidR="00DD1C38">
        <w:t>’</w:t>
      </w:r>
      <w:r>
        <w:t>autres</w:t>
      </w:r>
      <w:r w:rsidR="00DD1C38">
        <w:t xml:space="preserve">, </w:t>
      </w:r>
      <w:r>
        <w:t>mille fois plus nombreuses</w:t>
      </w:r>
      <w:r w:rsidR="00DD1C38">
        <w:t xml:space="preserve">, </w:t>
      </w:r>
      <w:r>
        <w:t>en face de moi</w:t>
      </w:r>
      <w:r w:rsidR="00DD1C38">
        <w:t xml:space="preserve"> ; </w:t>
      </w:r>
      <w:r>
        <w:t>puis d</w:t>
      </w:r>
      <w:r w:rsidR="00DD1C38">
        <w:t>’</w:t>
      </w:r>
      <w:r>
        <w:t>autres encore à mes pieds</w:t>
      </w:r>
      <w:r w:rsidR="00DD1C38">
        <w:t xml:space="preserve">. </w:t>
      </w:r>
      <w:r>
        <w:t>Celles-là n</w:t>
      </w:r>
      <w:r w:rsidR="00DD1C38">
        <w:t>’</w:t>
      </w:r>
      <w:r>
        <w:t>étaient pas immobiles</w:t>
      </w:r>
      <w:r w:rsidR="00DD1C38">
        <w:t xml:space="preserve">. </w:t>
      </w:r>
      <w:r>
        <w:t>Elles allaient</w:t>
      </w:r>
      <w:r w:rsidR="00DD1C38">
        <w:t xml:space="preserve">, </w:t>
      </w:r>
      <w:r>
        <w:t>venaient</w:t>
      </w:r>
      <w:r w:rsidR="00DD1C38">
        <w:t xml:space="preserve">, </w:t>
      </w:r>
      <w:r>
        <w:t>s</w:t>
      </w:r>
      <w:r w:rsidR="00DD1C38">
        <w:t>’</w:t>
      </w:r>
      <w:r>
        <w:t>entrecroisaient</w:t>
      </w:r>
      <w:r w:rsidR="00DD1C38">
        <w:t xml:space="preserve">, </w:t>
      </w:r>
      <w:r>
        <w:t>glissant les unes à toute vitesse</w:t>
      </w:r>
      <w:r w:rsidR="00DD1C38">
        <w:t xml:space="preserve">, </w:t>
      </w:r>
      <w:r>
        <w:t>les autres avec une molle lenteur</w:t>
      </w:r>
      <w:r w:rsidR="00DD1C38">
        <w:t xml:space="preserve">, </w:t>
      </w:r>
      <w:r>
        <w:t>dans toutes les directions</w:t>
      </w:r>
      <w:r w:rsidR="00DD1C38">
        <w:t xml:space="preserve">, </w:t>
      </w:r>
      <w:r>
        <w:t>dans tous les sens</w:t>
      </w:r>
      <w:r w:rsidR="00DD1C38">
        <w:t xml:space="preserve">. </w:t>
      </w:r>
      <w:r>
        <w:t>Je n</w:t>
      </w:r>
      <w:r w:rsidR="00DD1C38">
        <w:t>’</w:t>
      </w:r>
      <w:r>
        <w:t>avais jamais encore aperçu un grand fleuve</w:t>
      </w:r>
      <w:r w:rsidR="00DD1C38">
        <w:t xml:space="preserve">, </w:t>
      </w:r>
      <w:r>
        <w:t>ni la mer</w:t>
      </w:r>
      <w:r w:rsidR="00DD1C38">
        <w:t xml:space="preserve">, </w:t>
      </w:r>
      <w:r>
        <w:t>bien entendu</w:t>
      </w:r>
      <w:r w:rsidR="00DD1C38">
        <w:t xml:space="preserve">, </w:t>
      </w:r>
      <w:r>
        <w:t>à plus forte raison</w:t>
      </w:r>
      <w:r w:rsidR="00DD1C38">
        <w:t xml:space="preserve">. </w:t>
      </w:r>
      <w:r>
        <w:t>Je compris que ce qui se trouvait là devait être chose comme les deux à la fois</w:t>
      </w:r>
      <w:r w:rsidR="00DD1C38">
        <w:t xml:space="preserve">. </w:t>
      </w:r>
      <w:r>
        <w:t>Et ce fut alors</w:t>
      </w:r>
      <w:r w:rsidR="00DD1C38">
        <w:t xml:space="preserve">, </w:t>
      </w:r>
      <w:r>
        <w:t>en même temps qu</w:t>
      </w:r>
      <w:r w:rsidR="00DD1C38">
        <w:t>’</w:t>
      </w:r>
      <w:r>
        <w:t>une brise froide et salée me frappait le visage</w:t>
      </w:r>
      <w:r w:rsidR="00DD1C38">
        <w:t xml:space="preserve">, </w:t>
      </w:r>
      <w:r>
        <w:t>que j</w:t>
      </w:r>
      <w:r w:rsidR="00DD1C38">
        <w:t>’</w:t>
      </w:r>
      <w:r>
        <w:t>éprouvai comme un autre choc</w:t>
      </w:r>
      <w:r w:rsidR="00DD1C38">
        <w:t xml:space="preserve">, </w:t>
      </w:r>
      <w:r>
        <w:t>combien plus violent</w:t>
      </w:r>
      <w:r w:rsidR="00DD1C38">
        <w:t xml:space="preserve">, </w:t>
      </w:r>
      <w:r>
        <w:t>la subite révélation de l</w:t>
      </w:r>
      <w:r w:rsidR="00DD1C38">
        <w:t>’</w:t>
      </w:r>
      <w:r>
        <w:t>endroit où me conduisait mon destin</w:t>
      </w:r>
      <w:r w:rsidR="00DD1C38">
        <w:t xml:space="preserve">. </w:t>
      </w:r>
      <w:r>
        <w:t>Le Bosphore</w:t>
      </w:r>
      <w:r w:rsidR="00DD1C38">
        <w:t xml:space="preserve">, </w:t>
      </w:r>
      <w:r>
        <w:t>Constantinople</w:t>
      </w:r>
      <w:r w:rsidR="00DD1C38">
        <w:t xml:space="preserve"> ! </w:t>
      </w:r>
      <w:r>
        <w:t>Était-ce possible</w:t>
      </w:r>
      <w:r w:rsidR="00DD1C38">
        <w:t xml:space="preserve"> ? </w:t>
      </w:r>
      <w:r>
        <w:t>Mon Dieu</w:t>
      </w:r>
      <w:r w:rsidR="00DD1C38">
        <w:t xml:space="preserve">, </w:t>
      </w:r>
      <w:r>
        <w:t>mon Dieu</w:t>
      </w:r>
      <w:r w:rsidR="00DD1C38">
        <w:t xml:space="preserve"> ! </w:t>
      </w:r>
      <w:r>
        <w:t>Ah</w:t>
      </w:r>
      <w:r w:rsidR="00DD1C38">
        <w:t xml:space="preserve"> ! </w:t>
      </w:r>
      <w:r>
        <w:t>tout de même</w:t>
      </w:r>
      <w:r w:rsidR="00DD1C38">
        <w:t xml:space="preserve">, </w:t>
      </w:r>
      <w:r>
        <w:t>il n</w:t>
      </w:r>
      <w:r w:rsidR="00DD1C38">
        <w:t>’</w:t>
      </w:r>
      <w:r>
        <w:t>était pas nécessaire d</w:t>
      </w:r>
      <w:r w:rsidR="00DD1C38">
        <w:t>’</w:t>
      </w:r>
      <w:r>
        <w:t>être bien forte en géographie pour les reconnaître</w:t>
      </w:r>
      <w:r w:rsidR="00DD1C38">
        <w:t xml:space="preserve">, </w:t>
      </w:r>
      <w:r>
        <w:t>pour être certaine de ne point m</w:t>
      </w:r>
      <w:r w:rsidR="00DD1C38">
        <w:t>’</w:t>
      </w:r>
      <w:r>
        <w:t>abuser sur la réalité de ce prodigieux spectacle</w:t>
      </w:r>
      <w:r w:rsidR="00DD1C38">
        <w:t xml:space="preserve">, </w:t>
      </w:r>
      <w:r>
        <w:t>sur le déroulement de l</w:t>
      </w:r>
      <w:r w:rsidR="00DD1C38">
        <w:t>’</w:t>
      </w:r>
      <w:r>
        <w:t>aventure inouïe qui était en train de m</w:t>
      </w:r>
      <w:r w:rsidR="00DD1C38">
        <w:t>’</w:t>
      </w:r>
      <w:r>
        <w:t>arriver</w:t>
      </w:r>
      <w:r w:rsidR="00DD1C38">
        <w:t> !</w:t>
      </w:r>
    </w:p>
    <w:p w14:paraId="07D16969" w14:textId="77777777" w:rsidR="00DD1C38" w:rsidRDefault="00DA00DC" w:rsidP="00DA00DC">
      <w:r>
        <w:t>Nous descendîmes un escalier sur les dernières marches duquel clapotaient les flots</w:t>
      </w:r>
      <w:r w:rsidR="00DD1C38">
        <w:t xml:space="preserve">. </w:t>
      </w:r>
      <w:r>
        <w:t>Une splendide embarcation était là</w:t>
      </w:r>
      <w:r w:rsidR="00DD1C38">
        <w:t xml:space="preserve">, </w:t>
      </w:r>
      <w:r>
        <w:t>surmontée à l</w:t>
      </w:r>
      <w:r w:rsidR="00DD1C38">
        <w:t>’</w:t>
      </w:r>
      <w:r>
        <w:t>arrière d</w:t>
      </w:r>
      <w:r w:rsidR="00DD1C38">
        <w:t>’</w:t>
      </w:r>
      <w:r>
        <w:t>un dôme de velours violet</w:t>
      </w:r>
      <w:r w:rsidR="00DD1C38">
        <w:t xml:space="preserve">, </w:t>
      </w:r>
      <w:r>
        <w:t>avec des banquettes recouvertes de housses de même tissu</w:t>
      </w:r>
      <w:r w:rsidR="00DD1C38">
        <w:t xml:space="preserve">. </w:t>
      </w:r>
      <w:r>
        <w:t>Douze rameurs</w:t>
      </w:r>
      <w:r w:rsidR="00DD1C38">
        <w:t xml:space="preserve">, </w:t>
      </w:r>
      <w:proofErr w:type="spellStart"/>
      <w:r>
        <w:t>casaqués</w:t>
      </w:r>
      <w:proofErr w:type="spellEnd"/>
      <w:r>
        <w:t xml:space="preserve"> de violet et d</w:t>
      </w:r>
      <w:r w:rsidR="00DD1C38">
        <w:t>’</w:t>
      </w:r>
      <w:r>
        <w:t>or</w:t>
      </w:r>
      <w:r w:rsidR="00DD1C38">
        <w:t xml:space="preserve">, </w:t>
      </w:r>
      <w:r>
        <w:t>étaient à leur poste</w:t>
      </w:r>
      <w:r w:rsidR="00DD1C38">
        <w:t xml:space="preserve">. </w:t>
      </w:r>
      <w:r>
        <w:t>Le ciel</w:t>
      </w:r>
      <w:r w:rsidR="00DD1C38">
        <w:t xml:space="preserve">, </w:t>
      </w:r>
      <w:r>
        <w:t>au-dessus de nous</w:t>
      </w:r>
      <w:r w:rsidR="00DD1C38">
        <w:t xml:space="preserve">, </w:t>
      </w:r>
      <w:r>
        <w:t>commençait à se zébrer de larges déchirures vertes</w:t>
      </w:r>
      <w:r w:rsidR="00DD1C38">
        <w:t xml:space="preserve">. </w:t>
      </w:r>
      <w:r>
        <w:t>Les étoiles se prolongeaient en vrilles clignotantes dans l</w:t>
      </w:r>
      <w:r w:rsidR="00DD1C38">
        <w:t>’</w:t>
      </w:r>
      <w:r>
        <w:t>eau</w:t>
      </w:r>
      <w:r w:rsidR="00DD1C38">
        <w:t>.</w:t>
      </w:r>
    </w:p>
    <w:p w14:paraId="1C93DC19" w14:textId="5BD7FB52" w:rsidR="00DA00DC" w:rsidRDefault="00DD1C38" w:rsidP="00DA00DC">
      <w:r>
        <w:t>« </w:t>
      </w:r>
      <w:r w:rsidR="00DA00DC">
        <w:t>Au konak</w:t>
      </w:r>
      <w:r>
        <w:t xml:space="preserve"> ! </w:t>
      </w:r>
      <w:r w:rsidR="00DA00DC">
        <w:t>Et le plus vite possible</w:t>
      </w:r>
      <w:r>
        <w:t>. »</w:t>
      </w:r>
    </w:p>
    <w:p w14:paraId="41EC090C" w14:textId="77777777" w:rsidR="00DD1C38" w:rsidRDefault="00DA00DC" w:rsidP="00DA00DC">
      <w:r>
        <w:t>À peine eûmes-nous le temps de nous asseoir</w:t>
      </w:r>
      <w:r w:rsidR="00DD1C38">
        <w:t xml:space="preserve">. </w:t>
      </w:r>
      <w:r>
        <w:t>Déjà</w:t>
      </w:r>
      <w:r w:rsidR="00DD1C38">
        <w:t xml:space="preserve">, </w:t>
      </w:r>
      <w:r>
        <w:t>le caïque volait à la surface d</w:t>
      </w:r>
      <w:r w:rsidR="00DD1C38">
        <w:t>’</w:t>
      </w:r>
      <w:r>
        <w:t>une mer que chaque minute faisait plus claire</w:t>
      </w:r>
      <w:r w:rsidR="00DD1C38">
        <w:t xml:space="preserve">. </w:t>
      </w:r>
      <w:r>
        <w:t>Plusieurs bateaux que nous croisâmes n</w:t>
      </w:r>
      <w:r w:rsidR="00DD1C38">
        <w:t>’</w:t>
      </w:r>
      <w:r>
        <w:t xml:space="preserve">avaient </w:t>
      </w:r>
      <w:r>
        <w:lastRenderedPageBreak/>
        <w:t>plus leurs feux allumés</w:t>
      </w:r>
      <w:r w:rsidR="00DD1C38">
        <w:t xml:space="preserve">. </w:t>
      </w:r>
      <w:r>
        <w:t>Le jour venait</w:t>
      </w:r>
      <w:r w:rsidR="00DD1C38">
        <w:t xml:space="preserve">. </w:t>
      </w:r>
      <w:r>
        <w:t>J</w:t>
      </w:r>
      <w:r w:rsidR="00DD1C38">
        <w:t>’</w:t>
      </w:r>
      <w:r>
        <w:t>avais pris place un peu à l</w:t>
      </w:r>
      <w:r w:rsidR="00DD1C38">
        <w:t>’</w:t>
      </w:r>
      <w:r>
        <w:t>écart</w:t>
      </w:r>
      <w:r w:rsidR="00DD1C38">
        <w:t xml:space="preserve">, </w:t>
      </w:r>
      <w:r>
        <w:t>à la droite d</w:t>
      </w:r>
      <w:r w:rsidR="00DD1C38">
        <w:t>’</w:t>
      </w:r>
      <w:proofErr w:type="spellStart"/>
      <w:r>
        <w:t>Hadjilar</w:t>
      </w:r>
      <w:proofErr w:type="spellEnd"/>
      <w:r>
        <w:t xml:space="preserve"> Pacha</w:t>
      </w:r>
      <w:r w:rsidR="00DD1C38">
        <w:t xml:space="preserve">. </w:t>
      </w:r>
      <w:r>
        <w:t>L</w:t>
      </w:r>
      <w:r w:rsidR="00DD1C38">
        <w:t>’</w:t>
      </w:r>
      <w:r>
        <w:t>homme qu</w:t>
      </w:r>
      <w:r w:rsidR="00DD1C38">
        <w:t>’</w:t>
      </w:r>
      <w:r>
        <w:t>il avait appelé Youri était à sa gauche</w:t>
      </w:r>
      <w:r w:rsidR="00DD1C38">
        <w:t xml:space="preserve">. </w:t>
      </w:r>
      <w:r>
        <w:t>Ils causaient tous les deux à voix basse</w:t>
      </w:r>
      <w:r w:rsidR="00DD1C38">
        <w:t xml:space="preserve">. </w:t>
      </w:r>
      <w:r>
        <w:t>Je savais bien que c</w:t>
      </w:r>
      <w:r w:rsidR="00DD1C38">
        <w:t>’</w:t>
      </w:r>
      <w:r>
        <w:t>était de moi qu</w:t>
      </w:r>
      <w:r w:rsidR="00DD1C38">
        <w:t>’</w:t>
      </w:r>
      <w:r>
        <w:t>ils s</w:t>
      </w:r>
      <w:r w:rsidR="00DD1C38">
        <w:t>’</w:t>
      </w:r>
      <w:r>
        <w:t>entretenaient</w:t>
      </w:r>
      <w:r w:rsidR="00DD1C38">
        <w:t xml:space="preserve">. </w:t>
      </w:r>
      <w:r>
        <w:t>Mais</w:t>
      </w:r>
      <w:r w:rsidR="00DD1C38">
        <w:t xml:space="preserve">, </w:t>
      </w:r>
      <w:r>
        <w:t>si bizarre que cela puisse paraître</w:t>
      </w:r>
      <w:r w:rsidR="00DD1C38">
        <w:t xml:space="preserve">, </w:t>
      </w:r>
      <w:r>
        <w:t>je n</w:t>
      </w:r>
      <w:r w:rsidR="00DD1C38">
        <w:t>’</w:t>
      </w:r>
      <w:r>
        <w:t>essayais même pas de tendre l</w:t>
      </w:r>
      <w:r w:rsidR="00DD1C38">
        <w:t>’</w:t>
      </w:r>
      <w:r>
        <w:t>oreille pour surprendre ce qu</w:t>
      </w:r>
      <w:r w:rsidR="00DD1C38">
        <w:t>’</w:t>
      </w:r>
      <w:r>
        <w:t>ils pouvaient dire</w:t>
      </w:r>
      <w:r w:rsidR="00DD1C38">
        <w:t xml:space="preserve">. </w:t>
      </w:r>
      <w:r>
        <w:t>Dès cette époque je possédais le sentiment lucide et triste de l</w:t>
      </w:r>
      <w:r w:rsidR="00DD1C38">
        <w:t>’</w:t>
      </w:r>
      <w:r>
        <w:t>inutilité de nos agitations</w:t>
      </w:r>
      <w:r w:rsidR="00DD1C38">
        <w:t xml:space="preserve">, </w:t>
      </w:r>
      <w:r>
        <w:t>de nos efforts dans les combats dont notre destinée peut dépendre</w:t>
      </w:r>
      <w:r w:rsidR="00DD1C38">
        <w:t xml:space="preserve">. </w:t>
      </w:r>
      <w:r>
        <w:t>Cette conviction m</w:t>
      </w:r>
      <w:r w:rsidR="00DD1C38">
        <w:t>’</w:t>
      </w:r>
      <w:r>
        <w:t>aura suivie toute ma vie</w:t>
      </w:r>
      <w:r w:rsidR="00DD1C38">
        <w:t xml:space="preserve">. </w:t>
      </w:r>
      <w:r>
        <w:t>Elle explique l</w:t>
      </w:r>
      <w:r w:rsidR="00DD1C38">
        <w:t>’</w:t>
      </w:r>
      <w:r>
        <w:t>apparente résignation de mon existence</w:t>
      </w:r>
      <w:r w:rsidR="00DD1C38">
        <w:t xml:space="preserve">. </w:t>
      </w:r>
      <w:r>
        <w:t>Je m</w:t>
      </w:r>
      <w:r w:rsidR="00DD1C38">
        <w:t>’</w:t>
      </w:r>
      <w:r>
        <w:t>en suis si peu départie qu</w:t>
      </w:r>
      <w:r w:rsidR="00DD1C38">
        <w:t>’</w:t>
      </w:r>
      <w:r>
        <w:t>au moment même où je te parle</w:t>
      </w:r>
      <w:r w:rsidR="00DD1C38">
        <w:t xml:space="preserve">, </w:t>
      </w:r>
      <w:r>
        <w:t>en face d</w:t>
      </w:r>
      <w:r w:rsidR="00DD1C38">
        <w:t>’</w:t>
      </w:r>
      <w:r>
        <w:t>une menace qui n</w:t>
      </w:r>
      <w:r w:rsidR="00DD1C38">
        <w:t>’</w:t>
      </w:r>
      <w:r>
        <w:t>a jamais été plus abjecte</w:t>
      </w:r>
      <w:r w:rsidR="00DD1C38">
        <w:t xml:space="preserve">, </w:t>
      </w:r>
      <w:r>
        <w:t>plus redoutable</w:t>
      </w:r>
      <w:r w:rsidR="00DD1C38">
        <w:t xml:space="preserve">, </w:t>
      </w:r>
      <w:r>
        <w:t>j</w:t>
      </w:r>
      <w:r w:rsidR="00DD1C38">
        <w:t>’</w:t>
      </w:r>
      <w:r>
        <w:t>en suis au point de me demander si je n</w:t>
      </w:r>
      <w:r w:rsidR="00DD1C38">
        <w:t>’</w:t>
      </w:r>
      <w:r>
        <w:t>ai pas eu tort d</w:t>
      </w:r>
      <w:r w:rsidR="00DD1C38">
        <w:t>’</w:t>
      </w:r>
      <w:r>
        <w:t>entamer la lutte</w:t>
      </w:r>
      <w:r w:rsidR="00DD1C38">
        <w:t xml:space="preserve"> – </w:t>
      </w:r>
      <w:r>
        <w:t>à plus forte raison</w:t>
      </w:r>
      <w:r w:rsidR="00DD1C38">
        <w:t xml:space="preserve">, </w:t>
      </w:r>
      <w:r>
        <w:t>mon pauvre ami</w:t>
      </w:r>
      <w:r w:rsidR="00DD1C38">
        <w:t xml:space="preserve">, </w:t>
      </w:r>
      <w:r>
        <w:t>de t</w:t>
      </w:r>
      <w:r w:rsidR="00DD1C38">
        <w:t>’</w:t>
      </w:r>
      <w:r>
        <w:t>y engager</w:t>
      </w:r>
      <w:r w:rsidR="00DD1C38">
        <w:t>.</w:t>
      </w:r>
    </w:p>
    <w:p w14:paraId="1F93D9BA" w14:textId="07C594D9" w:rsidR="00DA00DC" w:rsidRDefault="00DA00DC" w:rsidP="00DA00DC"/>
    <w:p w14:paraId="56174B50" w14:textId="77777777" w:rsidR="00DD1C38" w:rsidRDefault="00DA00DC" w:rsidP="00DA00DC">
      <w:r>
        <w:t>L</w:t>
      </w:r>
      <w:r w:rsidR="00DD1C38">
        <w:t>’</w:t>
      </w:r>
      <w:r>
        <w:t>aube n</w:t>
      </w:r>
      <w:r w:rsidR="00DD1C38">
        <w:t>’</w:t>
      </w:r>
      <w:r>
        <w:t>était plus éloignée de poindre lorsque nous atteignîmes l</w:t>
      </w:r>
      <w:r w:rsidR="00DD1C38">
        <w:t>’</w:t>
      </w:r>
      <w:r>
        <w:t>autre rive</w:t>
      </w:r>
      <w:r w:rsidR="00DD1C38">
        <w:t xml:space="preserve">. </w:t>
      </w:r>
      <w:r>
        <w:t>Le caïque vint se ranger le long d</w:t>
      </w:r>
      <w:r w:rsidR="00DD1C38">
        <w:t>’</w:t>
      </w:r>
      <w:r>
        <w:t>un quai de marbre</w:t>
      </w:r>
      <w:r w:rsidR="00DD1C38">
        <w:t xml:space="preserve">, </w:t>
      </w:r>
      <w:r>
        <w:t>bordé d</w:t>
      </w:r>
      <w:r w:rsidR="00DD1C38">
        <w:t>’</w:t>
      </w:r>
      <w:r>
        <w:t>une balustrade surmontée de place en place par de grands vases d</w:t>
      </w:r>
      <w:r w:rsidR="00DD1C38">
        <w:t>’</w:t>
      </w:r>
      <w:r>
        <w:t>airain</w:t>
      </w:r>
      <w:r w:rsidR="00DD1C38">
        <w:t xml:space="preserve">. </w:t>
      </w:r>
      <w:r>
        <w:t>Dans la pénombre blanchissante s</w:t>
      </w:r>
      <w:r w:rsidR="00DD1C38">
        <w:t>’</w:t>
      </w:r>
      <w:r>
        <w:t>apercevait</w:t>
      </w:r>
      <w:r w:rsidR="00DD1C38">
        <w:t xml:space="preserve">, </w:t>
      </w:r>
      <w:r>
        <w:t>parmi des bouquets de cyprès et d</w:t>
      </w:r>
      <w:r w:rsidR="00DD1C38">
        <w:t>’</w:t>
      </w:r>
      <w:r>
        <w:t>ifs</w:t>
      </w:r>
      <w:r w:rsidR="00DD1C38">
        <w:t xml:space="preserve">, </w:t>
      </w:r>
      <w:r>
        <w:t>un palais</w:t>
      </w:r>
      <w:r w:rsidR="00DD1C38">
        <w:t xml:space="preserve">, </w:t>
      </w:r>
      <w:r>
        <w:t>de style italien</w:t>
      </w:r>
      <w:r w:rsidR="00DD1C38">
        <w:t>.</w:t>
      </w:r>
    </w:p>
    <w:p w14:paraId="64B018EC" w14:textId="77777777" w:rsidR="00DD1C38" w:rsidRDefault="00DD1C38" w:rsidP="00DA00DC">
      <w:r>
        <w:t>« </w:t>
      </w:r>
      <w:r w:rsidR="00DA00DC">
        <w:t>Nous voici chez moi</w:t>
      </w:r>
      <w:r>
        <w:t> ! »</w:t>
      </w:r>
      <w:r w:rsidR="00DA00DC">
        <w:t xml:space="preserve"> dit Elias </w:t>
      </w:r>
      <w:proofErr w:type="spellStart"/>
      <w:r w:rsidR="00DA00DC">
        <w:t>Hadjilar</w:t>
      </w:r>
      <w:proofErr w:type="spellEnd"/>
      <w:r>
        <w:t>.</w:t>
      </w:r>
    </w:p>
    <w:p w14:paraId="1DB17638" w14:textId="77777777" w:rsidR="00DD1C38" w:rsidRDefault="00DA00DC" w:rsidP="00DA00DC">
      <w:r>
        <w:t>Ce fut lui-même qui me prit la main</w:t>
      </w:r>
      <w:r w:rsidR="00DD1C38">
        <w:t xml:space="preserve">, </w:t>
      </w:r>
      <w:r>
        <w:t>pour m</w:t>
      </w:r>
      <w:r w:rsidR="00DD1C38">
        <w:t>’</w:t>
      </w:r>
      <w:r>
        <w:t>aider à sauter le quai</w:t>
      </w:r>
      <w:r w:rsidR="00DD1C38">
        <w:t>.</w:t>
      </w:r>
    </w:p>
    <w:p w14:paraId="70722F30" w14:textId="52B8FC3C" w:rsidR="00DA00DC" w:rsidRDefault="00DD1C38" w:rsidP="00DA00DC">
      <w:r>
        <w:t>« </w:t>
      </w:r>
      <w:r w:rsidR="00DA00DC">
        <w:t>Pas trop lasse</w:t>
      </w:r>
      <w:r>
        <w:t xml:space="preserve"> ? </w:t>
      </w:r>
      <w:r w:rsidR="00DA00DC">
        <w:t>Non</w:t>
      </w:r>
      <w:r>
        <w:t xml:space="preserve"> ? </w:t>
      </w:r>
      <w:r w:rsidR="00DA00DC">
        <w:t>Tant mieux</w:t>
      </w:r>
      <w:r>
        <w:t xml:space="preserve"> ! </w:t>
      </w:r>
      <w:r w:rsidR="00DA00DC">
        <w:t>Tu es une brave petite</w:t>
      </w:r>
      <w:r>
        <w:t xml:space="preserve">. </w:t>
      </w:r>
      <w:r w:rsidR="00DA00DC">
        <w:t>Tu vas avoir demain</w:t>
      </w:r>
      <w:r>
        <w:t xml:space="preserve">, </w:t>
      </w:r>
      <w:r w:rsidR="00DA00DC">
        <w:t>c</w:t>
      </w:r>
      <w:r>
        <w:t>’</w:t>
      </w:r>
      <w:r w:rsidR="00DA00DC">
        <w:t>est-à-dire aujourd</w:t>
      </w:r>
      <w:r>
        <w:t>’</w:t>
      </w:r>
      <w:r w:rsidR="00DA00DC">
        <w:t>hui</w:t>
      </w:r>
      <w:r>
        <w:t xml:space="preserve">, </w:t>
      </w:r>
      <w:r w:rsidR="00DA00DC">
        <w:t>des occupations assez fatigantes</w:t>
      </w:r>
      <w:r>
        <w:t xml:space="preserve">. </w:t>
      </w:r>
      <w:r w:rsidR="00DA00DC">
        <w:t>Fais-moi donc le plaisir de commencer par te reposer</w:t>
      </w:r>
      <w:r>
        <w:t>. »</w:t>
      </w:r>
    </w:p>
    <w:p w14:paraId="767EB3BC" w14:textId="77777777" w:rsidR="00DD1C38" w:rsidRDefault="00DA00DC" w:rsidP="00DA00DC">
      <w:r>
        <w:lastRenderedPageBreak/>
        <w:t>Une nuée de serviteurs s</w:t>
      </w:r>
      <w:r w:rsidR="00DD1C38">
        <w:t>’</w:t>
      </w:r>
      <w:r>
        <w:t>empressaient autour de nous</w:t>
      </w:r>
      <w:r w:rsidR="00DD1C38">
        <w:t xml:space="preserve">. </w:t>
      </w:r>
      <w:r>
        <w:t>Il fit signe à une négresse entre deux âges</w:t>
      </w:r>
      <w:r w:rsidR="00DD1C38">
        <w:t xml:space="preserve">, </w:t>
      </w:r>
      <w:r>
        <w:t>somptueusement vêtue de velours violet</w:t>
      </w:r>
      <w:r w:rsidR="00DD1C38">
        <w:t xml:space="preserve">, </w:t>
      </w:r>
      <w:r>
        <w:t>elle aussi</w:t>
      </w:r>
      <w:r w:rsidR="00DD1C38">
        <w:t xml:space="preserve">, </w:t>
      </w:r>
      <w:r>
        <w:t>et dont le col et les oreilles disparaissaient sous une panoplie de bijoux</w:t>
      </w:r>
      <w:r w:rsidR="00DD1C38">
        <w:t>.</w:t>
      </w:r>
    </w:p>
    <w:p w14:paraId="152FBAF4" w14:textId="3C1115D0" w:rsidR="00DA00DC" w:rsidRDefault="00DD1C38" w:rsidP="00DA00DC">
      <w:r>
        <w:t>« </w:t>
      </w:r>
      <w:proofErr w:type="spellStart"/>
      <w:r w:rsidR="00DA00DC">
        <w:t>Fenzilé</w:t>
      </w:r>
      <w:proofErr w:type="spellEnd"/>
      <w:r>
        <w:t xml:space="preserve">, </w:t>
      </w:r>
      <w:r w:rsidR="00DA00DC">
        <w:t>tu vas m</w:t>
      </w:r>
      <w:r>
        <w:t>’</w:t>
      </w:r>
      <w:r w:rsidR="00DA00DC">
        <w:t>installer la petite dame que voici dans l</w:t>
      </w:r>
      <w:r>
        <w:t>’</w:t>
      </w:r>
      <w:r w:rsidR="00DA00DC">
        <w:t>aile gauche du konak</w:t>
      </w:r>
      <w:r>
        <w:t xml:space="preserve">. </w:t>
      </w:r>
      <w:r w:rsidR="00DA00DC">
        <w:t>Qu</w:t>
      </w:r>
      <w:r>
        <w:t>’</w:t>
      </w:r>
      <w:r w:rsidR="00DA00DC">
        <w:t>elle dorme au moins jusqu</w:t>
      </w:r>
      <w:r>
        <w:t>’</w:t>
      </w:r>
      <w:r w:rsidR="00DA00DC">
        <w:t>à midi</w:t>
      </w:r>
      <w:r>
        <w:t xml:space="preserve">. </w:t>
      </w:r>
      <w:r w:rsidR="00DA00DC">
        <w:t>Dans le courant de la journée</w:t>
      </w:r>
      <w:r>
        <w:t xml:space="preserve">, </w:t>
      </w:r>
      <w:r w:rsidR="00DA00DC">
        <w:t>elle recevra mes instructions</w:t>
      </w:r>
      <w:r>
        <w:t>. »</w:t>
      </w:r>
    </w:p>
    <w:p w14:paraId="36EDDF49" w14:textId="77777777" w:rsidR="00DD1C38" w:rsidRDefault="00DA00DC" w:rsidP="00DA00DC">
      <w:r>
        <w:t>Il s</w:t>
      </w:r>
      <w:r w:rsidR="00DD1C38">
        <w:t>’</w:t>
      </w:r>
      <w:r>
        <w:t>était retourné vers moi</w:t>
      </w:r>
      <w:r w:rsidR="00DD1C38">
        <w:t xml:space="preserve">, </w:t>
      </w:r>
      <w:r>
        <w:t>et</w:t>
      </w:r>
      <w:r w:rsidR="00DD1C38">
        <w:t xml:space="preserve">, </w:t>
      </w:r>
      <w:r>
        <w:t>avant de prendre congé</w:t>
      </w:r>
      <w:r w:rsidR="00DD1C38">
        <w:t> :</w:t>
      </w:r>
    </w:p>
    <w:p w14:paraId="716CA7F9" w14:textId="75C23811" w:rsidR="00DA00DC" w:rsidRDefault="00DD1C38" w:rsidP="00DA00DC">
      <w:r>
        <w:t>« </w:t>
      </w:r>
      <w:r w:rsidR="00DA00DC">
        <w:t>À ce soir</w:t>
      </w:r>
      <w:r>
        <w:t xml:space="preserve">, </w:t>
      </w:r>
      <w:r w:rsidR="00DA00DC">
        <w:t>donc</w:t>
      </w:r>
      <w:r>
        <w:t xml:space="preserve">, </w:t>
      </w:r>
      <w:r w:rsidR="00DA00DC">
        <w:t>dit-il</w:t>
      </w:r>
      <w:r>
        <w:t xml:space="preserve">, </w:t>
      </w:r>
      <w:r w:rsidR="00DA00DC">
        <w:t>et dors bien</w:t>
      </w:r>
      <w:r>
        <w:t xml:space="preserve">. </w:t>
      </w:r>
      <w:r w:rsidR="00DA00DC">
        <w:t>Quand tu auras besoin de quoi que ce soit</w:t>
      </w:r>
      <w:r>
        <w:t xml:space="preserve">, </w:t>
      </w:r>
      <w:r w:rsidR="00DA00DC">
        <w:t xml:space="preserve">adresse-toi à </w:t>
      </w:r>
      <w:proofErr w:type="spellStart"/>
      <w:r w:rsidR="00DA00DC">
        <w:t>Fenzilé</w:t>
      </w:r>
      <w:proofErr w:type="spellEnd"/>
      <w:r>
        <w:t xml:space="preserve">. </w:t>
      </w:r>
      <w:r w:rsidR="00DA00DC">
        <w:t>Tu auras certainement avec elle toute satisfaction pour le courant</w:t>
      </w:r>
      <w:r>
        <w:t xml:space="preserve">. </w:t>
      </w:r>
      <w:r w:rsidR="00DA00DC">
        <w:t>S</w:t>
      </w:r>
      <w:r>
        <w:t>’</w:t>
      </w:r>
      <w:r w:rsidR="00DA00DC">
        <w:t>il s</w:t>
      </w:r>
      <w:r>
        <w:t>’</w:t>
      </w:r>
      <w:r w:rsidR="00DA00DC">
        <w:t>agissait de quelque chose d</w:t>
      </w:r>
      <w:r>
        <w:t>’</w:t>
      </w:r>
      <w:r w:rsidR="00DA00DC">
        <w:t>un peu exceptionnel</w:t>
      </w:r>
      <w:r>
        <w:t xml:space="preserve">, </w:t>
      </w:r>
      <w:r w:rsidR="00DA00DC">
        <w:t>tu n</w:t>
      </w:r>
      <w:r>
        <w:t>’</w:t>
      </w:r>
      <w:r w:rsidR="00DA00DC">
        <w:t>aurais qu</w:t>
      </w:r>
      <w:r>
        <w:t>’</w:t>
      </w:r>
      <w:r w:rsidR="00DA00DC">
        <w:t>à demander au téléphone mon secrétaire que voici</w:t>
      </w:r>
      <w:r>
        <w:t xml:space="preserve">. </w:t>
      </w:r>
      <w:r w:rsidR="00DA00DC">
        <w:t>Tu as entendu son nom tout à l</w:t>
      </w:r>
      <w:r>
        <w:t>’</w:t>
      </w:r>
      <w:r w:rsidR="00DA00DC">
        <w:t>heure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 ? </w:t>
      </w:r>
      <w:r w:rsidR="00DA00DC">
        <w:t>Il s</w:t>
      </w:r>
      <w:r>
        <w:t>’</w:t>
      </w:r>
      <w:r w:rsidR="00DA00DC">
        <w:t xml:space="preserve">appelle Youri </w:t>
      </w:r>
      <w:proofErr w:type="spellStart"/>
      <w:r w:rsidR="00DA00DC">
        <w:t>Becharra</w:t>
      </w:r>
      <w:proofErr w:type="spellEnd"/>
      <w:r>
        <w:t>. »</w:t>
      </w:r>
    </w:p>
    <w:p w14:paraId="7074E8DA" w14:textId="77777777" w:rsidR="00DA00DC" w:rsidRDefault="00DA00DC" w:rsidP="00DD1C38">
      <w:pPr>
        <w:pStyle w:val="Titre1"/>
        <w:numPr>
          <w:ilvl w:val="0"/>
          <w:numId w:val="16"/>
        </w:numPr>
        <w:ind w:firstLine="0"/>
      </w:pPr>
      <w:bookmarkStart w:id="23" w:name="__RefHeading___Toc367651721"/>
      <w:bookmarkStart w:id="24" w:name="_Toc194342874"/>
      <w:bookmarkEnd w:id="23"/>
      <w:r>
        <w:lastRenderedPageBreak/>
        <w:t>XI</w:t>
      </w:r>
      <w:bookmarkEnd w:id="24"/>
    </w:p>
    <w:p w14:paraId="16E63958" w14:textId="77777777" w:rsidR="00DD1C38" w:rsidRDefault="00DD1C38" w:rsidP="00DA00DC">
      <w:r>
        <w:t>« </w:t>
      </w:r>
      <w:r w:rsidR="00DA00DC">
        <w:t>Suis-moi</w:t>
      </w:r>
      <w:r>
        <w:t xml:space="preserve">, </w:t>
      </w:r>
      <w:r w:rsidR="00DA00DC">
        <w:t xml:space="preserve">petite </w:t>
      </w:r>
      <w:proofErr w:type="spellStart"/>
      <w:r w:rsidR="00DA00DC">
        <w:t>Hanoum</w:t>
      </w:r>
      <w:proofErr w:type="spellEnd"/>
      <w:r>
        <w:t xml:space="preserve">, </w:t>
      </w:r>
      <w:r w:rsidR="00DA00DC">
        <w:t>suis-moi</w:t>
      </w:r>
      <w:r>
        <w:t> ! »</w:t>
      </w:r>
      <w:r w:rsidR="00DA00DC">
        <w:t xml:space="preserve"> dit </w:t>
      </w:r>
      <w:proofErr w:type="spellStart"/>
      <w:r w:rsidR="00DA00DC">
        <w:t>Fenzilé</w:t>
      </w:r>
      <w:proofErr w:type="spellEnd"/>
      <w:r>
        <w:t>.</w:t>
      </w:r>
    </w:p>
    <w:p w14:paraId="44A1E400" w14:textId="77777777" w:rsidR="00DD1C38" w:rsidRDefault="00DA00DC" w:rsidP="00DA00DC">
      <w:r>
        <w:t>Muette</w:t>
      </w:r>
      <w:r w:rsidR="00DD1C38">
        <w:t xml:space="preserve">, </w:t>
      </w:r>
      <w:r>
        <w:t>sans solliciter un mot d</w:t>
      </w:r>
      <w:r w:rsidR="00DD1C38">
        <w:t>’</w:t>
      </w:r>
      <w:r>
        <w:t>explication</w:t>
      </w:r>
      <w:r w:rsidR="00DD1C38">
        <w:t xml:space="preserve">, </w:t>
      </w:r>
      <w:r>
        <w:t>je pénétrai avec elle sous le porche de gauche</w:t>
      </w:r>
      <w:r w:rsidR="00DD1C38">
        <w:t xml:space="preserve">. </w:t>
      </w:r>
      <w:r>
        <w:t>Toute cette partie du palais était environnée de bosquets</w:t>
      </w:r>
      <w:r w:rsidR="00DD1C38">
        <w:t xml:space="preserve">. </w:t>
      </w:r>
      <w:r>
        <w:t>Dans le ciel vert</w:t>
      </w:r>
      <w:r w:rsidR="00DD1C38">
        <w:t xml:space="preserve">, </w:t>
      </w:r>
      <w:r>
        <w:t>des mouettes tournaient</w:t>
      </w:r>
      <w:r w:rsidR="00DD1C38">
        <w:t xml:space="preserve">, </w:t>
      </w:r>
      <w:r>
        <w:t>toutes blanches</w:t>
      </w:r>
      <w:r w:rsidR="00DD1C38">
        <w:t xml:space="preserve">. </w:t>
      </w:r>
      <w:r>
        <w:t>Il faisait déjà assez clair pour qu</w:t>
      </w:r>
      <w:r w:rsidR="00DD1C38">
        <w:t>’</w:t>
      </w:r>
      <w:r>
        <w:t>on pût distinguer les premières fleurs</w:t>
      </w:r>
      <w:r w:rsidR="00DD1C38">
        <w:t xml:space="preserve">, </w:t>
      </w:r>
      <w:r>
        <w:t>qui s</w:t>
      </w:r>
      <w:r w:rsidR="00DD1C38">
        <w:t>’</w:t>
      </w:r>
      <w:r>
        <w:t>entrouvraient</w:t>
      </w:r>
      <w:r w:rsidR="00DD1C38">
        <w:t>.</w:t>
      </w:r>
    </w:p>
    <w:p w14:paraId="098D6AE2" w14:textId="1932959A" w:rsidR="00DA00DC" w:rsidRDefault="00DA00DC" w:rsidP="00DA00DC"/>
    <w:p w14:paraId="5BE55E1F" w14:textId="77777777" w:rsidR="00DD1C38" w:rsidRDefault="00DA00DC" w:rsidP="00DA00DC">
      <w:r>
        <w:t>Comme elle fut en tous points extraordinaire</w:t>
      </w:r>
      <w:r w:rsidR="00DD1C38">
        <w:t xml:space="preserve">, </w:t>
      </w:r>
      <w:r>
        <w:t>cette journée au cours de laquelle allait m</w:t>
      </w:r>
      <w:r w:rsidR="00DD1C38">
        <w:t>’</w:t>
      </w:r>
      <w:r>
        <w:t>être révélé mon destin</w:t>
      </w:r>
      <w:r w:rsidR="00DD1C38">
        <w:t xml:space="preserve"> ! </w:t>
      </w:r>
      <w:r>
        <w:t>Naturellement</w:t>
      </w:r>
      <w:r w:rsidR="00DD1C38">
        <w:t xml:space="preserve">, </w:t>
      </w:r>
      <w:r>
        <w:t>malgré les supplications de ma gardienne</w:t>
      </w:r>
      <w:r w:rsidR="00DD1C38">
        <w:t xml:space="preserve">, </w:t>
      </w:r>
      <w:r>
        <w:t>je ne consentis point à me coucher</w:t>
      </w:r>
      <w:r w:rsidR="00DD1C38">
        <w:t xml:space="preserve">. </w:t>
      </w:r>
      <w:r>
        <w:t>On ne pouvait pas me contraindre à dormir</w:t>
      </w:r>
      <w:r w:rsidR="00DD1C38">
        <w:t xml:space="preserve">, </w:t>
      </w:r>
      <w:r>
        <w:t>si je n</w:t>
      </w:r>
      <w:r w:rsidR="00DD1C38">
        <w:t>’</w:t>
      </w:r>
      <w:r>
        <w:t>en avais pas envie</w:t>
      </w:r>
      <w:r w:rsidR="00DD1C38">
        <w:t xml:space="preserve">, </w:t>
      </w:r>
      <w:r>
        <w:t>à la fin</w:t>
      </w:r>
      <w:r w:rsidR="00DD1C38">
        <w:t xml:space="preserve"> ! </w:t>
      </w:r>
      <w:r>
        <w:t>Je m</w:t>
      </w:r>
      <w:r w:rsidR="00DD1C38">
        <w:t>’</w:t>
      </w:r>
      <w:r>
        <w:t>étais reposée bien suffisamment dans le wagon</w:t>
      </w:r>
      <w:r w:rsidR="00DD1C38">
        <w:t xml:space="preserve">. </w:t>
      </w:r>
      <w:r>
        <w:t>Et puis</w:t>
      </w:r>
      <w:r w:rsidR="00DD1C38">
        <w:t xml:space="preserve">, </w:t>
      </w:r>
      <w:r>
        <w:t>il y avait ma curiosité</w:t>
      </w:r>
      <w:r w:rsidR="00DD1C38">
        <w:t xml:space="preserve">, </w:t>
      </w:r>
      <w:r>
        <w:t>qui devinait qu</w:t>
      </w:r>
      <w:r w:rsidR="00DD1C38">
        <w:t>’</w:t>
      </w:r>
      <w:r>
        <w:t>assez de matière à s</w:t>
      </w:r>
      <w:r w:rsidR="00DD1C38">
        <w:t>’</w:t>
      </w:r>
      <w:r>
        <w:t>exercer allait lui être offerte</w:t>
      </w:r>
      <w:r w:rsidR="00DD1C38">
        <w:t xml:space="preserve">, </w:t>
      </w:r>
      <w:r>
        <w:t>Dieu merci</w:t>
      </w:r>
      <w:r w:rsidR="00DD1C38">
        <w:t> !</w:t>
      </w:r>
    </w:p>
    <w:p w14:paraId="2974E01A" w14:textId="77777777" w:rsidR="00DD1C38" w:rsidRDefault="00DA00DC" w:rsidP="00DA00DC">
      <w:proofErr w:type="spellStart"/>
      <w:r>
        <w:t>Fenzilé</w:t>
      </w:r>
      <w:proofErr w:type="spellEnd"/>
      <w:r>
        <w:t xml:space="preserve"> avait commencé par me demander où se trouvaient mes bagages</w:t>
      </w:r>
      <w:r w:rsidR="00DD1C38">
        <w:t xml:space="preserve">. </w:t>
      </w:r>
      <w:r>
        <w:t>Elle ne parut point autrement surprise quand je lui eus répondu que je n</w:t>
      </w:r>
      <w:r w:rsidR="00DD1C38">
        <w:t>’</w:t>
      </w:r>
      <w:r>
        <w:t>en avais point</w:t>
      </w:r>
      <w:r w:rsidR="00DD1C38">
        <w:t xml:space="preserve">. </w:t>
      </w:r>
      <w:r>
        <w:t>Ma robe et mon tcharchaf d</w:t>
      </w:r>
      <w:r w:rsidR="00DD1C38">
        <w:t>’</w:t>
      </w:r>
      <w:proofErr w:type="spellStart"/>
      <w:r>
        <w:t>Afioun-Karahissar</w:t>
      </w:r>
      <w:proofErr w:type="spellEnd"/>
      <w:r>
        <w:t xml:space="preserve"> étaient tout ce que je possédais</w:t>
      </w:r>
      <w:r w:rsidR="00DD1C38">
        <w:t xml:space="preserve">. </w:t>
      </w:r>
      <w:r>
        <w:t>Je n</w:t>
      </w:r>
      <w:r w:rsidR="00DD1C38">
        <w:t>’</w:t>
      </w:r>
      <w:r>
        <w:t>en éprouvais aucune humiliation</w:t>
      </w:r>
      <w:r w:rsidR="00DD1C38">
        <w:t xml:space="preserve">. </w:t>
      </w:r>
      <w:r>
        <w:t>Je n</w:t>
      </w:r>
      <w:r w:rsidR="00DD1C38">
        <w:t>’</w:t>
      </w:r>
      <w:r>
        <w:t>avais jamais été aussi riche depuis ma naissance</w:t>
      </w:r>
      <w:r w:rsidR="00DD1C38">
        <w:t xml:space="preserve">, </w:t>
      </w:r>
      <w:r>
        <w:t>et la vie de communauté que j</w:t>
      </w:r>
      <w:r w:rsidR="00DD1C38">
        <w:t>’</w:t>
      </w:r>
      <w:r>
        <w:t>avais vécue jusque-là au couvent n</w:t>
      </w:r>
      <w:r w:rsidR="00DD1C38">
        <w:t>’</w:t>
      </w:r>
      <w:r>
        <w:t>avait guère contribué à développer en moi le sens de la propriété</w:t>
      </w:r>
      <w:r w:rsidR="00DD1C38">
        <w:t xml:space="preserve">. </w:t>
      </w:r>
      <w:r>
        <w:t>Sens que je n</w:t>
      </w:r>
      <w:r w:rsidR="00DD1C38">
        <w:t>’</w:t>
      </w:r>
      <w:r>
        <w:t>ai jamais beaucoup eu</w:t>
      </w:r>
      <w:r w:rsidR="00DD1C38">
        <w:t xml:space="preserve">, </w:t>
      </w:r>
      <w:r>
        <w:t>d</w:t>
      </w:r>
      <w:r w:rsidR="00DD1C38">
        <w:t>’</w:t>
      </w:r>
      <w:r>
        <w:t>ailleurs</w:t>
      </w:r>
      <w:r w:rsidR="00DD1C38">
        <w:t xml:space="preserve">. </w:t>
      </w:r>
      <w:r>
        <w:t>Les choses auxquelles je tiens le plus</w:t>
      </w:r>
      <w:r w:rsidR="00DD1C38">
        <w:t xml:space="preserve">, </w:t>
      </w:r>
      <w:r>
        <w:t>si la nécessité s</w:t>
      </w:r>
      <w:r w:rsidR="00DD1C38">
        <w:t>’</w:t>
      </w:r>
      <w:r>
        <w:t>en imposait</w:t>
      </w:r>
      <w:r w:rsidR="00DD1C38">
        <w:t xml:space="preserve">, </w:t>
      </w:r>
      <w:r>
        <w:t>je crois que je m</w:t>
      </w:r>
      <w:r w:rsidR="00DD1C38">
        <w:t>’</w:t>
      </w:r>
      <w:r>
        <w:t>en passerais à merveille du jour au lendemain</w:t>
      </w:r>
      <w:r w:rsidR="00DD1C38">
        <w:t>.</w:t>
      </w:r>
    </w:p>
    <w:p w14:paraId="5ECE31AE" w14:textId="77777777" w:rsidR="00DD1C38" w:rsidRDefault="00DD1C38" w:rsidP="00DA00DC">
      <w:r>
        <w:lastRenderedPageBreak/>
        <w:t>« </w:t>
      </w:r>
      <w:r w:rsidR="00DA00DC">
        <w:t>Je n</w:t>
      </w:r>
      <w:r>
        <w:t>’</w:t>
      </w:r>
      <w:r w:rsidR="00DA00DC">
        <w:t>étais guère plus riche moi-même</w:t>
      </w:r>
      <w:r>
        <w:t xml:space="preserve">, </w:t>
      </w:r>
      <w:r w:rsidR="00DA00DC">
        <w:t>il y a trente ans lorsque je suis arrivée ici</w:t>
      </w:r>
      <w:r>
        <w:t xml:space="preserve">, </w:t>
      </w:r>
      <w:r w:rsidR="00DA00DC">
        <w:t xml:space="preserve">petite </w:t>
      </w:r>
      <w:proofErr w:type="spellStart"/>
      <w:r w:rsidR="00DA00DC">
        <w:t>Hanoum</w:t>
      </w:r>
      <w:proofErr w:type="spellEnd"/>
      <w:r>
        <w:t xml:space="preserve"> », </w:t>
      </w:r>
      <w:r w:rsidR="00DA00DC">
        <w:t xml:space="preserve">dit </w:t>
      </w:r>
      <w:proofErr w:type="spellStart"/>
      <w:r w:rsidR="00DA00DC">
        <w:t>Fenzilé</w:t>
      </w:r>
      <w:proofErr w:type="spellEnd"/>
      <w:r>
        <w:t xml:space="preserve">, </w:t>
      </w:r>
      <w:r w:rsidR="00DA00DC">
        <w:t>afin de bien me prouver qu</w:t>
      </w:r>
      <w:r>
        <w:t>’</w:t>
      </w:r>
      <w:r w:rsidR="00DA00DC">
        <w:t>elle ne me tenait pas rigueur de mon dénuement</w:t>
      </w:r>
      <w:r>
        <w:t>.</w:t>
      </w:r>
    </w:p>
    <w:p w14:paraId="781C1A45" w14:textId="77777777" w:rsidR="00DD1C38" w:rsidRDefault="00DA00DC" w:rsidP="00DA00DC">
      <w:r>
        <w:t>Cette réflexion ne me plut qu</w:t>
      </w:r>
      <w:r w:rsidR="00DD1C38">
        <w:t>’</w:t>
      </w:r>
      <w:r>
        <w:t>à moitié</w:t>
      </w:r>
      <w:r w:rsidR="00DD1C38">
        <w:t xml:space="preserve">, </w:t>
      </w:r>
      <w:r>
        <w:t>je l</w:t>
      </w:r>
      <w:r w:rsidR="00DD1C38">
        <w:t>’</w:t>
      </w:r>
      <w:r>
        <w:t>avoue</w:t>
      </w:r>
      <w:r w:rsidR="00DD1C38">
        <w:t xml:space="preserve">. </w:t>
      </w:r>
      <w:r>
        <w:t>Du même coup</w:t>
      </w:r>
      <w:r w:rsidR="00DD1C38">
        <w:t xml:space="preserve">, </w:t>
      </w:r>
      <w:r>
        <w:t>je compris que</w:t>
      </w:r>
      <w:r w:rsidR="00DD1C38">
        <w:t xml:space="preserve">, </w:t>
      </w:r>
      <w:r>
        <w:t>à défaut de celui de la propriété</w:t>
      </w:r>
      <w:r w:rsidR="00DD1C38">
        <w:t xml:space="preserve">, </w:t>
      </w:r>
      <w:r>
        <w:t>le sentiment des distances était inné en moi</w:t>
      </w:r>
      <w:r w:rsidR="00DD1C38">
        <w:t xml:space="preserve">. </w:t>
      </w:r>
      <w:r>
        <w:t xml:space="preserve">Le parallélisme que </w:t>
      </w:r>
      <w:proofErr w:type="spellStart"/>
      <w:r>
        <w:t>Fenzilé</w:t>
      </w:r>
      <w:proofErr w:type="spellEnd"/>
      <w:r>
        <w:t xml:space="preserve"> se croyait ainsi le droit d</w:t>
      </w:r>
      <w:r w:rsidR="00DD1C38">
        <w:t>’</w:t>
      </w:r>
      <w:r>
        <w:t>établir entre nos deux destinées me fit prendre aussitôt la décision de rappeler à l</w:t>
      </w:r>
      <w:r w:rsidR="00DD1C38">
        <w:t>’</w:t>
      </w:r>
      <w:r>
        <w:t>ordre la pauvre négresse</w:t>
      </w:r>
      <w:r w:rsidR="00DD1C38">
        <w:t xml:space="preserve">. </w:t>
      </w:r>
      <w:r>
        <w:t>Je ne pouvais prévoir</w:t>
      </w:r>
      <w:r w:rsidR="00DD1C38">
        <w:t xml:space="preserve">, </w:t>
      </w:r>
      <w:r>
        <w:t>en aucune façon</w:t>
      </w:r>
      <w:r w:rsidR="00DD1C38">
        <w:t xml:space="preserve">, </w:t>
      </w:r>
      <w:r>
        <w:t>le sort qui m</w:t>
      </w:r>
      <w:r w:rsidR="00DD1C38">
        <w:t>’</w:t>
      </w:r>
      <w:r>
        <w:t>était réservé</w:t>
      </w:r>
      <w:r w:rsidR="00DD1C38">
        <w:t xml:space="preserve">. </w:t>
      </w:r>
      <w:r>
        <w:t>Ce que je me promettais bien</w:t>
      </w:r>
      <w:r w:rsidR="00DD1C38">
        <w:t xml:space="preserve">, </w:t>
      </w:r>
      <w:r>
        <w:t>c</w:t>
      </w:r>
      <w:r w:rsidR="00DD1C38">
        <w:t>’</w:t>
      </w:r>
      <w:r>
        <w:t>est que ce sort-là n</w:t>
      </w:r>
      <w:r w:rsidR="00DD1C38">
        <w:t>’</w:t>
      </w:r>
      <w:r>
        <w:t>aurait aucun rapport avec celui d</w:t>
      </w:r>
      <w:r w:rsidR="00DD1C38">
        <w:t>’</w:t>
      </w:r>
      <w:r>
        <w:t>une misérable esclave promue sur le tard femme de charge</w:t>
      </w:r>
      <w:r w:rsidR="00DD1C38">
        <w:t xml:space="preserve">. </w:t>
      </w:r>
      <w:r>
        <w:t>Il faut me comprendre quand je parle de résignation</w:t>
      </w:r>
      <w:r w:rsidR="00DD1C38">
        <w:t xml:space="preserve">, </w:t>
      </w:r>
      <w:r>
        <w:t>ainsi que je le faisais tout à l</w:t>
      </w:r>
      <w:r w:rsidR="00DD1C38">
        <w:t>’</w:t>
      </w:r>
      <w:r>
        <w:t>heure</w:t>
      </w:r>
      <w:r w:rsidR="00DD1C38">
        <w:t xml:space="preserve">. </w:t>
      </w:r>
      <w:r>
        <w:t>La mienne a tout de même des limites</w:t>
      </w:r>
      <w:r w:rsidR="00DD1C38">
        <w:t xml:space="preserve">, </w:t>
      </w:r>
      <w:r>
        <w:t>et elle ne s</w:t>
      </w:r>
      <w:r w:rsidR="00DD1C38">
        <w:t>’</w:t>
      </w:r>
      <w:r>
        <w:t>est jamais</w:t>
      </w:r>
      <w:r w:rsidR="00DD1C38">
        <w:t xml:space="preserve">, </w:t>
      </w:r>
      <w:r>
        <w:t>en tout cas</w:t>
      </w:r>
      <w:r w:rsidR="00DD1C38">
        <w:t xml:space="preserve">, </w:t>
      </w:r>
      <w:r>
        <w:t>confondue avec la modestie</w:t>
      </w:r>
      <w:r w:rsidR="00DD1C38">
        <w:t>.</w:t>
      </w:r>
    </w:p>
    <w:p w14:paraId="5DF49FD8" w14:textId="77777777" w:rsidR="00DD1C38" w:rsidRDefault="00DD1C38" w:rsidP="00DA00DC">
      <w:r>
        <w:t>« </w:t>
      </w:r>
      <w:r w:rsidR="00DA00DC">
        <w:t>Si je préfère ne pas dormir</w:t>
      </w:r>
      <w:r>
        <w:t xml:space="preserve">, </w:t>
      </w:r>
      <w:r w:rsidR="00DA00DC">
        <w:t>ce n</w:t>
      </w:r>
      <w:r>
        <w:t>’</w:t>
      </w:r>
      <w:r w:rsidR="00DA00DC">
        <w:t>est certainement pas pour être assommée avec tes histoires</w:t>
      </w:r>
      <w:r>
        <w:t xml:space="preserve"> ! </w:t>
      </w:r>
      <w:r w:rsidR="00DA00DC">
        <w:t>fis-je donc avec une autorité à laquelle je n</w:t>
      </w:r>
      <w:r>
        <w:t>’</w:t>
      </w:r>
      <w:r w:rsidR="00DA00DC">
        <w:t>avais jamais eu recours jusqu</w:t>
      </w:r>
      <w:r>
        <w:t>’</w:t>
      </w:r>
      <w:r w:rsidR="00DA00DC">
        <w:t>alors</w:t>
      </w:r>
      <w:r>
        <w:t xml:space="preserve">, </w:t>
      </w:r>
      <w:r w:rsidR="00DA00DC">
        <w:t>mais dont je trouvai tout de suite le ton</w:t>
      </w:r>
      <w:r>
        <w:t xml:space="preserve">. </w:t>
      </w:r>
      <w:r w:rsidR="00DA00DC">
        <w:t>Laisse-moi s</w:t>
      </w:r>
      <w:r>
        <w:t>’</w:t>
      </w:r>
      <w:r w:rsidR="00DA00DC">
        <w:t>il te plaît</w:t>
      </w:r>
      <w:r>
        <w:t xml:space="preserve">. </w:t>
      </w:r>
      <w:r w:rsidR="00DA00DC">
        <w:t>Ah</w:t>
      </w:r>
      <w:r>
        <w:t xml:space="preserve"> ! </w:t>
      </w:r>
      <w:r w:rsidR="00DA00DC">
        <w:t>une question</w:t>
      </w:r>
      <w:r>
        <w:t xml:space="preserve">, </w:t>
      </w:r>
      <w:r w:rsidR="00DA00DC">
        <w:t>pourtant</w:t>
      </w:r>
      <w:r>
        <w:t xml:space="preserve">. </w:t>
      </w:r>
      <w:r w:rsidR="00DA00DC">
        <w:t xml:space="preserve">Est-ce que </w:t>
      </w:r>
      <w:proofErr w:type="spellStart"/>
      <w:r w:rsidR="00DA00DC">
        <w:t>Hadjilar</w:t>
      </w:r>
      <w:proofErr w:type="spellEnd"/>
      <w:r w:rsidR="00DA00DC">
        <w:t xml:space="preserve"> Pacha est marié</w:t>
      </w:r>
      <w:r>
        <w:t> ?</w:t>
      </w:r>
    </w:p>
    <w:p w14:paraId="338E51BD" w14:textId="77777777" w:rsidR="00DD1C38" w:rsidRDefault="00DD1C38" w:rsidP="00DA00DC">
      <w:r>
        <w:t>— </w:t>
      </w:r>
      <w:r w:rsidR="00DA00DC">
        <w:t>Il est veuf</w:t>
      </w:r>
      <w:r>
        <w:t xml:space="preserve">, </w:t>
      </w:r>
      <w:r w:rsidR="00DA00DC">
        <w:t>murmura-t-elle</w:t>
      </w:r>
      <w:r>
        <w:t xml:space="preserve">, </w:t>
      </w:r>
      <w:r w:rsidR="00DA00DC">
        <w:t>l</w:t>
      </w:r>
      <w:r>
        <w:t>’</w:t>
      </w:r>
      <w:r w:rsidR="00DA00DC">
        <w:t>air contrit</w:t>
      </w:r>
      <w:r>
        <w:t>.</w:t>
      </w:r>
    </w:p>
    <w:p w14:paraId="62060FDE" w14:textId="0CA5111E" w:rsidR="00DA00DC" w:rsidRDefault="00DD1C38" w:rsidP="00DA00DC">
      <w:r>
        <w:t>— </w:t>
      </w:r>
      <w:r w:rsidR="00DA00DC">
        <w:t>Bien</w:t>
      </w:r>
      <w:r>
        <w:t xml:space="preserve">. </w:t>
      </w:r>
      <w:r w:rsidR="00DA00DC">
        <w:t>Autre chose</w:t>
      </w:r>
      <w:r>
        <w:t xml:space="preserve"> : </w:t>
      </w:r>
      <w:r w:rsidR="00DA00DC">
        <w:t>il faut que tu me montres</w:t>
      </w:r>
      <w:r>
        <w:t xml:space="preserve">, </w:t>
      </w:r>
      <w:r w:rsidR="00DA00DC">
        <w:t>avant de partir</w:t>
      </w:r>
      <w:r>
        <w:t xml:space="preserve">, </w:t>
      </w:r>
      <w:r w:rsidR="00DA00DC">
        <w:t>ce que j</w:t>
      </w:r>
      <w:r>
        <w:t>’</w:t>
      </w:r>
      <w:r w:rsidR="00DA00DC">
        <w:t>aurai à faire</w:t>
      </w:r>
      <w:r>
        <w:t xml:space="preserve">, </w:t>
      </w:r>
      <w:r w:rsidR="00DA00DC">
        <w:t>pour t</w:t>
      </w:r>
      <w:r>
        <w:t>’</w:t>
      </w:r>
      <w:r w:rsidR="00DA00DC">
        <w:t>appeler</w:t>
      </w:r>
      <w:r>
        <w:t xml:space="preserve">, </w:t>
      </w:r>
      <w:r w:rsidR="00DA00DC">
        <w:t>si je viens à avoir besoin de toi</w:t>
      </w:r>
      <w:r>
        <w:t>. »</w:t>
      </w:r>
    </w:p>
    <w:p w14:paraId="0F980727" w14:textId="77777777" w:rsidR="00DD1C38" w:rsidRDefault="00DA00DC" w:rsidP="00DA00DC">
      <w:r>
        <w:t>Elle me désigna la sonnette qui communiquait avec son antichambre</w:t>
      </w:r>
      <w:r w:rsidR="00DD1C38">
        <w:t xml:space="preserve">. </w:t>
      </w:r>
      <w:r>
        <w:t>Elle me mena également devant l</w:t>
      </w:r>
      <w:r w:rsidR="00DD1C38">
        <w:t>’</w:t>
      </w:r>
      <w:r>
        <w:t>appareil téléphonique</w:t>
      </w:r>
      <w:r w:rsidR="00DD1C38">
        <w:t xml:space="preserve">, </w:t>
      </w:r>
      <w:r>
        <w:t xml:space="preserve">ceci pour le cas où je désirerais recourir aux bons </w:t>
      </w:r>
      <w:r>
        <w:lastRenderedPageBreak/>
        <w:t>offices du secrétaire du Pacha</w:t>
      </w:r>
      <w:r w:rsidR="00DD1C38">
        <w:t xml:space="preserve">, </w:t>
      </w:r>
      <w:r>
        <w:t>ainsi qu</w:t>
      </w:r>
      <w:r w:rsidR="00DD1C38">
        <w:t>’</w:t>
      </w:r>
      <w:r>
        <w:t xml:space="preserve">Elias </w:t>
      </w:r>
      <w:proofErr w:type="spellStart"/>
      <w:r>
        <w:t>Hadjilar</w:t>
      </w:r>
      <w:proofErr w:type="spellEnd"/>
      <w:r>
        <w:t xml:space="preserve"> m</w:t>
      </w:r>
      <w:r w:rsidR="00DD1C38">
        <w:t>’</w:t>
      </w:r>
      <w:r>
        <w:t>en avait accordé l</w:t>
      </w:r>
      <w:r w:rsidR="00DD1C38">
        <w:t>’</w:t>
      </w:r>
      <w:r>
        <w:t>autorisation</w:t>
      </w:r>
      <w:r w:rsidR="00DD1C38">
        <w:t xml:space="preserve">. </w:t>
      </w:r>
      <w:r>
        <w:t>Je me jurai bien en moi-même de ne toucher à cet instrument pour rien au monde</w:t>
      </w:r>
      <w:r w:rsidR="00DD1C38">
        <w:t xml:space="preserve">. </w:t>
      </w:r>
      <w:r>
        <w:t>D</w:t>
      </w:r>
      <w:r w:rsidR="00DD1C38">
        <w:t>’</w:t>
      </w:r>
      <w:r>
        <w:t>abord</w:t>
      </w:r>
      <w:r w:rsidR="00DD1C38">
        <w:t xml:space="preserve">, </w:t>
      </w:r>
      <w:r>
        <w:t>il y avait le ridicule que je risquais</w:t>
      </w:r>
      <w:r w:rsidR="00DD1C38">
        <w:t xml:space="preserve">, </w:t>
      </w:r>
      <w:r>
        <w:t>si je n</w:t>
      </w:r>
      <w:r w:rsidR="00DD1C38">
        <w:t>’</w:t>
      </w:r>
      <w:r>
        <w:t>arrivais pas à m</w:t>
      </w:r>
      <w:r w:rsidR="00DD1C38">
        <w:t>’</w:t>
      </w:r>
      <w:r>
        <w:t>en servir du premier coup</w:t>
      </w:r>
      <w:r w:rsidR="00DD1C38">
        <w:t xml:space="preserve">. </w:t>
      </w:r>
      <w:r>
        <w:t>Ensuite</w:t>
      </w:r>
      <w:r w:rsidR="00DD1C38">
        <w:t xml:space="preserve">, </w:t>
      </w:r>
      <w:r>
        <w:t>le personnage dont il s</w:t>
      </w:r>
      <w:r w:rsidR="00DD1C38">
        <w:t>’</w:t>
      </w:r>
      <w:r>
        <w:t>agissait avait si bien éveillé tout de suite mon antipathie que je m</w:t>
      </w:r>
      <w:r w:rsidR="00DD1C38">
        <w:t>’</w:t>
      </w:r>
      <w:r>
        <w:t>étais promis de n</w:t>
      </w:r>
      <w:r w:rsidR="00DD1C38">
        <w:t>’</w:t>
      </w:r>
      <w:r>
        <w:t>avoir ultérieurement avec lui que le moins de contacts possible</w:t>
      </w:r>
      <w:r w:rsidR="00DD1C38">
        <w:t xml:space="preserve">. </w:t>
      </w:r>
      <w:r>
        <w:t>Hélas</w:t>
      </w:r>
      <w:r w:rsidR="00DD1C38">
        <w:t xml:space="preserve"> ! </w:t>
      </w:r>
      <w:r>
        <w:t>on ne fait pas tout ce qu</w:t>
      </w:r>
      <w:r w:rsidR="00DD1C38">
        <w:t>’</w:t>
      </w:r>
      <w:r>
        <w:t>on veut</w:t>
      </w:r>
      <w:r w:rsidR="00DD1C38">
        <w:t xml:space="preserve">, </w:t>
      </w:r>
      <w:r>
        <w:t>dans la vie</w:t>
      </w:r>
      <w:r w:rsidR="00DD1C38">
        <w:t xml:space="preserve">. </w:t>
      </w:r>
      <w:r>
        <w:t>Les événements se sont chargés</w:t>
      </w:r>
      <w:r w:rsidR="00DD1C38">
        <w:t xml:space="preserve">, </w:t>
      </w:r>
      <w:r>
        <w:t>en ce qui concerne l</w:t>
      </w:r>
      <w:r w:rsidR="00DD1C38">
        <w:t>’</w:t>
      </w:r>
      <w:r>
        <w:t>individu en question</w:t>
      </w:r>
      <w:r w:rsidR="00DD1C38">
        <w:t xml:space="preserve">, </w:t>
      </w:r>
      <w:r>
        <w:t>de me le prouver</w:t>
      </w:r>
      <w:r w:rsidR="00DD1C38">
        <w:t xml:space="preserve">. </w:t>
      </w:r>
      <w:r>
        <w:t>Depuis deux jours</w:t>
      </w:r>
      <w:r w:rsidR="00DD1C38">
        <w:t xml:space="preserve">, </w:t>
      </w:r>
      <w:r>
        <w:t>ils continuent</w:t>
      </w:r>
      <w:r w:rsidR="00DD1C38">
        <w:t xml:space="preserve">, </w:t>
      </w:r>
      <w:r>
        <w:t>plus que jamais</w:t>
      </w:r>
      <w:r w:rsidR="00DD1C38">
        <w:t>.</w:t>
      </w:r>
    </w:p>
    <w:p w14:paraId="75542CA1" w14:textId="75E28F15" w:rsidR="00DA00DC" w:rsidRDefault="00DA00DC" w:rsidP="00DA00DC"/>
    <w:p w14:paraId="65998EC9" w14:textId="77777777" w:rsidR="00DD1C38" w:rsidRDefault="00DA00DC" w:rsidP="00DA00DC">
      <w:r>
        <w:t>Je ne vais pas m</w:t>
      </w:r>
      <w:r w:rsidR="00DD1C38">
        <w:t>’</w:t>
      </w:r>
      <w:r>
        <w:t>amuser à perdre du temps</w:t>
      </w:r>
      <w:r w:rsidR="00DD1C38">
        <w:t xml:space="preserve">, </w:t>
      </w:r>
      <w:r>
        <w:t>n</w:t>
      </w:r>
      <w:r w:rsidR="00DD1C38">
        <w:t>’</w:t>
      </w:r>
      <w:r>
        <w:t>est-ce pas avec la description détaillée d</w:t>
      </w:r>
      <w:r w:rsidR="00DD1C38">
        <w:t>’</w:t>
      </w:r>
      <w:r>
        <w:t>un palais où je devais revenir plus tard</w:t>
      </w:r>
      <w:r w:rsidR="00DD1C38">
        <w:t xml:space="preserve">, </w:t>
      </w:r>
      <w:r>
        <w:t>mais qui n</w:t>
      </w:r>
      <w:r w:rsidR="00DD1C38">
        <w:t>’</w:t>
      </w:r>
      <w:r>
        <w:t>a plus rien à voir</w:t>
      </w:r>
      <w:r w:rsidR="00DD1C38">
        <w:t xml:space="preserve">, </w:t>
      </w:r>
      <w:r>
        <w:t>pour le moment</w:t>
      </w:r>
      <w:r w:rsidR="00DD1C38">
        <w:t xml:space="preserve">, </w:t>
      </w:r>
      <w:r>
        <w:t>avec les seuls faits qui ont de l</w:t>
      </w:r>
      <w:r w:rsidR="00DD1C38">
        <w:t>’</w:t>
      </w:r>
      <w:r>
        <w:t>importance</w:t>
      </w:r>
      <w:r w:rsidR="00DD1C38">
        <w:t xml:space="preserve">, </w:t>
      </w:r>
      <w:r>
        <w:t>ici</w:t>
      </w:r>
      <w:r w:rsidR="00DD1C38">
        <w:t xml:space="preserve">, </w:t>
      </w:r>
      <w:r>
        <w:t>ceux que je me suis assigné pour triste tâche de rapporter</w:t>
      </w:r>
      <w:r w:rsidR="00DD1C38">
        <w:t xml:space="preserve">. </w:t>
      </w:r>
      <w:r>
        <w:t>Je me borne seulement à reconnaître que le luxe incontestable</w:t>
      </w:r>
      <w:r w:rsidR="00DD1C38">
        <w:t xml:space="preserve"> – </w:t>
      </w:r>
      <w:r>
        <w:t>je n</w:t>
      </w:r>
      <w:r w:rsidR="00DD1C38">
        <w:t>’</w:t>
      </w:r>
      <w:r>
        <w:t>ai pas dit toujours de bon goût</w:t>
      </w:r>
      <w:r w:rsidR="00DD1C38">
        <w:t xml:space="preserve"> – </w:t>
      </w:r>
      <w:r>
        <w:t>qui avait présidé à son installation me fut utile dans une singulière mesure</w:t>
      </w:r>
      <w:r w:rsidR="00DD1C38">
        <w:t xml:space="preserve">. </w:t>
      </w:r>
      <w:r>
        <w:t>Il me servit en tant que transition</w:t>
      </w:r>
      <w:r w:rsidR="00DD1C38">
        <w:t xml:space="preserve">. </w:t>
      </w:r>
      <w:r>
        <w:t>Il rendit moins brutal le contraste entre l</w:t>
      </w:r>
      <w:r w:rsidR="00DD1C38">
        <w:t>’</w:t>
      </w:r>
      <w:r>
        <w:t>univers de féerie forcenée au milieu duquel j</w:t>
      </w:r>
      <w:r w:rsidR="00DD1C38">
        <w:t>’</w:t>
      </w:r>
      <w:r>
        <w:t>allais être plongée sans merci et l</w:t>
      </w:r>
      <w:r w:rsidR="00DD1C38">
        <w:t>’</w:t>
      </w:r>
      <w:r>
        <w:t>austère décor monacal où j</w:t>
      </w:r>
      <w:r w:rsidR="00DD1C38">
        <w:t>’</w:t>
      </w:r>
      <w:r>
        <w:t>avais bien cru que s</w:t>
      </w:r>
      <w:r w:rsidR="00DD1C38">
        <w:t>’</w:t>
      </w:r>
      <w:r>
        <w:t>écoulerait toute ma vie</w:t>
      </w:r>
      <w:r w:rsidR="00DD1C38">
        <w:t xml:space="preserve">, </w:t>
      </w:r>
      <w:r>
        <w:t>et où il n</w:t>
      </w:r>
      <w:r w:rsidR="00DD1C38">
        <w:t>’</w:t>
      </w:r>
      <w:r>
        <w:t>est pas encore du tout assuré qu</w:t>
      </w:r>
      <w:r w:rsidR="00DD1C38">
        <w:t>’</w:t>
      </w:r>
      <w:r>
        <w:t>elle ne s</w:t>
      </w:r>
      <w:r w:rsidR="00DD1C38">
        <w:t>’</w:t>
      </w:r>
      <w:r>
        <w:t>achèvera pas quelque jour</w:t>
      </w:r>
      <w:r w:rsidR="00DD1C38">
        <w:t>.</w:t>
      </w:r>
    </w:p>
    <w:p w14:paraId="71A40CB6" w14:textId="77777777" w:rsidR="00DD1C38" w:rsidRDefault="00DA00DC" w:rsidP="00DA00DC">
      <w:r>
        <w:t>Un cabinet de toilette merveilleux</w:t>
      </w:r>
      <w:r w:rsidR="00DD1C38">
        <w:t xml:space="preserve">, </w:t>
      </w:r>
      <w:r>
        <w:t>équipé de toute une armée de robinets que je n</w:t>
      </w:r>
      <w:r w:rsidR="00DD1C38">
        <w:t>’</w:t>
      </w:r>
      <w:r>
        <w:t>actionnai qu</w:t>
      </w:r>
      <w:r w:rsidR="00DD1C38">
        <w:t>’</w:t>
      </w:r>
      <w:r>
        <w:t>avec des précautions infinies</w:t>
      </w:r>
      <w:r w:rsidR="00DD1C38">
        <w:t xml:space="preserve">, </w:t>
      </w:r>
      <w:r>
        <w:t>toujours dans ma crainte de ne point paraître à la hauteur de ma nouvelle situation</w:t>
      </w:r>
      <w:r w:rsidR="00DD1C38">
        <w:t xml:space="preserve"> ! </w:t>
      </w:r>
      <w:r>
        <w:t>Cette situation</w:t>
      </w:r>
      <w:r w:rsidR="00DD1C38">
        <w:t xml:space="preserve">, </w:t>
      </w:r>
      <w:r>
        <w:t>qu</w:t>
      </w:r>
      <w:r w:rsidR="00DD1C38">
        <w:t>’</w:t>
      </w:r>
      <w:r>
        <w:t>était-elle</w:t>
      </w:r>
      <w:r w:rsidR="00DD1C38">
        <w:t xml:space="preserve">, </w:t>
      </w:r>
      <w:r>
        <w:t>quelle serait-elle au juste</w:t>
      </w:r>
      <w:r w:rsidR="00DD1C38">
        <w:t xml:space="preserve"> ? </w:t>
      </w:r>
      <w:r>
        <w:t>Il me semblait que je le pressentais déjà</w:t>
      </w:r>
      <w:r w:rsidR="00DD1C38">
        <w:t xml:space="preserve">. </w:t>
      </w:r>
      <w:r>
        <w:t>Ce n</w:t>
      </w:r>
      <w:r w:rsidR="00DD1C38">
        <w:t>’</w:t>
      </w:r>
      <w:r>
        <w:t xml:space="preserve">était pas pour rien que je venais de </w:t>
      </w:r>
      <w:r>
        <w:lastRenderedPageBreak/>
        <w:t xml:space="preserve">demander à </w:t>
      </w:r>
      <w:proofErr w:type="spellStart"/>
      <w:r>
        <w:t>Fenzilé</w:t>
      </w:r>
      <w:proofErr w:type="spellEnd"/>
      <w:r>
        <w:t xml:space="preserve"> si </w:t>
      </w:r>
      <w:proofErr w:type="spellStart"/>
      <w:r>
        <w:t>Hadjilar</w:t>
      </w:r>
      <w:proofErr w:type="spellEnd"/>
      <w:r>
        <w:t xml:space="preserve"> Pacha était actuellement en possession de femme</w:t>
      </w:r>
      <w:r w:rsidR="00DD1C38">
        <w:t xml:space="preserve">. </w:t>
      </w:r>
      <w:r>
        <w:t>J</w:t>
      </w:r>
      <w:r w:rsidR="00DD1C38">
        <w:t>’</w:t>
      </w:r>
      <w:r>
        <w:t>avais oublié certaines allusions</w:t>
      </w:r>
      <w:r w:rsidR="00DD1C38">
        <w:t xml:space="preserve">, </w:t>
      </w:r>
      <w:r>
        <w:t xml:space="preserve">certaines nuances de son entretien de la veille à </w:t>
      </w:r>
      <w:proofErr w:type="spellStart"/>
      <w:r>
        <w:t>Afioun-Karahissar</w:t>
      </w:r>
      <w:proofErr w:type="spellEnd"/>
      <w:r w:rsidR="00DD1C38">
        <w:t xml:space="preserve">, </w:t>
      </w:r>
      <w:r>
        <w:t xml:space="preserve">avec le </w:t>
      </w:r>
      <w:proofErr w:type="spellStart"/>
      <w:r>
        <w:t>Vali</w:t>
      </w:r>
      <w:proofErr w:type="spellEnd"/>
      <w:r w:rsidR="00DD1C38">
        <w:t xml:space="preserve">. </w:t>
      </w:r>
      <w:r>
        <w:t>Je ne doutais plus que ce ne fût la destinée qu</w:t>
      </w:r>
      <w:r w:rsidR="00DD1C38">
        <w:t>’</w:t>
      </w:r>
      <w:r>
        <w:t>il me réservât</w:t>
      </w:r>
      <w:r w:rsidR="00DD1C38">
        <w:t xml:space="preserve">. </w:t>
      </w:r>
      <w:r>
        <w:t>Ce que l</w:t>
      </w:r>
      <w:r w:rsidR="00DD1C38">
        <w:t>’</w:t>
      </w:r>
      <w:r>
        <w:t>on peut juger de moins pardonnable dans mon cas</w:t>
      </w:r>
      <w:r w:rsidR="00DD1C38">
        <w:t xml:space="preserve">, </w:t>
      </w:r>
      <w:r>
        <w:t>c</w:t>
      </w:r>
      <w:r w:rsidR="00DD1C38">
        <w:t>’</w:t>
      </w:r>
      <w:r>
        <w:t>est que je n</w:t>
      </w:r>
      <w:r w:rsidR="00DD1C38">
        <w:t>’</w:t>
      </w:r>
      <w:r>
        <w:t>étais pas du tout rebutée par la perspective de devenir l</w:t>
      </w:r>
      <w:r w:rsidR="00DD1C38">
        <w:t>’</w:t>
      </w:r>
      <w:r>
        <w:t>épouse de ce vieil homme</w:t>
      </w:r>
      <w:r w:rsidR="00DD1C38">
        <w:t xml:space="preserve">. </w:t>
      </w:r>
      <w:r>
        <w:t>Il faut me comprendre</w:t>
      </w:r>
      <w:r w:rsidR="00DD1C38">
        <w:t xml:space="preserve">, </w:t>
      </w:r>
      <w:r>
        <w:t>se mettre à ma place</w:t>
      </w:r>
      <w:r w:rsidR="00DD1C38">
        <w:t xml:space="preserve">. </w:t>
      </w:r>
      <w:r>
        <w:t>Il faut se souvenir de ce que j</w:t>
      </w:r>
      <w:r w:rsidR="00DD1C38">
        <w:t>’</w:t>
      </w:r>
      <w:r>
        <w:t>étais</w:t>
      </w:r>
      <w:r w:rsidR="00DD1C38">
        <w:t xml:space="preserve">, </w:t>
      </w:r>
      <w:r>
        <w:t>de ce qu</w:t>
      </w:r>
      <w:r w:rsidR="00DD1C38">
        <w:t>’</w:t>
      </w:r>
      <w:r>
        <w:t>avait été mon existence jusque-là</w:t>
      </w:r>
      <w:r w:rsidR="00DD1C38">
        <w:t xml:space="preserve">, </w:t>
      </w:r>
      <w:r>
        <w:t>de l</w:t>
      </w:r>
      <w:r w:rsidR="00DD1C38">
        <w:t>’</w:t>
      </w:r>
      <w:r>
        <w:t>effroyable monotonie avec laquelle elle s</w:t>
      </w:r>
      <w:r w:rsidR="00DD1C38">
        <w:t>’</w:t>
      </w:r>
      <w:r>
        <w:t>était déroulée</w:t>
      </w:r>
      <w:r w:rsidR="00DD1C38">
        <w:t xml:space="preserve">. </w:t>
      </w:r>
      <w:r>
        <w:t>Et à l</w:t>
      </w:r>
      <w:r w:rsidR="00DD1C38">
        <w:t>’</w:t>
      </w:r>
      <w:r>
        <w:t>heure actuelle</w:t>
      </w:r>
      <w:r w:rsidR="00DD1C38">
        <w:t xml:space="preserve">, </w:t>
      </w:r>
      <w:r>
        <w:t>de quoi mon sort était-il fait</w:t>
      </w:r>
      <w:r w:rsidR="00DD1C38">
        <w:t xml:space="preserve"> ? </w:t>
      </w:r>
      <w:r>
        <w:t>On m</w:t>
      </w:r>
      <w:r w:rsidR="00DD1C38">
        <w:t>’</w:t>
      </w:r>
      <w:r>
        <w:t>eût précipitée un instant plus tôt dans le Bosphore que nul être n</w:t>
      </w:r>
      <w:r w:rsidR="00DD1C38">
        <w:t>’</w:t>
      </w:r>
      <w:r>
        <w:t>aurait protesté</w:t>
      </w:r>
      <w:r w:rsidR="00DD1C38">
        <w:t xml:space="preserve">, </w:t>
      </w:r>
      <w:r>
        <w:t>que personne n</w:t>
      </w:r>
      <w:r w:rsidR="00DD1C38">
        <w:t>’</w:t>
      </w:r>
      <w:r>
        <w:t>aurait plus jamais entendu parler de moi</w:t>
      </w:r>
      <w:r w:rsidR="00DD1C38">
        <w:t xml:space="preserve">. </w:t>
      </w:r>
      <w:r>
        <w:t>Voilà de quoi il était bon de tenir compte avant de me jeter la pierre</w:t>
      </w:r>
      <w:r w:rsidR="00DD1C38">
        <w:t xml:space="preserve">. </w:t>
      </w:r>
      <w:r>
        <w:t>Quant à moi</w:t>
      </w:r>
      <w:r w:rsidR="00DD1C38">
        <w:t xml:space="preserve">, </w:t>
      </w:r>
      <w:r>
        <w:t>si l</w:t>
      </w:r>
      <w:r w:rsidR="00DD1C38">
        <w:t>’</w:t>
      </w:r>
      <w:r>
        <w:t>on avait eu la gentillesse de solliciter mon avis</w:t>
      </w:r>
      <w:r w:rsidR="00DD1C38">
        <w:t xml:space="preserve">, </w:t>
      </w:r>
      <w:r>
        <w:t>j</w:t>
      </w:r>
      <w:r w:rsidR="00DD1C38">
        <w:t>’</w:t>
      </w:r>
      <w:r>
        <w:t>aurais sans doute préféré un autre parti</w:t>
      </w:r>
      <w:r w:rsidR="00DD1C38">
        <w:t xml:space="preserve">, </w:t>
      </w:r>
      <w:r>
        <w:t>être par exemple la femme du lieutenant qui commandait notre détachement de gendarmerie</w:t>
      </w:r>
      <w:r w:rsidR="00DD1C38">
        <w:t xml:space="preserve">, </w:t>
      </w:r>
      <w:r>
        <w:t xml:space="preserve">ce </w:t>
      </w:r>
      <w:proofErr w:type="spellStart"/>
      <w:r>
        <w:t>Rechid</w:t>
      </w:r>
      <w:proofErr w:type="spellEnd"/>
      <w:r>
        <w:t xml:space="preserve"> bey dont je n</w:t>
      </w:r>
      <w:r w:rsidR="00DD1C38">
        <w:t>’</w:t>
      </w:r>
      <w:r>
        <w:t>avais pas fini d</w:t>
      </w:r>
      <w:r w:rsidR="00DD1C38">
        <w:t>’</w:t>
      </w:r>
      <w:r>
        <w:t>évoquer le regard pensif et sévère</w:t>
      </w:r>
      <w:r w:rsidR="00DD1C38">
        <w:t xml:space="preserve">. </w:t>
      </w:r>
      <w:r>
        <w:t>Mais enfin il ne m</w:t>
      </w:r>
      <w:r w:rsidR="00DD1C38">
        <w:t>’</w:t>
      </w:r>
      <w:r>
        <w:t>appartenait pas</w:t>
      </w:r>
      <w:r w:rsidR="00DD1C38">
        <w:t xml:space="preserve">, </w:t>
      </w:r>
      <w:r>
        <w:t>ni à lui non plus</w:t>
      </w:r>
      <w:r w:rsidR="00DD1C38">
        <w:t xml:space="preserve">, </w:t>
      </w:r>
      <w:r>
        <w:t>probablement</w:t>
      </w:r>
      <w:r w:rsidR="00DD1C38">
        <w:t xml:space="preserve">, </w:t>
      </w:r>
      <w:r>
        <w:t>de réglementer ainsi le cours des choses</w:t>
      </w:r>
      <w:r w:rsidR="00DD1C38">
        <w:t xml:space="preserve">. </w:t>
      </w:r>
      <w:r>
        <w:t>L</w:t>
      </w:r>
      <w:r w:rsidR="00DD1C38">
        <w:t>’</w:t>
      </w:r>
      <w:r>
        <w:t>eussé-je pu</w:t>
      </w:r>
      <w:r w:rsidR="00DD1C38">
        <w:t xml:space="preserve">, </w:t>
      </w:r>
      <w:r>
        <w:t>l</w:t>
      </w:r>
      <w:r w:rsidR="00DD1C38">
        <w:t>’</w:t>
      </w:r>
      <w:r>
        <w:t>aurais-je fait</w:t>
      </w:r>
      <w:r w:rsidR="00DD1C38">
        <w:t xml:space="preserve"> ? </w:t>
      </w:r>
      <w:r>
        <w:t>Je n</w:t>
      </w:r>
      <w:r w:rsidR="00DD1C38">
        <w:t>’</w:t>
      </w:r>
      <w:r>
        <w:t>en étais même pas si sûre que cela</w:t>
      </w:r>
      <w:r w:rsidR="00DD1C38">
        <w:t xml:space="preserve">. </w:t>
      </w:r>
      <w:r>
        <w:t>J</w:t>
      </w:r>
      <w:r w:rsidR="00DD1C38">
        <w:t>’</w:t>
      </w:r>
      <w:r>
        <w:t>étais déjà bien trop en proie à la curiosité de ce qui allait suivre</w:t>
      </w:r>
      <w:r w:rsidR="00DD1C38">
        <w:t xml:space="preserve">. </w:t>
      </w:r>
      <w:proofErr w:type="spellStart"/>
      <w:r>
        <w:t>Fenzilé</w:t>
      </w:r>
      <w:proofErr w:type="spellEnd"/>
      <w:r w:rsidR="00DD1C38">
        <w:t xml:space="preserve">, </w:t>
      </w:r>
      <w:r>
        <w:t>avant de me quitter</w:t>
      </w:r>
      <w:r w:rsidR="00DD1C38">
        <w:t xml:space="preserve">, </w:t>
      </w:r>
      <w:r>
        <w:t>m</w:t>
      </w:r>
      <w:r w:rsidR="00DD1C38">
        <w:t>’</w:t>
      </w:r>
      <w:r>
        <w:t>avait fait servir sur une petite table incrustée de nacre la plus appétissante des collations</w:t>
      </w:r>
      <w:r w:rsidR="00DD1C38">
        <w:t xml:space="preserve">. </w:t>
      </w:r>
      <w:r>
        <w:t>Tandis que j</w:t>
      </w:r>
      <w:r w:rsidR="00DD1C38">
        <w:t>’</w:t>
      </w:r>
      <w:r>
        <w:t>étais en train d</w:t>
      </w:r>
      <w:r w:rsidR="00DD1C38">
        <w:t>’</w:t>
      </w:r>
      <w:r>
        <w:t>y faire honneur</w:t>
      </w:r>
      <w:r w:rsidR="00DD1C38">
        <w:t xml:space="preserve">, </w:t>
      </w:r>
      <w:r>
        <w:t>je m</w:t>
      </w:r>
      <w:r w:rsidR="00DD1C38">
        <w:t>’</w:t>
      </w:r>
      <w:r>
        <w:t>apercevais dans la glace d</w:t>
      </w:r>
      <w:r w:rsidR="00DD1C38">
        <w:t>’</w:t>
      </w:r>
      <w:r>
        <w:t>en face</w:t>
      </w:r>
      <w:r w:rsidR="00DD1C38">
        <w:t xml:space="preserve">. </w:t>
      </w:r>
      <w:r>
        <w:t>Je n</w:t>
      </w:r>
      <w:r w:rsidR="00DD1C38">
        <w:t>’</w:t>
      </w:r>
      <w:r>
        <w:t>en éprouvais aucun déplaisir</w:t>
      </w:r>
      <w:r w:rsidR="00DD1C38">
        <w:t xml:space="preserve">. </w:t>
      </w:r>
      <w:r>
        <w:t>Je ne craignais plus le sacrilège</w:t>
      </w:r>
      <w:r w:rsidR="00DD1C38">
        <w:t xml:space="preserve">, </w:t>
      </w:r>
      <w:r>
        <w:t>comme le jour où</w:t>
      </w:r>
      <w:r w:rsidR="00DD1C38">
        <w:t xml:space="preserve">, </w:t>
      </w:r>
      <w:r>
        <w:t>pour la première fois</w:t>
      </w:r>
      <w:r w:rsidR="00DD1C38">
        <w:t xml:space="preserve">, </w:t>
      </w:r>
      <w:r>
        <w:t>l</w:t>
      </w:r>
      <w:r w:rsidR="00DD1C38">
        <w:t>’</w:t>
      </w:r>
      <w:r>
        <w:t>ostensoir de la chapelle de Kara Tekké m</w:t>
      </w:r>
      <w:r w:rsidR="00DD1C38">
        <w:t>’</w:t>
      </w:r>
      <w:r>
        <w:t>avait renvoyé mon image de fillette à peine nubile</w:t>
      </w:r>
      <w:r w:rsidR="00DD1C38">
        <w:t xml:space="preserve">. </w:t>
      </w:r>
      <w:r>
        <w:t>En dépit de ma chevelure embroussaillée</w:t>
      </w:r>
      <w:r w:rsidR="00DD1C38">
        <w:t xml:space="preserve">, </w:t>
      </w:r>
      <w:r>
        <w:t xml:space="preserve">de ma mauvaise robe noire </w:t>
      </w:r>
      <w:proofErr w:type="spellStart"/>
      <w:r>
        <w:t>frippée</w:t>
      </w:r>
      <w:proofErr w:type="spellEnd"/>
      <w:r w:rsidR="00DD1C38">
        <w:t xml:space="preserve">, </w:t>
      </w:r>
      <w:r>
        <w:t>ce fut avec complaisance que je me souris</w:t>
      </w:r>
      <w:r w:rsidR="00DD1C38">
        <w:t xml:space="preserve">. </w:t>
      </w:r>
      <w:r>
        <w:t>Tout en ne me rendant pas encore très bien compte du genre d</w:t>
      </w:r>
      <w:r w:rsidR="00DD1C38">
        <w:t>’</w:t>
      </w:r>
      <w:r>
        <w:t xml:space="preserve">épreuve qui </w:t>
      </w:r>
      <w:r>
        <w:lastRenderedPageBreak/>
        <w:t>m</w:t>
      </w:r>
      <w:r w:rsidR="00DD1C38">
        <w:t>’</w:t>
      </w:r>
      <w:r>
        <w:t>attendait</w:t>
      </w:r>
      <w:r w:rsidR="00DD1C38">
        <w:t xml:space="preserve">, </w:t>
      </w:r>
      <w:r>
        <w:t>j</w:t>
      </w:r>
      <w:r w:rsidR="00DD1C38">
        <w:t>’</w:t>
      </w:r>
      <w:r>
        <w:t>eus l</w:t>
      </w:r>
      <w:r w:rsidR="00DD1C38">
        <w:t>’</w:t>
      </w:r>
      <w:r>
        <w:t>impression que je n</w:t>
      </w:r>
      <w:r w:rsidR="00DD1C38">
        <w:t>’</w:t>
      </w:r>
      <w:r>
        <w:t>étais pas trop mal équipée pour les batailles du lendemain</w:t>
      </w:r>
      <w:r w:rsidR="00DD1C38">
        <w:t>.</w:t>
      </w:r>
    </w:p>
    <w:p w14:paraId="3B59BEFF" w14:textId="4F0799CC" w:rsidR="00DA00DC" w:rsidRDefault="00DD1C38" w:rsidP="00DA00DC">
      <w:r>
        <w:t>« </w:t>
      </w:r>
      <w:r w:rsidR="00DA00DC">
        <w:t>Qu</w:t>
      </w:r>
      <w:r>
        <w:t>’</w:t>
      </w:r>
      <w:r w:rsidR="00DA00DC">
        <w:t>y a-t-il</w:t>
      </w:r>
      <w:r>
        <w:t xml:space="preserve"> ? </w:t>
      </w:r>
      <w:r w:rsidR="00DA00DC">
        <w:t>Je t</w:t>
      </w:r>
      <w:r>
        <w:t>’</w:t>
      </w:r>
      <w:r w:rsidR="00DA00DC">
        <w:t>avais dit que je sonnerais</w:t>
      </w:r>
      <w:r>
        <w:t xml:space="preserve">, </w:t>
      </w:r>
      <w:r w:rsidR="00DA00DC">
        <w:t>si j</w:t>
      </w:r>
      <w:r>
        <w:t>’</w:t>
      </w:r>
      <w:r w:rsidR="00DA00DC">
        <w:t>avais besoin de toi</w:t>
      </w:r>
      <w:r>
        <w:t>. »</w:t>
      </w:r>
    </w:p>
    <w:p w14:paraId="39C8A394" w14:textId="77777777" w:rsidR="00DD1C38" w:rsidRDefault="00DA00DC" w:rsidP="00DA00DC">
      <w:r>
        <w:t>Vexée d</w:t>
      </w:r>
      <w:r w:rsidR="00DD1C38">
        <w:t>’</w:t>
      </w:r>
      <w:r>
        <w:t>être surprise sommeillant</w:t>
      </w:r>
      <w:r w:rsidR="00DD1C38">
        <w:t xml:space="preserve">, </w:t>
      </w:r>
      <w:r>
        <w:t>alors que je lui avais dit que je n</w:t>
      </w:r>
      <w:r w:rsidR="00DD1C38">
        <w:t>’</w:t>
      </w:r>
      <w:r>
        <w:t>avais pas besoin de dormir</w:t>
      </w:r>
      <w:r w:rsidR="00DD1C38">
        <w:t xml:space="preserve">, </w:t>
      </w:r>
      <w:r>
        <w:t xml:space="preserve">je lançai à </w:t>
      </w:r>
      <w:proofErr w:type="spellStart"/>
      <w:r>
        <w:t>Fenzilé</w:t>
      </w:r>
      <w:proofErr w:type="spellEnd"/>
      <w:r>
        <w:t xml:space="preserve"> un regard de courroux</w:t>
      </w:r>
      <w:r w:rsidR="00DD1C38">
        <w:t>.</w:t>
      </w:r>
    </w:p>
    <w:p w14:paraId="426558E8" w14:textId="77777777" w:rsidR="00DD1C38" w:rsidRDefault="00DD1C38" w:rsidP="00DA00DC">
      <w:r>
        <w:t>« </w:t>
      </w:r>
      <w:r w:rsidR="00DA00DC">
        <w:t>Ce n</w:t>
      </w:r>
      <w:r>
        <w:t>’</w:t>
      </w:r>
      <w:r w:rsidR="00DA00DC">
        <w:t>est pas ma faute</w:t>
      </w:r>
      <w:r>
        <w:t xml:space="preserve">, </w:t>
      </w:r>
      <w:r w:rsidR="00DA00DC">
        <w:t>gémit-elle</w:t>
      </w:r>
      <w:r>
        <w:t xml:space="preserve">, </w:t>
      </w:r>
      <w:r w:rsidR="00DA00DC">
        <w:t>tout apeurée</w:t>
      </w:r>
      <w:r>
        <w:t xml:space="preserve">. </w:t>
      </w:r>
      <w:proofErr w:type="spellStart"/>
      <w:r w:rsidR="00DA00DC">
        <w:t>Zaïdé</w:t>
      </w:r>
      <w:proofErr w:type="spellEnd"/>
      <w:r w:rsidR="00DA00DC">
        <w:t xml:space="preserve"> </w:t>
      </w:r>
      <w:proofErr w:type="spellStart"/>
      <w:r w:rsidR="00DA00DC">
        <w:t>Hanoum</w:t>
      </w:r>
      <w:proofErr w:type="spellEnd"/>
      <w:r w:rsidR="00DA00DC">
        <w:t xml:space="preserve"> arrive</w:t>
      </w:r>
      <w:r>
        <w:t xml:space="preserve">. </w:t>
      </w:r>
      <w:r w:rsidR="00DA00DC">
        <w:t>J</w:t>
      </w:r>
      <w:r>
        <w:t>’</w:t>
      </w:r>
      <w:r w:rsidR="00DA00DC">
        <w:t>ai pensé bien faire en venant avertir</w:t>
      </w:r>
      <w:r>
        <w:t>.</w:t>
      </w:r>
    </w:p>
    <w:p w14:paraId="1217C72F" w14:textId="6138280D" w:rsidR="00DA00DC" w:rsidRDefault="00DD1C38" w:rsidP="00DA00DC">
      <w:r>
        <w:t>— </w:t>
      </w:r>
      <w:proofErr w:type="spellStart"/>
      <w:r w:rsidR="00DA00DC">
        <w:t>Zaïdé</w:t>
      </w:r>
      <w:proofErr w:type="spellEnd"/>
      <w:r w:rsidR="00DA00DC">
        <w:t xml:space="preserve"> </w:t>
      </w:r>
      <w:proofErr w:type="spellStart"/>
      <w:r w:rsidR="00DA00DC">
        <w:t>Hanoum</w:t>
      </w:r>
      <w:proofErr w:type="spellEnd"/>
      <w:r>
        <w:t xml:space="preserve"> ? </w:t>
      </w:r>
      <w:r w:rsidR="00DA00DC">
        <w:t>Qu</w:t>
      </w:r>
      <w:r>
        <w:t>’</w:t>
      </w:r>
      <w:r w:rsidR="00DA00DC">
        <w:t>est-ce que c</w:t>
      </w:r>
      <w:r>
        <w:t>’</w:t>
      </w:r>
      <w:r w:rsidR="00DA00DC">
        <w:t>est que ça</w:t>
      </w:r>
      <w:r>
        <w:t> ? »</w:t>
      </w:r>
    </w:p>
    <w:p w14:paraId="2A363F99" w14:textId="77777777" w:rsidR="00DD1C38" w:rsidRDefault="00DA00DC" w:rsidP="00DA00DC">
      <w:proofErr w:type="spellStart"/>
      <w:r>
        <w:t>Fenzilé</w:t>
      </w:r>
      <w:proofErr w:type="spellEnd"/>
      <w:r>
        <w:t xml:space="preserve"> baissa la voix</w:t>
      </w:r>
      <w:r w:rsidR="00DD1C38">
        <w:t>.</w:t>
      </w:r>
    </w:p>
    <w:p w14:paraId="1D823C18" w14:textId="4510A27C" w:rsidR="00DA00DC" w:rsidRDefault="00DD1C38" w:rsidP="00DA00DC">
      <w:r>
        <w:t>« </w:t>
      </w:r>
      <w:r w:rsidR="00DA00DC">
        <w:t>La gouvernante du konak de notre maître</w:t>
      </w:r>
      <w:r>
        <w:t xml:space="preserve">. </w:t>
      </w:r>
      <w:r w:rsidR="00DA00DC">
        <w:t>C</w:t>
      </w:r>
      <w:r>
        <w:t>’</w:t>
      </w:r>
      <w:r w:rsidR="00DA00DC">
        <w:t xml:space="preserve">est </w:t>
      </w:r>
      <w:proofErr w:type="spellStart"/>
      <w:r w:rsidR="00DA00DC">
        <w:t>Hadjilar</w:t>
      </w:r>
      <w:proofErr w:type="spellEnd"/>
      <w:r w:rsidR="00DA00DC">
        <w:t xml:space="preserve"> Pacha qui lui a donné l</w:t>
      </w:r>
      <w:r>
        <w:t>’</w:t>
      </w:r>
      <w:r w:rsidR="00DA00DC">
        <w:t>ordre de venir</w:t>
      </w:r>
      <w:r>
        <w:t xml:space="preserve">. </w:t>
      </w:r>
      <w:r w:rsidR="00DA00DC">
        <w:t>Mais la voici</w:t>
      </w:r>
      <w:r>
        <w:t> ! »</w:t>
      </w:r>
    </w:p>
    <w:p w14:paraId="748513A9" w14:textId="77777777" w:rsidR="00DD1C38" w:rsidRDefault="00DA00DC" w:rsidP="00DA00DC">
      <w:r>
        <w:t>On entendait</w:t>
      </w:r>
      <w:r w:rsidR="00DD1C38">
        <w:t xml:space="preserve">, </w:t>
      </w:r>
      <w:r>
        <w:t>effectivement</w:t>
      </w:r>
      <w:r w:rsidR="00DD1C38">
        <w:t xml:space="preserve">, </w:t>
      </w:r>
      <w:r>
        <w:t>par la porte restée ouverte</w:t>
      </w:r>
      <w:r w:rsidR="00DD1C38">
        <w:t xml:space="preserve">, </w:t>
      </w:r>
      <w:r>
        <w:t>des pas sur les dalles de marbre de l</w:t>
      </w:r>
      <w:r w:rsidR="00DD1C38">
        <w:t>’</w:t>
      </w:r>
      <w:r>
        <w:t>escalier</w:t>
      </w:r>
      <w:r w:rsidR="00DD1C38">
        <w:t xml:space="preserve">. </w:t>
      </w:r>
      <w:r>
        <w:t>Je jetai un coup d</w:t>
      </w:r>
      <w:r w:rsidR="00DD1C38">
        <w:t>’</w:t>
      </w:r>
      <w:r>
        <w:t>œil vers une pendule</w:t>
      </w:r>
      <w:r w:rsidR="00DD1C38">
        <w:t xml:space="preserve">. </w:t>
      </w:r>
      <w:r>
        <w:t xml:space="preserve">Un peu plus de midi et </w:t>
      </w:r>
      <w:proofErr w:type="gramStart"/>
      <w:r>
        <w:t>demie</w:t>
      </w:r>
      <w:proofErr w:type="gramEnd"/>
      <w:r w:rsidR="00DD1C38">
        <w:t xml:space="preserve">. </w:t>
      </w:r>
      <w:r>
        <w:t>J</w:t>
      </w:r>
      <w:r w:rsidR="00DD1C38">
        <w:t>’</w:t>
      </w:r>
      <w:r>
        <w:t>avais dû céder à la fatigue vers onze heures</w:t>
      </w:r>
      <w:r w:rsidR="00DD1C38">
        <w:t xml:space="preserve">. </w:t>
      </w:r>
      <w:r>
        <w:t>Allons</w:t>
      </w:r>
      <w:r w:rsidR="00DD1C38">
        <w:t xml:space="preserve">, </w:t>
      </w:r>
      <w:r>
        <w:t>allons</w:t>
      </w:r>
      <w:r w:rsidR="00DD1C38">
        <w:t xml:space="preserve">, </w:t>
      </w:r>
      <w:r>
        <w:t>je ne m</w:t>
      </w:r>
      <w:r w:rsidR="00DD1C38">
        <w:t>’</w:t>
      </w:r>
      <w:r>
        <w:t>étais pas manqué de parole trop longtemps</w:t>
      </w:r>
      <w:r w:rsidR="00DD1C38">
        <w:t> !</w:t>
      </w:r>
    </w:p>
    <w:p w14:paraId="0DF3B337" w14:textId="77777777" w:rsidR="00DD1C38" w:rsidRDefault="00DA00DC" w:rsidP="00DA00DC">
      <w:proofErr w:type="spellStart"/>
      <w:r>
        <w:t>Zaïdé</w:t>
      </w:r>
      <w:proofErr w:type="spellEnd"/>
      <w:r>
        <w:t xml:space="preserve"> </w:t>
      </w:r>
      <w:proofErr w:type="spellStart"/>
      <w:r>
        <w:t>Hanoum</w:t>
      </w:r>
      <w:proofErr w:type="spellEnd"/>
      <w:r>
        <w:t xml:space="preserve"> entrait</w:t>
      </w:r>
      <w:r w:rsidR="00DD1C38">
        <w:t xml:space="preserve">. </w:t>
      </w:r>
      <w:r>
        <w:t>Je me levai pour l</w:t>
      </w:r>
      <w:r w:rsidR="00DD1C38">
        <w:t>’</w:t>
      </w:r>
      <w:r>
        <w:t>accueillir</w:t>
      </w:r>
      <w:r w:rsidR="00DD1C38">
        <w:t xml:space="preserve">. </w:t>
      </w:r>
      <w:r>
        <w:t>Il était aisé de voir à son attitude qu</w:t>
      </w:r>
      <w:r w:rsidR="00DD1C38">
        <w:t>’</w:t>
      </w:r>
      <w:r>
        <w:t>elle devait jouer auprès d</w:t>
      </w:r>
      <w:r w:rsidR="00DD1C38">
        <w:t>’</w:t>
      </w:r>
      <w:r>
        <w:t xml:space="preserve">Elias </w:t>
      </w:r>
      <w:proofErr w:type="spellStart"/>
      <w:r>
        <w:t>H</w:t>
      </w:r>
      <w:r w:rsidRPr="009A3147">
        <w:t>adjilar</w:t>
      </w:r>
      <w:proofErr w:type="spellEnd"/>
      <w:r w:rsidRPr="009A3147">
        <w:t xml:space="preserve"> un rôle important</w:t>
      </w:r>
      <w:r w:rsidR="00DD1C38">
        <w:t>.</w:t>
      </w:r>
    </w:p>
    <w:p w14:paraId="7BCD3D5A" w14:textId="77777777" w:rsidR="00DD1C38" w:rsidRDefault="00DA00DC" w:rsidP="00DA00DC">
      <w:r w:rsidRPr="009A3147">
        <w:t>Toute vêtue de noir</w:t>
      </w:r>
      <w:r w:rsidR="00DD1C38">
        <w:t xml:space="preserve">, </w:t>
      </w:r>
      <w:r w:rsidRPr="009A3147">
        <w:t>avec son tcharchaf relevé qui ressemblait à une cornette</w:t>
      </w:r>
      <w:r w:rsidR="00DD1C38">
        <w:t xml:space="preserve">, </w:t>
      </w:r>
      <w:r w:rsidRPr="009A3147">
        <w:t>elle avait un faux air de l</w:t>
      </w:r>
      <w:r w:rsidR="00DD1C38">
        <w:t>’</w:t>
      </w:r>
      <w:r w:rsidRPr="009A3147">
        <w:t>une de nos religieuses de Kara Tekké</w:t>
      </w:r>
      <w:r w:rsidR="00DD1C38">
        <w:t>.</w:t>
      </w:r>
    </w:p>
    <w:p w14:paraId="1DA0EEAF" w14:textId="77777777" w:rsidR="00DD1C38" w:rsidRDefault="00DA00DC" w:rsidP="00DA00DC">
      <w:r w:rsidRPr="009A3147">
        <w:t>Nous échangeâmes un salut poli</w:t>
      </w:r>
      <w:r w:rsidR="00DD1C38">
        <w:t xml:space="preserve">. </w:t>
      </w:r>
      <w:r w:rsidRPr="009A3147">
        <w:t>Elle me dévisageait avec une expression qui ne me parut pas particulièrement bienveillante</w:t>
      </w:r>
      <w:r w:rsidR="00DD1C38">
        <w:t>.</w:t>
      </w:r>
    </w:p>
    <w:p w14:paraId="67A3A7F6" w14:textId="0BB79A23" w:rsidR="00DA00DC" w:rsidRPr="009A3147" w:rsidRDefault="00DD1C38" w:rsidP="00DA00DC">
      <w:r>
        <w:lastRenderedPageBreak/>
        <w:t>« </w:t>
      </w:r>
      <w:r w:rsidR="00DA00DC" w:rsidRPr="009A3147">
        <w:t xml:space="preserve">Son Excellence </w:t>
      </w:r>
      <w:proofErr w:type="spellStart"/>
      <w:r w:rsidR="00DA00DC" w:rsidRPr="009A3147">
        <w:t>Hadjilar</w:t>
      </w:r>
      <w:proofErr w:type="spellEnd"/>
      <w:r w:rsidR="00DA00DC" w:rsidRPr="009A3147">
        <w:t xml:space="preserve"> Pacha</w:t>
      </w:r>
      <w:r>
        <w:t xml:space="preserve">, </w:t>
      </w:r>
      <w:r w:rsidR="00DA00DC" w:rsidRPr="009A3147">
        <w:t>dit-elle enfin</w:t>
      </w:r>
      <w:r>
        <w:t xml:space="preserve">, </w:t>
      </w:r>
      <w:r w:rsidR="00DA00DC" w:rsidRPr="009A3147">
        <w:t>s</w:t>
      </w:r>
      <w:r>
        <w:t>’</w:t>
      </w:r>
      <w:r w:rsidR="00DA00DC" w:rsidRPr="009A3147">
        <w:t>était proposé de venir lui-même te parler</w:t>
      </w:r>
      <w:r>
        <w:t xml:space="preserve">. </w:t>
      </w:r>
      <w:r w:rsidR="00DA00DC" w:rsidRPr="009A3147">
        <w:t>Mais il est retenu au palais de</w:t>
      </w:r>
      <w:r w:rsidR="00600201">
        <w:t xml:space="preserve"> </w:t>
      </w:r>
      <w:proofErr w:type="spellStart"/>
      <w:r w:rsidR="00DA00DC" w:rsidRPr="009A3147">
        <w:t>Yldiz</w:t>
      </w:r>
      <w:proofErr w:type="spellEnd"/>
      <w:r>
        <w:t xml:space="preserve">, </w:t>
      </w:r>
      <w:r w:rsidR="00DA00DC" w:rsidRPr="009A3147">
        <w:t xml:space="preserve">auprès de Sa Majesté impériale le </w:t>
      </w:r>
      <w:proofErr w:type="spellStart"/>
      <w:r w:rsidR="00DA00DC" w:rsidRPr="009A3147">
        <w:t>Kalife</w:t>
      </w:r>
      <w:proofErr w:type="spellEnd"/>
      <w:r>
        <w:t xml:space="preserve">, </w:t>
      </w:r>
      <w:r w:rsidR="00DA00DC" w:rsidRPr="009A3147">
        <w:t>qu</w:t>
      </w:r>
      <w:r>
        <w:t>’</w:t>
      </w:r>
      <w:r w:rsidR="00DA00DC" w:rsidRPr="009A3147">
        <w:t>il doit mettre au courant de son voyage</w:t>
      </w:r>
      <w:r>
        <w:t xml:space="preserve">. </w:t>
      </w:r>
      <w:r w:rsidR="00DA00DC" w:rsidRPr="009A3147">
        <w:t>Il m</w:t>
      </w:r>
      <w:r>
        <w:t>’</w:t>
      </w:r>
      <w:r w:rsidR="00DA00DC" w:rsidRPr="009A3147">
        <w:t>a chargée</w:t>
      </w:r>
      <w:r>
        <w:t xml:space="preserve">, </w:t>
      </w:r>
      <w:r w:rsidR="00DA00DC" w:rsidRPr="009A3147">
        <w:t>dans ces conditions</w:t>
      </w:r>
      <w:r>
        <w:t xml:space="preserve">, </w:t>
      </w:r>
      <w:r w:rsidR="00DA00DC" w:rsidRPr="009A3147">
        <w:t>de te faire part de ses volontés</w:t>
      </w:r>
      <w:r>
        <w:t xml:space="preserve">. </w:t>
      </w:r>
      <w:r w:rsidR="00DA00DC" w:rsidRPr="009A3147">
        <w:t>Vers six heures</w:t>
      </w:r>
      <w:r>
        <w:t xml:space="preserve">, </w:t>
      </w:r>
      <w:r w:rsidR="00DA00DC" w:rsidRPr="009A3147">
        <w:t>ce soir</w:t>
      </w:r>
      <w:r>
        <w:t xml:space="preserve">, </w:t>
      </w:r>
      <w:r w:rsidR="00DA00DC" w:rsidRPr="009A3147">
        <w:t>il sera de retour ici</w:t>
      </w:r>
      <w:r>
        <w:t xml:space="preserve">. </w:t>
      </w:r>
      <w:r w:rsidR="00DA00DC" w:rsidRPr="009A3147">
        <w:t>Il sera accompagné de quelqu</w:t>
      </w:r>
      <w:r>
        <w:t>’</w:t>
      </w:r>
      <w:r w:rsidR="00DA00DC" w:rsidRPr="009A3147">
        <w:t>un de très puissant</w:t>
      </w:r>
      <w:r>
        <w:t xml:space="preserve">, </w:t>
      </w:r>
      <w:r w:rsidR="00DA00DC" w:rsidRPr="009A3147">
        <w:t>quelqu</w:t>
      </w:r>
      <w:r>
        <w:t>’</w:t>
      </w:r>
      <w:r w:rsidR="00DA00DC" w:rsidRPr="009A3147">
        <w:t>un devant qui il est nécessaire que tu paraisses accommodée de façon plus décente</w:t>
      </w:r>
      <w:r>
        <w:t>. »</w:t>
      </w:r>
    </w:p>
    <w:p w14:paraId="65B0CD0A" w14:textId="77777777" w:rsidR="00DD1C38" w:rsidRDefault="00DA00DC" w:rsidP="00DA00DC">
      <w:r w:rsidRPr="009A3147">
        <w:t>Cette allusion à l</w:t>
      </w:r>
      <w:r w:rsidR="00DD1C38">
        <w:t>’</w:t>
      </w:r>
      <w:r w:rsidRPr="009A3147">
        <w:t>adresse de mes boucles en désordre et de ma pauvre vêture froissée fut soulignée d</w:t>
      </w:r>
      <w:r w:rsidR="00DD1C38">
        <w:t>’</w:t>
      </w:r>
      <w:r w:rsidRPr="009A3147">
        <w:t>une moue qui me fit rougir</w:t>
      </w:r>
      <w:r w:rsidR="00DD1C38">
        <w:t>.</w:t>
      </w:r>
    </w:p>
    <w:p w14:paraId="6314195C" w14:textId="77777777" w:rsidR="00DD1C38" w:rsidRDefault="00DD1C38" w:rsidP="00DA00DC">
      <w:r>
        <w:t>« </w:t>
      </w:r>
      <w:proofErr w:type="spellStart"/>
      <w:r w:rsidR="00DA00DC" w:rsidRPr="009A3147">
        <w:t>Hadjilar</w:t>
      </w:r>
      <w:proofErr w:type="spellEnd"/>
      <w:r w:rsidR="00DA00DC" w:rsidRPr="009A3147">
        <w:t xml:space="preserve"> Pacha aura peut-être eu l</w:t>
      </w:r>
      <w:r>
        <w:t>’</w:t>
      </w:r>
      <w:r w:rsidR="00DA00DC" w:rsidRPr="009A3147">
        <w:t>occasion de vous dire que</w:t>
      </w:r>
      <w:r>
        <w:t xml:space="preserve">, </w:t>
      </w:r>
      <w:r w:rsidR="00DA00DC" w:rsidRPr="009A3147">
        <w:t>tous ces jours-ci</w:t>
      </w:r>
      <w:r>
        <w:t xml:space="preserve">, </w:t>
      </w:r>
      <w:r w:rsidR="00DA00DC" w:rsidRPr="009A3147">
        <w:t>je n</w:t>
      </w:r>
      <w:r>
        <w:t>’</w:t>
      </w:r>
      <w:r w:rsidR="00DA00DC" w:rsidRPr="009A3147">
        <w:t>ai guère eu le loisir de prendre des poses devant mon miroir</w:t>
      </w:r>
      <w:r>
        <w:t xml:space="preserve">, </w:t>
      </w:r>
      <w:r w:rsidR="00DA00DC" w:rsidRPr="009A3147">
        <w:t>fis-je d</w:t>
      </w:r>
      <w:r>
        <w:t>’</w:t>
      </w:r>
      <w:r w:rsidR="00DA00DC" w:rsidRPr="009A3147">
        <w:t>une voix qui tremblait</w:t>
      </w:r>
      <w:r>
        <w:t>.</w:t>
      </w:r>
    </w:p>
    <w:p w14:paraId="6F351F79" w14:textId="4AB6D4F2" w:rsidR="00DA00DC" w:rsidRDefault="00DD1C38" w:rsidP="00DA00DC">
      <w:r>
        <w:t>— </w:t>
      </w:r>
      <w:r w:rsidR="00DA00DC">
        <w:t>Ce que m</w:t>
      </w:r>
      <w:r>
        <w:t>’</w:t>
      </w:r>
      <w:r w:rsidR="00DA00DC">
        <w:t>a dit ou ne m</w:t>
      </w:r>
      <w:r>
        <w:t>’</w:t>
      </w:r>
      <w:r w:rsidR="00DA00DC">
        <w:t>a pas dit Son Excellence n</w:t>
      </w:r>
      <w:r>
        <w:t>’</w:t>
      </w:r>
      <w:r w:rsidR="00DA00DC">
        <w:t>est pas ton affaire</w:t>
      </w:r>
      <w:r>
        <w:t xml:space="preserve">, </w:t>
      </w:r>
      <w:r w:rsidR="00DA00DC">
        <w:t>répliqua-t-elle sèchement</w:t>
      </w:r>
      <w:r>
        <w:t xml:space="preserve">. </w:t>
      </w:r>
      <w:r w:rsidR="00DA00DC">
        <w:t>Occupe-toi</w:t>
      </w:r>
      <w:r>
        <w:t xml:space="preserve">, </w:t>
      </w:r>
      <w:r w:rsidR="00DA00DC">
        <w:t>pour le moment</w:t>
      </w:r>
      <w:r>
        <w:t xml:space="preserve">, </w:t>
      </w:r>
      <w:r w:rsidR="00DA00DC">
        <w:t>de ce que je te dis</w:t>
      </w:r>
      <w:r>
        <w:t xml:space="preserve">, </w:t>
      </w:r>
      <w:r w:rsidR="00DA00DC">
        <w:t>moi</w:t>
      </w:r>
      <w:r>
        <w:t xml:space="preserve">. </w:t>
      </w:r>
      <w:r w:rsidR="00DA00DC">
        <w:t>La dame en question</w:t>
      </w:r>
      <w:r>
        <w:t xml:space="preserve"> – </w:t>
      </w:r>
      <w:r w:rsidR="00DA00DC">
        <w:t>c</w:t>
      </w:r>
      <w:r>
        <w:t>’</w:t>
      </w:r>
      <w:r w:rsidR="00DA00DC">
        <w:t>est une dame</w:t>
      </w:r>
      <w:r>
        <w:t xml:space="preserve"> – </w:t>
      </w:r>
      <w:r w:rsidR="00DA00DC">
        <w:t>sera donc ici à six heures</w:t>
      </w:r>
      <w:r>
        <w:t xml:space="preserve">. </w:t>
      </w:r>
      <w:r w:rsidR="00DA00DC">
        <w:t>Ce n</w:t>
      </w:r>
      <w:r>
        <w:t>’</w:t>
      </w:r>
      <w:r w:rsidR="00DA00DC">
        <w:t>est pas</w:t>
      </w:r>
      <w:r>
        <w:t xml:space="preserve">, </w:t>
      </w:r>
      <w:r w:rsidR="00DA00DC">
        <w:t>je te le jure</w:t>
      </w:r>
      <w:r>
        <w:t xml:space="preserve">, </w:t>
      </w:r>
      <w:r w:rsidR="00DA00DC">
        <w:t>plus de temps qu</w:t>
      </w:r>
      <w:r>
        <w:t>’</w:t>
      </w:r>
      <w:r w:rsidR="00DA00DC">
        <w:t>il n</w:t>
      </w:r>
      <w:r>
        <w:t>’</w:t>
      </w:r>
      <w:r w:rsidR="00DA00DC">
        <w:t>en faut pour les gens qui vont venir t</w:t>
      </w:r>
      <w:r>
        <w:t>’</w:t>
      </w:r>
      <w:r w:rsidR="00DA00DC">
        <w:t>habiller et te coiffer</w:t>
      </w:r>
      <w:r>
        <w:t xml:space="preserve">. </w:t>
      </w:r>
      <w:r w:rsidR="00DA00DC">
        <w:t>Ils ne tiennent point</w:t>
      </w:r>
      <w:r>
        <w:t xml:space="preserve">, </w:t>
      </w:r>
      <w:r w:rsidR="00DA00DC">
        <w:t>pas plus que je n</w:t>
      </w:r>
      <w:r>
        <w:t>’</w:t>
      </w:r>
      <w:r w:rsidR="00DA00DC">
        <w:t>y tiens moi-même</w:t>
      </w:r>
      <w:r>
        <w:t xml:space="preserve">, </w:t>
      </w:r>
      <w:r w:rsidR="00DA00DC">
        <w:t>à se faire attraper à cause de toi</w:t>
      </w:r>
      <w:r>
        <w:t>. »</w:t>
      </w:r>
    </w:p>
    <w:p w14:paraId="32BF36A8" w14:textId="77777777" w:rsidR="00DD1C38" w:rsidRDefault="00DA00DC" w:rsidP="00DA00DC">
      <w:r>
        <w:t>Là-dessus</w:t>
      </w:r>
      <w:r w:rsidR="00DD1C38">
        <w:t xml:space="preserve">, </w:t>
      </w:r>
      <w:r>
        <w:t>avec une petite révérence ironique</w:t>
      </w:r>
      <w:r w:rsidR="00DD1C38">
        <w:t xml:space="preserve">, </w:t>
      </w:r>
      <w:r>
        <w:t>elle me tourna les talons</w:t>
      </w:r>
      <w:r w:rsidR="00DD1C38">
        <w:t xml:space="preserve">, </w:t>
      </w:r>
      <w:r>
        <w:t>me laissant plus que mortifiée</w:t>
      </w:r>
      <w:r w:rsidR="00DD1C38">
        <w:t xml:space="preserve">, </w:t>
      </w:r>
      <w:r>
        <w:t>sur le point presque de pleurer de dépit</w:t>
      </w:r>
      <w:r w:rsidR="00DD1C38">
        <w:t>.</w:t>
      </w:r>
    </w:p>
    <w:p w14:paraId="3B466767" w14:textId="151DC946" w:rsidR="00DA00DC" w:rsidRDefault="00DA00DC" w:rsidP="00DA00DC"/>
    <w:p w14:paraId="679A4AEF" w14:textId="77777777" w:rsidR="00DD1C38" w:rsidRDefault="00DA00DC" w:rsidP="00DA00DC">
      <w:r>
        <w:t>Du ciel où la pauvre sœur Irène</w:t>
      </w:r>
      <w:r w:rsidR="00DD1C38">
        <w:t xml:space="preserve">, </w:t>
      </w:r>
      <w:r>
        <w:t>la pauvre sœur Théodore</w:t>
      </w:r>
      <w:r w:rsidR="00DD1C38">
        <w:t xml:space="preserve">, </w:t>
      </w:r>
      <w:r>
        <w:t>combien d</w:t>
      </w:r>
      <w:r w:rsidR="00DD1C38">
        <w:t>’</w:t>
      </w:r>
      <w:r>
        <w:t>autres dont les chastes corps joncheront toujours dans mon souvenir épouvanté le dallage de nos corridors</w:t>
      </w:r>
      <w:r w:rsidR="00DD1C38">
        <w:t xml:space="preserve">, </w:t>
      </w:r>
      <w:r>
        <w:t xml:space="preserve">de ce ciel donc où elles attendent que viennent les rejoindre leur compagnes moins favorisées qui végètent encore </w:t>
      </w:r>
      <w:r>
        <w:lastRenderedPageBreak/>
        <w:t>ici-bas</w:t>
      </w:r>
      <w:r w:rsidR="00DD1C38">
        <w:t xml:space="preserve">, </w:t>
      </w:r>
      <w:r>
        <w:t>qu</w:t>
      </w:r>
      <w:r w:rsidR="00DD1C38">
        <w:t>’</w:t>
      </w:r>
      <w:r>
        <w:t>auront-elles bien pu penser</w:t>
      </w:r>
      <w:r w:rsidR="00DD1C38">
        <w:t xml:space="preserve">, </w:t>
      </w:r>
      <w:r>
        <w:t>les chères blanches âmes</w:t>
      </w:r>
      <w:r w:rsidR="00DD1C38">
        <w:t xml:space="preserve">, </w:t>
      </w:r>
      <w:r>
        <w:t>lorsqu</w:t>
      </w:r>
      <w:r w:rsidR="00DD1C38">
        <w:t>’</w:t>
      </w:r>
      <w:r>
        <w:t>il leur a été donné d</w:t>
      </w:r>
      <w:r w:rsidR="00DD1C38">
        <w:t>’</w:t>
      </w:r>
      <w:r>
        <w:t>assister à ce que l</w:t>
      </w:r>
      <w:r w:rsidR="00DD1C38">
        <w:t>’</w:t>
      </w:r>
      <w:r>
        <w:t>on était en train de faire sur la terre de la petite fille qu</w:t>
      </w:r>
      <w:r w:rsidR="00DD1C38">
        <w:t>’</w:t>
      </w:r>
      <w:r>
        <w:t>elles avaient dû y abandonner</w:t>
      </w:r>
      <w:r w:rsidR="00DD1C38">
        <w:t xml:space="preserve"> ? </w:t>
      </w:r>
      <w:r>
        <w:t>Je ne sais que trop de quelle manière cette commisération se sera traduite</w:t>
      </w:r>
      <w:r w:rsidR="00DD1C38">
        <w:t xml:space="preserve"> : </w:t>
      </w:r>
      <w:r>
        <w:t>par un surcroît de prières à mon intention</w:t>
      </w:r>
      <w:r w:rsidR="00DD1C38">
        <w:t xml:space="preserve">. </w:t>
      </w:r>
      <w:r>
        <w:t>Plus que le bien que j</w:t>
      </w:r>
      <w:r w:rsidR="00DD1C38">
        <w:t>’</w:t>
      </w:r>
      <w:r>
        <w:t>ai pu faire</w:t>
      </w:r>
      <w:r w:rsidR="00DD1C38">
        <w:t xml:space="preserve">, </w:t>
      </w:r>
      <w:r>
        <w:t>ce sont ces prières-là sur lesquelles je compte pour compenser</w:t>
      </w:r>
      <w:r w:rsidR="00DD1C38">
        <w:t xml:space="preserve">, </w:t>
      </w:r>
      <w:r>
        <w:t>lorsque sonnera la fin de ma vie</w:t>
      </w:r>
      <w:r w:rsidR="00DD1C38">
        <w:t xml:space="preserve">, </w:t>
      </w:r>
      <w:r>
        <w:t>tout le mal qu</w:t>
      </w:r>
      <w:r w:rsidR="00DD1C38">
        <w:t>’</w:t>
      </w:r>
      <w:r>
        <w:t>à mon insu ou autrement</w:t>
      </w:r>
      <w:r w:rsidR="00DD1C38">
        <w:t xml:space="preserve">, </w:t>
      </w:r>
      <w:r>
        <w:t>j</w:t>
      </w:r>
      <w:r w:rsidR="00DD1C38">
        <w:t>’</w:t>
      </w:r>
      <w:r>
        <w:t>y aurai fait</w:t>
      </w:r>
      <w:r w:rsidR="00DD1C38">
        <w:t>…</w:t>
      </w:r>
    </w:p>
    <w:p w14:paraId="306AF2AA" w14:textId="77777777" w:rsidR="00DD1C38" w:rsidRDefault="00DA00DC" w:rsidP="00DA00DC">
      <w:r>
        <w:t xml:space="preserve">À peine </w:t>
      </w:r>
      <w:proofErr w:type="spellStart"/>
      <w:r>
        <w:t>Zaïdé</w:t>
      </w:r>
      <w:proofErr w:type="spellEnd"/>
      <w:r>
        <w:t xml:space="preserve"> </w:t>
      </w:r>
      <w:proofErr w:type="spellStart"/>
      <w:r>
        <w:t>Hanoum</w:t>
      </w:r>
      <w:proofErr w:type="spellEnd"/>
      <w:r>
        <w:t xml:space="preserve"> était-elle sortie que des pas résonnèrent de nouveau dans l</w:t>
      </w:r>
      <w:r w:rsidR="00DD1C38">
        <w:t>’</w:t>
      </w:r>
      <w:r>
        <w:t>escalier</w:t>
      </w:r>
      <w:r w:rsidR="00DD1C38">
        <w:t xml:space="preserve">. </w:t>
      </w:r>
      <w:r>
        <w:t>Cette fois</w:t>
      </w:r>
      <w:r w:rsidR="00DD1C38">
        <w:t xml:space="preserve">, </w:t>
      </w:r>
      <w:r>
        <w:t>ce fut par un véritable essaim de femmes que mon appartement se trouva envahi</w:t>
      </w:r>
      <w:r w:rsidR="00DD1C38">
        <w:t xml:space="preserve">. </w:t>
      </w:r>
      <w:r>
        <w:t>Elles étaient au moins huit ou dix</w:t>
      </w:r>
      <w:r w:rsidR="00DD1C38">
        <w:t xml:space="preserve">, </w:t>
      </w:r>
      <w:r>
        <w:t>qui faisaient du bruit comme quarante</w:t>
      </w:r>
      <w:r w:rsidR="00DD1C38">
        <w:t xml:space="preserve">. </w:t>
      </w:r>
      <w:proofErr w:type="spellStart"/>
      <w:r>
        <w:t>Fenzilé</w:t>
      </w:r>
      <w:proofErr w:type="spellEnd"/>
      <w:r w:rsidR="00DD1C38">
        <w:t xml:space="preserve">, </w:t>
      </w:r>
      <w:r>
        <w:t>qui essayait de se gendarmer</w:t>
      </w:r>
      <w:r w:rsidR="00DD1C38">
        <w:t xml:space="preserve">, </w:t>
      </w:r>
      <w:r>
        <w:t>ne réussissait</w:t>
      </w:r>
      <w:r w:rsidR="00DD1C38">
        <w:t xml:space="preserve">, </w:t>
      </w:r>
      <w:r>
        <w:t>avec ses cris pointus</w:t>
      </w:r>
      <w:r w:rsidR="00DD1C38">
        <w:t xml:space="preserve">, </w:t>
      </w:r>
      <w:r>
        <w:t>qu</w:t>
      </w:r>
      <w:r w:rsidR="00DD1C38">
        <w:t>’</w:t>
      </w:r>
      <w:r>
        <w:t>à augmenter le désordre</w:t>
      </w:r>
      <w:r w:rsidR="00DD1C38">
        <w:t xml:space="preserve">. </w:t>
      </w:r>
      <w:r>
        <w:t>Tout cela piaillait</w:t>
      </w:r>
      <w:r w:rsidR="00DD1C38">
        <w:t xml:space="preserve">, </w:t>
      </w:r>
      <w:r>
        <w:t>discourait</w:t>
      </w:r>
      <w:r w:rsidR="00DD1C38">
        <w:t xml:space="preserve">, </w:t>
      </w:r>
      <w:r>
        <w:t>dans une sorte de jargon turc mélangé d</w:t>
      </w:r>
      <w:r w:rsidR="00DD1C38">
        <w:t>’</w:t>
      </w:r>
      <w:r>
        <w:t>albanais et de grec que je n</w:t>
      </w:r>
      <w:r w:rsidR="00DD1C38">
        <w:t>’</w:t>
      </w:r>
      <w:r>
        <w:t>arrivais pas à saisir à tout coup</w:t>
      </w:r>
      <w:r w:rsidR="00DD1C38">
        <w:t xml:space="preserve">. </w:t>
      </w:r>
      <w:r>
        <w:t>Je finis par savoir que c</w:t>
      </w:r>
      <w:r w:rsidR="00DD1C38">
        <w:t>’</w:t>
      </w:r>
      <w:r>
        <w:t>était là ces dames les friseuses</w:t>
      </w:r>
      <w:r w:rsidR="00DD1C38">
        <w:t xml:space="preserve">, </w:t>
      </w:r>
      <w:r>
        <w:t>les manucures</w:t>
      </w:r>
      <w:r w:rsidR="00DD1C38">
        <w:t xml:space="preserve">, </w:t>
      </w:r>
      <w:r>
        <w:t>les masseuses</w:t>
      </w:r>
      <w:r w:rsidR="00DD1C38">
        <w:t xml:space="preserve">, </w:t>
      </w:r>
      <w:r>
        <w:t>les couturières</w:t>
      </w:r>
      <w:r w:rsidR="00DD1C38">
        <w:t xml:space="preserve">, </w:t>
      </w:r>
      <w:r>
        <w:t>les modistes</w:t>
      </w:r>
      <w:r w:rsidR="00DD1C38">
        <w:t xml:space="preserve">, </w:t>
      </w:r>
      <w:r>
        <w:t>les lingères</w:t>
      </w:r>
      <w:r w:rsidR="00DD1C38">
        <w:t xml:space="preserve">, </w:t>
      </w:r>
      <w:r>
        <w:t>etc</w:t>
      </w:r>
      <w:r w:rsidR="00DD1C38">
        <w:t xml:space="preserve">. </w:t>
      </w:r>
      <w:r>
        <w:t>À l</w:t>
      </w:r>
      <w:r w:rsidR="00DD1C38">
        <w:t>’</w:t>
      </w:r>
      <w:r>
        <w:t>encontre de ce que j</w:t>
      </w:r>
      <w:r w:rsidR="00DD1C38">
        <w:t>’</w:t>
      </w:r>
      <w:r>
        <w:t>aurais parié</w:t>
      </w:r>
      <w:r w:rsidR="00DD1C38">
        <w:t xml:space="preserve">, </w:t>
      </w:r>
      <w:r>
        <w:t>ce furent les représentantes de ces deux dernières très honorables corporations qui parvinrent à imposer leur volonté aux autres</w:t>
      </w:r>
      <w:r w:rsidR="00DD1C38">
        <w:t xml:space="preserve">, </w:t>
      </w:r>
      <w:r>
        <w:t>c</w:t>
      </w:r>
      <w:r w:rsidR="00DD1C38">
        <w:t>’</w:t>
      </w:r>
      <w:r>
        <w:t>est-à-dire à s</w:t>
      </w:r>
      <w:r w:rsidR="00DD1C38">
        <w:t>’</w:t>
      </w:r>
      <w:r>
        <w:t>emparer tout de suite de moi</w:t>
      </w:r>
      <w:r w:rsidR="00DD1C38">
        <w:t xml:space="preserve">. </w:t>
      </w:r>
      <w:r>
        <w:t>Elles alléguaient que</w:t>
      </w:r>
      <w:r w:rsidR="00DD1C38">
        <w:t xml:space="preserve">, </w:t>
      </w:r>
      <w:r>
        <w:t>pour ce qui était de me baigner</w:t>
      </w:r>
      <w:r w:rsidR="00DD1C38">
        <w:t xml:space="preserve">, </w:t>
      </w:r>
      <w:r>
        <w:t>de me coiffer</w:t>
      </w:r>
      <w:r w:rsidR="00DD1C38">
        <w:t xml:space="preserve">, </w:t>
      </w:r>
      <w:r>
        <w:t>plus on s</w:t>
      </w:r>
      <w:r w:rsidR="00DD1C38">
        <w:t>’</w:t>
      </w:r>
      <w:r>
        <w:t>y mettrait au dernier moment</w:t>
      </w:r>
      <w:r w:rsidR="00DD1C38">
        <w:t xml:space="preserve">, </w:t>
      </w:r>
      <w:r>
        <w:t>mieux cela vaudrait</w:t>
      </w:r>
      <w:r w:rsidR="00DD1C38">
        <w:t xml:space="preserve">. </w:t>
      </w:r>
      <w:r>
        <w:t>Au contraire</w:t>
      </w:r>
      <w:r w:rsidR="00DD1C38">
        <w:t xml:space="preserve">, </w:t>
      </w:r>
      <w:r>
        <w:t>en ce qui les concernait</w:t>
      </w:r>
      <w:r w:rsidR="00DD1C38">
        <w:t xml:space="preserve">, </w:t>
      </w:r>
      <w:r>
        <w:t>n</w:t>
      </w:r>
      <w:r w:rsidR="00DD1C38">
        <w:t>’</w:t>
      </w:r>
      <w:r>
        <w:t>est-ce pas</w:t>
      </w:r>
      <w:r w:rsidR="00DD1C38">
        <w:t xml:space="preserve">, </w:t>
      </w:r>
      <w:r>
        <w:t>avec l</w:t>
      </w:r>
      <w:r w:rsidR="00DD1C38">
        <w:t>’</w:t>
      </w:r>
      <w:r>
        <w:t>obligation qu</w:t>
      </w:r>
      <w:r w:rsidR="00DD1C38">
        <w:t>’</w:t>
      </w:r>
      <w:r>
        <w:t>on leur imposait de livrer ce qui était commandé pour le lendemain avant midi</w:t>
      </w:r>
      <w:r w:rsidR="00DD1C38">
        <w:t> !…</w:t>
      </w:r>
    </w:p>
    <w:p w14:paraId="34B9E72C" w14:textId="2539AB3C" w:rsidR="00DA00DC" w:rsidRDefault="00DD1C38" w:rsidP="00DA00DC">
      <w:r>
        <w:t>« </w:t>
      </w:r>
      <w:r w:rsidR="00DA00DC">
        <w:t>Une traîne à ruban</w:t>
      </w:r>
      <w:r>
        <w:t xml:space="preserve"> ! </w:t>
      </w:r>
      <w:r w:rsidR="00DA00DC">
        <w:t>proclamait avec emphase la couturière</w:t>
      </w:r>
      <w:r>
        <w:t xml:space="preserve">. </w:t>
      </w:r>
      <w:r w:rsidR="00DA00DC">
        <w:t>Est-ce qu</w:t>
      </w:r>
      <w:r>
        <w:t>’</w:t>
      </w:r>
      <w:r w:rsidR="00DA00DC">
        <w:t>on se rend bien compte de ce qu</w:t>
      </w:r>
      <w:r>
        <w:t>’</w:t>
      </w:r>
      <w:r w:rsidR="00DA00DC">
        <w:t>on réclame de moi</w:t>
      </w:r>
      <w:r>
        <w:t xml:space="preserve"> ? </w:t>
      </w:r>
      <w:r w:rsidR="00DA00DC">
        <w:t>Jamais je n</w:t>
      </w:r>
      <w:r>
        <w:t>’</w:t>
      </w:r>
      <w:r w:rsidR="00DA00DC">
        <w:t>ai mis moins de trois jours pour faire une robe pareille</w:t>
      </w:r>
      <w:r>
        <w:t xml:space="preserve"> ! </w:t>
      </w:r>
      <w:r w:rsidR="00DA00DC">
        <w:t>Trois jours</w:t>
      </w:r>
      <w:r>
        <w:t xml:space="preserve">, </w:t>
      </w:r>
      <w:r w:rsidR="00DA00DC">
        <w:t>avec quatre essayages</w:t>
      </w:r>
      <w:r>
        <w:t xml:space="preserve">, </w:t>
      </w:r>
      <w:r w:rsidR="00DA00DC">
        <w:t>au moins</w:t>
      </w:r>
      <w:r>
        <w:t> ! »</w:t>
      </w:r>
    </w:p>
    <w:p w14:paraId="2FEF9DA7" w14:textId="77777777" w:rsidR="00DD1C38" w:rsidRDefault="00DA00DC" w:rsidP="00DA00DC">
      <w:r>
        <w:lastRenderedPageBreak/>
        <w:t>Que voulait-elle dire avec sa traîne à ruban</w:t>
      </w:r>
      <w:r w:rsidR="00DD1C38">
        <w:t xml:space="preserve"> ? </w:t>
      </w:r>
      <w:r>
        <w:t>Même en me creusant beaucoup la cervelle</w:t>
      </w:r>
      <w:r w:rsidR="00DD1C38">
        <w:t xml:space="preserve">, </w:t>
      </w:r>
      <w:r>
        <w:t>j</w:t>
      </w:r>
      <w:r w:rsidR="00DD1C38">
        <w:t>’</w:t>
      </w:r>
      <w:r>
        <w:t>étais pour le moment dans l</w:t>
      </w:r>
      <w:r w:rsidR="00DD1C38">
        <w:t>’</w:t>
      </w:r>
      <w:r>
        <w:t>impossibilité de le deviner</w:t>
      </w:r>
      <w:r w:rsidR="00DD1C38">
        <w:t xml:space="preserve">. </w:t>
      </w:r>
      <w:r>
        <w:t>Il me fallait attendre d</w:t>
      </w:r>
      <w:r w:rsidR="00DD1C38">
        <w:t>’</w:t>
      </w:r>
      <w:r>
        <w:t>être au lendemain pour cela</w:t>
      </w:r>
      <w:r w:rsidR="00DD1C38">
        <w:t xml:space="preserve">. </w:t>
      </w:r>
      <w:r>
        <w:t>Ce que je compris</w:t>
      </w:r>
      <w:r w:rsidR="00DD1C38">
        <w:t xml:space="preserve">, </w:t>
      </w:r>
      <w:r>
        <w:t>cependant</w:t>
      </w:r>
      <w:r w:rsidR="00DD1C38">
        <w:t xml:space="preserve">, </w:t>
      </w:r>
      <w:r>
        <w:t>c</w:t>
      </w:r>
      <w:r w:rsidR="00DD1C38">
        <w:t>’</w:t>
      </w:r>
      <w:r>
        <w:t>est que cette journée allait être pour moi d</w:t>
      </w:r>
      <w:r w:rsidR="00DD1C38">
        <w:t>’</w:t>
      </w:r>
      <w:r>
        <w:t>une importance</w:t>
      </w:r>
      <w:r w:rsidR="00DD1C38">
        <w:t xml:space="preserve">, </w:t>
      </w:r>
      <w:r>
        <w:t>d</w:t>
      </w:r>
      <w:r w:rsidR="00DD1C38">
        <w:t>’</w:t>
      </w:r>
      <w:r>
        <w:t>une solennité à nulle autre pareille</w:t>
      </w:r>
      <w:r w:rsidR="00DD1C38">
        <w:t xml:space="preserve">. </w:t>
      </w:r>
      <w:r>
        <w:t>J</w:t>
      </w:r>
      <w:r w:rsidR="00DD1C38">
        <w:t>’</w:t>
      </w:r>
      <w:r>
        <w:t>en eus l</w:t>
      </w:r>
      <w:r w:rsidR="00DD1C38">
        <w:t>’</w:t>
      </w:r>
      <w:r>
        <w:t>intuition rien qu</w:t>
      </w:r>
      <w:r w:rsidR="00DD1C38">
        <w:t>’</w:t>
      </w:r>
      <w:r>
        <w:t>à l</w:t>
      </w:r>
      <w:r w:rsidR="00DD1C38">
        <w:t>’</w:t>
      </w:r>
      <w:r>
        <w:t>espèce de crainte respectueuse avec laquelle ces femmes en parlaient entre elles</w:t>
      </w:r>
      <w:r w:rsidR="00DD1C38">
        <w:t xml:space="preserve">, </w:t>
      </w:r>
      <w:r>
        <w:t>à demi-mot</w:t>
      </w:r>
      <w:r w:rsidR="00DD1C38">
        <w:t>.</w:t>
      </w:r>
    </w:p>
    <w:p w14:paraId="3F76A837" w14:textId="77777777" w:rsidR="00DD1C38" w:rsidRDefault="00DA00DC" w:rsidP="00DA00DC">
      <w:r>
        <w:t>Tout en continuant à récriminer</w:t>
      </w:r>
      <w:r w:rsidR="00DD1C38">
        <w:t xml:space="preserve">, </w:t>
      </w:r>
      <w:r>
        <w:t>la plus âgée</w:t>
      </w:r>
      <w:r w:rsidR="00DD1C38">
        <w:t xml:space="preserve">, </w:t>
      </w:r>
      <w:r>
        <w:t>m</w:t>
      </w:r>
      <w:r w:rsidR="00DD1C38">
        <w:t>’</w:t>
      </w:r>
      <w:r>
        <w:t>ayant fait mettre debout devant une glace</w:t>
      </w:r>
      <w:r w:rsidR="00DD1C38">
        <w:t xml:space="preserve">, </w:t>
      </w:r>
      <w:r>
        <w:t>prenait mes mesures</w:t>
      </w:r>
      <w:r w:rsidR="00DD1C38">
        <w:t xml:space="preserve">. </w:t>
      </w:r>
      <w:r>
        <w:t>Une autre défaisait avec mille précautions un paquet qu</w:t>
      </w:r>
      <w:r w:rsidR="00DD1C38">
        <w:t>’</w:t>
      </w:r>
      <w:r>
        <w:t>elle portait sur la tête en entrant</w:t>
      </w:r>
      <w:r w:rsidR="00DD1C38">
        <w:t xml:space="preserve">. </w:t>
      </w:r>
      <w:r>
        <w:t>Ce paquet contenait une douzaine de tuniques d</w:t>
      </w:r>
      <w:r w:rsidR="00DD1C38">
        <w:t>’</w:t>
      </w:r>
      <w:r>
        <w:t xml:space="preserve">intérieur qui rejoignaient en somptuosité celle de cette </w:t>
      </w:r>
      <w:r>
        <w:rPr>
          <w:i/>
          <w:iCs/>
        </w:rPr>
        <w:t>Vierge</w:t>
      </w:r>
      <w:r>
        <w:t xml:space="preserve"> d</w:t>
      </w:r>
      <w:r w:rsidR="00DD1C38">
        <w:t>’</w:t>
      </w:r>
      <w:r>
        <w:t>El-</w:t>
      </w:r>
      <w:proofErr w:type="spellStart"/>
      <w:r>
        <w:t>Qobour</w:t>
      </w:r>
      <w:proofErr w:type="spellEnd"/>
      <w:r w:rsidR="00DD1C38">
        <w:t xml:space="preserve">, </w:t>
      </w:r>
      <w:r>
        <w:t>devant laquelle j</w:t>
      </w:r>
      <w:r w:rsidR="00DD1C38">
        <w:t>’</w:t>
      </w:r>
      <w:r>
        <w:t>avais passé en contemplation toute une partie de mon enfance</w:t>
      </w:r>
      <w:r w:rsidR="00DD1C38">
        <w:t xml:space="preserve">. </w:t>
      </w:r>
      <w:r>
        <w:t>Elles étaient taillées dans de merveilleux brochés persans</w:t>
      </w:r>
      <w:r w:rsidR="00DD1C38">
        <w:t xml:space="preserve">, </w:t>
      </w:r>
      <w:r>
        <w:t>galonnées d</w:t>
      </w:r>
      <w:r w:rsidR="00DD1C38">
        <w:t>’</w:t>
      </w:r>
      <w:r>
        <w:t>or</w:t>
      </w:r>
      <w:r w:rsidR="00DD1C38">
        <w:t xml:space="preserve">, </w:t>
      </w:r>
      <w:r>
        <w:t>bordées de fourrure</w:t>
      </w:r>
      <w:r w:rsidR="00DD1C38">
        <w:t xml:space="preserve">, </w:t>
      </w:r>
      <w:r>
        <w:t>rehaussées de pierreries et d</w:t>
      </w:r>
      <w:r w:rsidR="00DD1C38">
        <w:t>’</w:t>
      </w:r>
      <w:r>
        <w:t>escarboucles</w:t>
      </w:r>
      <w:r w:rsidR="00DD1C38">
        <w:t xml:space="preserve">. </w:t>
      </w:r>
      <w:r>
        <w:t>Il y en avait une qui était bleu pâle et toute parsemée de fleurs de cerisier</w:t>
      </w:r>
      <w:r w:rsidR="00DD1C38">
        <w:t xml:space="preserve"> ; </w:t>
      </w:r>
      <w:r>
        <w:t>un autre gris-fumée</w:t>
      </w:r>
      <w:r w:rsidR="00DD1C38">
        <w:t xml:space="preserve">, </w:t>
      </w:r>
      <w:r>
        <w:t>jonchée de violettes qui étaient des améthystes</w:t>
      </w:r>
      <w:r w:rsidR="00DD1C38">
        <w:t xml:space="preserve"> ; </w:t>
      </w:r>
      <w:r>
        <w:t>une autre rouge</w:t>
      </w:r>
      <w:r w:rsidR="00DD1C38">
        <w:t xml:space="preserve">, </w:t>
      </w:r>
      <w:r>
        <w:t>filigranée de perles et brodée de chrysanthèmes d</w:t>
      </w:r>
      <w:r w:rsidR="00DD1C38">
        <w:t>’</w:t>
      </w:r>
      <w:r>
        <w:t>argent</w:t>
      </w:r>
      <w:r w:rsidR="00DD1C38">
        <w:t>.</w:t>
      </w:r>
    </w:p>
    <w:p w14:paraId="01B49B38" w14:textId="167FCA0A" w:rsidR="00DA00DC" w:rsidRDefault="00DD1C38" w:rsidP="00DA00DC">
      <w:r>
        <w:t>« </w:t>
      </w:r>
      <w:r w:rsidR="00DA00DC">
        <w:t>Nous avons l</w:t>
      </w:r>
      <w:r>
        <w:t>’</w:t>
      </w:r>
      <w:r w:rsidR="00DA00DC">
        <w:t>ordre de te laisser deux de ces robes</w:t>
      </w:r>
      <w:r>
        <w:t xml:space="preserve">, </w:t>
      </w:r>
      <w:proofErr w:type="spellStart"/>
      <w:r w:rsidR="00DA00DC">
        <w:t>Hanoum</w:t>
      </w:r>
      <w:proofErr w:type="spellEnd"/>
      <w:r>
        <w:t xml:space="preserve">, </w:t>
      </w:r>
      <w:r w:rsidR="00DA00DC">
        <w:t>dit la femme au paquet</w:t>
      </w:r>
      <w:r>
        <w:t xml:space="preserve">. </w:t>
      </w:r>
      <w:r w:rsidR="00DA00DC">
        <w:t>Tu dois en revêtir une pour ce soir six heures</w:t>
      </w:r>
      <w:r>
        <w:t xml:space="preserve">. </w:t>
      </w:r>
      <w:r w:rsidR="00DA00DC">
        <w:t xml:space="preserve">Ainsi en ordonne </w:t>
      </w:r>
      <w:proofErr w:type="spellStart"/>
      <w:r w:rsidR="00DA00DC">
        <w:t>Hadjilar</w:t>
      </w:r>
      <w:proofErr w:type="spellEnd"/>
      <w:r w:rsidR="00DA00DC">
        <w:t xml:space="preserve"> Pacha</w:t>
      </w:r>
      <w:r>
        <w:t>. »</w:t>
      </w:r>
    </w:p>
    <w:p w14:paraId="5A0CC5FA" w14:textId="77777777" w:rsidR="00DD1C38" w:rsidRDefault="00DA00DC" w:rsidP="00DA00DC">
      <w:r>
        <w:t>Toute tremblante</w:t>
      </w:r>
      <w:r w:rsidR="00DD1C38">
        <w:t xml:space="preserve">, </w:t>
      </w:r>
      <w:r>
        <w:t>je choisis la robe aux fleurs de cerisier et celle aux améthystes</w:t>
      </w:r>
      <w:r w:rsidR="00DD1C38">
        <w:t>.</w:t>
      </w:r>
    </w:p>
    <w:p w14:paraId="11D8D5A7" w14:textId="77777777" w:rsidR="00DD1C38" w:rsidRDefault="00DA00DC" w:rsidP="00DA00DC">
      <w:r>
        <w:t>Les deux couturières échangèrent un regard</w:t>
      </w:r>
      <w:r w:rsidR="00DD1C38">
        <w:t xml:space="preserve">, </w:t>
      </w:r>
      <w:r>
        <w:t>hochèrent la tête</w:t>
      </w:r>
      <w:r w:rsidR="00DD1C38">
        <w:t xml:space="preserve">. </w:t>
      </w:r>
      <w:r>
        <w:t>La moins vieille dit</w:t>
      </w:r>
      <w:r w:rsidR="00DD1C38">
        <w:t> :</w:t>
      </w:r>
    </w:p>
    <w:p w14:paraId="17AD7B61" w14:textId="3713E8DA" w:rsidR="00DA00DC" w:rsidRDefault="00DD1C38" w:rsidP="00DA00DC">
      <w:r>
        <w:lastRenderedPageBreak/>
        <w:t>« </w:t>
      </w:r>
      <w:r w:rsidR="00DA00DC">
        <w:t>Elle a bon goût</w:t>
      </w:r>
      <w:r>
        <w:t xml:space="preserve">. </w:t>
      </w:r>
      <w:r w:rsidR="00DA00DC">
        <w:t>Une autre aurait pris la rouge</w:t>
      </w:r>
      <w:r>
        <w:t xml:space="preserve">, </w:t>
      </w:r>
      <w:r w:rsidR="00DA00DC">
        <w:t>qui vaut davantage et produit plus d</w:t>
      </w:r>
      <w:r>
        <w:t>’</w:t>
      </w:r>
      <w:r w:rsidR="00DA00DC">
        <w:t>effet</w:t>
      </w:r>
      <w:r>
        <w:t xml:space="preserve">. </w:t>
      </w:r>
      <w:r w:rsidR="00DA00DC">
        <w:t>Mais elle</w:t>
      </w:r>
      <w:r>
        <w:t xml:space="preserve">, </w:t>
      </w:r>
      <w:r w:rsidR="00DA00DC">
        <w:t>elle a trouvé d</w:t>
      </w:r>
      <w:r>
        <w:t>’</w:t>
      </w:r>
      <w:r w:rsidR="00DA00DC">
        <w:t>instinct celle qui lui ira le mieux</w:t>
      </w:r>
      <w:r>
        <w:t>. »</w:t>
      </w:r>
    </w:p>
    <w:p w14:paraId="18C5BF5F" w14:textId="77777777" w:rsidR="00DD1C38" w:rsidRDefault="00DA00DC" w:rsidP="00DA00DC">
      <w:r>
        <w:t>Comme il me tardait à présent d</w:t>
      </w:r>
      <w:r w:rsidR="00DD1C38">
        <w:t>’</w:t>
      </w:r>
      <w:r>
        <w:t>être seule</w:t>
      </w:r>
      <w:r w:rsidR="00DD1C38">
        <w:t xml:space="preserve">, </w:t>
      </w:r>
      <w:r>
        <w:t>avec mes trésors</w:t>
      </w:r>
      <w:r w:rsidR="00DD1C38">
        <w:t xml:space="preserve">, </w:t>
      </w:r>
      <w:r>
        <w:t>afin de m</w:t>
      </w:r>
      <w:r w:rsidR="00DD1C38">
        <w:t>’</w:t>
      </w:r>
      <w:r>
        <w:t>en parer</w:t>
      </w:r>
      <w:r w:rsidR="00DD1C38">
        <w:t xml:space="preserve">. </w:t>
      </w:r>
      <w:r>
        <w:t>Hélas</w:t>
      </w:r>
      <w:r w:rsidR="00DD1C38">
        <w:t xml:space="preserve"> ! </w:t>
      </w:r>
      <w:r>
        <w:t>ce bonheur-là n</w:t>
      </w:r>
      <w:r w:rsidR="00DD1C38">
        <w:t>’</w:t>
      </w:r>
      <w:r>
        <w:t>était pas pour tout de suite</w:t>
      </w:r>
      <w:r w:rsidR="00DD1C38">
        <w:t xml:space="preserve">. </w:t>
      </w:r>
      <w:r>
        <w:t>Il ne devait pas être loin de cinq heures lorsque j</w:t>
      </w:r>
      <w:r w:rsidR="00DD1C38">
        <w:t>’</w:t>
      </w:r>
      <w:r>
        <w:t>eus enfin la possibilité de commencer à m</w:t>
      </w:r>
      <w:r w:rsidR="00DD1C38">
        <w:t>’</w:t>
      </w:r>
      <w:r>
        <w:t>habiller</w:t>
      </w:r>
      <w:r w:rsidR="00DD1C38">
        <w:t xml:space="preserve">. </w:t>
      </w:r>
      <w:r>
        <w:t>Des quatre femmes qui jusqu</w:t>
      </w:r>
      <w:r w:rsidR="00DD1C38">
        <w:t>’</w:t>
      </w:r>
      <w:r>
        <w:t>à ce moment-là ne cessèrent pas de s</w:t>
      </w:r>
      <w:r w:rsidR="00DD1C38">
        <w:t>’</w:t>
      </w:r>
      <w:r>
        <w:t>empresser autour de moi</w:t>
      </w:r>
      <w:r w:rsidR="00DD1C38">
        <w:t xml:space="preserve">, </w:t>
      </w:r>
      <w:r>
        <w:t>m</w:t>
      </w:r>
      <w:r w:rsidR="00DD1C38">
        <w:t>’</w:t>
      </w:r>
      <w:r>
        <w:t>ayant retirée du bain parfumé aux huiles d</w:t>
      </w:r>
      <w:r w:rsidR="00DD1C38">
        <w:t>’</w:t>
      </w:r>
      <w:r>
        <w:t>Arabie dans lequel elles m</w:t>
      </w:r>
      <w:r w:rsidR="00DD1C38">
        <w:t>’</w:t>
      </w:r>
      <w:r>
        <w:t>avaient aussitôt plongée</w:t>
      </w:r>
      <w:r w:rsidR="00DD1C38">
        <w:t xml:space="preserve">, </w:t>
      </w:r>
      <w:r>
        <w:t>l</w:t>
      </w:r>
      <w:r w:rsidR="00DD1C38">
        <w:t>’</w:t>
      </w:r>
      <w:r>
        <w:t>une s</w:t>
      </w:r>
      <w:r w:rsidR="00DD1C38">
        <w:t>’</w:t>
      </w:r>
      <w:r>
        <w:t>occupait des ongles de mes mains</w:t>
      </w:r>
      <w:r w:rsidR="00DD1C38">
        <w:t xml:space="preserve">, </w:t>
      </w:r>
      <w:r>
        <w:t>l</w:t>
      </w:r>
      <w:r w:rsidR="00DD1C38">
        <w:t>’</w:t>
      </w:r>
      <w:r>
        <w:t>autre de mes pieds</w:t>
      </w:r>
      <w:r w:rsidR="00DD1C38">
        <w:t xml:space="preserve"> ; </w:t>
      </w:r>
      <w:r>
        <w:t>il y en avait une qui</w:t>
      </w:r>
      <w:r w:rsidR="00DD1C38">
        <w:t xml:space="preserve">, </w:t>
      </w:r>
      <w:r>
        <w:t>après les avoir épilés</w:t>
      </w:r>
      <w:r w:rsidR="00DD1C38">
        <w:t xml:space="preserve">, </w:t>
      </w:r>
      <w:r>
        <w:t>était en train de redresser d</w:t>
      </w:r>
      <w:r w:rsidR="00DD1C38">
        <w:t>’</w:t>
      </w:r>
      <w:r>
        <w:t>un crayon ambré la courbe de mes sourcils</w:t>
      </w:r>
      <w:r w:rsidR="00DD1C38">
        <w:t xml:space="preserve"> ; </w:t>
      </w:r>
      <w:r>
        <w:t>une autre enfin nattait mes cheveux</w:t>
      </w:r>
      <w:r w:rsidR="00DD1C38">
        <w:t xml:space="preserve">, </w:t>
      </w:r>
      <w:r>
        <w:t>tout en s</w:t>
      </w:r>
      <w:r w:rsidR="00DD1C38">
        <w:t>’</w:t>
      </w:r>
      <w:r>
        <w:t>extasiant longuement de n</w:t>
      </w:r>
      <w:r w:rsidR="00DD1C38">
        <w:t>’</w:t>
      </w:r>
      <w:r>
        <w:t>avoir pas dû recourir au henné pour leur donner cette teinte rousse qu</w:t>
      </w:r>
      <w:r w:rsidR="00DD1C38">
        <w:t>’</w:t>
      </w:r>
      <w:r>
        <w:t>ils ont toujours eue</w:t>
      </w:r>
      <w:r w:rsidR="00DD1C38">
        <w:t xml:space="preserve">. </w:t>
      </w:r>
      <w:r>
        <w:t>Moi</w:t>
      </w:r>
      <w:r w:rsidR="00DD1C38">
        <w:t xml:space="preserve">, </w:t>
      </w:r>
      <w:r>
        <w:t>durant tout ce temps-là</w:t>
      </w:r>
      <w:r w:rsidR="00DD1C38">
        <w:t xml:space="preserve">, </w:t>
      </w:r>
      <w:r>
        <w:t>à quoi pouvais-je bien penser</w:t>
      </w:r>
      <w:r w:rsidR="00DD1C38">
        <w:t xml:space="preserve">, </w:t>
      </w:r>
      <w:r>
        <w:t>je te le demande</w:t>
      </w:r>
      <w:r w:rsidR="00DD1C38">
        <w:t xml:space="preserve"> ? </w:t>
      </w:r>
      <w:r>
        <w:t>Au passé</w:t>
      </w:r>
      <w:r w:rsidR="00DD1C38">
        <w:t xml:space="preserve">, </w:t>
      </w:r>
      <w:r>
        <w:t>bien sûr</w:t>
      </w:r>
      <w:r w:rsidR="00DD1C38">
        <w:t xml:space="preserve">, </w:t>
      </w:r>
      <w:r>
        <w:t>au passé</w:t>
      </w:r>
      <w:r w:rsidR="00DD1C38">
        <w:t xml:space="preserve"> ! </w:t>
      </w:r>
      <w:r>
        <w:t>Mon avenir baignait dans un mystère tel que je me refusais à me fatiguer davantage en essayant de le percer</w:t>
      </w:r>
      <w:r w:rsidR="00DD1C38">
        <w:t xml:space="preserve">. </w:t>
      </w:r>
      <w:r>
        <w:t>Je songeais à ce qu</w:t>
      </w:r>
      <w:r w:rsidR="00DD1C38">
        <w:t>’</w:t>
      </w:r>
      <w:r>
        <w:t>avait été pour moi cette semaine qui s</w:t>
      </w:r>
      <w:r w:rsidR="00DD1C38">
        <w:t>’</w:t>
      </w:r>
      <w:r>
        <w:t>achevait</w:t>
      </w:r>
      <w:r w:rsidR="00DD1C38">
        <w:t xml:space="preserve">, </w:t>
      </w:r>
      <w:r>
        <w:t>à la fillette qui</w:t>
      </w:r>
      <w:r w:rsidR="00DD1C38">
        <w:t xml:space="preserve">, </w:t>
      </w:r>
      <w:r>
        <w:t>cinq jours plus tôt</w:t>
      </w:r>
      <w:r w:rsidR="00DD1C38">
        <w:t xml:space="preserve">, </w:t>
      </w:r>
      <w:r>
        <w:t>pas un de plus</w:t>
      </w:r>
      <w:r w:rsidR="00DD1C38">
        <w:t xml:space="preserve">, </w:t>
      </w:r>
      <w:r>
        <w:t>s</w:t>
      </w:r>
      <w:r w:rsidR="00DD1C38">
        <w:t>’</w:t>
      </w:r>
      <w:r>
        <w:t>en venait à tâtons plonger sa petite figure</w:t>
      </w:r>
      <w:r w:rsidR="00DD1C38">
        <w:t xml:space="preserve">, </w:t>
      </w:r>
      <w:r>
        <w:t>ses petits doigts tout gercés dans le lavabo de la buanderie</w:t>
      </w:r>
      <w:r w:rsidR="00DD1C38">
        <w:t xml:space="preserve">, </w:t>
      </w:r>
      <w:r>
        <w:t>alors que l</w:t>
      </w:r>
      <w:r w:rsidR="00DD1C38">
        <w:t>’</w:t>
      </w:r>
      <w:r>
        <w:t>aube n</w:t>
      </w:r>
      <w:r w:rsidR="00DD1C38">
        <w:t>’</w:t>
      </w:r>
      <w:r>
        <w:t>était pas née encore</w:t>
      </w:r>
      <w:r w:rsidR="00DD1C38">
        <w:t xml:space="preserve">, </w:t>
      </w:r>
      <w:r>
        <w:t>et qu</w:t>
      </w:r>
      <w:r w:rsidR="00DD1C38">
        <w:t>’</w:t>
      </w:r>
      <w:r>
        <w:t>on n</w:t>
      </w:r>
      <w:r w:rsidR="00DD1C38">
        <w:t>’</w:t>
      </w:r>
      <w:r>
        <w:t>entendait pas d</w:t>
      </w:r>
      <w:r w:rsidR="00DD1C38">
        <w:t>’</w:t>
      </w:r>
      <w:r>
        <w:t>autre bruit que celui d</w:t>
      </w:r>
      <w:r w:rsidR="00DD1C38">
        <w:t>’</w:t>
      </w:r>
      <w:r>
        <w:t>un vent noir et glacé qui faisait claquer les portes</w:t>
      </w:r>
      <w:r w:rsidR="00DD1C38">
        <w:t xml:space="preserve">, </w:t>
      </w:r>
      <w:r>
        <w:t>au fond des grands corridors déserts</w:t>
      </w:r>
      <w:r w:rsidR="00DD1C38">
        <w:t>.</w:t>
      </w:r>
    </w:p>
    <w:p w14:paraId="6DFCA888" w14:textId="46893512" w:rsidR="00DA00DC" w:rsidRDefault="00DD1C38" w:rsidP="00DA00DC">
      <w:r>
        <w:t>« </w:t>
      </w:r>
      <w:r w:rsidR="00DA00DC">
        <w:t xml:space="preserve">La </w:t>
      </w:r>
      <w:proofErr w:type="spellStart"/>
      <w:r w:rsidR="00DA00DC">
        <w:t>Hasnadar</w:t>
      </w:r>
      <w:proofErr w:type="spellEnd"/>
      <w:r w:rsidR="00DA00DC">
        <w:t xml:space="preserve"> </w:t>
      </w:r>
      <w:proofErr w:type="spellStart"/>
      <w:r w:rsidR="00DA00DC">
        <w:t>Housta</w:t>
      </w:r>
      <w:proofErr w:type="spellEnd"/>
      <w:r>
        <w:t xml:space="preserve"> ! </w:t>
      </w:r>
      <w:r w:rsidR="00DA00DC">
        <w:t xml:space="preserve">La </w:t>
      </w:r>
      <w:proofErr w:type="spellStart"/>
      <w:r w:rsidR="00DA00DC">
        <w:t>Hasnadar</w:t>
      </w:r>
      <w:proofErr w:type="spellEnd"/>
      <w:r w:rsidR="00DA00DC">
        <w:t xml:space="preserve"> </w:t>
      </w:r>
      <w:proofErr w:type="spellStart"/>
      <w:r w:rsidR="00DA00DC">
        <w:t>Housta</w:t>
      </w:r>
      <w:proofErr w:type="spellEnd"/>
      <w:r>
        <w:t> ! »</w:t>
      </w:r>
    </w:p>
    <w:p w14:paraId="64B3117A" w14:textId="77777777" w:rsidR="00DD1C38" w:rsidRDefault="00DA00DC" w:rsidP="00DA00DC">
      <w:r>
        <w:t>Six heures</w:t>
      </w:r>
      <w:r w:rsidR="00DD1C38">
        <w:t xml:space="preserve"> ! </w:t>
      </w:r>
      <w:r>
        <w:t>Il y avait dix bonnes minutes que</w:t>
      </w:r>
      <w:r w:rsidR="00DD1C38">
        <w:t xml:space="preserve">, </w:t>
      </w:r>
      <w:r>
        <w:t>dûment coiffée</w:t>
      </w:r>
      <w:r w:rsidR="00DD1C38">
        <w:t xml:space="preserve">, </w:t>
      </w:r>
      <w:r>
        <w:t>poudrée</w:t>
      </w:r>
      <w:r w:rsidR="00DD1C38">
        <w:t xml:space="preserve">, </w:t>
      </w:r>
      <w:r>
        <w:t>parfumée</w:t>
      </w:r>
      <w:r w:rsidR="00DD1C38">
        <w:t xml:space="preserve">, </w:t>
      </w:r>
      <w:r>
        <w:t>et revêtue de la tunique grise aux violettes d</w:t>
      </w:r>
      <w:r w:rsidR="00DD1C38">
        <w:t>’</w:t>
      </w:r>
      <w:r>
        <w:t>améthystes</w:t>
      </w:r>
      <w:r w:rsidR="00DD1C38">
        <w:t xml:space="preserve"> – </w:t>
      </w:r>
      <w:r>
        <w:t>celle que j</w:t>
      </w:r>
      <w:r w:rsidR="00DD1C38">
        <w:t>’</w:t>
      </w:r>
      <w:r>
        <w:t>avais choisie</w:t>
      </w:r>
      <w:r w:rsidR="00DD1C38">
        <w:t xml:space="preserve"> – </w:t>
      </w:r>
      <w:r>
        <w:t>j</w:t>
      </w:r>
      <w:r w:rsidR="00DD1C38">
        <w:t>’</w:t>
      </w:r>
      <w:r>
        <w:t xml:space="preserve">attendais </w:t>
      </w:r>
      <w:r>
        <w:lastRenderedPageBreak/>
        <w:t>frémissante et immobile</w:t>
      </w:r>
      <w:r w:rsidR="00DD1C38">
        <w:t xml:space="preserve">, </w:t>
      </w:r>
      <w:r>
        <w:t>devant mon miroir</w:t>
      </w:r>
      <w:r w:rsidR="00DD1C38">
        <w:t xml:space="preserve">, </w:t>
      </w:r>
      <w:r>
        <w:t>au milieu des exclamations admiratives de tout mon petit monde</w:t>
      </w:r>
      <w:r w:rsidR="00DD1C38">
        <w:t xml:space="preserve">, </w:t>
      </w:r>
      <w:r>
        <w:t>babillant à mes pieds à qui mieux mieux</w:t>
      </w:r>
      <w:r w:rsidR="00DD1C38">
        <w:t>.</w:t>
      </w:r>
    </w:p>
    <w:p w14:paraId="22E1FC26" w14:textId="754B4C17" w:rsidR="00DA00DC" w:rsidRDefault="00DD1C38" w:rsidP="00DA00DC">
      <w:r>
        <w:t>« </w:t>
      </w:r>
      <w:r w:rsidR="00DA00DC">
        <w:t xml:space="preserve">La </w:t>
      </w:r>
      <w:proofErr w:type="spellStart"/>
      <w:r w:rsidR="00DA00DC">
        <w:t>Hasnadar</w:t>
      </w:r>
      <w:proofErr w:type="spellEnd"/>
      <w:r w:rsidR="00DA00DC">
        <w:t xml:space="preserve"> </w:t>
      </w:r>
      <w:proofErr w:type="spellStart"/>
      <w:r w:rsidR="00DA00DC">
        <w:t>Housta</w:t>
      </w:r>
      <w:proofErr w:type="spellEnd"/>
      <w:r>
        <w:t xml:space="preserve"> ! </w:t>
      </w:r>
      <w:r w:rsidR="00DA00DC">
        <w:t>Voulez-vous déguerpir</w:t>
      </w:r>
      <w:r>
        <w:t xml:space="preserve"> ! </w:t>
      </w:r>
      <w:r w:rsidR="00DA00DC">
        <w:t>malheureuses</w:t>
      </w:r>
      <w:r>
        <w:t> ! »</w:t>
      </w:r>
    </w:p>
    <w:p w14:paraId="0C9B6FA2" w14:textId="77777777" w:rsidR="00DD1C38" w:rsidRDefault="00DA00DC" w:rsidP="00DA00DC">
      <w:r>
        <w:t>Toutes disparurent comme par enchantement</w:t>
      </w:r>
      <w:r w:rsidR="00DD1C38">
        <w:t xml:space="preserve">, </w:t>
      </w:r>
      <w:r>
        <w:t>dans une fuite épouvantée</w:t>
      </w:r>
      <w:r w:rsidR="00DD1C38">
        <w:t xml:space="preserve">. </w:t>
      </w:r>
      <w:r>
        <w:t>Il n</w:t>
      </w:r>
      <w:r w:rsidR="00DD1C38">
        <w:t>’</w:t>
      </w:r>
      <w:r>
        <w:t xml:space="preserve">y eut plus dans la chambre que moi et </w:t>
      </w:r>
      <w:proofErr w:type="spellStart"/>
      <w:r>
        <w:t>Fenzilé</w:t>
      </w:r>
      <w:proofErr w:type="spellEnd"/>
      <w:r w:rsidR="00DD1C38">
        <w:t xml:space="preserve">, </w:t>
      </w:r>
      <w:r>
        <w:t>cause de toute cette débandade</w:t>
      </w:r>
      <w:r w:rsidR="00DD1C38">
        <w:t xml:space="preserve">. </w:t>
      </w:r>
      <w:r>
        <w:t>Elle-même</w:t>
      </w:r>
      <w:r w:rsidR="00DD1C38">
        <w:t xml:space="preserve">, </w:t>
      </w:r>
      <w:r>
        <w:t>elle semblait terrifiée</w:t>
      </w:r>
      <w:r w:rsidR="00DD1C38">
        <w:t xml:space="preserve">. </w:t>
      </w:r>
      <w:r>
        <w:t>Sa bonne face camuse était presque aussi grise que ma robe</w:t>
      </w:r>
      <w:r w:rsidR="00DD1C38">
        <w:t>.</w:t>
      </w:r>
    </w:p>
    <w:p w14:paraId="6E249BF3" w14:textId="44B270BA" w:rsidR="00DA00DC" w:rsidRDefault="00DD1C38" w:rsidP="00DA00DC">
      <w:r>
        <w:t>« </w:t>
      </w:r>
      <w:r w:rsidR="00DA00DC">
        <w:t xml:space="preserve">La </w:t>
      </w:r>
      <w:proofErr w:type="spellStart"/>
      <w:r w:rsidR="00DA00DC">
        <w:t>Hasnadar</w:t>
      </w:r>
      <w:proofErr w:type="spellEnd"/>
      <w:r w:rsidR="00DA00DC">
        <w:t xml:space="preserve"> </w:t>
      </w:r>
      <w:proofErr w:type="spellStart"/>
      <w:r w:rsidR="00DA00DC">
        <w:t>Housta</w:t>
      </w:r>
      <w:proofErr w:type="spellEnd"/>
      <w:r>
        <w:t xml:space="preserve"> ? </w:t>
      </w:r>
      <w:r w:rsidR="00DA00DC">
        <w:t>Qu</w:t>
      </w:r>
      <w:r>
        <w:t>’</w:t>
      </w:r>
      <w:r w:rsidR="00DA00DC">
        <w:t>est-ce que c</w:t>
      </w:r>
      <w:r>
        <w:t>’</w:t>
      </w:r>
      <w:r w:rsidR="00DA00DC">
        <w:t>est</w:t>
      </w:r>
      <w:r>
        <w:t xml:space="preserve"> ? </w:t>
      </w:r>
      <w:r w:rsidR="00DA00DC">
        <w:t>m</w:t>
      </w:r>
      <w:r>
        <w:t>’</w:t>
      </w:r>
      <w:r w:rsidR="00DA00DC">
        <w:t>expliqueras-tu</w:t>
      </w:r>
      <w:r>
        <w:t> ? »</w:t>
      </w:r>
    </w:p>
    <w:p w14:paraId="6BD82A3D" w14:textId="77777777" w:rsidR="00DD1C38" w:rsidRDefault="00DA00DC" w:rsidP="00DA00DC">
      <w:r>
        <w:t>Pour toute réponse</w:t>
      </w:r>
      <w:r w:rsidR="00DD1C38">
        <w:t xml:space="preserve">, </w:t>
      </w:r>
      <w:proofErr w:type="spellStart"/>
      <w:r>
        <w:t>Fenzilé</w:t>
      </w:r>
      <w:proofErr w:type="spellEnd"/>
      <w:r>
        <w:t xml:space="preserve"> s</w:t>
      </w:r>
      <w:r w:rsidR="00DD1C38">
        <w:t>’</w:t>
      </w:r>
      <w:r>
        <w:t>écroula à terre</w:t>
      </w:r>
      <w:r w:rsidR="00DD1C38">
        <w:t xml:space="preserve">, </w:t>
      </w:r>
      <w:r>
        <w:t>prosternée</w:t>
      </w:r>
      <w:r w:rsidR="00DD1C38">
        <w:t xml:space="preserve">, </w:t>
      </w:r>
      <w:r>
        <w:t>le front contre le plancher</w:t>
      </w:r>
      <w:r w:rsidR="00DD1C38">
        <w:t>.</w:t>
      </w:r>
    </w:p>
    <w:p w14:paraId="7654E85D" w14:textId="42164815" w:rsidR="00DA00DC" w:rsidRDefault="00DA00DC" w:rsidP="00DA00DC"/>
    <w:p w14:paraId="32632F86" w14:textId="39D41C17" w:rsidR="00DA00DC" w:rsidRDefault="00DD1C38" w:rsidP="00DA00DC">
      <w:r>
        <w:t>« </w:t>
      </w:r>
      <w:r w:rsidR="00DA00DC">
        <w:t>Eh bien</w:t>
      </w:r>
      <w:r>
        <w:t xml:space="preserve"> ? </w:t>
      </w:r>
      <w:r w:rsidR="00DA00DC">
        <w:t>Ai-je exagéré</w:t>
      </w:r>
      <w:r>
        <w:t xml:space="preserve">, </w:t>
      </w:r>
      <w:r w:rsidR="00DA00DC">
        <w:t>oui ou non</w:t>
      </w:r>
      <w:r>
        <w:t xml:space="preserve"> ? </w:t>
      </w:r>
      <w:r w:rsidR="00DA00DC">
        <w:t>Qu</w:t>
      </w:r>
      <w:r>
        <w:t>’</w:t>
      </w:r>
      <w:r w:rsidR="00DA00DC">
        <w:t>en pensez-vous</w:t>
      </w:r>
      <w:r>
        <w:t> ? »</w:t>
      </w:r>
    </w:p>
    <w:p w14:paraId="5264701F" w14:textId="77777777" w:rsidR="00DD1C38" w:rsidRDefault="00DA00DC" w:rsidP="00DA00DC">
      <w:r>
        <w:t>C</w:t>
      </w:r>
      <w:r w:rsidR="00DD1C38">
        <w:t>’</w:t>
      </w:r>
      <w:r>
        <w:t xml:space="preserve">était </w:t>
      </w:r>
      <w:proofErr w:type="spellStart"/>
      <w:r>
        <w:t>Hadjilar</w:t>
      </w:r>
      <w:proofErr w:type="spellEnd"/>
      <w:r>
        <w:t xml:space="preserve"> Pacha qui venait de prononcer cette phrase</w:t>
      </w:r>
      <w:r w:rsidR="00DD1C38">
        <w:t xml:space="preserve">, </w:t>
      </w:r>
      <w:r>
        <w:t xml:space="preserve">un </w:t>
      </w:r>
      <w:proofErr w:type="spellStart"/>
      <w:r>
        <w:t>Hadjilar</w:t>
      </w:r>
      <w:proofErr w:type="spellEnd"/>
      <w:r>
        <w:t xml:space="preserve"> Pacha en costume de cour</w:t>
      </w:r>
      <w:r w:rsidR="00DD1C38">
        <w:t xml:space="preserve">, </w:t>
      </w:r>
      <w:r>
        <w:t xml:space="preserve">le grand cordon rouge et vert de </w:t>
      </w:r>
      <w:proofErr w:type="spellStart"/>
      <w:r>
        <w:t>Medjidié</w:t>
      </w:r>
      <w:proofErr w:type="spellEnd"/>
      <w:r>
        <w:t xml:space="preserve"> barrant son habit chamarré</w:t>
      </w:r>
      <w:r w:rsidR="00DD1C38">
        <w:t xml:space="preserve">. </w:t>
      </w:r>
      <w:r>
        <w:t>La personne à qui il s</w:t>
      </w:r>
      <w:r w:rsidR="00DD1C38">
        <w:t>’</w:t>
      </w:r>
      <w:r>
        <w:t>adressait ainsi</w:t>
      </w:r>
      <w:r w:rsidR="00DD1C38">
        <w:t xml:space="preserve">, </w:t>
      </w:r>
      <w:r>
        <w:t>avec une déférence qui ne m</w:t>
      </w:r>
      <w:r w:rsidR="00DD1C38">
        <w:t>’</w:t>
      </w:r>
      <w:r>
        <w:t>échappa point</w:t>
      </w:r>
      <w:r w:rsidR="00DD1C38">
        <w:t xml:space="preserve">, </w:t>
      </w:r>
      <w:r>
        <w:t>était une femme d</w:t>
      </w:r>
      <w:r w:rsidR="00DD1C38">
        <w:t>’</w:t>
      </w:r>
      <w:r>
        <w:t>environ une cinquantaine d</w:t>
      </w:r>
      <w:r w:rsidR="00DD1C38">
        <w:t>’</w:t>
      </w:r>
      <w:r>
        <w:t>années</w:t>
      </w:r>
      <w:r w:rsidR="00DD1C38">
        <w:t xml:space="preserve">. </w:t>
      </w:r>
      <w:r>
        <w:t>D</w:t>
      </w:r>
      <w:r w:rsidR="00DD1C38">
        <w:t>’</w:t>
      </w:r>
      <w:r>
        <w:t>une stature élevée</w:t>
      </w:r>
      <w:r w:rsidR="00DD1C38">
        <w:t xml:space="preserve">, </w:t>
      </w:r>
      <w:r>
        <w:t>d</w:t>
      </w:r>
      <w:r w:rsidR="00DD1C38">
        <w:t>’</w:t>
      </w:r>
      <w:r>
        <w:t>une remarquable noblesse d</w:t>
      </w:r>
      <w:r w:rsidR="00DD1C38">
        <w:t>’</w:t>
      </w:r>
      <w:r>
        <w:t>allure</w:t>
      </w:r>
      <w:r w:rsidR="00DD1C38">
        <w:t xml:space="preserve">, </w:t>
      </w:r>
      <w:r>
        <w:t>elle portait non le tcharchaf mais le yachmak</w:t>
      </w:r>
      <w:r w:rsidR="00DD1C38">
        <w:t xml:space="preserve">, </w:t>
      </w:r>
      <w:r>
        <w:t>voile beaucoup plus transparent</w:t>
      </w:r>
      <w:r w:rsidR="00DD1C38">
        <w:t xml:space="preserve">, </w:t>
      </w:r>
      <w:r>
        <w:t>et qui laissait entrevoir un peu du profil d</w:t>
      </w:r>
      <w:r w:rsidR="00DD1C38">
        <w:t>’</w:t>
      </w:r>
      <w:r>
        <w:t>un visage à la fois très beau et très dur</w:t>
      </w:r>
      <w:r w:rsidR="00DD1C38">
        <w:t>.</w:t>
      </w:r>
    </w:p>
    <w:p w14:paraId="72335A35" w14:textId="77777777" w:rsidR="00DD1C38" w:rsidRDefault="00DA00DC" w:rsidP="00DA00DC">
      <w:r>
        <w:t>Sur un geste d</w:t>
      </w:r>
      <w:r w:rsidR="00DD1C38">
        <w:t>’</w:t>
      </w:r>
      <w:proofErr w:type="spellStart"/>
      <w:r>
        <w:t>Hadjilar</w:t>
      </w:r>
      <w:proofErr w:type="spellEnd"/>
      <w:r>
        <w:t xml:space="preserve"> Pacha</w:t>
      </w:r>
      <w:r w:rsidR="00DD1C38">
        <w:t xml:space="preserve">, </w:t>
      </w:r>
      <w:r>
        <w:t>geste que je ne compris qu</w:t>
      </w:r>
      <w:r w:rsidR="00DD1C38">
        <w:t>’</w:t>
      </w:r>
      <w:r>
        <w:t>à demi</w:t>
      </w:r>
      <w:r w:rsidR="00DD1C38">
        <w:t xml:space="preserve">, </w:t>
      </w:r>
      <w:r>
        <w:t>j</w:t>
      </w:r>
      <w:r w:rsidR="00DD1C38">
        <w:t>’</w:t>
      </w:r>
      <w:r>
        <w:t>esquissai une révérence maladroite</w:t>
      </w:r>
      <w:r w:rsidR="00DD1C38">
        <w:t>.</w:t>
      </w:r>
    </w:p>
    <w:p w14:paraId="3F3F6869" w14:textId="722E3850" w:rsidR="00DA00DC" w:rsidRDefault="00DD1C38" w:rsidP="00DA00DC">
      <w:r>
        <w:lastRenderedPageBreak/>
        <w:t>« </w:t>
      </w:r>
      <w:r w:rsidR="00DA00DC">
        <w:t>Elle ne sait pas encore</w:t>
      </w:r>
      <w:r>
        <w:t xml:space="preserve">. </w:t>
      </w:r>
      <w:r w:rsidR="00DA00DC">
        <w:t>Excusez-la</w:t>
      </w:r>
      <w:r>
        <w:t>. »</w:t>
      </w:r>
    </w:p>
    <w:p w14:paraId="45FBDFFE" w14:textId="77777777" w:rsidR="00DD1C38" w:rsidRDefault="00DA00DC" w:rsidP="00DA00DC">
      <w:r>
        <w:t>La dame au yachmak haussa les épaules</w:t>
      </w:r>
      <w:r w:rsidR="00DD1C38">
        <w:t>.</w:t>
      </w:r>
    </w:p>
    <w:p w14:paraId="4368BC8A" w14:textId="37189AEA" w:rsidR="00DA00DC" w:rsidRDefault="00DD1C38" w:rsidP="00DA00DC">
      <w:r>
        <w:t>« </w:t>
      </w:r>
      <w:r w:rsidR="00DA00DC">
        <w:t>Elle saura bien assez vite</w:t>
      </w:r>
      <w:r>
        <w:t xml:space="preserve">, </w:t>
      </w:r>
      <w:r w:rsidR="00DA00DC">
        <w:t>soyez rassuré</w:t>
      </w:r>
      <w:r>
        <w:t xml:space="preserve">. </w:t>
      </w:r>
      <w:r w:rsidR="00DA00DC">
        <w:t>Il vaut mieux</w:t>
      </w:r>
      <w:r>
        <w:t xml:space="preserve">, </w:t>
      </w:r>
      <w:r w:rsidR="00DA00DC">
        <w:t>Dieu merci</w:t>
      </w:r>
      <w:r>
        <w:t xml:space="preserve">, </w:t>
      </w:r>
      <w:r w:rsidR="00DA00DC">
        <w:t>qu</w:t>
      </w:r>
      <w:r>
        <w:t>’</w:t>
      </w:r>
      <w:r w:rsidR="00DA00DC">
        <w:t>elle possède ce qu</w:t>
      </w:r>
      <w:r>
        <w:t>’</w:t>
      </w:r>
      <w:r w:rsidR="00DA00DC">
        <w:t>elle a</w:t>
      </w:r>
      <w:r>
        <w:t xml:space="preserve">, </w:t>
      </w:r>
      <w:r w:rsidR="00DA00DC">
        <w:t>c</w:t>
      </w:r>
      <w:r>
        <w:t>’</w:t>
      </w:r>
      <w:r w:rsidR="00DA00DC">
        <w:t>est-à-dire ce qui ne s</w:t>
      </w:r>
      <w:r>
        <w:t>’</w:t>
      </w:r>
      <w:r w:rsidR="00DA00DC">
        <w:t>acquiert pas</w:t>
      </w:r>
      <w:r>
        <w:t xml:space="preserve">. </w:t>
      </w:r>
      <w:r w:rsidR="00DA00DC">
        <w:t>Allons</w:t>
      </w:r>
      <w:r>
        <w:t xml:space="preserve">, </w:t>
      </w:r>
      <w:r w:rsidR="00DA00DC">
        <w:t>allons</w:t>
      </w:r>
      <w:r>
        <w:t xml:space="preserve">, </w:t>
      </w:r>
      <w:r w:rsidR="00DA00DC">
        <w:t>toutes mes félicitations</w:t>
      </w:r>
      <w:r>
        <w:t xml:space="preserve">. </w:t>
      </w:r>
      <w:r w:rsidR="00DA00DC">
        <w:t>Vous n</w:t>
      </w:r>
      <w:r>
        <w:t>’</w:t>
      </w:r>
      <w:r w:rsidR="00DA00DC">
        <w:t>aurez pas perdu votre temps en voyage</w:t>
      </w:r>
      <w:r>
        <w:t xml:space="preserve">. </w:t>
      </w:r>
      <w:r w:rsidR="00DA00DC">
        <w:t>Je ne vous soupçonnais pas tant de goût</w:t>
      </w:r>
      <w:r>
        <w:t>. »</w:t>
      </w:r>
    </w:p>
    <w:p w14:paraId="551587A9" w14:textId="77777777" w:rsidR="00DD1C38" w:rsidRDefault="00DA00DC" w:rsidP="00DA00DC">
      <w:r>
        <w:t>Ils rirent tous les deux</w:t>
      </w:r>
      <w:r w:rsidR="00DD1C38">
        <w:t xml:space="preserve">. </w:t>
      </w:r>
      <w:proofErr w:type="spellStart"/>
      <w:r>
        <w:t>Hadjilar</w:t>
      </w:r>
      <w:proofErr w:type="spellEnd"/>
      <w:r>
        <w:t xml:space="preserve"> Pacha paraissait aux anges</w:t>
      </w:r>
      <w:r w:rsidR="00DD1C38">
        <w:t xml:space="preserve">. </w:t>
      </w:r>
      <w:r>
        <w:t>Il prit la main gantée de noir de la dame au yachmak et la baisa dévotement</w:t>
      </w:r>
      <w:r w:rsidR="00DD1C38">
        <w:t>.</w:t>
      </w:r>
    </w:p>
    <w:p w14:paraId="721BE407" w14:textId="6ACCFD12" w:rsidR="00DA00DC" w:rsidRDefault="00DA00DC" w:rsidP="00DA00DC"/>
    <w:p w14:paraId="3307C71F" w14:textId="3540BBBC" w:rsidR="00DA00DC" w:rsidRDefault="00DD1C38" w:rsidP="00DA00DC">
      <w:r>
        <w:t>« </w:t>
      </w:r>
      <w:r w:rsidR="00DA00DC">
        <w:t>Qu</w:t>
      </w:r>
      <w:r>
        <w:t>’</w:t>
      </w:r>
      <w:r w:rsidR="00DA00DC">
        <w:t>est-ce que c</w:t>
      </w:r>
      <w:r>
        <w:t>’</w:t>
      </w:r>
      <w:r w:rsidR="00DA00DC">
        <w:t>est que cette femme</w:t>
      </w:r>
      <w:r>
        <w:t xml:space="preserve"> ? </w:t>
      </w:r>
      <w:r w:rsidR="00DA00DC">
        <w:t xml:space="preserve">demandai-je à </w:t>
      </w:r>
      <w:proofErr w:type="spellStart"/>
      <w:r w:rsidR="00DA00DC">
        <w:t>Fenzilé</w:t>
      </w:r>
      <w:proofErr w:type="spellEnd"/>
      <w:r w:rsidR="00DA00DC">
        <w:t xml:space="preserve"> dès que nos visiteurs</w:t>
      </w:r>
      <w:r>
        <w:t xml:space="preserve">, </w:t>
      </w:r>
      <w:r w:rsidR="00DA00DC">
        <w:t>qui n</w:t>
      </w:r>
      <w:r>
        <w:t>’</w:t>
      </w:r>
      <w:r w:rsidR="00DA00DC">
        <w:t>étaient pas restés en tout cinq minutes</w:t>
      </w:r>
      <w:r>
        <w:t xml:space="preserve">, </w:t>
      </w:r>
      <w:r w:rsidR="00DA00DC">
        <w:t>furent partis</w:t>
      </w:r>
      <w:r>
        <w:t xml:space="preserve">. </w:t>
      </w:r>
      <w:r w:rsidR="00DA00DC">
        <w:t>Elle me fait peur</w:t>
      </w:r>
      <w:r>
        <w:t>. »</w:t>
      </w:r>
    </w:p>
    <w:p w14:paraId="0ED5203B" w14:textId="77777777" w:rsidR="00DD1C38" w:rsidRDefault="00DA00DC" w:rsidP="00DA00DC">
      <w:r>
        <w:t>La négresse ne s</w:t>
      </w:r>
      <w:r w:rsidR="00DD1C38">
        <w:t>’</w:t>
      </w:r>
      <w:r>
        <w:t>était relevée que pour se prosterner à nouveau</w:t>
      </w:r>
      <w:r w:rsidR="00DD1C38">
        <w:t xml:space="preserve">, </w:t>
      </w:r>
      <w:r>
        <w:t>devant moi</w:t>
      </w:r>
      <w:r w:rsidR="00DD1C38">
        <w:t xml:space="preserve">, </w:t>
      </w:r>
      <w:r>
        <w:t>cette fois</w:t>
      </w:r>
      <w:r w:rsidR="00DD1C38">
        <w:t>.</w:t>
      </w:r>
    </w:p>
    <w:p w14:paraId="024CC022" w14:textId="77777777" w:rsidR="00DD1C38" w:rsidRDefault="00DD1C38" w:rsidP="00DA00DC">
      <w:r>
        <w:t>« </w:t>
      </w:r>
      <w:proofErr w:type="spellStart"/>
      <w:r w:rsidR="00DA00DC">
        <w:t>Hanoum</w:t>
      </w:r>
      <w:proofErr w:type="spellEnd"/>
      <w:r>
        <w:t xml:space="preserve">, </w:t>
      </w:r>
      <w:r w:rsidR="00DA00DC">
        <w:t xml:space="preserve">vénérée </w:t>
      </w:r>
      <w:proofErr w:type="spellStart"/>
      <w:r w:rsidR="00DA00DC">
        <w:t>Hanoum</w:t>
      </w:r>
      <w:proofErr w:type="spellEnd"/>
      <w:r>
        <w:t xml:space="preserve"> ! </w:t>
      </w:r>
      <w:r w:rsidR="00DA00DC">
        <w:t>implora-t-elle</w:t>
      </w:r>
      <w:r>
        <w:t xml:space="preserve">, </w:t>
      </w:r>
      <w:r w:rsidR="00DA00DC">
        <w:t>daigne accueillir la prière de celle qui n</w:t>
      </w:r>
      <w:r>
        <w:t>’</w:t>
      </w:r>
      <w:r w:rsidR="00DA00DC">
        <w:t>a été qu</w:t>
      </w:r>
      <w:r>
        <w:t>’</w:t>
      </w:r>
      <w:r w:rsidR="00DA00DC">
        <w:t>une journée ton esclave</w:t>
      </w:r>
      <w:r>
        <w:t xml:space="preserve">, </w:t>
      </w:r>
      <w:r w:rsidR="00DA00DC">
        <w:t>mais qui voudrait le demeurer tout le reste de sa vie</w:t>
      </w:r>
      <w:r>
        <w:t xml:space="preserve">. </w:t>
      </w:r>
      <w:r w:rsidR="00DA00DC">
        <w:t>Songe à elle</w:t>
      </w:r>
      <w:r>
        <w:t xml:space="preserve">, </w:t>
      </w:r>
      <w:proofErr w:type="spellStart"/>
      <w:r w:rsidR="00DA00DC">
        <w:t>Hanoum</w:t>
      </w:r>
      <w:proofErr w:type="spellEnd"/>
      <w:r>
        <w:t xml:space="preserve">, </w:t>
      </w:r>
      <w:r w:rsidR="00DA00DC">
        <w:t>au milieu de la gloire dans laquelle tu vas être assise demain</w:t>
      </w:r>
      <w:r>
        <w:t>.</w:t>
      </w:r>
    </w:p>
    <w:p w14:paraId="34AA1BE0" w14:textId="214229DD" w:rsidR="00DA00DC" w:rsidRDefault="00DD1C38" w:rsidP="00DA00DC">
      <w:r>
        <w:t>— </w:t>
      </w:r>
      <w:r w:rsidR="00DA00DC">
        <w:t>Qu</w:t>
      </w:r>
      <w:r>
        <w:t>’</w:t>
      </w:r>
      <w:r w:rsidR="00DA00DC">
        <w:t>est-ce que tu me racontes là</w:t>
      </w:r>
      <w:r>
        <w:t xml:space="preserve"> ? </w:t>
      </w:r>
      <w:r w:rsidR="00DA00DC">
        <w:t>fis-je</w:t>
      </w:r>
      <w:r>
        <w:t xml:space="preserve">, </w:t>
      </w:r>
      <w:r w:rsidR="00DA00DC">
        <w:t>saisie soudain d</w:t>
      </w:r>
      <w:r>
        <w:t>’</w:t>
      </w:r>
      <w:r w:rsidR="00DA00DC">
        <w:t>une angoisse insensée</w:t>
      </w:r>
      <w:r>
        <w:t xml:space="preserve">. </w:t>
      </w:r>
      <w:r w:rsidR="00DA00DC">
        <w:t xml:space="preserve">La </w:t>
      </w:r>
      <w:proofErr w:type="spellStart"/>
      <w:r w:rsidR="00DA00DC">
        <w:t>Hasnadar</w:t>
      </w:r>
      <w:proofErr w:type="spellEnd"/>
      <w:r w:rsidR="00DA00DC">
        <w:t xml:space="preserve"> </w:t>
      </w:r>
      <w:proofErr w:type="spellStart"/>
      <w:r w:rsidR="00DA00DC">
        <w:t>Housta</w:t>
      </w:r>
      <w:proofErr w:type="spellEnd"/>
      <w:r>
        <w:t xml:space="preserve">, </w:t>
      </w:r>
      <w:r w:rsidR="00DA00DC">
        <w:t>qu</w:t>
      </w:r>
      <w:r>
        <w:t>’</w:t>
      </w:r>
      <w:r w:rsidR="00DA00DC">
        <w:t>est-ce que c</w:t>
      </w:r>
      <w:r>
        <w:t>’</w:t>
      </w:r>
      <w:r w:rsidR="00DA00DC">
        <w:t>est</w:t>
      </w:r>
      <w:r>
        <w:t> ? »</w:t>
      </w:r>
    </w:p>
    <w:p w14:paraId="49DCB750" w14:textId="77777777" w:rsidR="00DD1C38" w:rsidRDefault="00DA00DC" w:rsidP="00DA00DC">
      <w:r>
        <w:t xml:space="preserve">Ce fut au tour de </w:t>
      </w:r>
      <w:proofErr w:type="spellStart"/>
      <w:r>
        <w:t>Fenzilé</w:t>
      </w:r>
      <w:proofErr w:type="spellEnd"/>
      <w:r>
        <w:t xml:space="preserve"> de me considérer avec terreur</w:t>
      </w:r>
      <w:r w:rsidR="00DD1C38">
        <w:t>.</w:t>
      </w:r>
    </w:p>
    <w:p w14:paraId="20599A52" w14:textId="77777777" w:rsidR="00DD1C38" w:rsidRDefault="00DD1C38" w:rsidP="00DA00DC">
      <w:r>
        <w:t>« </w:t>
      </w:r>
      <w:r w:rsidR="00DA00DC">
        <w:t>Quoi</w:t>
      </w:r>
      <w:r>
        <w:t xml:space="preserve">, </w:t>
      </w:r>
      <w:proofErr w:type="spellStart"/>
      <w:r w:rsidR="00DA00DC">
        <w:t>Hanoum</w:t>
      </w:r>
      <w:proofErr w:type="spellEnd"/>
      <w:r>
        <w:t xml:space="preserve"> ? </w:t>
      </w:r>
      <w:r w:rsidR="00DA00DC">
        <w:t>Est-ce donc possible</w:t>
      </w:r>
      <w:r>
        <w:t xml:space="preserve"> ? </w:t>
      </w:r>
      <w:r w:rsidR="00DA00DC">
        <w:t>Tu ne sais rien</w:t>
      </w:r>
      <w:r>
        <w:t xml:space="preserve"> ? </w:t>
      </w:r>
      <w:r w:rsidR="00DA00DC">
        <w:t>Tu n</w:t>
      </w:r>
      <w:r>
        <w:t>’</w:t>
      </w:r>
      <w:r w:rsidR="00DA00DC">
        <w:t>as pas encore compris le bonheur qui t</w:t>
      </w:r>
      <w:r>
        <w:t>’</w:t>
      </w:r>
      <w:r w:rsidR="00DA00DC">
        <w:t>arrive</w:t>
      </w:r>
      <w:r>
        <w:t xml:space="preserve">. </w:t>
      </w:r>
      <w:r w:rsidR="00DA00DC">
        <w:t xml:space="preserve">La </w:t>
      </w:r>
      <w:proofErr w:type="spellStart"/>
      <w:r w:rsidR="00DA00DC">
        <w:lastRenderedPageBreak/>
        <w:t>Hasnadar</w:t>
      </w:r>
      <w:proofErr w:type="spellEnd"/>
      <w:r w:rsidR="00DA00DC">
        <w:t xml:space="preserve"> </w:t>
      </w:r>
      <w:proofErr w:type="spellStart"/>
      <w:r w:rsidR="00DA00DC">
        <w:t>Housta</w:t>
      </w:r>
      <w:proofErr w:type="spellEnd"/>
      <w:r>
        <w:t xml:space="preserve">, </w:t>
      </w:r>
      <w:r w:rsidR="00DA00DC">
        <w:t>c</w:t>
      </w:r>
      <w:r>
        <w:t>’</w:t>
      </w:r>
      <w:r w:rsidR="00DA00DC">
        <w:t>est la trésorière</w:t>
      </w:r>
      <w:r>
        <w:t xml:space="preserve">, </w:t>
      </w:r>
      <w:r w:rsidR="00DA00DC">
        <w:t>l</w:t>
      </w:r>
      <w:r>
        <w:t>’</w:t>
      </w:r>
      <w:r w:rsidR="00DA00DC">
        <w:t>intendante du harem du Grand Seigneur</w:t>
      </w:r>
      <w:r>
        <w:t xml:space="preserve">, </w:t>
      </w:r>
      <w:r w:rsidR="00DA00DC">
        <w:t>notre Souverain</w:t>
      </w:r>
      <w:r>
        <w:t xml:space="preserve">, </w:t>
      </w:r>
      <w:r w:rsidR="00DA00DC">
        <w:t>Empereur des Croyants</w:t>
      </w:r>
      <w:r>
        <w:t xml:space="preserve">, </w:t>
      </w:r>
      <w:r w:rsidR="00DA00DC">
        <w:t>Ombre d</w:t>
      </w:r>
      <w:r>
        <w:t>’</w:t>
      </w:r>
      <w:r w:rsidR="00DA00DC">
        <w:t>Allah sur la terre</w:t>
      </w:r>
      <w:r>
        <w:t xml:space="preserve">, </w:t>
      </w:r>
      <w:r w:rsidR="00DA00DC">
        <w:t>le successeur du Prophète</w:t>
      </w:r>
      <w:r>
        <w:t xml:space="preserve">, </w:t>
      </w:r>
      <w:r w:rsidR="00DA00DC">
        <w:t>le</w:t>
      </w:r>
      <w:r>
        <w:t>…</w:t>
      </w:r>
    </w:p>
    <w:p w14:paraId="1EC452D9" w14:textId="77777777" w:rsidR="00DD1C38" w:rsidRDefault="00DD1C38" w:rsidP="00DA00DC">
      <w:r>
        <w:t>— </w:t>
      </w:r>
      <w:r w:rsidR="00DA00DC">
        <w:t>Quoi</w:t>
      </w:r>
      <w:r>
        <w:t xml:space="preserve"> ? </w:t>
      </w:r>
      <w:r w:rsidR="00DA00DC">
        <w:t>criai-je encore</w:t>
      </w:r>
      <w:r>
        <w:t>.</w:t>
      </w:r>
    </w:p>
    <w:p w14:paraId="22972A7A" w14:textId="28820346" w:rsidR="00DA00DC" w:rsidRDefault="00DD1C38" w:rsidP="00DA00DC">
      <w:r>
        <w:t>— </w:t>
      </w:r>
      <w:r w:rsidR="00DA00DC">
        <w:t>Le harem</w:t>
      </w:r>
      <w:r>
        <w:t xml:space="preserve">, </w:t>
      </w:r>
      <w:r w:rsidR="00DA00DC">
        <w:t>t</w:t>
      </w:r>
      <w:r>
        <w:t>’</w:t>
      </w:r>
      <w:r w:rsidR="00DA00DC">
        <w:t>ai-je dit</w:t>
      </w:r>
      <w:r>
        <w:t xml:space="preserve">, </w:t>
      </w:r>
      <w:r w:rsidR="00DA00DC">
        <w:t>voyons</w:t>
      </w:r>
      <w:r>
        <w:t xml:space="preserve"> ! </w:t>
      </w:r>
      <w:r w:rsidR="00DA00DC">
        <w:t>Le harem où</w:t>
      </w:r>
      <w:r>
        <w:t xml:space="preserve">, </w:t>
      </w:r>
      <w:r w:rsidR="00DA00DC">
        <w:t>dès demain après-midi</w:t>
      </w:r>
      <w:r>
        <w:t xml:space="preserve">, </w:t>
      </w:r>
      <w:proofErr w:type="gramStart"/>
      <w:r w:rsidR="00DA00DC">
        <w:t>de par</w:t>
      </w:r>
      <w:proofErr w:type="gramEnd"/>
      <w:r w:rsidR="00DA00DC">
        <w:t xml:space="preserve"> la volonté de notre maître</w:t>
      </w:r>
      <w:r>
        <w:t xml:space="preserve">, </w:t>
      </w:r>
      <w:r w:rsidR="00DA00DC">
        <w:t>le Padischah</w:t>
      </w:r>
      <w:r>
        <w:t xml:space="preserve">, </w:t>
      </w:r>
      <w:r w:rsidR="00DA00DC">
        <w:t>tu vas entrer</w:t>
      </w:r>
      <w:r>
        <w:t xml:space="preserve"> !… </w:t>
      </w:r>
      <w:r w:rsidR="00DA00DC">
        <w:t>Mais qu</w:t>
      </w:r>
      <w:r>
        <w:t>’</w:t>
      </w:r>
      <w:r w:rsidR="00DA00DC">
        <w:t>y a-t-il</w:t>
      </w:r>
      <w:r>
        <w:t xml:space="preserve">, </w:t>
      </w:r>
      <w:r w:rsidR="00DA00DC">
        <w:t xml:space="preserve">petite </w:t>
      </w:r>
      <w:proofErr w:type="spellStart"/>
      <w:r w:rsidR="00DA00DC">
        <w:t>Hanoum</w:t>
      </w:r>
      <w:proofErr w:type="spellEnd"/>
      <w:r>
        <w:t xml:space="preserve">, </w:t>
      </w:r>
      <w:proofErr w:type="spellStart"/>
      <w:r w:rsidR="00DA00DC">
        <w:t>Hanoum</w:t>
      </w:r>
      <w:proofErr w:type="spellEnd"/>
      <w:r w:rsidR="00DA00DC">
        <w:t xml:space="preserve"> honorée</w:t>
      </w:r>
      <w:r>
        <w:t xml:space="preserve">, </w:t>
      </w:r>
      <w:proofErr w:type="spellStart"/>
      <w:r w:rsidR="00DA00DC">
        <w:t>Hanoum</w:t>
      </w:r>
      <w:proofErr w:type="spellEnd"/>
      <w:r w:rsidR="00DA00DC">
        <w:t xml:space="preserve"> respectée</w:t>
      </w:r>
      <w:r>
        <w:t xml:space="preserve">, </w:t>
      </w:r>
      <w:proofErr w:type="spellStart"/>
      <w:r w:rsidR="00DA00DC">
        <w:t>Hanoum</w:t>
      </w:r>
      <w:proofErr w:type="spellEnd"/>
      <w:r w:rsidR="00DA00DC">
        <w:t xml:space="preserve"> chérie</w:t>
      </w:r>
      <w:r>
        <w:t> ? »</w:t>
      </w:r>
    </w:p>
    <w:p w14:paraId="7947AE10" w14:textId="77777777" w:rsidR="00DD1C38" w:rsidRDefault="00DA00DC" w:rsidP="00DA00DC">
      <w:r>
        <w:t>Elle ne comprenait pas</w:t>
      </w:r>
      <w:r w:rsidR="00DD1C38">
        <w:t xml:space="preserve">, </w:t>
      </w:r>
      <w:r>
        <w:t>la pauvre négresse</w:t>
      </w:r>
      <w:r w:rsidR="00DD1C38">
        <w:t xml:space="preserve">. </w:t>
      </w:r>
      <w:r>
        <w:t>Elle s</w:t>
      </w:r>
      <w:r w:rsidR="00DD1C38">
        <w:t>’</w:t>
      </w:r>
      <w:r>
        <w:t>était emparée de mes bras</w:t>
      </w:r>
      <w:r w:rsidR="00DD1C38">
        <w:t xml:space="preserve">. </w:t>
      </w:r>
      <w:r>
        <w:t>Elle les couvrait de gros baisers tremblants</w:t>
      </w:r>
      <w:r w:rsidR="00DD1C38">
        <w:t>.</w:t>
      </w:r>
    </w:p>
    <w:p w14:paraId="303F0EED" w14:textId="77777777" w:rsidR="00DD1C38" w:rsidRDefault="00DA00DC" w:rsidP="00DA00DC">
      <w:r>
        <w:t>Je n</w:t>
      </w:r>
      <w:r w:rsidR="00DD1C38">
        <w:t>’</w:t>
      </w:r>
      <w:r>
        <w:t>essayais même pas de lui répondre</w:t>
      </w:r>
      <w:r w:rsidR="00DD1C38">
        <w:t xml:space="preserve">. </w:t>
      </w:r>
      <w:r>
        <w:t>Je n</w:t>
      </w:r>
      <w:r w:rsidR="00DD1C38">
        <w:t>’</w:t>
      </w:r>
      <w:r>
        <w:t>aurais pas pu</w:t>
      </w:r>
      <w:r w:rsidR="00DD1C38">
        <w:t xml:space="preserve">. </w:t>
      </w:r>
      <w:r>
        <w:t>Je sanglotais</w:t>
      </w:r>
      <w:r w:rsidR="00DD1C38">
        <w:t xml:space="preserve">. </w:t>
      </w:r>
      <w:r>
        <w:t>Je sanglotais</w:t>
      </w:r>
      <w:r w:rsidR="00DD1C38">
        <w:t>.</w:t>
      </w:r>
    </w:p>
    <w:p w14:paraId="0ECBD220" w14:textId="4DEDA0CF" w:rsidR="00DA00DC" w:rsidRDefault="00DA00DC" w:rsidP="00DD1C38">
      <w:pPr>
        <w:pStyle w:val="Titre1"/>
        <w:numPr>
          <w:ilvl w:val="0"/>
          <w:numId w:val="16"/>
        </w:numPr>
        <w:ind w:firstLine="0"/>
      </w:pPr>
      <w:bookmarkStart w:id="25" w:name="__RefHeading___Toc367651722"/>
      <w:bookmarkStart w:id="26" w:name="_Toc194342875"/>
      <w:bookmarkEnd w:id="25"/>
      <w:r>
        <w:lastRenderedPageBreak/>
        <w:t>XII</w:t>
      </w:r>
      <w:bookmarkEnd w:id="26"/>
    </w:p>
    <w:p w14:paraId="065ADE8D" w14:textId="77777777" w:rsidR="00DD1C38" w:rsidRDefault="00DA00DC" w:rsidP="00DA00DC">
      <w:r>
        <w:t xml:space="preserve">Madame </w:t>
      </w:r>
      <w:proofErr w:type="spellStart"/>
      <w:r>
        <w:t>Hadjilar</w:t>
      </w:r>
      <w:proofErr w:type="spellEnd"/>
      <w:r>
        <w:t xml:space="preserve"> eut pour Roche un triste regard de compassion</w:t>
      </w:r>
      <w:r w:rsidR="00DD1C38">
        <w:t>.</w:t>
      </w:r>
    </w:p>
    <w:p w14:paraId="2FD4C5F6" w14:textId="77777777" w:rsidR="00DD1C38" w:rsidRDefault="00DD1C38" w:rsidP="00DA00DC">
      <w:r>
        <w:t>« </w:t>
      </w:r>
      <w:r w:rsidR="00DA00DC">
        <w:t>Toi aussi</w:t>
      </w:r>
      <w:r>
        <w:t xml:space="preserve">, </w:t>
      </w:r>
      <w:r w:rsidR="00DA00DC">
        <w:t>tu pleures</w:t>
      </w:r>
      <w:r>
        <w:t> ? »</w:t>
      </w:r>
      <w:r w:rsidR="00DA00DC">
        <w:t xml:space="preserve"> dit-elle</w:t>
      </w:r>
      <w:r>
        <w:t>.</w:t>
      </w:r>
    </w:p>
    <w:p w14:paraId="79DF812B" w14:textId="77777777" w:rsidR="00DD1C38" w:rsidRDefault="00DA00DC" w:rsidP="00DA00DC">
      <w:r>
        <w:t>Il tressaillit légèrement</w:t>
      </w:r>
      <w:r w:rsidR="00DD1C38">
        <w:t>.</w:t>
      </w:r>
    </w:p>
    <w:p w14:paraId="42A829D6" w14:textId="77777777" w:rsidR="00DD1C38" w:rsidRDefault="00DD1C38" w:rsidP="00DA00DC">
      <w:r>
        <w:t>« </w:t>
      </w:r>
      <w:r w:rsidR="00DA00DC">
        <w:t>Moi</w:t>
      </w:r>
      <w:r>
        <w:t xml:space="preserve"> ? </w:t>
      </w:r>
      <w:r w:rsidR="00DA00DC">
        <w:t>Je ne sais pas</w:t>
      </w:r>
      <w:r>
        <w:t xml:space="preserve">, </w:t>
      </w:r>
      <w:r w:rsidR="00DA00DC">
        <w:t>fit-il</w:t>
      </w:r>
      <w:r>
        <w:t xml:space="preserve">. </w:t>
      </w:r>
      <w:r w:rsidR="00DA00DC">
        <w:t>Oui</w:t>
      </w:r>
      <w:r>
        <w:t xml:space="preserve">, </w:t>
      </w:r>
      <w:r w:rsidR="00DA00DC">
        <w:t>peut-être</w:t>
      </w:r>
      <w:r>
        <w:t xml:space="preserve">, </w:t>
      </w:r>
      <w:r w:rsidR="00DA00DC">
        <w:t>après tout</w:t>
      </w:r>
      <w:r>
        <w:t xml:space="preserve">. </w:t>
      </w:r>
      <w:r w:rsidR="00DA00DC">
        <w:t>Quelque chose t</w:t>
      </w:r>
      <w:r>
        <w:t>’</w:t>
      </w:r>
      <w:r w:rsidR="00DA00DC">
        <w:t>a-t-il permis de le croire</w:t>
      </w:r>
      <w:r>
        <w:t> ?</w:t>
      </w:r>
    </w:p>
    <w:p w14:paraId="09865D9B" w14:textId="0E6B3A4C" w:rsidR="00DA00DC" w:rsidRDefault="00DD1C38" w:rsidP="00DA00DC">
      <w:r>
        <w:t>— </w:t>
      </w:r>
      <w:r w:rsidR="00DA00DC">
        <w:t>Il m</w:t>
      </w:r>
      <w:r>
        <w:t>’</w:t>
      </w:r>
      <w:r w:rsidR="00DA00DC">
        <w:t>avait semblé</w:t>
      </w:r>
      <w:r>
        <w:t xml:space="preserve"> ! </w:t>
      </w:r>
      <w:r w:rsidR="00DA00DC">
        <w:t>dit-elle avec douceur</w:t>
      </w:r>
      <w:r>
        <w:t xml:space="preserve">. </w:t>
      </w:r>
      <w:r w:rsidR="00DA00DC">
        <w:t>Ce serait bien naturel d</w:t>
      </w:r>
      <w:r>
        <w:t>’</w:t>
      </w:r>
      <w:r w:rsidR="00DA00DC">
        <w:t>ailleurs</w:t>
      </w:r>
      <w:r>
        <w:t xml:space="preserve">, </w:t>
      </w:r>
      <w:r w:rsidR="00DA00DC">
        <w:t>si tu m</w:t>
      </w:r>
      <w:r>
        <w:t>’</w:t>
      </w:r>
      <w:r w:rsidR="00DA00DC">
        <w:t>aimes toujours comme tu me le dis</w:t>
      </w:r>
      <w:r>
        <w:t>. »</w:t>
      </w:r>
    </w:p>
    <w:p w14:paraId="365C300E" w14:textId="77777777" w:rsidR="00DD1C38" w:rsidRDefault="00DA00DC" w:rsidP="00DA00DC">
      <w:r>
        <w:t>Il eut un petit haussement d</w:t>
      </w:r>
      <w:r w:rsidR="00DD1C38">
        <w:t>’</w:t>
      </w:r>
      <w:r>
        <w:t>épaules qui pouvait signifier</w:t>
      </w:r>
      <w:r w:rsidR="00DD1C38">
        <w:t> : « </w:t>
      </w:r>
      <w:r>
        <w:t>Ne fais pas attention</w:t>
      </w:r>
      <w:r w:rsidR="00DD1C38">
        <w:t xml:space="preserve">. </w:t>
      </w:r>
      <w:r>
        <w:t>Cela n</w:t>
      </w:r>
      <w:r w:rsidR="00DD1C38">
        <w:t>’</w:t>
      </w:r>
      <w:r>
        <w:t>a pas d</w:t>
      </w:r>
      <w:r w:rsidR="00DD1C38">
        <w:t>’</w:t>
      </w:r>
      <w:r>
        <w:t>importance</w:t>
      </w:r>
      <w:r w:rsidR="00DD1C38">
        <w:t>. »</w:t>
      </w:r>
      <w:r>
        <w:t xml:space="preserve"> Elle lui avait pris la main</w:t>
      </w:r>
      <w:r w:rsidR="00DD1C38">
        <w:t xml:space="preserve">. </w:t>
      </w:r>
      <w:r>
        <w:t>Ils restèrent ainsi un moment</w:t>
      </w:r>
      <w:r w:rsidR="00DD1C38">
        <w:t xml:space="preserve">. </w:t>
      </w:r>
      <w:r>
        <w:t>Dans la pièce à côté</w:t>
      </w:r>
      <w:r w:rsidR="00DD1C38">
        <w:t xml:space="preserve">, </w:t>
      </w:r>
      <w:r>
        <w:t>l</w:t>
      </w:r>
      <w:r w:rsidR="00DD1C38">
        <w:t>’</w:t>
      </w:r>
      <w:r>
        <w:t>impitoyable tic-tac de la pendule les rapprochait de l</w:t>
      </w:r>
      <w:r w:rsidR="00DD1C38">
        <w:t>’</w:t>
      </w:r>
      <w:r>
        <w:t>échéance</w:t>
      </w:r>
      <w:r w:rsidR="00DD1C38">
        <w:t xml:space="preserve">. </w:t>
      </w:r>
      <w:r>
        <w:t>La lune jouait sur les flots</w:t>
      </w:r>
      <w:r w:rsidR="00DD1C38">
        <w:t xml:space="preserve">. </w:t>
      </w:r>
      <w:r>
        <w:t>Elle avait l</w:t>
      </w:r>
      <w:r w:rsidR="00DD1C38">
        <w:t>’</w:t>
      </w:r>
      <w:r>
        <w:t>air de les recouvrir d</w:t>
      </w:r>
      <w:r w:rsidR="00DD1C38">
        <w:t>’</w:t>
      </w:r>
      <w:r>
        <w:t>un immense épervier d</w:t>
      </w:r>
      <w:r w:rsidR="00DD1C38">
        <w:t>’</w:t>
      </w:r>
      <w:r>
        <w:t>argent</w:t>
      </w:r>
      <w:r w:rsidR="00DD1C38">
        <w:t>.</w:t>
      </w:r>
    </w:p>
    <w:p w14:paraId="342E1D5A" w14:textId="77777777" w:rsidR="00DD1C38" w:rsidRDefault="00DD1C38" w:rsidP="00DA00DC">
      <w:r>
        <w:t>« </w:t>
      </w:r>
      <w:r w:rsidR="00DA00DC">
        <w:t>Va à cette commode</w:t>
      </w:r>
      <w:r>
        <w:t xml:space="preserve">, </w:t>
      </w:r>
      <w:r w:rsidR="00DA00DC">
        <w:t>veux-tu</w:t>
      </w:r>
      <w:r>
        <w:t> ? »</w:t>
      </w:r>
      <w:r w:rsidR="00DA00DC">
        <w:t xml:space="preserve"> dit </w:t>
      </w:r>
      <w:proofErr w:type="spellStart"/>
      <w:r w:rsidR="00DA00DC">
        <w:t>Armène</w:t>
      </w:r>
      <w:proofErr w:type="spellEnd"/>
      <w:r>
        <w:t>.</w:t>
      </w:r>
    </w:p>
    <w:p w14:paraId="7EDE6CEF" w14:textId="77777777" w:rsidR="00DD1C38" w:rsidRDefault="00DA00DC" w:rsidP="00DA00DC">
      <w:r>
        <w:t>Il obéit</w:t>
      </w:r>
      <w:r w:rsidR="00DD1C38">
        <w:t xml:space="preserve">. </w:t>
      </w:r>
      <w:r>
        <w:t>La commode en question était un fort beau meuble hollandais</w:t>
      </w:r>
      <w:r w:rsidR="00DD1C38">
        <w:t xml:space="preserve">, </w:t>
      </w:r>
      <w:r>
        <w:t>qui se trouvait au fond de la chambre dans l</w:t>
      </w:r>
      <w:r w:rsidR="00DD1C38">
        <w:t>’</w:t>
      </w:r>
      <w:r>
        <w:t>ombre</w:t>
      </w:r>
      <w:r w:rsidR="00DD1C38">
        <w:t>.</w:t>
      </w:r>
    </w:p>
    <w:p w14:paraId="409C73CF" w14:textId="6828C36F" w:rsidR="00DA00DC" w:rsidRDefault="00DD1C38" w:rsidP="00DA00DC">
      <w:r>
        <w:t>« </w:t>
      </w:r>
      <w:r w:rsidR="00DA00DC">
        <w:t>Ouvre le tiroir d</w:t>
      </w:r>
      <w:r>
        <w:t>’</w:t>
      </w:r>
      <w:r w:rsidR="00DA00DC">
        <w:t>en haut</w:t>
      </w:r>
      <w:r>
        <w:t xml:space="preserve">. </w:t>
      </w:r>
      <w:r w:rsidR="00DA00DC">
        <w:t>À gauche</w:t>
      </w:r>
      <w:r>
        <w:t xml:space="preserve">, </w:t>
      </w:r>
      <w:r w:rsidR="00DA00DC">
        <w:t>tu y prendras une boîte de laque rouge</w:t>
      </w:r>
      <w:r>
        <w:t>. »</w:t>
      </w:r>
    </w:p>
    <w:p w14:paraId="22BE2564" w14:textId="77777777" w:rsidR="00DD1C38" w:rsidRDefault="00DA00DC" w:rsidP="00DA00DC">
      <w:r>
        <w:t>De cette boîte</w:t>
      </w:r>
      <w:r w:rsidR="00DD1C38">
        <w:t xml:space="preserve">, </w:t>
      </w:r>
      <w:r>
        <w:t>quand il la lui eut apportée</w:t>
      </w:r>
      <w:r w:rsidR="00DD1C38">
        <w:t xml:space="preserve">, </w:t>
      </w:r>
      <w:r>
        <w:t>elle retira un large ruban de soie mordorée</w:t>
      </w:r>
      <w:r w:rsidR="00DD1C38">
        <w:t xml:space="preserve">. </w:t>
      </w:r>
      <w:r>
        <w:t>Elle le lui tendit</w:t>
      </w:r>
      <w:r w:rsidR="00DD1C38">
        <w:t>.</w:t>
      </w:r>
    </w:p>
    <w:p w14:paraId="07CF888C" w14:textId="471D0661" w:rsidR="00DA00DC" w:rsidRDefault="00DD1C38" w:rsidP="00DA00DC">
      <w:r>
        <w:lastRenderedPageBreak/>
        <w:t>« </w:t>
      </w:r>
      <w:r w:rsidR="00DA00DC">
        <w:t>Regarde-le</w:t>
      </w:r>
      <w:r>
        <w:t xml:space="preserve"> ! </w:t>
      </w:r>
      <w:r w:rsidR="00DA00DC">
        <w:t>C</w:t>
      </w:r>
      <w:r>
        <w:t>’</w:t>
      </w:r>
      <w:r w:rsidR="00DA00DC">
        <w:t>est le ruban de la fameuse robe à traîne dont je te parlais tout à l</w:t>
      </w:r>
      <w:r>
        <w:t>’</w:t>
      </w:r>
      <w:r w:rsidR="00DA00DC">
        <w:t>heure</w:t>
      </w:r>
      <w:r>
        <w:t xml:space="preserve">. </w:t>
      </w:r>
      <w:r w:rsidR="00DA00DC">
        <w:t>J</w:t>
      </w:r>
      <w:r>
        <w:t>’</w:t>
      </w:r>
      <w:r w:rsidR="00DA00DC">
        <w:t>ignore si tu es très au fait de ce que pouvait être</w:t>
      </w:r>
      <w:r>
        <w:t xml:space="preserve">, </w:t>
      </w:r>
      <w:r w:rsidR="00DA00DC">
        <w:t>il n</w:t>
      </w:r>
      <w:r>
        <w:t>’</w:t>
      </w:r>
      <w:r w:rsidR="00DA00DC">
        <w:t>y a pas encore vingt ans</w:t>
      </w:r>
      <w:r>
        <w:t xml:space="preserve">, </w:t>
      </w:r>
      <w:r w:rsidR="00DA00DC">
        <w:t>le harem de Sa Majesté le maître de toutes les Turquies</w:t>
      </w:r>
      <w:r>
        <w:t xml:space="preserve">. </w:t>
      </w:r>
      <w:r w:rsidR="00DA00DC">
        <w:t xml:space="preserve">Au début de notre </w:t>
      </w:r>
      <w:r>
        <w:rPr>
          <w:rStyle w:val="Taille-1Caracteres"/>
        </w:rPr>
        <w:t>XX</w:t>
      </w:r>
      <w:r w:rsidRPr="00DD1C38">
        <w:rPr>
          <w:vertAlign w:val="superscript"/>
        </w:rPr>
        <w:t>e</w:t>
      </w:r>
      <w:r>
        <w:rPr>
          <w:rStyle w:val="Taille-1Caracteres"/>
        </w:rPr>
        <w:t> siècle</w:t>
      </w:r>
      <w:r>
        <w:t xml:space="preserve">, </w:t>
      </w:r>
      <w:r w:rsidR="00DA00DC">
        <w:t>en pleine époque de télégraphie sans fil et d</w:t>
      </w:r>
      <w:r>
        <w:t>’</w:t>
      </w:r>
      <w:r w:rsidR="00DA00DC">
        <w:t>avions</w:t>
      </w:r>
      <w:r>
        <w:t xml:space="preserve">, </w:t>
      </w:r>
      <w:r w:rsidR="00DA00DC">
        <w:t>il continuait à être soumis à la même réglementation que du temps de Soliman et de Roxelane</w:t>
      </w:r>
      <w:r>
        <w:t xml:space="preserve">. </w:t>
      </w:r>
      <w:r w:rsidR="00DA00DC">
        <w:t>Arrête-moi</w:t>
      </w:r>
      <w:r>
        <w:t xml:space="preserve">, </w:t>
      </w:r>
      <w:r w:rsidR="00DA00DC">
        <w:t>bien entendu</w:t>
      </w:r>
      <w:r>
        <w:t xml:space="preserve">, </w:t>
      </w:r>
      <w:r w:rsidR="00DA00DC">
        <w:t>si tu es déjà au courant de détails que je ne te donne point par plaisir</w:t>
      </w:r>
      <w:r>
        <w:t xml:space="preserve">, </w:t>
      </w:r>
      <w:r w:rsidR="00DA00DC">
        <w:t>je te le certifie</w:t>
      </w:r>
      <w:r>
        <w:t>. »</w:t>
      </w:r>
    </w:p>
    <w:p w14:paraId="563A54B4" w14:textId="77777777" w:rsidR="00DD1C38" w:rsidRDefault="00DA00DC" w:rsidP="00DA00DC">
      <w:r>
        <w:t>Elle jeta pensivement la cigarette qu</w:t>
      </w:r>
      <w:r w:rsidR="00DD1C38">
        <w:t>’</w:t>
      </w:r>
      <w:r>
        <w:t>elle venait à peine d</w:t>
      </w:r>
      <w:r w:rsidR="00DD1C38">
        <w:t>’</w:t>
      </w:r>
      <w:r>
        <w:t>allumer</w:t>
      </w:r>
      <w:r w:rsidR="00DD1C38">
        <w:t>.</w:t>
      </w:r>
    </w:p>
    <w:p w14:paraId="51140B17" w14:textId="77777777" w:rsidR="00DD1C38" w:rsidRDefault="00DD1C38" w:rsidP="00DA00DC">
      <w:r>
        <w:t>« </w:t>
      </w:r>
      <w:r w:rsidR="00DA00DC">
        <w:t>Au moment qui nous intéresse</w:t>
      </w:r>
      <w:r>
        <w:t xml:space="preserve">, </w:t>
      </w:r>
      <w:r w:rsidR="00DA00DC">
        <w:t>c</w:t>
      </w:r>
      <w:r>
        <w:t>’</w:t>
      </w:r>
      <w:r w:rsidR="00DA00DC">
        <w:t>était le sultan Abdul-Hamid qui était sur le trône</w:t>
      </w:r>
      <w:r>
        <w:t xml:space="preserve">. </w:t>
      </w:r>
      <w:r w:rsidR="00DA00DC">
        <w:t>Cela</w:t>
      </w:r>
      <w:r>
        <w:t xml:space="preserve">, </w:t>
      </w:r>
      <w:r w:rsidR="00DA00DC">
        <w:t>tu le sais</w:t>
      </w:r>
      <w:r>
        <w:t xml:space="preserve">. </w:t>
      </w:r>
      <w:r w:rsidR="00DA00DC">
        <w:t>Il y a peu d</w:t>
      </w:r>
      <w:r>
        <w:t>’</w:t>
      </w:r>
      <w:r w:rsidR="00DA00DC">
        <w:t>hommes</w:t>
      </w:r>
      <w:r>
        <w:t xml:space="preserve">, </w:t>
      </w:r>
      <w:r w:rsidR="00DA00DC">
        <w:t>probablement</w:t>
      </w:r>
      <w:r>
        <w:t xml:space="preserve">, </w:t>
      </w:r>
      <w:r w:rsidR="00DA00DC">
        <w:t>dont il soit aussi difficile de parler de façon objective</w:t>
      </w:r>
      <w:r>
        <w:t xml:space="preserve">. </w:t>
      </w:r>
      <w:r w:rsidR="00DA00DC">
        <w:t>C</w:t>
      </w:r>
      <w:r>
        <w:t>’</w:t>
      </w:r>
      <w:r w:rsidR="00DA00DC">
        <w:t>est ce que je tâcherai de faire toujours</w:t>
      </w:r>
      <w:r>
        <w:t xml:space="preserve">, </w:t>
      </w:r>
      <w:r w:rsidR="00DA00DC">
        <w:t>cependant</w:t>
      </w:r>
      <w:r>
        <w:t xml:space="preserve">, </w:t>
      </w:r>
      <w:r w:rsidR="00DA00DC">
        <w:t>et tu verras que je ne suis pas sans y avoir</w:t>
      </w:r>
      <w:r>
        <w:t xml:space="preserve">, </w:t>
      </w:r>
      <w:r w:rsidR="00DA00DC">
        <w:t>quelque mérite</w:t>
      </w:r>
      <w:r>
        <w:t xml:space="preserve">. </w:t>
      </w:r>
      <w:r w:rsidR="00DA00DC">
        <w:t>Il avait alors soixante-quatre ans</w:t>
      </w:r>
      <w:r>
        <w:t xml:space="preserve">, </w:t>
      </w:r>
      <w:r w:rsidR="00DA00DC">
        <w:t>mais les soucis et la débauche lui en faisaient paraître au moins dix de plus</w:t>
      </w:r>
      <w:r>
        <w:t xml:space="preserve">. </w:t>
      </w:r>
      <w:r w:rsidR="00DA00DC">
        <w:t>Il n</w:t>
      </w:r>
      <w:r>
        <w:t>’</w:t>
      </w:r>
      <w:r w:rsidR="00DA00DC">
        <w:t>y a jamais eu</w:t>
      </w:r>
      <w:r>
        <w:t xml:space="preserve">, </w:t>
      </w:r>
      <w:r w:rsidR="00DA00DC">
        <w:t>à la cour de Turquie</w:t>
      </w:r>
      <w:r>
        <w:t xml:space="preserve">, </w:t>
      </w:r>
      <w:r w:rsidR="00DA00DC">
        <w:t>d</w:t>
      </w:r>
      <w:r>
        <w:t>’</w:t>
      </w:r>
      <w:r w:rsidR="00DA00DC">
        <w:t>impératrice ni de reine</w:t>
      </w:r>
      <w:r>
        <w:t xml:space="preserve">. </w:t>
      </w:r>
      <w:r w:rsidR="00DA00DC">
        <w:t>L</w:t>
      </w:r>
      <w:r>
        <w:t>’</w:t>
      </w:r>
      <w:r w:rsidR="00DA00DC">
        <w:t>équivalent de ce rôle était tenu par la mère du sultan</w:t>
      </w:r>
      <w:r>
        <w:t xml:space="preserve">, </w:t>
      </w:r>
      <w:r w:rsidR="00DA00DC">
        <w:t>qui portait le titre de Validé Sultane</w:t>
      </w:r>
      <w:r>
        <w:t xml:space="preserve">. </w:t>
      </w:r>
      <w:r w:rsidR="00DA00DC">
        <w:t>Chose bizarre</w:t>
      </w:r>
      <w:r>
        <w:t xml:space="preserve">, </w:t>
      </w:r>
      <w:r w:rsidR="00DA00DC">
        <w:t>et susceptible de bouleverser toutes vos idées d</w:t>
      </w:r>
      <w:r>
        <w:t>’</w:t>
      </w:r>
      <w:r w:rsidR="00DA00DC">
        <w:t>Occident</w:t>
      </w:r>
      <w:r>
        <w:t xml:space="preserve">, </w:t>
      </w:r>
      <w:r w:rsidR="00DA00DC">
        <w:t>cette femme placée ainsi au sommet de la hiérarchie impériale était obligatoirement</w:t>
      </w:r>
      <w:r>
        <w:t xml:space="preserve">, </w:t>
      </w:r>
      <w:proofErr w:type="gramStart"/>
      <w:r w:rsidR="00DA00DC">
        <w:t>de par</w:t>
      </w:r>
      <w:proofErr w:type="gramEnd"/>
      <w:r w:rsidR="00DA00DC">
        <w:t xml:space="preserve"> ses origines</w:t>
      </w:r>
      <w:r>
        <w:t xml:space="preserve">, </w:t>
      </w:r>
      <w:r w:rsidR="00DA00DC">
        <w:t>une étrangère et une esclave</w:t>
      </w:r>
      <w:r>
        <w:t xml:space="preserve">, </w:t>
      </w:r>
      <w:r w:rsidR="00DA00DC">
        <w:t>le Sultan</w:t>
      </w:r>
      <w:r>
        <w:t xml:space="preserve">, </w:t>
      </w:r>
      <w:r w:rsidR="00DA00DC">
        <w:t>considéré comme un être divin</w:t>
      </w:r>
      <w:r>
        <w:t xml:space="preserve">, </w:t>
      </w:r>
      <w:r w:rsidR="00DA00DC">
        <w:t>ne pouvant avoir de rapports avec une de ses sujettes turques</w:t>
      </w:r>
      <w:r>
        <w:t xml:space="preserve">. </w:t>
      </w:r>
      <w:r w:rsidR="00DA00DC">
        <w:t>Voilà tout ensemble le secret du harem</w:t>
      </w:r>
      <w:r>
        <w:t xml:space="preserve">, </w:t>
      </w:r>
      <w:r w:rsidR="00DA00DC">
        <w:t>et sa justification</w:t>
      </w:r>
      <w:r>
        <w:t xml:space="preserve">. </w:t>
      </w:r>
      <w:r w:rsidR="00DA00DC">
        <w:t>Si l</w:t>
      </w:r>
      <w:r>
        <w:t>’</w:t>
      </w:r>
      <w:r w:rsidR="00DA00DC">
        <w:t>on n</w:t>
      </w:r>
      <w:r>
        <w:t>’</w:t>
      </w:r>
      <w:r w:rsidR="00DA00DC">
        <w:t>a pas sans cesse cette idée présente à l</w:t>
      </w:r>
      <w:r>
        <w:t>’</w:t>
      </w:r>
      <w:r w:rsidR="00DA00DC">
        <w:t>esprit</w:t>
      </w:r>
      <w:r>
        <w:t xml:space="preserve">, </w:t>
      </w:r>
      <w:r w:rsidR="00DA00DC">
        <w:t>on ne comprendra jamais rien à son recrutement</w:t>
      </w:r>
      <w:r>
        <w:t xml:space="preserve">, </w:t>
      </w:r>
      <w:r w:rsidR="00DA00DC">
        <w:t>à la manière dont il est organisé</w:t>
      </w:r>
      <w:r>
        <w:t xml:space="preserve">. </w:t>
      </w:r>
      <w:r w:rsidR="00DA00DC">
        <w:t>Ce n</w:t>
      </w:r>
      <w:r>
        <w:t>’</w:t>
      </w:r>
      <w:r w:rsidR="00DA00DC">
        <w:t>était point</w:t>
      </w:r>
      <w:r>
        <w:t xml:space="preserve">, </w:t>
      </w:r>
      <w:r w:rsidR="00DA00DC">
        <w:t>comme bien tu penses</w:t>
      </w:r>
      <w:r>
        <w:t xml:space="preserve">, </w:t>
      </w:r>
      <w:r w:rsidR="00DA00DC">
        <w:t>dans mon couvent de Kara Tekké que j</w:t>
      </w:r>
      <w:r>
        <w:t>’</w:t>
      </w:r>
      <w:r w:rsidR="00DA00DC">
        <w:t>avais appris tout cela</w:t>
      </w:r>
      <w:r>
        <w:t xml:space="preserve">. </w:t>
      </w:r>
      <w:r w:rsidR="00DA00DC">
        <w:t>Tu t</w:t>
      </w:r>
      <w:r>
        <w:t>’</w:t>
      </w:r>
      <w:r w:rsidR="00DA00DC">
        <w:t>imagines en conséquence si j</w:t>
      </w:r>
      <w:r>
        <w:t>’</w:t>
      </w:r>
      <w:r w:rsidR="00DA00DC">
        <w:t>ai pu</w:t>
      </w:r>
      <w:r>
        <w:t xml:space="preserve">, </w:t>
      </w:r>
      <w:r w:rsidR="00DA00DC">
        <w:t>dans les premiers jours</w:t>
      </w:r>
      <w:r>
        <w:t xml:space="preserve">, </w:t>
      </w:r>
      <w:r w:rsidR="00DA00DC">
        <w:t xml:space="preserve">au fur et à </w:t>
      </w:r>
      <w:r w:rsidR="00DA00DC">
        <w:lastRenderedPageBreak/>
        <w:t>mesure que j</w:t>
      </w:r>
      <w:r>
        <w:t>’</w:t>
      </w:r>
      <w:r w:rsidR="00DA00DC">
        <w:t>en ai eu</w:t>
      </w:r>
      <w:r>
        <w:t xml:space="preserve">, </w:t>
      </w:r>
      <w:r w:rsidR="00DA00DC">
        <w:t>dans la honte et les larmes</w:t>
      </w:r>
      <w:r>
        <w:t xml:space="preserve">, </w:t>
      </w:r>
      <w:r w:rsidR="00DA00DC">
        <w:t>la révélation</w:t>
      </w:r>
      <w:r>
        <w:t xml:space="preserve">, </w:t>
      </w:r>
      <w:r w:rsidR="00DA00DC">
        <w:t>marcher d</w:t>
      </w:r>
      <w:r>
        <w:t>’</w:t>
      </w:r>
      <w:r w:rsidR="00DA00DC">
        <w:t>horreurs en horreurs</w:t>
      </w:r>
      <w:r>
        <w:t xml:space="preserve">, </w:t>
      </w:r>
      <w:r w:rsidR="00DA00DC">
        <w:t>d</w:t>
      </w:r>
      <w:r>
        <w:t>’</w:t>
      </w:r>
      <w:r w:rsidR="00DA00DC">
        <w:t>étonnements en étonnements</w:t>
      </w:r>
      <w:r>
        <w:t>.</w:t>
      </w:r>
    </w:p>
    <w:p w14:paraId="03ED1CCF" w14:textId="77777777" w:rsidR="00DD1C38" w:rsidRDefault="00DA00DC" w:rsidP="00DA00DC">
      <w:r>
        <w:t>De ce qui précède</w:t>
      </w:r>
      <w:r w:rsidR="00DD1C38">
        <w:t xml:space="preserve">, </w:t>
      </w:r>
      <w:r>
        <w:t>il résulte que n</w:t>
      </w:r>
      <w:r w:rsidR="00DD1C38">
        <w:t>’</w:t>
      </w:r>
      <w:r>
        <w:t>importe quelle femme du harem impérial pouvait espérer arriver à cette dignité suprême de Validé Sultane</w:t>
      </w:r>
      <w:r w:rsidR="00DD1C38">
        <w:t xml:space="preserve">. </w:t>
      </w:r>
      <w:r>
        <w:t>Il lui suffisait pour cela d</w:t>
      </w:r>
      <w:r w:rsidR="00DD1C38">
        <w:t>’</w:t>
      </w:r>
      <w:r>
        <w:t>avoir du Padischah un fils qui serait appelé un jour par la destinée à succéder à son père sur le trône d</w:t>
      </w:r>
      <w:r w:rsidR="00DD1C38">
        <w:t>’</w:t>
      </w:r>
      <w:r>
        <w:t>Osman</w:t>
      </w:r>
      <w:r w:rsidR="00DD1C38">
        <w:t xml:space="preserve">. </w:t>
      </w:r>
      <w:r>
        <w:t>Tel est le mirage qui</w:t>
      </w:r>
      <w:r w:rsidR="00DD1C38">
        <w:t xml:space="preserve">, </w:t>
      </w:r>
      <w:r>
        <w:t>durant des siècles et des siècles</w:t>
      </w:r>
      <w:r w:rsidR="00DD1C38">
        <w:t xml:space="preserve">, </w:t>
      </w:r>
      <w:r>
        <w:t>a fasciné les yeux enfantins de milliers et de milliers d</w:t>
      </w:r>
      <w:r w:rsidR="00DD1C38">
        <w:t>’</w:t>
      </w:r>
      <w:r>
        <w:t>odalisques</w:t>
      </w:r>
      <w:r w:rsidR="00DD1C38">
        <w:t xml:space="preserve">. </w:t>
      </w:r>
      <w:r>
        <w:t>En regard du petit nombre d</w:t>
      </w:r>
      <w:r w:rsidR="00DD1C38">
        <w:t>’</w:t>
      </w:r>
      <w:r>
        <w:t>élues pour lesquelles ce prodigieux rêve s</w:t>
      </w:r>
      <w:r w:rsidR="00DD1C38">
        <w:t>’</w:t>
      </w:r>
      <w:r>
        <w:t>est réalisé</w:t>
      </w:r>
      <w:r w:rsidR="00DD1C38">
        <w:t xml:space="preserve">, </w:t>
      </w:r>
      <w:r>
        <w:t>peut-être est-il préférable de ne point songer à ce qui a pu advenir du misérable troupeau restant</w:t>
      </w:r>
      <w:r w:rsidR="00DD1C38">
        <w:t>.</w:t>
      </w:r>
    </w:p>
    <w:p w14:paraId="7BD3EDAD" w14:textId="77777777" w:rsidR="00DD1C38" w:rsidRDefault="00DA00DC" w:rsidP="00DA00DC">
      <w:r>
        <w:t>C</w:t>
      </w:r>
      <w:r w:rsidR="00DD1C38">
        <w:t>’</w:t>
      </w:r>
      <w:r>
        <w:t>était à la Sultane Validé que revenait la souveraineté absolue sur le harem</w:t>
      </w:r>
      <w:r w:rsidR="00DD1C38">
        <w:t xml:space="preserve">, </w:t>
      </w:r>
      <w:r>
        <w:t xml:space="preserve">dont la </w:t>
      </w:r>
      <w:proofErr w:type="spellStart"/>
      <w:r>
        <w:t>Hasnadar</w:t>
      </w:r>
      <w:proofErr w:type="spellEnd"/>
      <w:r>
        <w:t xml:space="preserve"> </w:t>
      </w:r>
      <w:proofErr w:type="spellStart"/>
      <w:r>
        <w:t>Housta</w:t>
      </w:r>
      <w:proofErr w:type="spellEnd"/>
      <w:r>
        <w:t xml:space="preserve"> n</w:t>
      </w:r>
      <w:r w:rsidR="00DD1C38">
        <w:t>’</w:t>
      </w:r>
      <w:r>
        <w:t>était en quelque sorte que l</w:t>
      </w:r>
      <w:r w:rsidR="00DD1C38">
        <w:t>’</w:t>
      </w:r>
      <w:r>
        <w:t>intendante générale</w:t>
      </w:r>
      <w:r w:rsidR="00DD1C38">
        <w:t xml:space="preserve">, </w:t>
      </w:r>
      <w:r>
        <w:t>la trésorière</w:t>
      </w:r>
      <w:r w:rsidR="00DD1C38">
        <w:t xml:space="preserve">. </w:t>
      </w:r>
      <w:proofErr w:type="spellStart"/>
      <w:r>
        <w:t>Faïché</w:t>
      </w:r>
      <w:proofErr w:type="spellEnd"/>
      <w:r>
        <w:t xml:space="preserve"> Kadine</w:t>
      </w:r>
      <w:r w:rsidR="00DD1C38">
        <w:t xml:space="preserve">, </w:t>
      </w:r>
      <w:r>
        <w:t xml:space="preserve">favorite du </w:t>
      </w:r>
      <w:proofErr w:type="spellStart"/>
      <w:r>
        <w:t>kalife</w:t>
      </w:r>
      <w:proofErr w:type="spellEnd"/>
      <w:r>
        <w:t xml:space="preserve"> Abdul-</w:t>
      </w:r>
      <w:proofErr w:type="spellStart"/>
      <w:r>
        <w:t>Medjid</w:t>
      </w:r>
      <w:proofErr w:type="spellEnd"/>
      <w:r w:rsidR="00DD1C38">
        <w:t xml:space="preserve">, </w:t>
      </w:r>
      <w:r>
        <w:t>et mère d</w:t>
      </w:r>
      <w:r w:rsidR="00DD1C38">
        <w:t>’</w:t>
      </w:r>
      <w:r>
        <w:t>Abdul-Hamid</w:t>
      </w:r>
      <w:r w:rsidR="00DD1C38">
        <w:t xml:space="preserve">, </w:t>
      </w:r>
      <w:r>
        <w:t>mourut emportée par la tuberculose</w:t>
      </w:r>
      <w:r w:rsidR="00DD1C38">
        <w:t xml:space="preserve">, </w:t>
      </w:r>
      <w:r>
        <w:t>alors que son fils n</w:t>
      </w:r>
      <w:r w:rsidR="00DD1C38">
        <w:t>’</w:t>
      </w:r>
      <w:r>
        <w:t>avait que sept ans</w:t>
      </w:r>
      <w:r w:rsidR="00DD1C38">
        <w:t xml:space="preserve">. </w:t>
      </w:r>
      <w:r>
        <w:t>Abdul-</w:t>
      </w:r>
      <w:proofErr w:type="spellStart"/>
      <w:r>
        <w:t>Medjid</w:t>
      </w:r>
      <w:proofErr w:type="spellEnd"/>
      <w:r>
        <w:t xml:space="preserve"> le confia à une autre de ses favorites</w:t>
      </w:r>
      <w:r w:rsidR="00DD1C38">
        <w:t xml:space="preserve">, </w:t>
      </w:r>
      <w:r>
        <w:t>une toute jeune femme</w:t>
      </w:r>
      <w:r w:rsidR="00DD1C38">
        <w:t xml:space="preserve">, </w:t>
      </w:r>
      <w:r>
        <w:t xml:space="preserve">Presto </w:t>
      </w:r>
      <w:proofErr w:type="spellStart"/>
      <w:r>
        <w:t>Hanoum</w:t>
      </w:r>
      <w:proofErr w:type="spellEnd"/>
      <w:r>
        <w:t xml:space="preserve"> qui réussit à mener à bien son éducation</w:t>
      </w:r>
      <w:r w:rsidR="00DD1C38">
        <w:t xml:space="preserve">. </w:t>
      </w:r>
      <w:r>
        <w:t>Ce fut elle qui devint</w:t>
      </w:r>
      <w:r w:rsidR="00DD1C38">
        <w:t xml:space="preserve">, </w:t>
      </w:r>
      <w:r>
        <w:t>en conséquence</w:t>
      </w:r>
      <w:r w:rsidR="00DD1C38">
        <w:t xml:space="preserve">, </w:t>
      </w:r>
      <w:r>
        <w:t>Sultane Validé lorsque Abdul-Hamid</w:t>
      </w:r>
      <w:r w:rsidR="00DD1C38">
        <w:t xml:space="preserve">, </w:t>
      </w:r>
      <w:r>
        <w:t>en 1876</w:t>
      </w:r>
      <w:r w:rsidR="00DD1C38">
        <w:t xml:space="preserve">, </w:t>
      </w:r>
      <w:r>
        <w:t>fut proclamé Sultan</w:t>
      </w:r>
      <w:r w:rsidR="00DD1C38">
        <w:t xml:space="preserve">. </w:t>
      </w:r>
      <w:r>
        <w:t>Orgueilleuse</w:t>
      </w:r>
      <w:r w:rsidR="00DD1C38">
        <w:t xml:space="preserve">, </w:t>
      </w:r>
      <w:r>
        <w:t>férue de puissance comme elle l</w:t>
      </w:r>
      <w:r w:rsidR="00DD1C38">
        <w:t>’</w:t>
      </w:r>
      <w:r>
        <w:t>était</w:t>
      </w:r>
      <w:r w:rsidR="00DD1C38">
        <w:t xml:space="preserve">, </w:t>
      </w:r>
      <w:r>
        <w:t>quels pleurs de sang n</w:t>
      </w:r>
      <w:r w:rsidR="00DD1C38">
        <w:t>’</w:t>
      </w:r>
      <w:r>
        <w:t>eût-elle pas versés si elle avait assisté</w:t>
      </w:r>
      <w:r w:rsidR="00DD1C38">
        <w:t xml:space="preserve">, </w:t>
      </w:r>
      <w:r>
        <w:t>en 1909</w:t>
      </w:r>
      <w:r w:rsidR="00DD1C38">
        <w:t xml:space="preserve">, </w:t>
      </w:r>
      <w:r>
        <w:t>à la grande débâcle de la dynastie</w:t>
      </w:r>
      <w:r w:rsidR="00DD1C38">
        <w:t xml:space="preserve">. </w:t>
      </w:r>
      <w:r>
        <w:t>Dieu lui fit la grâce de l</w:t>
      </w:r>
      <w:r w:rsidR="00DD1C38">
        <w:t>’</w:t>
      </w:r>
      <w:r>
        <w:t>en préserver</w:t>
      </w:r>
      <w:r w:rsidR="00DD1C38">
        <w:t xml:space="preserve">. </w:t>
      </w:r>
      <w:r>
        <w:t>J</w:t>
      </w:r>
      <w:r w:rsidR="00DD1C38">
        <w:t>’</w:t>
      </w:r>
      <w:r>
        <w:t>étais encore au harem quand elle mourut</w:t>
      </w:r>
      <w:r w:rsidR="00DD1C38">
        <w:t xml:space="preserve">, </w:t>
      </w:r>
      <w:r>
        <w:t>âgée de plus de quatre-vingts ans</w:t>
      </w:r>
      <w:r w:rsidR="00DD1C38">
        <w:t xml:space="preserve">. </w:t>
      </w:r>
      <w:r>
        <w:rPr>
          <w:i/>
          <w:iCs/>
        </w:rPr>
        <w:t>J</w:t>
      </w:r>
      <w:r w:rsidR="00DD1C38">
        <w:rPr>
          <w:i/>
          <w:iCs/>
        </w:rPr>
        <w:t>’</w:t>
      </w:r>
      <w:r>
        <w:rPr>
          <w:i/>
          <w:iCs/>
        </w:rPr>
        <w:t>étais au harem</w:t>
      </w:r>
      <w:r w:rsidR="00DD1C38">
        <w:rPr>
          <w:i/>
          <w:iCs/>
        </w:rPr>
        <w:t xml:space="preserve"> ! </w:t>
      </w:r>
      <w:r>
        <w:t>Comme je viens de dire simplement cette phrase</w:t>
      </w:r>
      <w:r w:rsidR="00DD1C38">
        <w:t xml:space="preserve"> ! </w:t>
      </w:r>
      <w:r>
        <w:t>Ah</w:t>
      </w:r>
      <w:r w:rsidR="00DD1C38">
        <w:t xml:space="preserve"> ! </w:t>
      </w:r>
      <w:r>
        <w:t>qui m</w:t>
      </w:r>
      <w:r w:rsidR="00DD1C38">
        <w:t>’</w:t>
      </w:r>
      <w:r>
        <w:t>aurait dit qu</w:t>
      </w:r>
      <w:r w:rsidR="00DD1C38">
        <w:t>’</w:t>
      </w:r>
      <w:r>
        <w:t>un jour je pourrais la prononcer devant toi</w:t>
      </w:r>
      <w:r w:rsidR="00DD1C38">
        <w:t xml:space="preserve">, </w:t>
      </w:r>
      <w:r>
        <w:t>ravaler du même coup au rang de rien le don navrant que je t</w:t>
      </w:r>
      <w:r w:rsidR="00DD1C38">
        <w:t>’</w:t>
      </w:r>
      <w:r>
        <w:t>ai fait</w:t>
      </w:r>
      <w:r w:rsidR="00DD1C38">
        <w:t xml:space="preserve">, </w:t>
      </w:r>
      <w:r>
        <w:t>le jour où je me suis laissée glisser dans tes bras</w:t>
      </w:r>
      <w:r w:rsidR="00DD1C38">
        <w:t> !</w:t>
      </w:r>
    </w:p>
    <w:p w14:paraId="3F241079" w14:textId="77777777" w:rsidR="00DD1C38" w:rsidRDefault="00DA00DC" w:rsidP="00DA00DC">
      <w:r>
        <w:lastRenderedPageBreak/>
        <w:t>Il était indispensable</w:t>
      </w:r>
      <w:r w:rsidR="00DD1C38">
        <w:t xml:space="preserve">, </w:t>
      </w:r>
      <w:r>
        <w:t>comme de juste</w:t>
      </w:r>
      <w:r w:rsidR="00DD1C38">
        <w:t xml:space="preserve">, </w:t>
      </w:r>
      <w:r>
        <w:t>de présenter à la Sultane Validé toute esclave destinée au harem</w:t>
      </w:r>
      <w:r w:rsidR="00DD1C38">
        <w:t xml:space="preserve">, </w:t>
      </w:r>
      <w:r>
        <w:t>où aucune femme ne pouvait être admise sans avoir obtenu son agrément</w:t>
      </w:r>
      <w:r w:rsidR="00DD1C38">
        <w:t xml:space="preserve">, </w:t>
      </w:r>
      <w:r>
        <w:t>à moins</w:t>
      </w:r>
      <w:r w:rsidR="00DD1C38">
        <w:t xml:space="preserve">, </w:t>
      </w:r>
      <w:r>
        <w:t xml:space="preserve">naturellement que le choix de la nouvelle venue ne </w:t>
      </w:r>
      <w:proofErr w:type="spellStart"/>
      <w:r>
        <w:t>résultât</w:t>
      </w:r>
      <w:proofErr w:type="spellEnd"/>
      <w:r>
        <w:t xml:space="preserve"> d</w:t>
      </w:r>
      <w:r w:rsidR="00DD1C38">
        <w:t>’</w:t>
      </w:r>
      <w:r>
        <w:t>un ordre exprès du Sultan</w:t>
      </w:r>
      <w:r w:rsidR="00DD1C38">
        <w:t xml:space="preserve">. </w:t>
      </w:r>
      <w:r>
        <w:t>Même dans ce cas qui était le mien</w:t>
      </w:r>
      <w:r w:rsidR="00DD1C38">
        <w:t xml:space="preserve">, </w:t>
      </w:r>
      <w:r>
        <w:t>la cérémonie continuait à s</w:t>
      </w:r>
      <w:r w:rsidR="00DD1C38">
        <w:t>’</w:t>
      </w:r>
      <w:r>
        <w:t>accomplir selon les rites de la plus rigide étiquette</w:t>
      </w:r>
      <w:r w:rsidR="00DD1C38">
        <w:t>.</w:t>
      </w:r>
    </w:p>
    <w:p w14:paraId="32563CB4" w14:textId="77777777" w:rsidR="00DD1C38" w:rsidRDefault="00DA00DC" w:rsidP="00DA00DC">
      <w:r>
        <w:t>Le jour où cette présentation devait avoir lieu pour moi avait été fixé au lendemain de mon arrivée à Constantinople</w:t>
      </w:r>
      <w:r w:rsidR="00DD1C38">
        <w:t xml:space="preserve">, </w:t>
      </w:r>
      <w:r>
        <w:t>tout au début de l</w:t>
      </w:r>
      <w:r w:rsidR="00DD1C38">
        <w:t>’</w:t>
      </w:r>
      <w:r>
        <w:t>après-midi</w:t>
      </w:r>
      <w:r w:rsidR="00DD1C38">
        <w:t xml:space="preserve">. </w:t>
      </w:r>
      <w:r>
        <w:t>Longtemps avant l</w:t>
      </w:r>
      <w:r w:rsidR="00DD1C38">
        <w:t>’</w:t>
      </w:r>
      <w:r>
        <w:t>heure prescrite</w:t>
      </w:r>
      <w:r w:rsidR="00DD1C38">
        <w:t xml:space="preserve">, </w:t>
      </w:r>
      <w:r>
        <w:t>je montai dans le carrosse d</w:t>
      </w:r>
      <w:r w:rsidR="00DD1C38">
        <w:t>’</w:t>
      </w:r>
      <w:r>
        <w:t>apparat d</w:t>
      </w:r>
      <w:r w:rsidR="00DD1C38">
        <w:t>’</w:t>
      </w:r>
      <w:proofErr w:type="spellStart"/>
      <w:r>
        <w:t>Hadjilar</w:t>
      </w:r>
      <w:proofErr w:type="spellEnd"/>
      <w:r>
        <w:t xml:space="preserve"> Pacha</w:t>
      </w:r>
      <w:r w:rsidR="00DD1C38">
        <w:t xml:space="preserve">, </w:t>
      </w:r>
      <w:r>
        <w:t>noir avec des lanternes or</w:t>
      </w:r>
      <w:r w:rsidR="00DD1C38">
        <w:t xml:space="preserve">, </w:t>
      </w:r>
      <w:r>
        <w:t xml:space="preserve">un cocher et des laquais à </w:t>
      </w:r>
      <w:proofErr w:type="spellStart"/>
      <w:r>
        <w:t>livrée</w:t>
      </w:r>
      <w:proofErr w:type="spellEnd"/>
      <w:r>
        <w:t xml:space="preserve"> violette</w:t>
      </w:r>
      <w:r w:rsidR="00DD1C38">
        <w:t xml:space="preserve">, </w:t>
      </w:r>
      <w:r>
        <w:t xml:space="preserve">et une demi-douzaine de </w:t>
      </w:r>
      <w:r>
        <w:rPr>
          <w:i/>
          <w:iCs/>
        </w:rPr>
        <w:t xml:space="preserve">chaouchs </w:t>
      </w:r>
      <w:r>
        <w:t>qui caracolaient tout autour</w:t>
      </w:r>
      <w:r w:rsidR="00DD1C38">
        <w:t xml:space="preserve">. </w:t>
      </w:r>
      <w:r>
        <w:t>Le maître de céans s</w:t>
      </w:r>
      <w:r w:rsidR="00DD1C38">
        <w:t>’</w:t>
      </w:r>
      <w:r>
        <w:t>était abstenu de paraître</w:t>
      </w:r>
      <w:r w:rsidR="00DD1C38">
        <w:t xml:space="preserve">, </w:t>
      </w:r>
      <w:r>
        <w:t>soit qu</w:t>
      </w:r>
      <w:r w:rsidR="00DD1C38">
        <w:t>’</w:t>
      </w:r>
      <w:r>
        <w:t>il eût d</w:t>
      </w:r>
      <w:r w:rsidR="00DD1C38">
        <w:t>’</w:t>
      </w:r>
      <w:r>
        <w:t>autres occupations</w:t>
      </w:r>
      <w:r w:rsidR="00DD1C38">
        <w:t xml:space="preserve">, </w:t>
      </w:r>
      <w:r>
        <w:t>soit qu</w:t>
      </w:r>
      <w:r w:rsidR="00DD1C38">
        <w:t>’</w:t>
      </w:r>
      <w:r>
        <w:t>il ne fût pas autrement fier du rôle qu</w:t>
      </w:r>
      <w:r w:rsidR="00DD1C38">
        <w:t>’</w:t>
      </w:r>
      <w:r>
        <w:t>il avait joué à mon égard</w:t>
      </w:r>
      <w:r w:rsidR="00DD1C38">
        <w:t xml:space="preserve">. </w:t>
      </w:r>
      <w:r>
        <w:t>Toujours est-il que</w:t>
      </w:r>
      <w:r w:rsidR="00DD1C38">
        <w:t xml:space="preserve">, </w:t>
      </w:r>
      <w:r>
        <w:t>lorsque je sortis de son konak</w:t>
      </w:r>
      <w:r w:rsidR="00DD1C38">
        <w:t xml:space="preserve">, </w:t>
      </w:r>
      <w:r>
        <w:t>accompagnée jusqu</w:t>
      </w:r>
      <w:r w:rsidR="00DD1C38">
        <w:t>’</w:t>
      </w:r>
      <w:r>
        <w:t xml:space="preserve">à la voiture par la pauvre </w:t>
      </w:r>
      <w:proofErr w:type="spellStart"/>
      <w:r>
        <w:t>Fenzilé</w:t>
      </w:r>
      <w:proofErr w:type="spellEnd"/>
      <w:r>
        <w:t xml:space="preserve"> en larmes</w:t>
      </w:r>
      <w:r w:rsidR="00DD1C38">
        <w:t xml:space="preserve">, </w:t>
      </w:r>
      <w:r>
        <w:t>on m</w:t>
      </w:r>
      <w:r w:rsidR="00DD1C38">
        <w:t>’</w:t>
      </w:r>
      <w:r>
        <w:t>aurait joliment étonnée si l</w:t>
      </w:r>
      <w:r w:rsidR="00DD1C38">
        <w:t>’</w:t>
      </w:r>
      <w:r>
        <w:t>on était venu me révéler les circonstances dans lesquelles j</w:t>
      </w:r>
      <w:r w:rsidR="00DD1C38">
        <w:t>’</w:t>
      </w:r>
      <w:r>
        <w:t>aurais un jour à en franchir le seuil de nouveau</w:t>
      </w:r>
      <w:r w:rsidR="00DD1C38">
        <w:t>.</w:t>
      </w:r>
    </w:p>
    <w:p w14:paraId="2AD69D23" w14:textId="6598CF51" w:rsidR="00DA00DC" w:rsidRDefault="00DA00DC" w:rsidP="00DA00DC"/>
    <w:p w14:paraId="5587501D" w14:textId="77777777" w:rsidR="00DD1C38" w:rsidRDefault="00DA00DC" w:rsidP="00DA00DC">
      <w:r>
        <w:t>Ce konak</w:t>
      </w:r>
      <w:r w:rsidR="00DD1C38">
        <w:t xml:space="preserve">, </w:t>
      </w:r>
      <w:r>
        <w:t>bâti</w:t>
      </w:r>
      <w:r w:rsidR="00DD1C38">
        <w:t xml:space="preserve">, </w:t>
      </w:r>
      <w:r>
        <w:t>ainsi que je l</w:t>
      </w:r>
      <w:r w:rsidR="00DD1C38">
        <w:t>’</w:t>
      </w:r>
      <w:r>
        <w:t>ai mentionné</w:t>
      </w:r>
      <w:r w:rsidR="00DD1C38">
        <w:t xml:space="preserve">, </w:t>
      </w:r>
      <w:r>
        <w:t>en bordure du Bosphore</w:t>
      </w:r>
      <w:r w:rsidR="00DD1C38">
        <w:t xml:space="preserve">, </w:t>
      </w:r>
      <w:r>
        <w:t xml:space="preserve">tout de suite après le palais impérial de </w:t>
      </w:r>
      <w:proofErr w:type="spellStart"/>
      <w:r>
        <w:t>Tcheragan</w:t>
      </w:r>
      <w:proofErr w:type="spellEnd"/>
      <w:r>
        <w:t xml:space="preserve"> qui devait être détruit quelques années plus tard par un incendie</w:t>
      </w:r>
      <w:r w:rsidR="00DD1C38">
        <w:t xml:space="preserve">, </w:t>
      </w:r>
      <w:r>
        <w:t>se trouvait situé au pied de la colline d</w:t>
      </w:r>
      <w:r w:rsidR="00DD1C38">
        <w:t>’</w:t>
      </w:r>
      <w:proofErr w:type="spellStart"/>
      <w:r>
        <w:t>Ortakeuïy</w:t>
      </w:r>
      <w:proofErr w:type="spellEnd"/>
      <w:r w:rsidR="00DD1C38">
        <w:t xml:space="preserve">. </w:t>
      </w:r>
      <w:r>
        <w:t>Il faisait un temps terne et gris</w:t>
      </w:r>
      <w:r w:rsidR="00DD1C38">
        <w:t xml:space="preserve">, </w:t>
      </w:r>
      <w:r>
        <w:t>un vrai temps de mer Noire</w:t>
      </w:r>
      <w:r w:rsidR="00DD1C38">
        <w:t xml:space="preserve">. </w:t>
      </w:r>
      <w:r>
        <w:t>Le ciel très bas était rempli de menaces prochaines de neige</w:t>
      </w:r>
      <w:r w:rsidR="00DD1C38">
        <w:t xml:space="preserve">. </w:t>
      </w:r>
      <w:r>
        <w:t>Je gelais dans ma robe de cour</w:t>
      </w:r>
      <w:r w:rsidR="00DD1C38">
        <w:t xml:space="preserve">, </w:t>
      </w:r>
      <w:r>
        <w:t>malgré l</w:t>
      </w:r>
      <w:r w:rsidR="00DD1C38">
        <w:t>’</w:t>
      </w:r>
      <w:r>
        <w:t>opulente pelisse qu</w:t>
      </w:r>
      <w:r w:rsidR="00DD1C38">
        <w:t>’</w:t>
      </w:r>
      <w:r>
        <w:t>on m</w:t>
      </w:r>
      <w:r w:rsidR="00DD1C38">
        <w:t>’</w:t>
      </w:r>
      <w:r>
        <w:t>avait jetée sur les épaules</w:t>
      </w:r>
      <w:r w:rsidR="00DD1C38">
        <w:t xml:space="preserve">. </w:t>
      </w:r>
      <w:r>
        <w:t>Mes sentiments</w:t>
      </w:r>
      <w:r w:rsidR="00DD1C38">
        <w:t xml:space="preserve">, </w:t>
      </w:r>
      <w:r>
        <w:t>quels pouvaient-ils être</w:t>
      </w:r>
      <w:r w:rsidR="00DD1C38">
        <w:t xml:space="preserve">, </w:t>
      </w:r>
      <w:r>
        <w:t>en cette tragique minute de ma vie</w:t>
      </w:r>
      <w:r w:rsidR="00DD1C38">
        <w:t xml:space="preserve"> ? </w:t>
      </w:r>
      <w:r>
        <w:t>À dire vrai</w:t>
      </w:r>
      <w:r w:rsidR="00DD1C38">
        <w:t xml:space="preserve">, </w:t>
      </w:r>
      <w:r>
        <w:t>par bonheur</w:t>
      </w:r>
      <w:r w:rsidR="00DD1C38">
        <w:t xml:space="preserve">, </w:t>
      </w:r>
      <w:r>
        <w:t>je n</w:t>
      </w:r>
      <w:r w:rsidR="00DD1C38">
        <w:t>’</w:t>
      </w:r>
      <w:r>
        <w:t>en avais pas</w:t>
      </w:r>
      <w:r w:rsidR="00DD1C38">
        <w:t xml:space="preserve">. </w:t>
      </w:r>
      <w:r>
        <w:t xml:space="preserve">À mesure que le carrosse </w:t>
      </w:r>
      <w:r>
        <w:lastRenderedPageBreak/>
        <w:t>s</w:t>
      </w:r>
      <w:r w:rsidR="00DD1C38">
        <w:t>’</w:t>
      </w:r>
      <w:r>
        <w:t>élevait au flanc de la colline</w:t>
      </w:r>
      <w:r w:rsidR="00DD1C38">
        <w:t xml:space="preserve">, </w:t>
      </w:r>
      <w:r>
        <w:t>et que je voyais</w:t>
      </w:r>
      <w:r w:rsidR="00DD1C38">
        <w:t xml:space="preserve">, </w:t>
      </w:r>
      <w:r>
        <w:t>à travers le tissu à jour des stores tirés</w:t>
      </w:r>
      <w:r w:rsidR="00DD1C38">
        <w:t xml:space="preserve">, </w:t>
      </w:r>
      <w:r>
        <w:t>se développer avec une majestueuse lenteur</w:t>
      </w:r>
      <w:r w:rsidR="00DD1C38">
        <w:t xml:space="preserve">, </w:t>
      </w:r>
      <w:r>
        <w:t>de tous côtés</w:t>
      </w:r>
      <w:r w:rsidR="00DD1C38">
        <w:t xml:space="preserve">, </w:t>
      </w:r>
      <w:r>
        <w:t>les grandes lignes d</w:t>
      </w:r>
      <w:r w:rsidR="00DD1C38">
        <w:t>’</w:t>
      </w:r>
      <w:r>
        <w:t>un des paysages les plus admirables du monde</w:t>
      </w:r>
      <w:r w:rsidR="00DD1C38">
        <w:t xml:space="preserve">, </w:t>
      </w:r>
      <w:r>
        <w:t>je sentais mon insensibilité croître</w:t>
      </w:r>
      <w:r w:rsidR="00DD1C38">
        <w:t xml:space="preserve">… </w:t>
      </w:r>
      <w:r>
        <w:t>Sans rien voir</w:t>
      </w:r>
      <w:r w:rsidR="00DD1C38">
        <w:t xml:space="preserve">, </w:t>
      </w:r>
      <w:r>
        <w:t>rigide et droite</w:t>
      </w:r>
      <w:r w:rsidR="00DD1C38">
        <w:t xml:space="preserve">, </w:t>
      </w:r>
      <w:r>
        <w:t>je regardais</w:t>
      </w:r>
      <w:r w:rsidR="00DD1C38">
        <w:t xml:space="preserve">. </w:t>
      </w:r>
      <w:r>
        <w:t>J</w:t>
      </w:r>
      <w:r w:rsidR="00DD1C38">
        <w:t>’</w:t>
      </w:r>
      <w:r>
        <w:t>aurais été bien incapable de refaire seule le chemin ainsi parcouru</w:t>
      </w:r>
      <w:r w:rsidR="00DD1C38">
        <w:t xml:space="preserve">. </w:t>
      </w:r>
      <w:r>
        <w:t>À quoi bon m</w:t>
      </w:r>
      <w:r w:rsidR="00DD1C38">
        <w:t>’</w:t>
      </w:r>
      <w:r>
        <w:t>en soucier</w:t>
      </w:r>
      <w:r w:rsidR="00DD1C38">
        <w:t xml:space="preserve">, </w:t>
      </w:r>
      <w:r>
        <w:t>d</w:t>
      </w:r>
      <w:r w:rsidR="00DD1C38">
        <w:t>’</w:t>
      </w:r>
      <w:r>
        <w:t>ailleurs</w:t>
      </w:r>
      <w:r w:rsidR="00DD1C38">
        <w:t xml:space="preserve">, </w:t>
      </w:r>
      <w:r>
        <w:t>puisque je savais que la possibilité ne m</w:t>
      </w:r>
      <w:r w:rsidR="00DD1C38">
        <w:t>’</w:t>
      </w:r>
      <w:r>
        <w:t>en serait jamais donnée</w:t>
      </w:r>
      <w:r w:rsidR="00DD1C38">
        <w:t> !</w:t>
      </w:r>
    </w:p>
    <w:p w14:paraId="3CE8B978" w14:textId="77777777" w:rsidR="00DD1C38" w:rsidRDefault="00DA00DC" w:rsidP="00DA00DC">
      <w:r>
        <w:t>Nous passâmes près d</w:t>
      </w:r>
      <w:r w:rsidR="00DD1C38">
        <w:t>’</w:t>
      </w:r>
      <w:r>
        <w:t>une mosquée</w:t>
      </w:r>
      <w:r w:rsidR="00DD1C38">
        <w:t xml:space="preserve">, </w:t>
      </w:r>
      <w:r>
        <w:t>devant laquelle il y avait une tour à horloge</w:t>
      </w:r>
      <w:r w:rsidR="00DD1C38">
        <w:t xml:space="preserve">, </w:t>
      </w:r>
      <w:r>
        <w:t>la mosquée</w:t>
      </w:r>
      <w:r w:rsidR="00600201">
        <w:t xml:space="preserve"> </w:t>
      </w:r>
      <w:proofErr w:type="spellStart"/>
      <w:r>
        <w:t>Hamyidié</w:t>
      </w:r>
      <w:proofErr w:type="spellEnd"/>
      <w:r w:rsidR="00DD1C38">
        <w:t xml:space="preserve">. </w:t>
      </w:r>
      <w:r>
        <w:t>C</w:t>
      </w:r>
      <w:r w:rsidR="00DD1C38">
        <w:t>’</w:t>
      </w:r>
      <w:r>
        <w:t>était là</w:t>
      </w:r>
      <w:r w:rsidR="00DD1C38">
        <w:t xml:space="preserve">, </w:t>
      </w:r>
      <w:r>
        <w:t>quelques semaines auparavant</w:t>
      </w:r>
      <w:r w:rsidR="00DD1C38">
        <w:t xml:space="preserve">, </w:t>
      </w:r>
      <w:r>
        <w:t xml:space="preserve">à la sortie du </w:t>
      </w:r>
      <w:proofErr w:type="spellStart"/>
      <w:r>
        <w:t>Selamlik</w:t>
      </w:r>
      <w:proofErr w:type="spellEnd"/>
      <w:r w:rsidR="00DD1C38">
        <w:t xml:space="preserve">, </w:t>
      </w:r>
      <w:r>
        <w:t>qu</w:t>
      </w:r>
      <w:r w:rsidR="00DD1C38">
        <w:t>’</w:t>
      </w:r>
      <w:r>
        <w:t>avait été jetée la bombe qui devait être cause de la ruine de notre monastère</w:t>
      </w:r>
      <w:r w:rsidR="00DD1C38">
        <w:t xml:space="preserve">. </w:t>
      </w:r>
      <w:r>
        <w:t>Puis</w:t>
      </w:r>
      <w:r w:rsidR="00DD1C38">
        <w:t xml:space="preserve">, </w:t>
      </w:r>
      <w:r>
        <w:t>presque aussitôt</w:t>
      </w:r>
      <w:r w:rsidR="00DD1C38">
        <w:t xml:space="preserve">, </w:t>
      </w:r>
      <w:r>
        <w:t>d</w:t>
      </w:r>
      <w:r w:rsidR="00DD1C38">
        <w:t>’</w:t>
      </w:r>
      <w:r>
        <w:t>énormes murailles apparurent</w:t>
      </w:r>
      <w:r w:rsidR="00DD1C38">
        <w:t xml:space="preserve">. </w:t>
      </w:r>
      <w:r>
        <w:t>Une large porte s</w:t>
      </w:r>
      <w:r w:rsidR="00DD1C38">
        <w:t>’</w:t>
      </w:r>
      <w:r>
        <w:t>ouvrit</w:t>
      </w:r>
      <w:r w:rsidR="00DD1C38">
        <w:t xml:space="preserve">, </w:t>
      </w:r>
      <w:r>
        <w:t>dans laquelle notre cortège s</w:t>
      </w:r>
      <w:r w:rsidR="00DD1C38">
        <w:t>’</w:t>
      </w:r>
      <w:r>
        <w:t>engouffra au galop</w:t>
      </w:r>
      <w:r w:rsidR="00DD1C38">
        <w:t xml:space="preserve">. </w:t>
      </w:r>
      <w:r>
        <w:t>Nous étions à présent dans la première enceinte de la résidence du sultan</w:t>
      </w:r>
      <w:r w:rsidR="00DD1C38">
        <w:t xml:space="preserve">, </w:t>
      </w:r>
      <w:r>
        <w:t>ce terrible et taciturne palais de</w:t>
      </w:r>
      <w:r w:rsidR="00600201">
        <w:t xml:space="preserve"> </w:t>
      </w:r>
      <w:proofErr w:type="spellStart"/>
      <w:r>
        <w:t>Yldiz</w:t>
      </w:r>
      <w:proofErr w:type="spellEnd"/>
      <w:r w:rsidR="00DD1C38">
        <w:t xml:space="preserve">. </w:t>
      </w:r>
      <w:r>
        <w:t>À partir de cet instant-là</w:t>
      </w:r>
      <w:r w:rsidR="00DD1C38">
        <w:t xml:space="preserve">, </w:t>
      </w:r>
      <w:r>
        <w:t>je n</w:t>
      </w:r>
      <w:r w:rsidR="00DD1C38">
        <w:t>’</w:t>
      </w:r>
      <w:r>
        <w:t>étais plus qu</w:t>
      </w:r>
      <w:r w:rsidR="00DD1C38">
        <w:t>’</w:t>
      </w:r>
      <w:r>
        <w:t>une esclave</w:t>
      </w:r>
      <w:r w:rsidR="00DD1C38">
        <w:t xml:space="preserve">, </w:t>
      </w:r>
      <w:r>
        <w:t>entre tant d</w:t>
      </w:r>
      <w:r w:rsidR="00DD1C38">
        <w:t>’</w:t>
      </w:r>
      <w:r>
        <w:t>autres</w:t>
      </w:r>
      <w:r w:rsidR="00DD1C38">
        <w:t xml:space="preserve">. </w:t>
      </w:r>
      <w:r>
        <w:t>De mes yeux secs et impassibles</w:t>
      </w:r>
      <w:r w:rsidR="00DD1C38">
        <w:t xml:space="preserve">, </w:t>
      </w:r>
      <w:r>
        <w:t>je continuais à regarder</w:t>
      </w:r>
      <w:r w:rsidR="00DD1C38">
        <w:t>.</w:t>
      </w:r>
    </w:p>
    <w:p w14:paraId="303D9887" w14:textId="77777777" w:rsidR="00DD1C38" w:rsidRDefault="00DA00DC" w:rsidP="00DA00DC">
      <w:r>
        <w:t>Une deuxième enceinte surgit</w:t>
      </w:r>
      <w:r w:rsidR="00DD1C38">
        <w:t xml:space="preserve">, </w:t>
      </w:r>
      <w:r>
        <w:t>avec une splendide grille dorée</w:t>
      </w:r>
      <w:r w:rsidR="00DD1C38">
        <w:t xml:space="preserve">. </w:t>
      </w:r>
      <w:r>
        <w:t>Des allées innombrables partaient de là</w:t>
      </w:r>
      <w:r w:rsidR="00DD1C38">
        <w:t xml:space="preserve">, </w:t>
      </w:r>
      <w:r>
        <w:t>pour se perdre dans des massifs d</w:t>
      </w:r>
      <w:r w:rsidR="00DD1C38">
        <w:t>’</w:t>
      </w:r>
      <w:r>
        <w:t>arbres</w:t>
      </w:r>
      <w:r w:rsidR="00DD1C38">
        <w:t xml:space="preserve">. </w:t>
      </w:r>
      <w:r>
        <w:t>Le cocher avait à peine ralenti son allure</w:t>
      </w:r>
      <w:r w:rsidR="00DD1C38">
        <w:t xml:space="preserve">. </w:t>
      </w:r>
      <w:r>
        <w:t>Et soudain</w:t>
      </w:r>
      <w:r w:rsidR="00DD1C38">
        <w:t xml:space="preserve">, </w:t>
      </w:r>
      <w:r>
        <w:t>une espèce de haut-le-cœur me secoua</w:t>
      </w:r>
      <w:r w:rsidR="00DD1C38">
        <w:t xml:space="preserve">. </w:t>
      </w:r>
      <w:r>
        <w:t>Autour du carrosse</w:t>
      </w:r>
      <w:r w:rsidR="00DD1C38">
        <w:t xml:space="preserve">, </w:t>
      </w:r>
      <w:r>
        <w:t>devant</w:t>
      </w:r>
      <w:r w:rsidR="00DD1C38">
        <w:t xml:space="preserve">, </w:t>
      </w:r>
      <w:r>
        <w:t>derrière</w:t>
      </w:r>
      <w:r w:rsidR="00DD1C38">
        <w:t xml:space="preserve">, </w:t>
      </w:r>
      <w:r>
        <w:t>nous escortant dans une course funambulesque</w:t>
      </w:r>
      <w:r w:rsidR="00DD1C38">
        <w:t xml:space="preserve">, </w:t>
      </w:r>
      <w:r>
        <w:t>se pressait une bande d</w:t>
      </w:r>
      <w:r w:rsidR="00DD1C38">
        <w:t>’</w:t>
      </w:r>
      <w:r>
        <w:t>êtres hideux</w:t>
      </w:r>
      <w:r w:rsidR="00DD1C38">
        <w:t xml:space="preserve">, </w:t>
      </w:r>
      <w:r>
        <w:t>poussant des cris</w:t>
      </w:r>
      <w:r w:rsidR="00DD1C38">
        <w:t xml:space="preserve">, </w:t>
      </w:r>
      <w:r>
        <w:t>des glapissements dont je n</w:t>
      </w:r>
      <w:r w:rsidR="00DD1C38">
        <w:t>’</w:t>
      </w:r>
      <w:r>
        <w:t>aurais jamais pu me faire une idée</w:t>
      </w:r>
      <w:r w:rsidR="00DD1C38">
        <w:t xml:space="preserve">. </w:t>
      </w:r>
      <w:r>
        <w:t>Ils étaient</w:t>
      </w:r>
      <w:r w:rsidR="00DD1C38">
        <w:t xml:space="preserve">, </w:t>
      </w:r>
      <w:r>
        <w:t>ces cabrioleurs douloureux et grotesques</w:t>
      </w:r>
      <w:r w:rsidR="00DD1C38">
        <w:t xml:space="preserve">, </w:t>
      </w:r>
      <w:r>
        <w:t>revêtus de la livrée rouge et argent de la sultane mère</w:t>
      </w:r>
      <w:r w:rsidR="00DD1C38">
        <w:t xml:space="preserve">. </w:t>
      </w:r>
      <w:r>
        <w:t>Les eunuques</w:t>
      </w:r>
      <w:r w:rsidR="00DD1C38">
        <w:t xml:space="preserve">, </w:t>
      </w:r>
      <w:r>
        <w:t>les premiers eunuques que j</w:t>
      </w:r>
      <w:r w:rsidR="00DD1C38">
        <w:t>’</w:t>
      </w:r>
      <w:r>
        <w:t>apercevais</w:t>
      </w:r>
      <w:r w:rsidR="00DD1C38">
        <w:t xml:space="preserve"> ! </w:t>
      </w:r>
      <w:r>
        <w:t>Pour ne plus les voir</w:t>
      </w:r>
      <w:r w:rsidR="00DD1C38">
        <w:t xml:space="preserve">, </w:t>
      </w:r>
      <w:r>
        <w:t>je fermai les yeux</w:t>
      </w:r>
      <w:r w:rsidR="00DD1C38">
        <w:t xml:space="preserve">. </w:t>
      </w:r>
      <w:r>
        <w:t>Mais je continuais à les entendre</w:t>
      </w:r>
      <w:r w:rsidR="00DD1C38">
        <w:t xml:space="preserve">. </w:t>
      </w:r>
      <w:r>
        <w:t>Et c</w:t>
      </w:r>
      <w:r w:rsidR="00DD1C38">
        <w:t>’</w:t>
      </w:r>
      <w:r>
        <w:t>était tout aussi affreux</w:t>
      </w:r>
      <w:r w:rsidR="00DD1C38">
        <w:t>.</w:t>
      </w:r>
    </w:p>
    <w:p w14:paraId="1ED981A2" w14:textId="77777777" w:rsidR="00DD1C38" w:rsidRDefault="00DA00DC" w:rsidP="00DA00DC">
      <w:r>
        <w:lastRenderedPageBreak/>
        <w:t>En face d</w:t>
      </w:r>
      <w:r w:rsidR="00DD1C38">
        <w:t>’</w:t>
      </w:r>
      <w:r>
        <w:t>un perron monumental</w:t>
      </w:r>
      <w:r w:rsidR="00DD1C38">
        <w:t xml:space="preserve">, </w:t>
      </w:r>
      <w:r>
        <w:t>avec une maestria parfaite</w:t>
      </w:r>
      <w:r w:rsidR="00DD1C38">
        <w:t xml:space="preserve">, </w:t>
      </w:r>
      <w:r>
        <w:t>le cocher arrêta ses chevaux</w:t>
      </w:r>
      <w:r w:rsidR="00DD1C38">
        <w:t xml:space="preserve">, </w:t>
      </w:r>
      <w:r>
        <w:t>et je me trouvai subitement au milieu de tous ces monstres infortunés</w:t>
      </w:r>
      <w:r w:rsidR="00DD1C38">
        <w:t xml:space="preserve">, </w:t>
      </w:r>
      <w:r>
        <w:t>gloussant et piaillant</w:t>
      </w:r>
      <w:r w:rsidR="00DD1C38">
        <w:t xml:space="preserve">, </w:t>
      </w:r>
      <w:r>
        <w:t>qui se pressaient autour de moi pour m</w:t>
      </w:r>
      <w:r w:rsidR="00DD1C38">
        <w:t>’</w:t>
      </w:r>
      <w:r>
        <w:t>aider à descendre</w:t>
      </w:r>
      <w:r w:rsidR="00DD1C38">
        <w:t xml:space="preserve">. </w:t>
      </w:r>
      <w:r>
        <w:t>Ce dut être aussi pâle qu</w:t>
      </w:r>
      <w:r w:rsidR="00DD1C38">
        <w:t>’</w:t>
      </w:r>
      <w:r>
        <w:t>une morte que je me mis en devoir de gravir les marches du perron</w:t>
      </w:r>
      <w:r w:rsidR="00DD1C38">
        <w:t xml:space="preserve">. </w:t>
      </w:r>
      <w:r>
        <w:t>À la dernière</w:t>
      </w:r>
      <w:r w:rsidR="00DD1C38">
        <w:t xml:space="preserve">, </w:t>
      </w:r>
      <w:r>
        <w:t>je butai</w:t>
      </w:r>
      <w:r w:rsidR="00DD1C38">
        <w:t xml:space="preserve">. </w:t>
      </w:r>
      <w:r>
        <w:t>Une main très douce me retint</w:t>
      </w:r>
      <w:r w:rsidR="00DD1C38">
        <w:t xml:space="preserve">. </w:t>
      </w:r>
      <w:r>
        <w:t>Je distinguai deux très beaux yeux verts</w:t>
      </w:r>
      <w:r w:rsidR="00DD1C38">
        <w:t xml:space="preserve">, </w:t>
      </w:r>
      <w:r>
        <w:t>un visage très beau aussi</w:t>
      </w:r>
      <w:r w:rsidR="00DD1C38">
        <w:t xml:space="preserve">, </w:t>
      </w:r>
      <w:r>
        <w:t>illuminé par le plus charmant des sourires</w:t>
      </w:r>
      <w:r w:rsidR="00DD1C38">
        <w:t xml:space="preserve">. </w:t>
      </w:r>
      <w:r>
        <w:t>C</w:t>
      </w:r>
      <w:r w:rsidR="00DD1C38">
        <w:t>’</w:t>
      </w:r>
      <w:r>
        <w:t>était une jeune fille qui portait l</w:t>
      </w:r>
      <w:r w:rsidR="00DD1C38">
        <w:t>’</w:t>
      </w:r>
      <w:r>
        <w:t>étrange et pimpant uniforme des aides-de-camp féminins de la Sultane Validé</w:t>
      </w:r>
      <w:r w:rsidR="00DD1C38">
        <w:t xml:space="preserve">, </w:t>
      </w:r>
      <w:r>
        <w:t>tunique rouge à aiguillette d</w:t>
      </w:r>
      <w:r w:rsidR="00DD1C38">
        <w:t>’</w:t>
      </w:r>
      <w:r>
        <w:t>or</w:t>
      </w:r>
      <w:r w:rsidR="00DD1C38">
        <w:t xml:space="preserve">, </w:t>
      </w:r>
      <w:r>
        <w:t>bonnet de police rouge à passements d</w:t>
      </w:r>
      <w:r w:rsidR="00DD1C38">
        <w:t>’</w:t>
      </w:r>
      <w:r>
        <w:t>or également</w:t>
      </w:r>
      <w:r w:rsidR="00DD1C38">
        <w:t xml:space="preserve">. </w:t>
      </w:r>
      <w:r>
        <w:t>Elle me murmura quelques mots d</w:t>
      </w:r>
      <w:r w:rsidR="00DD1C38">
        <w:t>’</w:t>
      </w:r>
      <w:r>
        <w:t>une voix aussi douce que ses yeux et que son geste</w:t>
      </w:r>
      <w:r w:rsidR="00DD1C38">
        <w:t xml:space="preserve">. </w:t>
      </w:r>
      <w:r>
        <w:t>Mes oreilles bourdonnaient</w:t>
      </w:r>
      <w:r w:rsidR="00DD1C38">
        <w:t xml:space="preserve">. </w:t>
      </w:r>
      <w:r>
        <w:t>Je ne compris pas</w:t>
      </w:r>
      <w:r w:rsidR="00DD1C38">
        <w:t xml:space="preserve">. </w:t>
      </w:r>
      <w:r>
        <w:t>Je n</w:t>
      </w:r>
      <w:r w:rsidR="00DD1C38">
        <w:t>’</w:t>
      </w:r>
      <w:r>
        <w:t>entendais rien</w:t>
      </w:r>
      <w:r w:rsidR="00DD1C38">
        <w:t xml:space="preserve">. </w:t>
      </w:r>
      <w:r>
        <w:t>Il me restait tout juste assez de force pour avancer</w:t>
      </w:r>
      <w:r w:rsidR="00DD1C38">
        <w:t xml:space="preserve">. </w:t>
      </w:r>
      <w:r>
        <w:t>La jeune fille au bonnet rouge et or ne m</w:t>
      </w:r>
      <w:r w:rsidR="00DD1C38">
        <w:t>’</w:t>
      </w:r>
      <w:r>
        <w:t>avait pas lâché le bras</w:t>
      </w:r>
      <w:r w:rsidR="00DD1C38">
        <w:t xml:space="preserve">. </w:t>
      </w:r>
      <w:r>
        <w:t>Elle allait devant moi</w:t>
      </w:r>
      <w:r w:rsidR="00DD1C38">
        <w:t xml:space="preserve">, </w:t>
      </w:r>
      <w:r>
        <w:t>me conduisant</w:t>
      </w:r>
      <w:r w:rsidR="00DD1C38">
        <w:t xml:space="preserve">, </w:t>
      </w:r>
      <w:r>
        <w:t>et je sentais de temps en temps contre ma chair nue le froid contact du rubis en forme d</w:t>
      </w:r>
      <w:r w:rsidR="00DD1C38">
        <w:t>’</w:t>
      </w:r>
      <w:r>
        <w:t>étoile qu</w:t>
      </w:r>
      <w:r w:rsidR="00DD1C38">
        <w:t>’</w:t>
      </w:r>
      <w:r>
        <w:t>elle portait à son annuaire gauche</w:t>
      </w:r>
      <w:r w:rsidR="00DD1C38">
        <w:t>.</w:t>
      </w:r>
    </w:p>
    <w:p w14:paraId="52172D63" w14:textId="46114038" w:rsidR="00DA00DC" w:rsidRDefault="00DA00DC" w:rsidP="00DA00DC"/>
    <w:p w14:paraId="5E350EA6" w14:textId="127EEC98" w:rsidR="00DA00DC" w:rsidRDefault="00DD1C38" w:rsidP="00DA00DC">
      <w:r>
        <w:t>« </w:t>
      </w:r>
      <w:r w:rsidR="00DA00DC">
        <w:t>Laisse-la-moi</w:t>
      </w:r>
      <w:r>
        <w:t xml:space="preserve">, </w:t>
      </w:r>
      <w:r w:rsidR="00DA00DC">
        <w:t>et retourne à tes occupations</w:t>
      </w:r>
      <w:r>
        <w:t> ! »</w:t>
      </w:r>
    </w:p>
    <w:p w14:paraId="017959C0" w14:textId="77777777" w:rsidR="00DD1C38" w:rsidRDefault="00DA00DC" w:rsidP="00DA00DC">
      <w:r>
        <w:t>Sur le seuil d</w:t>
      </w:r>
      <w:r w:rsidR="00DD1C38">
        <w:t>’</w:t>
      </w:r>
      <w:r>
        <w:t>un salon d</w:t>
      </w:r>
      <w:r w:rsidR="00DD1C38">
        <w:t>’</w:t>
      </w:r>
      <w:r>
        <w:t>attente dont la porte venait de s</w:t>
      </w:r>
      <w:r w:rsidR="00DD1C38">
        <w:t>’</w:t>
      </w:r>
      <w:r>
        <w:t>ouvrir</w:t>
      </w:r>
      <w:r w:rsidR="00DD1C38">
        <w:t xml:space="preserve">, </w:t>
      </w:r>
      <w:r>
        <w:t>une haute silhouette sombre était apparue</w:t>
      </w:r>
      <w:r w:rsidR="00DD1C38">
        <w:t xml:space="preserve">. </w:t>
      </w:r>
      <w:r>
        <w:t>Cette voix</w:t>
      </w:r>
      <w:r w:rsidR="00DD1C38">
        <w:t xml:space="preserve">, </w:t>
      </w:r>
      <w:r>
        <w:t>je la reconnaissais</w:t>
      </w:r>
      <w:r w:rsidR="00DD1C38">
        <w:t xml:space="preserve">. </w:t>
      </w:r>
      <w:r>
        <w:t xml:space="preserve">La </w:t>
      </w:r>
      <w:proofErr w:type="spellStart"/>
      <w:r>
        <w:t>Hasnadar</w:t>
      </w:r>
      <w:proofErr w:type="spellEnd"/>
      <w:r>
        <w:t xml:space="preserve"> </w:t>
      </w:r>
      <w:proofErr w:type="spellStart"/>
      <w:r>
        <w:t>Housta</w:t>
      </w:r>
      <w:proofErr w:type="spellEnd"/>
      <w:r w:rsidR="00DD1C38">
        <w:t> !</w:t>
      </w:r>
    </w:p>
    <w:p w14:paraId="47EFEF0B" w14:textId="77777777" w:rsidR="00DD1C38" w:rsidRDefault="00DA00DC" w:rsidP="00DA00DC">
      <w:r>
        <w:t>La jeune fille au rubis obéit avec une révérence</w:t>
      </w:r>
      <w:r w:rsidR="00DD1C38">
        <w:t>.</w:t>
      </w:r>
    </w:p>
    <w:p w14:paraId="0721C771" w14:textId="2774D3D9" w:rsidR="00DA00DC" w:rsidRDefault="00DD1C38" w:rsidP="00DA00DC">
      <w:r>
        <w:t>« </w:t>
      </w:r>
      <w:r w:rsidR="00DA00DC">
        <w:t>Entre</w:t>
      </w:r>
      <w:r>
        <w:t> ! »</w:t>
      </w:r>
    </w:p>
    <w:p w14:paraId="07754E0E" w14:textId="77777777" w:rsidR="00DD1C38" w:rsidRDefault="00DA00DC" w:rsidP="00DA00DC">
      <w:r>
        <w:t>La porte refermée</w:t>
      </w:r>
      <w:r w:rsidR="00DD1C38">
        <w:t xml:space="preserve">, </w:t>
      </w:r>
      <w:r>
        <w:t>je me trouvais seule avec la grande maîtresse du harem</w:t>
      </w:r>
      <w:r w:rsidR="00DD1C38">
        <w:t xml:space="preserve">. </w:t>
      </w:r>
      <w:r>
        <w:t>Sans aucune bienveillance</w:t>
      </w:r>
      <w:r w:rsidR="00DD1C38">
        <w:t xml:space="preserve">, </w:t>
      </w:r>
      <w:r>
        <w:t>je t</w:t>
      </w:r>
      <w:r w:rsidR="00DD1C38">
        <w:t>’</w:t>
      </w:r>
      <w:r>
        <w:t>assure</w:t>
      </w:r>
      <w:r w:rsidR="00DD1C38">
        <w:t xml:space="preserve">, </w:t>
      </w:r>
      <w:r>
        <w:t>elle m</w:t>
      </w:r>
      <w:r w:rsidR="00DD1C38">
        <w:t>’</w:t>
      </w:r>
      <w:r>
        <w:t>examinait de la tête aux pieds</w:t>
      </w:r>
      <w:r w:rsidR="00DD1C38">
        <w:t xml:space="preserve">. </w:t>
      </w:r>
      <w:r>
        <w:t>Elle ne parut pas mécontente de son inspection</w:t>
      </w:r>
      <w:r w:rsidR="00DD1C38">
        <w:t>.</w:t>
      </w:r>
    </w:p>
    <w:p w14:paraId="6018C66B" w14:textId="5AB25BB6" w:rsidR="00DA00DC" w:rsidRDefault="00DD1C38" w:rsidP="00DA00DC">
      <w:r>
        <w:lastRenderedPageBreak/>
        <w:t>« </w:t>
      </w:r>
      <w:r w:rsidR="00DA00DC">
        <w:t>Tu n</w:t>
      </w:r>
      <w:r>
        <w:t>’</w:t>
      </w:r>
      <w:r w:rsidR="00DA00DC">
        <w:t>es pas mal habillée</w:t>
      </w:r>
      <w:r>
        <w:t xml:space="preserve">, </w:t>
      </w:r>
      <w:r w:rsidR="00DA00DC">
        <w:t>sais-tu</w:t>
      </w:r>
      <w:r>
        <w:t xml:space="preserve"> ! </w:t>
      </w:r>
      <w:r w:rsidR="00DA00DC">
        <w:t>Ta robe est assez jolie</w:t>
      </w:r>
      <w:r>
        <w:t xml:space="preserve">, </w:t>
      </w:r>
      <w:r w:rsidR="00DA00DC">
        <w:t>et en tout cas</w:t>
      </w:r>
      <w:r>
        <w:t xml:space="preserve">, </w:t>
      </w:r>
      <w:r w:rsidR="00DA00DC">
        <w:t>elle te va à merveille</w:t>
      </w:r>
      <w:r>
        <w:t>. »</w:t>
      </w:r>
    </w:p>
    <w:p w14:paraId="4A71F4DD" w14:textId="77777777" w:rsidR="00DD1C38" w:rsidRDefault="00DA00DC" w:rsidP="00DA00DC">
      <w:r>
        <w:t>Elle m</w:t>
      </w:r>
      <w:r w:rsidR="00DD1C38">
        <w:t>’</w:t>
      </w:r>
      <w:r>
        <w:t>avait fait signe de retirer ma pelisse</w:t>
      </w:r>
      <w:r w:rsidR="00DD1C38">
        <w:t xml:space="preserve">. </w:t>
      </w:r>
      <w:r>
        <w:t>Elle désépinglait elle-même mon yachmak</w:t>
      </w:r>
      <w:r w:rsidR="00DD1C38">
        <w:t xml:space="preserve">. </w:t>
      </w:r>
      <w:r>
        <w:t>Ce n</w:t>
      </w:r>
      <w:r w:rsidR="00DD1C38">
        <w:t>’</w:t>
      </w:r>
      <w:r>
        <w:t>est que plus tard</w:t>
      </w:r>
      <w:r w:rsidR="00DD1C38">
        <w:t xml:space="preserve">, </w:t>
      </w:r>
      <w:r>
        <w:t>lorsque j</w:t>
      </w:r>
      <w:r w:rsidR="00DD1C38">
        <w:t>’</w:t>
      </w:r>
      <w:r>
        <w:t>ai connu les us et coutumes de ces lieux que je me suis rendu compte de l</w:t>
      </w:r>
      <w:r w:rsidR="00DD1C38">
        <w:t>’</w:t>
      </w:r>
      <w:r>
        <w:t>immense honneur qui me fut fait en cette minute-là</w:t>
      </w:r>
      <w:r w:rsidR="00DD1C38">
        <w:t>.</w:t>
      </w:r>
    </w:p>
    <w:p w14:paraId="6CC159D9" w14:textId="77777777" w:rsidR="00DD1C38" w:rsidRDefault="00DA00DC" w:rsidP="00DA00DC">
      <w:r>
        <w:t>Pour l</w:t>
      </w:r>
      <w:r w:rsidR="00DD1C38">
        <w:t>’</w:t>
      </w:r>
      <w:r>
        <w:t>instant</w:t>
      </w:r>
      <w:r w:rsidR="00DD1C38">
        <w:t xml:space="preserve">, </w:t>
      </w:r>
      <w:r>
        <w:t>je me souviens que j</w:t>
      </w:r>
      <w:r w:rsidR="00DD1C38">
        <w:t>’</w:t>
      </w:r>
      <w:r>
        <w:t>appliquai tous mes efforts à ne point trembler</w:t>
      </w:r>
      <w:r w:rsidR="00DD1C38">
        <w:t xml:space="preserve">, </w:t>
      </w:r>
      <w:r>
        <w:t>de crainte</w:t>
      </w:r>
      <w:r w:rsidR="00DD1C38">
        <w:t xml:space="preserve">, </w:t>
      </w:r>
      <w:r>
        <w:t>d</w:t>
      </w:r>
      <w:r w:rsidR="00DD1C38">
        <w:t>’</w:t>
      </w:r>
      <w:r>
        <w:t>abord</w:t>
      </w:r>
      <w:r w:rsidR="00DD1C38">
        <w:t xml:space="preserve">, </w:t>
      </w:r>
      <w:r>
        <w:t>ni</w:t>
      </w:r>
      <w:r w:rsidR="00DD1C38">
        <w:t xml:space="preserve">, </w:t>
      </w:r>
      <w:r>
        <w:t>aussi</w:t>
      </w:r>
      <w:r w:rsidR="00DD1C38">
        <w:t xml:space="preserve">, </w:t>
      </w:r>
      <w:r>
        <w:t>de froid</w:t>
      </w:r>
      <w:r w:rsidR="00DD1C38">
        <w:t xml:space="preserve">. </w:t>
      </w:r>
      <w:r>
        <w:t>Ma robe d</w:t>
      </w:r>
      <w:r w:rsidR="00DD1C38">
        <w:t>’</w:t>
      </w:r>
      <w:r>
        <w:t>apparat laissait découverts mes épaules et tout le haut de ma gorge</w:t>
      </w:r>
      <w:r w:rsidR="00DD1C38">
        <w:t xml:space="preserve">. </w:t>
      </w:r>
      <w:r>
        <w:t>Telle était la tenue rituelle pour être admise en présence de la Sultane Validé</w:t>
      </w:r>
      <w:r w:rsidR="00DD1C38">
        <w:t xml:space="preserve">. </w:t>
      </w:r>
      <w:r>
        <w:t>Les princesses de sang elles-mêmes n</w:t>
      </w:r>
      <w:r w:rsidR="00DD1C38">
        <w:t>’</w:t>
      </w:r>
      <w:r>
        <w:t>échappaient point à cette règle</w:t>
      </w:r>
      <w:r w:rsidR="00DD1C38">
        <w:t xml:space="preserve">. </w:t>
      </w:r>
      <w:r>
        <w:t>Elles avaient seulement le privilège de laisser derrière elles la traîne de leur robe librement déployée</w:t>
      </w:r>
      <w:r w:rsidR="00DD1C38">
        <w:t xml:space="preserve">. </w:t>
      </w:r>
      <w:r>
        <w:t>Toutes les autres visiteuses avaient au contraire la leur retenue à la taille par un ruban</w:t>
      </w:r>
      <w:r w:rsidR="00DD1C38">
        <w:t xml:space="preserve">. </w:t>
      </w:r>
      <w:r>
        <w:t>Le ruban mordoré que tu viens d</w:t>
      </w:r>
      <w:r w:rsidR="00DD1C38">
        <w:t>’</w:t>
      </w:r>
      <w:r>
        <w:t>aller chercher dans cette boîte de laque est celui qui maintenait ma traîne ce jour-là</w:t>
      </w:r>
      <w:r w:rsidR="00DD1C38">
        <w:t xml:space="preserve">. </w:t>
      </w:r>
      <w:r>
        <w:t>Depuis</w:t>
      </w:r>
      <w:r w:rsidR="00DD1C38">
        <w:t xml:space="preserve">, </w:t>
      </w:r>
      <w:r>
        <w:t>j</w:t>
      </w:r>
      <w:r w:rsidR="00DD1C38">
        <w:t>’</w:t>
      </w:r>
      <w:r>
        <w:t>ai jeté</w:t>
      </w:r>
      <w:r w:rsidR="00DD1C38">
        <w:t xml:space="preserve">, </w:t>
      </w:r>
      <w:r>
        <w:t>j</w:t>
      </w:r>
      <w:r w:rsidR="00DD1C38">
        <w:t>’</w:t>
      </w:r>
      <w:r>
        <w:t>ai vendu tout ce qui a pu passer par mes mains pendant cette lugubre époque de ma vie</w:t>
      </w:r>
      <w:r w:rsidR="00DD1C38">
        <w:t xml:space="preserve">. </w:t>
      </w:r>
      <w:r>
        <w:t>Ce ruban est le seul souvenir</w:t>
      </w:r>
      <w:r w:rsidR="00DD1C38">
        <w:t xml:space="preserve">, </w:t>
      </w:r>
      <w:r>
        <w:t>je ne sais pourquoi</w:t>
      </w:r>
      <w:r w:rsidR="00DD1C38">
        <w:t xml:space="preserve">, </w:t>
      </w:r>
      <w:r>
        <w:t>que j</w:t>
      </w:r>
      <w:r w:rsidR="00DD1C38">
        <w:t>’</w:t>
      </w:r>
      <w:r>
        <w:t>en ai gardé</w:t>
      </w:r>
      <w:r w:rsidR="00DD1C38">
        <w:t xml:space="preserve">. </w:t>
      </w:r>
      <w:r>
        <w:t>À présent</w:t>
      </w:r>
      <w:r w:rsidR="00DD1C38">
        <w:t xml:space="preserve">, </w:t>
      </w:r>
      <w:r>
        <w:t>il dépend de toi que plus rien n</w:t>
      </w:r>
      <w:r w:rsidR="00DD1C38">
        <w:t>’</w:t>
      </w:r>
      <w:r>
        <w:t>en subsiste</w:t>
      </w:r>
      <w:r w:rsidR="00DD1C38">
        <w:t xml:space="preserve">. </w:t>
      </w:r>
      <w:r>
        <w:t>Prends-le</w:t>
      </w:r>
      <w:r w:rsidR="00DD1C38">
        <w:t xml:space="preserve">, </w:t>
      </w:r>
      <w:r>
        <w:t>en effet</w:t>
      </w:r>
      <w:r w:rsidR="00DD1C38">
        <w:t xml:space="preserve">, </w:t>
      </w:r>
      <w:r>
        <w:t>si tu y tiens</w:t>
      </w:r>
      <w:r w:rsidR="00DD1C38">
        <w:t xml:space="preserve">. </w:t>
      </w:r>
      <w:r>
        <w:t>Il est à toi</w:t>
      </w:r>
      <w:r w:rsidR="00DD1C38">
        <w:t>.</w:t>
      </w:r>
    </w:p>
    <w:p w14:paraId="44582E59" w14:textId="77777777" w:rsidR="00DD1C38" w:rsidRDefault="00DA00DC" w:rsidP="00DA00DC">
      <w:r>
        <w:t xml:space="preserve">La </w:t>
      </w:r>
      <w:proofErr w:type="spellStart"/>
      <w:r>
        <w:t>Hasnadar</w:t>
      </w:r>
      <w:proofErr w:type="spellEnd"/>
      <w:r>
        <w:t xml:space="preserve"> </w:t>
      </w:r>
      <w:proofErr w:type="spellStart"/>
      <w:r>
        <w:t>Housta</w:t>
      </w:r>
      <w:proofErr w:type="spellEnd"/>
      <w:r>
        <w:t xml:space="preserve"> ne cessait point</w:t>
      </w:r>
      <w:r w:rsidR="00DD1C38">
        <w:t xml:space="preserve">, </w:t>
      </w:r>
      <w:r>
        <w:t>durant tout ce temps</w:t>
      </w:r>
      <w:r w:rsidR="00DD1C38">
        <w:t xml:space="preserve">, </w:t>
      </w:r>
      <w:r>
        <w:t>de me regarder</w:t>
      </w:r>
      <w:r w:rsidR="00DD1C38">
        <w:t>.</w:t>
      </w:r>
    </w:p>
    <w:p w14:paraId="71903E57" w14:textId="50A0CFFE" w:rsidR="00DA00DC" w:rsidRDefault="00DD1C38" w:rsidP="00DA00DC">
      <w:r>
        <w:t>« </w:t>
      </w:r>
      <w:proofErr w:type="spellStart"/>
      <w:r w:rsidR="00DA00DC">
        <w:t>Hadjilar</w:t>
      </w:r>
      <w:proofErr w:type="spellEnd"/>
      <w:r w:rsidR="00DA00DC">
        <w:t xml:space="preserve"> Pacha a décidément la main heureuse</w:t>
      </w:r>
      <w:r>
        <w:t xml:space="preserve">, </w:t>
      </w:r>
      <w:r w:rsidR="00DA00DC">
        <w:t>murmura-t-elle</w:t>
      </w:r>
      <w:r>
        <w:t xml:space="preserve">. </w:t>
      </w:r>
      <w:r w:rsidR="00DA00DC">
        <w:t>Son étoile</w:t>
      </w:r>
      <w:r>
        <w:t xml:space="preserve">, </w:t>
      </w:r>
      <w:r w:rsidR="00DA00DC">
        <w:t>une fois de plus</w:t>
      </w:r>
      <w:r>
        <w:t xml:space="preserve">, </w:t>
      </w:r>
      <w:r w:rsidR="00DA00DC">
        <w:t>l</w:t>
      </w:r>
      <w:r>
        <w:t>’</w:t>
      </w:r>
      <w:r w:rsidR="00DA00DC">
        <w:t>aura bien servi</w:t>
      </w:r>
      <w:r>
        <w:t>. »</w:t>
      </w:r>
    </w:p>
    <w:p w14:paraId="6967F47E" w14:textId="77777777" w:rsidR="00DD1C38" w:rsidRDefault="00DA00DC" w:rsidP="00DA00DC">
      <w:r>
        <w:t>Je ne lui posai pas de questions</w:t>
      </w:r>
      <w:r w:rsidR="00DD1C38">
        <w:t xml:space="preserve">. </w:t>
      </w:r>
      <w:r>
        <w:t>Que pouvait m</w:t>
      </w:r>
      <w:r w:rsidR="00DD1C38">
        <w:t>’</w:t>
      </w:r>
      <w:r>
        <w:t>importer</w:t>
      </w:r>
      <w:r w:rsidR="00DD1C38">
        <w:t xml:space="preserve">, </w:t>
      </w:r>
      <w:r>
        <w:t>n</w:t>
      </w:r>
      <w:r w:rsidR="00DD1C38">
        <w:t>’</w:t>
      </w:r>
      <w:r>
        <w:t>est-ce pas</w:t>
      </w:r>
      <w:r w:rsidR="00DD1C38">
        <w:t xml:space="preserve"> ? </w:t>
      </w:r>
      <w:r>
        <w:t>Je n</w:t>
      </w:r>
      <w:r w:rsidR="00DD1C38">
        <w:t>’</w:t>
      </w:r>
      <w:r>
        <w:t>en eus pas moins l</w:t>
      </w:r>
      <w:r w:rsidR="00DD1C38">
        <w:t>’</w:t>
      </w:r>
      <w:r>
        <w:t>impression qu</w:t>
      </w:r>
      <w:r w:rsidR="00DD1C38">
        <w:t>’</w:t>
      </w:r>
      <w:r>
        <w:t xml:space="preserve">à la même enseigne que le </w:t>
      </w:r>
      <w:proofErr w:type="spellStart"/>
      <w:r>
        <w:t>Kaïmakam</w:t>
      </w:r>
      <w:proofErr w:type="spellEnd"/>
      <w:r w:rsidR="00DD1C38">
        <w:t xml:space="preserve">, </w:t>
      </w:r>
      <w:r>
        <w:t xml:space="preserve">le </w:t>
      </w:r>
      <w:proofErr w:type="spellStart"/>
      <w:r>
        <w:t>Vali</w:t>
      </w:r>
      <w:proofErr w:type="spellEnd"/>
      <w:r>
        <w:t xml:space="preserve"> d</w:t>
      </w:r>
      <w:r w:rsidR="00DD1C38">
        <w:t>’</w:t>
      </w:r>
      <w:proofErr w:type="spellStart"/>
      <w:r>
        <w:t>Afioun-Karahissar</w:t>
      </w:r>
      <w:proofErr w:type="spellEnd"/>
      <w:r>
        <w:t xml:space="preserve"> </w:t>
      </w:r>
      <w:r>
        <w:lastRenderedPageBreak/>
        <w:t>avait été le mauvais marchand de l</w:t>
      </w:r>
      <w:r w:rsidR="00DD1C38">
        <w:t>’</w:t>
      </w:r>
      <w:r>
        <w:t>affaire</w:t>
      </w:r>
      <w:r w:rsidR="00DD1C38">
        <w:t xml:space="preserve">. </w:t>
      </w:r>
      <w:r>
        <w:t>En fin de compte</w:t>
      </w:r>
      <w:r w:rsidR="00DD1C38">
        <w:t xml:space="preserve">, </w:t>
      </w:r>
      <w:r>
        <w:t>c</w:t>
      </w:r>
      <w:r w:rsidR="00DD1C38">
        <w:t>’</w:t>
      </w:r>
      <w:r>
        <w:t xml:space="preserve">était </w:t>
      </w:r>
      <w:proofErr w:type="spellStart"/>
      <w:r>
        <w:t>Hadjilar</w:t>
      </w:r>
      <w:proofErr w:type="spellEnd"/>
      <w:r>
        <w:t xml:space="preserve"> Pacha qui avait su s</w:t>
      </w:r>
      <w:r w:rsidR="00DD1C38">
        <w:t>’</w:t>
      </w:r>
      <w:r>
        <w:t>arranger pour s</w:t>
      </w:r>
      <w:r w:rsidR="00DD1C38">
        <w:t>’</w:t>
      </w:r>
      <w:r>
        <w:t>attribuer tout le mérite du cadeau que je constituais</w:t>
      </w:r>
      <w:r w:rsidR="00DD1C38">
        <w:t>.</w:t>
      </w:r>
    </w:p>
    <w:p w14:paraId="3E9C3D3E" w14:textId="77777777" w:rsidR="00DD1C38" w:rsidRDefault="00DA00DC" w:rsidP="00DA00DC">
      <w:r>
        <w:t>Cependant</w:t>
      </w:r>
      <w:r w:rsidR="00DD1C38">
        <w:t xml:space="preserve">, </w:t>
      </w:r>
      <w:r>
        <w:t xml:space="preserve">la </w:t>
      </w:r>
      <w:proofErr w:type="spellStart"/>
      <w:r>
        <w:t>Hasnadar</w:t>
      </w:r>
      <w:proofErr w:type="spellEnd"/>
      <w:r>
        <w:t xml:space="preserve"> </w:t>
      </w:r>
      <w:proofErr w:type="spellStart"/>
      <w:r>
        <w:t>Housta</w:t>
      </w:r>
      <w:proofErr w:type="spellEnd"/>
      <w:r>
        <w:t xml:space="preserve"> me donnait ses derniers conseils</w:t>
      </w:r>
      <w:r w:rsidR="00DD1C38">
        <w:t>.</w:t>
      </w:r>
    </w:p>
    <w:p w14:paraId="35392946" w14:textId="541B83CD" w:rsidR="00DA00DC" w:rsidRDefault="00DD1C38" w:rsidP="00DA00DC">
      <w:r>
        <w:t>« </w:t>
      </w:r>
      <w:r w:rsidR="00DA00DC">
        <w:t>Tu sais en présence de qui tu vas te trouver</w:t>
      </w:r>
      <w:r>
        <w:t xml:space="preserve">. </w:t>
      </w:r>
      <w:r w:rsidR="00DA00DC">
        <w:t>Je t</w:t>
      </w:r>
      <w:r>
        <w:t>’</w:t>
      </w:r>
      <w:r w:rsidR="00DA00DC">
        <w:t>ai déjà dit les usages</w:t>
      </w:r>
      <w:r>
        <w:t xml:space="preserve">. </w:t>
      </w:r>
      <w:r w:rsidR="00DA00DC">
        <w:t>Pas une parole à prononcer</w:t>
      </w:r>
      <w:r>
        <w:t xml:space="preserve">, </w:t>
      </w:r>
      <w:r w:rsidR="00DA00DC">
        <w:t>naturellement</w:t>
      </w:r>
      <w:r>
        <w:t xml:space="preserve">, </w:t>
      </w:r>
      <w:r w:rsidR="00DA00DC">
        <w:t>à moins que l</w:t>
      </w:r>
      <w:r>
        <w:t>’</w:t>
      </w:r>
      <w:r w:rsidR="00DA00DC">
        <w:t>on ne t</w:t>
      </w:r>
      <w:r>
        <w:t>’</w:t>
      </w:r>
      <w:r w:rsidR="00DA00DC">
        <w:t>interroge</w:t>
      </w:r>
      <w:r>
        <w:t xml:space="preserve">. </w:t>
      </w:r>
      <w:r w:rsidR="00DA00DC">
        <w:t>Et même alors veiller à ne répondre que par oui ou par non</w:t>
      </w:r>
      <w:r>
        <w:t xml:space="preserve">. </w:t>
      </w:r>
      <w:r w:rsidR="00DA00DC">
        <w:t>Quant aux révérences</w:t>
      </w:r>
      <w:r>
        <w:t xml:space="preserve">, </w:t>
      </w:r>
      <w:r w:rsidR="00DA00DC">
        <w:t>il y en a trois</w:t>
      </w:r>
      <w:r>
        <w:t xml:space="preserve">, </w:t>
      </w:r>
      <w:r w:rsidR="00DA00DC">
        <w:t>la dernière à toucher du front le bas de la robe de la Validé</w:t>
      </w:r>
      <w:r>
        <w:t xml:space="preserve">. </w:t>
      </w:r>
      <w:r w:rsidR="00DA00DC">
        <w:t>Remarque qu</w:t>
      </w:r>
      <w:r>
        <w:t>’</w:t>
      </w:r>
      <w:r w:rsidR="00DA00DC">
        <w:t>il y a de grandes chances pour que toutes ces recommandations soient superflues</w:t>
      </w:r>
      <w:r>
        <w:t xml:space="preserve">, </w:t>
      </w:r>
      <w:r w:rsidR="00DA00DC">
        <w:t>tu verras pourquoi</w:t>
      </w:r>
      <w:r>
        <w:t xml:space="preserve">. </w:t>
      </w:r>
      <w:r w:rsidR="00DA00DC">
        <w:t>Mon devoir est de ne rien omettre</w:t>
      </w:r>
      <w:r>
        <w:t xml:space="preserve">, </w:t>
      </w:r>
      <w:r w:rsidR="00DA00DC">
        <w:t>néanmoins</w:t>
      </w:r>
      <w:r>
        <w:t xml:space="preserve">. </w:t>
      </w:r>
      <w:r w:rsidR="00DA00DC">
        <w:t>Au harem</w:t>
      </w:r>
      <w:r>
        <w:t xml:space="preserve">, </w:t>
      </w:r>
      <w:r w:rsidR="00DA00DC">
        <w:t>encore plus qu</w:t>
      </w:r>
      <w:r>
        <w:t>’</w:t>
      </w:r>
      <w:r w:rsidR="00DA00DC">
        <w:t>ailleurs</w:t>
      </w:r>
      <w:r>
        <w:t xml:space="preserve">, </w:t>
      </w:r>
      <w:r w:rsidR="00DA00DC">
        <w:t>il faut s</w:t>
      </w:r>
      <w:r>
        <w:t>’</w:t>
      </w:r>
      <w:r w:rsidR="00DA00DC">
        <w:t>efforcer d</w:t>
      </w:r>
      <w:r>
        <w:t>’</w:t>
      </w:r>
      <w:r w:rsidR="00DA00DC">
        <w:t>être à la hauteur de sa tâche</w:t>
      </w:r>
      <w:r>
        <w:t xml:space="preserve">, </w:t>
      </w:r>
      <w:r w:rsidR="00DA00DC">
        <w:t>de faire bien ce que l</w:t>
      </w:r>
      <w:r>
        <w:t>’</w:t>
      </w:r>
      <w:r w:rsidR="00DA00DC">
        <w:t>on fait</w:t>
      </w:r>
      <w:r>
        <w:t>. »</w:t>
      </w:r>
    </w:p>
    <w:p w14:paraId="40CB139A" w14:textId="77777777" w:rsidR="00DD1C38" w:rsidRDefault="00DA00DC" w:rsidP="00DA00DC">
      <w:r>
        <w:t>Elle eut un hochement de tête pensif</w:t>
      </w:r>
      <w:r w:rsidR="00DD1C38">
        <w:t>.</w:t>
      </w:r>
    </w:p>
    <w:p w14:paraId="7B464FE5" w14:textId="0AE65156" w:rsidR="00DA00DC" w:rsidRDefault="00DD1C38" w:rsidP="00DA00DC">
      <w:r>
        <w:t>« </w:t>
      </w:r>
      <w:r w:rsidR="00DA00DC">
        <w:t>Ce n</w:t>
      </w:r>
      <w:r>
        <w:t>’</w:t>
      </w:r>
      <w:r w:rsidR="00DA00DC">
        <w:t>est pas toujours très commode</w:t>
      </w:r>
      <w:r>
        <w:t xml:space="preserve">. </w:t>
      </w:r>
      <w:r w:rsidR="00DA00DC">
        <w:t>Tu arriveras vite à t</w:t>
      </w:r>
      <w:r>
        <w:t>’</w:t>
      </w:r>
      <w:r w:rsidR="00DA00DC">
        <w:t>en apercevoir</w:t>
      </w:r>
      <w:r>
        <w:t xml:space="preserve">. </w:t>
      </w:r>
      <w:r w:rsidR="00DA00DC">
        <w:t>Mais qu</w:t>
      </w:r>
      <w:r>
        <w:t>’</w:t>
      </w:r>
      <w:r w:rsidR="00DA00DC">
        <w:t>est-ce que je te raconte là</w:t>
      </w:r>
      <w:r>
        <w:t xml:space="preserve">, </w:t>
      </w:r>
      <w:r w:rsidR="00DA00DC">
        <w:t>d</w:t>
      </w:r>
      <w:r>
        <w:t>’</w:t>
      </w:r>
      <w:r w:rsidR="00DA00DC">
        <w:t>autant plus qu</w:t>
      </w:r>
      <w:r>
        <w:t>’</w:t>
      </w:r>
      <w:r w:rsidR="00DA00DC">
        <w:t>il va être l</w:t>
      </w:r>
      <w:r>
        <w:t>’</w:t>
      </w:r>
      <w:r w:rsidR="00DA00DC">
        <w:t>heure</w:t>
      </w:r>
      <w:r>
        <w:t>… »</w:t>
      </w:r>
    </w:p>
    <w:p w14:paraId="4791012A" w14:textId="77777777" w:rsidR="00DD1C38" w:rsidRDefault="00DA00DC" w:rsidP="00DA00DC">
      <w:r>
        <w:t>Sa voix était redevenue très dure</w:t>
      </w:r>
      <w:r w:rsidR="00DD1C38">
        <w:t>.</w:t>
      </w:r>
    </w:p>
    <w:p w14:paraId="223E8672" w14:textId="49BBE019" w:rsidR="00DA00DC" w:rsidRDefault="00DD1C38" w:rsidP="00DA00DC">
      <w:r>
        <w:t>« </w:t>
      </w:r>
      <w:r w:rsidR="00DA00DC">
        <w:t>Suis-moi</w:t>
      </w:r>
      <w:r>
        <w:t> ! »</w:t>
      </w:r>
    </w:p>
    <w:p w14:paraId="53B87A69" w14:textId="77777777" w:rsidR="00DA00DC" w:rsidRDefault="00DA00DC" w:rsidP="00DA00DC"/>
    <w:p w14:paraId="673CF46B" w14:textId="312EB760" w:rsidR="00DA00DC" w:rsidRDefault="00DA00DC" w:rsidP="00DA00DC">
      <w:r>
        <w:t>Il ne devait plus être très loin de minuit</w:t>
      </w:r>
      <w:r w:rsidR="00DD1C38">
        <w:t xml:space="preserve">. </w:t>
      </w:r>
      <w:r>
        <w:t>Quelle interminable fin de journée</w:t>
      </w:r>
      <w:r w:rsidR="00DD1C38">
        <w:t xml:space="preserve"> ! </w:t>
      </w:r>
      <w:r>
        <w:t>Dans l</w:t>
      </w:r>
      <w:r w:rsidR="00DD1C38">
        <w:t>’</w:t>
      </w:r>
      <w:r>
        <w:t xml:space="preserve">appartement où la </w:t>
      </w:r>
      <w:proofErr w:type="spellStart"/>
      <w:r>
        <w:t>Hasnadar</w:t>
      </w:r>
      <w:proofErr w:type="spellEnd"/>
      <w:r>
        <w:t xml:space="preserve"> </w:t>
      </w:r>
      <w:proofErr w:type="spellStart"/>
      <w:r>
        <w:t>Housta</w:t>
      </w:r>
      <w:proofErr w:type="spellEnd"/>
      <w:r>
        <w:t xml:space="preserve"> avait tenu elle-même à me conduire</w:t>
      </w:r>
      <w:r w:rsidR="00DD1C38">
        <w:t xml:space="preserve">, </w:t>
      </w:r>
      <w:r>
        <w:t>au sortir de chez la sultane mère</w:t>
      </w:r>
      <w:r w:rsidR="00DD1C38">
        <w:t xml:space="preserve">, </w:t>
      </w:r>
      <w:r>
        <w:t>j</w:t>
      </w:r>
      <w:r w:rsidR="00DD1C38">
        <w:t>’</w:t>
      </w:r>
      <w:r>
        <w:t>avais dîné seule</w:t>
      </w:r>
      <w:r w:rsidR="00DD1C38">
        <w:t xml:space="preserve">, </w:t>
      </w:r>
      <w:r>
        <w:t>servie par deux esclaves circassiennes qui s</w:t>
      </w:r>
      <w:r w:rsidR="00DD1C38">
        <w:t>’</w:t>
      </w:r>
      <w:r>
        <w:t>étaient éclipsées aussitôt après</w:t>
      </w:r>
      <w:r w:rsidR="00DD1C38">
        <w:t>. « </w:t>
      </w:r>
      <w:r>
        <w:t>Demain matin</w:t>
      </w:r>
      <w:r w:rsidR="00DD1C38">
        <w:t xml:space="preserve">, </w:t>
      </w:r>
      <w:r>
        <w:t>je reviendrai</w:t>
      </w:r>
      <w:r w:rsidR="00DD1C38">
        <w:t xml:space="preserve">, </w:t>
      </w:r>
      <w:r>
        <w:t>m</w:t>
      </w:r>
      <w:r w:rsidR="00DD1C38">
        <w:t>’</w:t>
      </w:r>
      <w:r>
        <w:t>avait dit la grande maîtresse</w:t>
      </w:r>
      <w:r w:rsidR="00DD1C38">
        <w:t xml:space="preserve">. </w:t>
      </w:r>
      <w:r>
        <w:t>Je te mettrai au courant de ce qui va être ton existence ici</w:t>
      </w:r>
      <w:r w:rsidR="00DD1C38">
        <w:t xml:space="preserve">. </w:t>
      </w:r>
      <w:r>
        <w:t xml:space="preserve">En </w:t>
      </w:r>
      <w:r>
        <w:lastRenderedPageBreak/>
        <w:t>attendant</w:t>
      </w:r>
      <w:r w:rsidR="00DD1C38">
        <w:t xml:space="preserve">, </w:t>
      </w:r>
      <w:r>
        <w:t>dors</w:t>
      </w:r>
      <w:r w:rsidR="00DD1C38">
        <w:t xml:space="preserve">, </w:t>
      </w:r>
      <w:r>
        <w:t>mange</w:t>
      </w:r>
      <w:r w:rsidR="00DD1C38">
        <w:t xml:space="preserve">, </w:t>
      </w:r>
      <w:r>
        <w:t>repose-toi</w:t>
      </w:r>
      <w:r w:rsidR="00DD1C38">
        <w:t xml:space="preserve">. </w:t>
      </w:r>
      <w:r>
        <w:t>Tu n</w:t>
      </w:r>
      <w:r w:rsidR="00DD1C38">
        <w:t>’</w:t>
      </w:r>
      <w:r>
        <w:t>as pas à te plaindre de cette chambre</w:t>
      </w:r>
      <w:r w:rsidR="00DD1C38">
        <w:t xml:space="preserve">, </w:t>
      </w:r>
      <w:r>
        <w:t>n</w:t>
      </w:r>
      <w:r w:rsidR="00DD1C38">
        <w:t>’</w:t>
      </w:r>
      <w:r>
        <w:t>est-ce pas</w:t>
      </w:r>
      <w:r w:rsidR="00DD1C38">
        <w:t xml:space="preserve"> ? </w:t>
      </w:r>
      <w:r>
        <w:t>Et pourtant</w:t>
      </w:r>
      <w:r w:rsidR="00DD1C38">
        <w:t xml:space="preserve">, </w:t>
      </w:r>
      <w:r>
        <w:t>sois tranquille</w:t>
      </w:r>
      <w:r w:rsidR="00DD1C38">
        <w:t xml:space="preserve">, </w:t>
      </w:r>
      <w:r>
        <w:t>ma fille</w:t>
      </w:r>
      <w:r w:rsidR="00DD1C38">
        <w:t xml:space="preserve">. </w:t>
      </w:r>
      <w:r>
        <w:t>Ou je me trompe fort</w:t>
      </w:r>
      <w:r w:rsidR="00DD1C38">
        <w:t xml:space="preserve">, </w:t>
      </w:r>
      <w:r>
        <w:t>ou je crois pouvoir te prédire que tu ne tarderas point à être installée infiniment mieux que cela</w:t>
      </w:r>
      <w:r w:rsidR="00DD1C38">
        <w:t> ! »</w:t>
      </w:r>
    </w:p>
    <w:p w14:paraId="44C3BA25" w14:textId="77777777" w:rsidR="00DD1C38" w:rsidRDefault="00DA00DC" w:rsidP="00DA00DC">
      <w:r>
        <w:t>Non</w:t>
      </w:r>
      <w:r w:rsidR="00DD1C38">
        <w:t xml:space="preserve">, </w:t>
      </w:r>
      <w:r>
        <w:t>sous ce rapport-là</w:t>
      </w:r>
      <w:r w:rsidR="00DD1C38">
        <w:t xml:space="preserve">, </w:t>
      </w:r>
      <w:r>
        <w:t>tout au moins</w:t>
      </w:r>
      <w:r w:rsidR="00DD1C38">
        <w:t xml:space="preserve">, </w:t>
      </w:r>
      <w:r>
        <w:t>je n</w:t>
      </w:r>
      <w:r w:rsidR="00DD1C38">
        <w:t>’</w:t>
      </w:r>
      <w:r>
        <w:t>avais pas en effet à me plaindre</w:t>
      </w:r>
      <w:r w:rsidR="00DD1C38">
        <w:t xml:space="preserve">. </w:t>
      </w:r>
      <w:r>
        <w:t>Ce ne serait jamais</w:t>
      </w:r>
      <w:r w:rsidR="00DD1C38">
        <w:t xml:space="preserve">, </w:t>
      </w:r>
      <w:r>
        <w:t>je le sentais</w:t>
      </w:r>
      <w:r w:rsidR="00DD1C38">
        <w:t xml:space="preserve">, </w:t>
      </w:r>
      <w:r>
        <w:t>par manque de confort que je souffrirais dans ma nouvelle vie</w:t>
      </w:r>
      <w:r w:rsidR="00DD1C38">
        <w:t xml:space="preserve">. </w:t>
      </w:r>
      <w:r>
        <w:t>Les deux esclaves circassiennes une fois parties</w:t>
      </w:r>
      <w:r w:rsidR="00DD1C38">
        <w:t xml:space="preserve">, </w:t>
      </w:r>
      <w:r>
        <w:t>j</w:t>
      </w:r>
      <w:r w:rsidR="00DD1C38">
        <w:t>’</w:t>
      </w:r>
      <w:r>
        <w:t>avais eu tout le loisir d</w:t>
      </w:r>
      <w:r w:rsidR="00DD1C38">
        <w:t>’</w:t>
      </w:r>
      <w:r>
        <w:t>évoquer les circonstances essentielles de cette bizarre journée</w:t>
      </w:r>
      <w:r w:rsidR="00DD1C38">
        <w:t>. « </w:t>
      </w:r>
      <w:r>
        <w:t>Il y a des chances pour que tu n</w:t>
      </w:r>
      <w:r w:rsidR="00DD1C38">
        <w:t>’</w:t>
      </w:r>
      <w:r>
        <w:t>aies même pas besoin de recourir aux recommandations que je t</w:t>
      </w:r>
      <w:r w:rsidR="00DD1C38">
        <w:t>’</w:t>
      </w:r>
      <w:r>
        <w:t>adresse</w:t>
      </w:r>
      <w:r w:rsidR="00DD1C38">
        <w:t xml:space="preserve"> », </w:t>
      </w:r>
      <w:r>
        <w:t>m</w:t>
      </w:r>
      <w:r w:rsidR="00DD1C38">
        <w:t>’</w:t>
      </w:r>
      <w:r>
        <w:t xml:space="preserve">avait annoncé la </w:t>
      </w:r>
      <w:proofErr w:type="spellStart"/>
      <w:r>
        <w:t>Hasnadar</w:t>
      </w:r>
      <w:proofErr w:type="spellEnd"/>
      <w:r>
        <w:t xml:space="preserve"> </w:t>
      </w:r>
      <w:proofErr w:type="spellStart"/>
      <w:r>
        <w:t>Housta</w:t>
      </w:r>
      <w:proofErr w:type="spellEnd"/>
      <w:r w:rsidR="00DD1C38">
        <w:t xml:space="preserve">, </w:t>
      </w:r>
      <w:r>
        <w:t>sur le seuil du salon de la sultane mère</w:t>
      </w:r>
      <w:r w:rsidR="00DD1C38">
        <w:t xml:space="preserve">. </w:t>
      </w:r>
      <w:r>
        <w:t>Ce que cela pouvait signifier</w:t>
      </w:r>
      <w:r w:rsidR="00DD1C38">
        <w:t xml:space="preserve">, </w:t>
      </w:r>
      <w:r>
        <w:t>je n</w:t>
      </w:r>
      <w:r w:rsidR="00DD1C38">
        <w:t>’</w:t>
      </w:r>
      <w:r>
        <w:t>avais pas été longue à le savoir</w:t>
      </w:r>
      <w:r w:rsidR="00DD1C38">
        <w:t xml:space="preserve">. </w:t>
      </w:r>
      <w:r>
        <w:t>La grande maîtresse était entrée la première</w:t>
      </w:r>
      <w:r w:rsidR="00DD1C38">
        <w:t xml:space="preserve">, </w:t>
      </w:r>
      <w:r>
        <w:t>puis</w:t>
      </w:r>
      <w:r w:rsidR="00DD1C38">
        <w:t xml:space="preserve">, </w:t>
      </w:r>
      <w:r>
        <w:t>se retournant</w:t>
      </w:r>
      <w:r w:rsidR="00DD1C38">
        <w:t xml:space="preserve">, </w:t>
      </w:r>
      <w:r>
        <w:t>elle m</w:t>
      </w:r>
      <w:r w:rsidR="00DD1C38">
        <w:t>’</w:t>
      </w:r>
      <w:r>
        <w:t>avait fait signe de ne pas bouger</w:t>
      </w:r>
      <w:r w:rsidR="00DD1C38">
        <w:t xml:space="preserve">. </w:t>
      </w:r>
      <w:r>
        <w:t>Dans un fauteuil</w:t>
      </w:r>
      <w:r w:rsidR="00DD1C38">
        <w:t xml:space="preserve">, </w:t>
      </w:r>
      <w:r>
        <w:t>une vieille</w:t>
      </w:r>
      <w:r w:rsidR="00DD1C38">
        <w:t xml:space="preserve">, </w:t>
      </w:r>
      <w:r>
        <w:t>très vieille dame couverte de brocarts et de bijoux était endormie</w:t>
      </w:r>
      <w:r w:rsidR="00DD1C38">
        <w:t xml:space="preserve">. </w:t>
      </w:r>
      <w:r>
        <w:t>Une jeune fille</w:t>
      </w:r>
      <w:r w:rsidR="00DD1C38">
        <w:t xml:space="preserve">, </w:t>
      </w:r>
      <w:r>
        <w:t>presque une enfant</w:t>
      </w:r>
      <w:r w:rsidR="00DD1C38">
        <w:t xml:space="preserve">, </w:t>
      </w:r>
      <w:r>
        <w:t>se tenait assise devant elle</w:t>
      </w:r>
      <w:r w:rsidR="00DD1C38">
        <w:t xml:space="preserve">. </w:t>
      </w:r>
      <w:r>
        <w:t>Son pouce et son index pinçaient les cordes muettes d</w:t>
      </w:r>
      <w:r w:rsidR="00DD1C38">
        <w:t>’</w:t>
      </w:r>
      <w:r>
        <w:t>une guitare</w:t>
      </w:r>
      <w:r w:rsidR="00DD1C38">
        <w:t xml:space="preserve">. </w:t>
      </w:r>
      <w:r>
        <w:t>Elle attendait pour recommencer à jouer que sa maîtresse se réveillant lui en donnât l</w:t>
      </w:r>
      <w:r w:rsidR="00DD1C38">
        <w:t>’</w:t>
      </w:r>
      <w:r>
        <w:t>ordre</w:t>
      </w:r>
      <w:r w:rsidR="00DD1C38">
        <w:t xml:space="preserve">. </w:t>
      </w:r>
      <w:r>
        <w:t>La baie centrale de ce salon s</w:t>
      </w:r>
      <w:r w:rsidR="00DD1C38">
        <w:t>’</w:t>
      </w:r>
      <w:r>
        <w:t>ouvrait sur le Bosphore et la côte d</w:t>
      </w:r>
      <w:r w:rsidR="00DD1C38">
        <w:t>’</w:t>
      </w:r>
      <w:r>
        <w:t>Asie</w:t>
      </w:r>
      <w:r w:rsidR="00DD1C38">
        <w:t xml:space="preserve">, </w:t>
      </w:r>
      <w:r>
        <w:t>toute blanche d</w:t>
      </w:r>
      <w:r w:rsidR="00DD1C38">
        <w:t>’</w:t>
      </w:r>
      <w:r>
        <w:t>une neige qui venait enfin de se décider à tomber</w:t>
      </w:r>
      <w:r w:rsidR="00DD1C38">
        <w:t xml:space="preserve">. </w:t>
      </w:r>
      <w:r>
        <w:t>On avait envie de claquer des dents</w:t>
      </w:r>
      <w:r w:rsidR="00DD1C38">
        <w:t xml:space="preserve">. </w:t>
      </w:r>
      <w:r>
        <w:t>Ce ciel brun noir</w:t>
      </w:r>
      <w:r w:rsidR="00DD1C38">
        <w:t xml:space="preserve">, </w:t>
      </w:r>
      <w:r>
        <w:t>cette vieille femme en enfance</w:t>
      </w:r>
      <w:r w:rsidR="00DD1C38">
        <w:t xml:space="preserve">, </w:t>
      </w:r>
      <w:r>
        <w:t>ce froid</w:t>
      </w:r>
      <w:r w:rsidR="00DD1C38">
        <w:t xml:space="preserve">, </w:t>
      </w:r>
      <w:r>
        <w:t>tout cela était d</w:t>
      </w:r>
      <w:r w:rsidR="00DD1C38">
        <w:t>’</w:t>
      </w:r>
      <w:r>
        <w:t>une tristesse si affreuse que je ne pus m</w:t>
      </w:r>
      <w:r w:rsidR="00DD1C38">
        <w:t>’</w:t>
      </w:r>
      <w:r>
        <w:t xml:space="preserve">empêcher de jeter vers la </w:t>
      </w:r>
      <w:proofErr w:type="spellStart"/>
      <w:r>
        <w:t>Hasnadar</w:t>
      </w:r>
      <w:proofErr w:type="spellEnd"/>
      <w:r>
        <w:t xml:space="preserve"> un coup d</w:t>
      </w:r>
      <w:r w:rsidR="00DD1C38">
        <w:t>’</w:t>
      </w:r>
      <w:r>
        <w:t>œil de supplication à la dérobée</w:t>
      </w:r>
      <w:r w:rsidR="00DD1C38">
        <w:t xml:space="preserve">. </w:t>
      </w:r>
      <w:r>
        <w:t>Elle se borna à mettre un doigt sur ses lèvres</w:t>
      </w:r>
      <w:r w:rsidR="00DD1C38">
        <w:t xml:space="preserve">. </w:t>
      </w:r>
      <w:r>
        <w:t>Nous nous retirâmes sans un mot sur la pointe des pieds</w:t>
      </w:r>
      <w:r w:rsidR="00DD1C38">
        <w:t>.</w:t>
      </w:r>
    </w:p>
    <w:p w14:paraId="6E7305F5" w14:textId="77777777" w:rsidR="00DD1C38" w:rsidRDefault="00DA00DC" w:rsidP="00DA00DC">
      <w:r>
        <w:t>Des corridors</w:t>
      </w:r>
      <w:r w:rsidR="00DD1C38">
        <w:t xml:space="preserve">, </w:t>
      </w:r>
      <w:r>
        <w:t>d</w:t>
      </w:r>
      <w:r w:rsidR="00DD1C38">
        <w:t>’</w:t>
      </w:r>
      <w:r>
        <w:t>innombrables patios</w:t>
      </w:r>
      <w:r w:rsidR="00DD1C38">
        <w:t xml:space="preserve">, </w:t>
      </w:r>
      <w:r>
        <w:t>des galeries qui n</w:t>
      </w:r>
      <w:r w:rsidR="00DD1C38">
        <w:t>’</w:t>
      </w:r>
      <w:r>
        <w:t>en finissaient plus</w:t>
      </w:r>
      <w:r w:rsidR="00DD1C38">
        <w:t xml:space="preserve">, </w:t>
      </w:r>
      <w:r>
        <w:t>tout cela obscur et désert</w:t>
      </w:r>
      <w:r w:rsidR="00DD1C38">
        <w:t xml:space="preserve">, </w:t>
      </w:r>
      <w:r>
        <w:t xml:space="preserve">dans la nuit </w:t>
      </w:r>
      <w:r>
        <w:lastRenderedPageBreak/>
        <w:t>qui tombait</w:t>
      </w:r>
      <w:r w:rsidR="00DD1C38">
        <w:t xml:space="preserve">, </w:t>
      </w:r>
      <w:r>
        <w:t>avec des ombres</w:t>
      </w:r>
      <w:r w:rsidR="00DD1C38">
        <w:t xml:space="preserve">, </w:t>
      </w:r>
      <w:r>
        <w:t>de loin en loin</w:t>
      </w:r>
      <w:r w:rsidR="00DD1C38">
        <w:t xml:space="preserve">, </w:t>
      </w:r>
      <w:r>
        <w:t>s</w:t>
      </w:r>
      <w:r w:rsidR="00DD1C38">
        <w:t>’</w:t>
      </w:r>
      <w:r>
        <w:t>inclinant sur notre passage</w:t>
      </w:r>
      <w:r w:rsidR="00DD1C38">
        <w:t xml:space="preserve"> ; </w:t>
      </w:r>
      <w:r>
        <w:t>le départ de la grande maîtresse</w:t>
      </w:r>
      <w:r w:rsidR="00DD1C38">
        <w:t xml:space="preserve"> ; </w:t>
      </w:r>
      <w:r>
        <w:t>mon dîner servi par les deux Circassiennes silencieuses qui</w:t>
      </w:r>
      <w:r w:rsidR="00DD1C38">
        <w:t xml:space="preserve">, </w:t>
      </w:r>
      <w:r>
        <w:t>à leur tour</w:t>
      </w:r>
      <w:r w:rsidR="00DD1C38">
        <w:t xml:space="preserve">, </w:t>
      </w:r>
      <w:r>
        <w:t>s</w:t>
      </w:r>
      <w:r w:rsidR="00DD1C38">
        <w:t>’</w:t>
      </w:r>
      <w:r>
        <w:t>en étaient allées</w:t>
      </w:r>
      <w:r w:rsidR="00DD1C38">
        <w:t xml:space="preserve">. </w:t>
      </w:r>
      <w:r>
        <w:t>Il ne neigeait plus</w:t>
      </w:r>
      <w:r w:rsidR="00DD1C38">
        <w:t xml:space="preserve">. </w:t>
      </w:r>
      <w:r>
        <w:t>Une lune brumeuse s</w:t>
      </w:r>
      <w:r w:rsidR="00DD1C38">
        <w:t>’</w:t>
      </w:r>
      <w:r>
        <w:t>était levée</w:t>
      </w:r>
      <w:r w:rsidR="00DD1C38">
        <w:t xml:space="preserve">. </w:t>
      </w:r>
      <w:r>
        <w:t>Les mille losanges des fenêtres de bois découpaient en quadrillages blafards sa lumière sur le tapis</w:t>
      </w:r>
      <w:r w:rsidR="00DD1C38">
        <w:t xml:space="preserve">. </w:t>
      </w:r>
      <w:r>
        <w:t>Pas d</w:t>
      </w:r>
      <w:r w:rsidR="00DD1C38">
        <w:t>’</w:t>
      </w:r>
      <w:r>
        <w:t>autre bruit que</w:t>
      </w:r>
      <w:r w:rsidR="00DD1C38">
        <w:t xml:space="preserve">, </w:t>
      </w:r>
      <w:r>
        <w:t>de temps à autre</w:t>
      </w:r>
      <w:r w:rsidR="00DD1C38">
        <w:t xml:space="preserve">, </w:t>
      </w:r>
      <w:r>
        <w:t>un vague raclement de babouches dans le couloir</w:t>
      </w:r>
      <w:r w:rsidR="00DD1C38">
        <w:t xml:space="preserve"> : </w:t>
      </w:r>
      <w:r>
        <w:t>probablement quelque eunuque accomplissant sa ronde</w:t>
      </w:r>
      <w:r w:rsidR="00DD1C38">
        <w:t xml:space="preserve">. </w:t>
      </w:r>
      <w:r>
        <w:t>Dormais-je déjà</w:t>
      </w:r>
      <w:r w:rsidR="00DD1C38">
        <w:t xml:space="preserve"> ? </w:t>
      </w:r>
      <w:r>
        <w:t>Étais-je éveillée lorsque j</w:t>
      </w:r>
      <w:r w:rsidR="00DD1C38">
        <w:t>’</w:t>
      </w:r>
      <w:r>
        <w:t>entendis</w:t>
      </w:r>
      <w:r w:rsidR="00DD1C38">
        <w:t xml:space="preserve">, </w:t>
      </w:r>
      <w:r>
        <w:t>ou je crus entendre une porte</w:t>
      </w:r>
      <w:r w:rsidR="00DD1C38">
        <w:t xml:space="preserve">, </w:t>
      </w:r>
      <w:r>
        <w:t>la mienne</w:t>
      </w:r>
      <w:r w:rsidR="00DD1C38">
        <w:t xml:space="preserve">, </w:t>
      </w:r>
      <w:r>
        <w:t>qui s</w:t>
      </w:r>
      <w:r w:rsidR="00DD1C38">
        <w:t>’</w:t>
      </w:r>
      <w:r>
        <w:t>entrouvrait</w:t>
      </w:r>
      <w:r w:rsidR="00DD1C38">
        <w:t xml:space="preserve">, </w:t>
      </w:r>
      <w:r>
        <w:t>se refermait</w:t>
      </w:r>
      <w:r w:rsidR="00DD1C38">
        <w:t>…</w:t>
      </w:r>
    </w:p>
    <w:p w14:paraId="38C1A849" w14:textId="77777777" w:rsidR="00DD1C38" w:rsidRDefault="00DD1C38" w:rsidP="00DA00DC">
      <w:r>
        <w:t>« </w:t>
      </w:r>
      <w:r w:rsidR="00DA00DC">
        <w:t>Qui est là</w:t>
      </w:r>
      <w:r>
        <w:t xml:space="preserve"> ? </w:t>
      </w:r>
      <w:r w:rsidR="00DA00DC">
        <w:t>murmurai-je</w:t>
      </w:r>
      <w:r>
        <w:t xml:space="preserve">, </w:t>
      </w:r>
      <w:r w:rsidR="00DA00DC">
        <w:t>comme en un souffle</w:t>
      </w:r>
      <w:r>
        <w:t>.</w:t>
      </w:r>
    </w:p>
    <w:p w14:paraId="58352E9B" w14:textId="77777777" w:rsidR="00DD1C38" w:rsidRDefault="00DD1C38" w:rsidP="00DA00DC">
      <w:r>
        <w:t>— </w:t>
      </w:r>
      <w:r w:rsidR="00DA00DC">
        <w:t>Ne fais pas de bruit</w:t>
      </w:r>
      <w:r>
        <w:t xml:space="preserve">, </w:t>
      </w:r>
      <w:r w:rsidR="00DA00DC">
        <w:t>petite sœur</w:t>
      </w:r>
      <w:r>
        <w:t> ! »</w:t>
      </w:r>
      <w:r w:rsidR="00DA00DC">
        <w:t xml:space="preserve"> me </w:t>
      </w:r>
      <w:proofErr w:type="spellStart"/>
      <w:r w:rsidR="00DA00DC">
        <w:t>fut-il</w:t>
      </w:r>
      <w:proofErr w:type="spellEnd"/>
      <w:r w:rsidR="00DA00DC">
        <w:t xml:space="preserve"> de même répondu</w:t>
      </w:r>
      <w:r>
        <w:t>.</w:t>
      </w:r>
    </w:p>
    <w:p w14:paraId="2B94862E" w14:textId="77777777" w:rsidR="00DD1C38" w:rsidRDefault="00DA00DC" w:rsidP="00DA00DC">
      <w:r>
        <w:t>Une main légère</w:t>
      </w:r>
      <w:r w:rsidR="00DD1C38">
        <w:t xml:space="preserve">, </w:t>
      </w:r>
      <w:r>
        <w:t>simultanément</w:t>
      </w:r>
      <w:r w:rsidR="00DD1C38">
        <w:t xml:space="preserve">, </w:t>
      </w:r>
      <w:r>
        <w:t>se posa sur ma bouche</w:t>
      </w:r>
      <w:r w:rsidR="00DD1C38">
        <w:t xml:space="preserve">. </w:t>
      </w:r>
      <w:r>
        <w:t>Je m</w:t>
      </w:r>
      <w:r w:rsidR="00DD1C38">
        <w:t>’</w:t>
      </w:r>
      <w:r>
        <w:t>en emparai</w:t>
      </w:r>
      <w:r w:rsidR="00DD1C38">
        <w:t xml:space="preserve">. </w:t>
      </w:r>
      <w:r>
        <w:t>Mes doigts rencontrèrent une bague</w:t>
      </w:r>
      <w:r w:rsidR="00DD1C38">
        <w:t xml:space="preserve">, </w:t>
      </w:r>
      <w:r>
        <w:t>une bague enchâssant une pierre en forme d</w:t>
      </w:r>
      <w:r w:rsidR="00DD1C38">
        <w:t>’</w:t>
      </w:r>
      <w:r>
        <w:t>étoile</w:t>
      </w:r>
      <w:r w:rsidR="00DD1C38">
        <w:t xml:space="preserve">. </w:t>
      </w:r>
      <w:r>
        <w:t>J</w:t>
      </w:r>
      <w:r w:rsidR="00DD1C38">
        <w:t>’</w:t>
      </w:r>
      <w:r>
        <w:t>aurais pu voir</w:t>
      </w:r>
      <w:r w:rsidR="00DD1C38">
        <w:t xml:space="preserve">, </w:t>
      </w:r>
      <w:r>
        <w:t>s</w:t>
      </w:r>
      <w:r w:rsidR="00DD1C38">
        <w:t>’</w:t>
      </w:r>
      <w:r>
        <w:t>il avait fait clair</w:t>
      </w:r>
      <w:r w:rsidR="00DD1C38">
        <w:t xml:space="preserve">, </w:t>
      </w:r>
      <w:r>
        <w:t>que cette pierre était un rubis</w:t>
      </w:r>
      <w:r w:rsidR="00DD1C38">
        <w:t>.</w:t>
      </w:r>
    </w:p>
    <w:p w14:paraId="62A3097E" w14:textId="0B49DC49" w:rsidR="00DA00DC" w:rsidRDefault="00DD1C38" w:rsidP="00DA00DC">
      <w:r>
        <w:t>« </w:t>
      </w:r>
      <w:r w:rsidR="00DA00DC">
        <w:t>Chut</w:t>
      </w:r>
      <w:r>
        <w:t xml:space="preserve"> ! </w:t>
      </w:r>
      <w:r w:rsidR="00DA00DC">
        <w:t>Pas un bruit</w:t>
      </w:r>
      <w:r>
        <w:t xml:space="preserve"> ! </w:t>
      </w:r>
      <w:r w:rsidR="00DA00DC">
        <w:t>Ce n</w:t>
      </w:r>
      <w:r>
        <w:t>’</w:t>
      </w:r>
      <w:r w:rsidR="00DA00DC">
        <w:t>est que moi</w:t>
      </w:r>
      <w:r>
        <w:t xml:space="preserve">, </w:t>
      </w:r>
      <w:r w:rsidR="00DA00DC">
        <w:t>petite sœur</w:t>
      </w:r>
      <w:r>
        <w:t>. »</w:t>
      </w:r>
    </w:p>
    <w:p w14:paraId="23B01A51" w14:textId="77777777" w:rsidR="00DA00DC" w:rsidRDefault="00DA00DC" w:rsidP="00DA00DC"/>
    <w:p w14:paraId="3801AF6A" w14:textId="77777777" w:rsidR="00DD1C38" w:rsidRDefault="00DA00DC" w:rsidP="00DA00DC">
      <w:r>
        <w:t>Telle fut</w:t>
      </w:r>
      <w:r w:rsidR="00DD1C38">
        <w:t xml:space="preserve">, </w:t>
      </w:r>
      <w:r>
        <w:t>allégée de tout détail inutile</w:t>
      </w:r>
      <w:r w:rsidR="00DD1C38">
        <w:t xml:space="preserve">, </w:t>
      </w:r>
      <w:r>
        <w:t>la première nuit que je passai</w:t>
      </w:r>
      <w:r w:rsidR="00DD1C38">
        <w:t xml:space="preserve">, </w:t>
      </w:r>
      <w:r>
        <w:t>sous la garde de trois cents eunuques</w:t>
      </w:r>
      <w:r w:rsidR="00DD1C38">
        <w:t xml:space="preserve">, </w:t>
      </w:r>
      <w:r>
        <w:t>dans le harem du grand seigneur</w:t>
      </w:r>
      <w:r w:rsidR="00DD1C38">
        <w:t>.</w:t>
      </w:r>
    </w:p>
    <w:p w14:paraId="11F3D1A5" w14:textId="7BEC6C3F" w:rsidR="00DA00DC" w:rsidRDefault="00DA00DC" w:rsidP="00DD1C38">
      <w:pPr>
        <w:pStyle w:val="Titre1"/>
        <w:numPr>
          <w:ilvl w:val="0"/>
          <w:numId w:val="16"/>
        </w:numPr>
        <w:ind w:firstLine="0"/>
      </w:pPr>
      <w:bookmarkStart w:id="27" w:name="__RefHeading___Toc367651723"/>
      <w:bookmarkStart w:id="28" w:name="_Toc194342876"/>
      <w:bookmarkEnd w:id="27"/>
      <w:r>
        <w:lastRenderedPageBreak/>
        <w:t>XIII</w:t>
      </w:r>
      <w:bookmarkEnd w:id="28"/>
    </w:p>
    <w:p w14:paraId="7DA50148" w14:textId="77777777" w:rsidR="00DD1C38" w:rsidRDefault="00DA00DC" w:rsidP="00DA00DC">
      <w:r>
        <w:t>Je me réveillai tard</w:t>
      </w:r>
      <w:r w:rsidR="00DD1C38">
        <w:t xml:space="preserve">, </w:t>
      </w:r>
      <w:r>
        <w:t>le lendemain matin</w:t>
      </w:r>
      <w:r w:rsidR="00DD1C38">
        <w:t xml:space="preserve">, </w:t>
      </w:r>
      <w:r>
        <w:t>le cœur et le corps tout emplis d</w:t>
      </w:r>
      <w:r w:rsidR="00DD1C38">
        <w:t>’</w:t>
      </w:r>
      <w:r>
        <w:t>une sorte de lassitude</w:t>
      </w:r>
      <w:r w:rsidR="00DD1C38">
        <w:t xml:space="preserve">. </w:t>
      </w:r>
      <w:r>
        <w:t>Je ne comprenais pas très bien où j</w:t>
      </w:r>
      <w:r w:rsidR="00DD1C38">
        <w:t>’</w:t>
      </w:r>
      <w:r>
        <w:t>étais</w:t>
      </w:r>
      <w:r w:rsidR="00DD1C38">
        <w:t xml:space="preserve">. </w:t>
      </w:r>
      <w:r>
        <w:t>Mais il y avait du soleil un peu partout</w:t>
      </w:r>
      <w:r w:rsidR="00DD1C38">
        <w:t xml:space="preserve">, </w:t>
      </w:r>
      <w:r>
        <w:t>et déjà j</w:t>
      </w:r>
      <w:r w:rsidR="00DD1C38">
        <w:t>’</w:t>
      </w:r>
      <w:r>
        <w:t>avais repris goût à la vie</w:t>
      </w:r>
      <w:r w:rsidR="00DD1C38">
        <w:t xml:space="preserve">. </w:t>
      </w:r>
      <w:r>
        <w:t>C</w:t>
      </w:r>
      <w:r w:rsidR="00DD1C38">
        <w:t>’</w:t>
      </w:r>
      <w:r>
        <w:t>est toujours de même</w:t>
      </w:r>
      <w:r w:rsidR="00DD1C38">
        <w:t xml:space="preserve"> ! </w:t>
      </w:r>
      <w:r>
        <w:t>La veille</w:t>
      </w:r>
      <w:r w:rsidR="00DD1C38">
        <w:t xml:space="preserve">, </w:t>
      </w:r>
      <w:r>
        <w:t>au moment où le crépuscule s</w:t>
      </w:r>
      <w:r w:rsidR="00DD1C38">
        <w:t>’</w:t>
      </w:r>
      <w:r>
        <w:t>abat sur le paysage et sur l</w:t>
      </w:r>
      <w:r w:rsidR="00DD1C38">
        <w:t>’</w:t>
      </w:r>
      <w:r>
        <w:t>âme</w:t>
      </w:r>
      <w:r w:rsidR="00DD1C38">
        <w:t xml:space="preserve">, </w:t>
      </w:r>
      <w:r>
        <w:t>on s</w:t>
      </w:r>
      <w:r w:rsidR="00DD1C38">
        <w:t>’</w:t>
      </w:r>
      <w:r>
        <w:t>imagine que tout est perdu</w:t>
      </w:r>
      <w:r w:rsidR="00DD1C38">
        <w:t xml:space="preserve">, </w:t>
      </w:r>
      <w:r>
        <w:t>que tout est fini</w:t>
      </w:r>
      <w:r w:rsidR="00DD1C38">
        <w:t xml:space="preserve">. </w:t>
      </w:r>
      <w:r>
        <w:t>À présent</w:t>
      </w:r>
      <w:r w:rsidR="00DD1C38">
        <w:t xml:space="preserve">, </w:t>
      </w:r>
      <w:r>
        <w:t>on est persuadé du contraire</w:t>
      </w:r>
      <w:r w:rsidR="00DD1C38">
        <w:t xml:space="preserve">. </w:t>
      </w:r>
      <w:r>
        <w:t>Ce qui était motif de doute est redevenu tout à coup raison d</w:t>
      </w:r>
      <w:r w:rsidR="00DD1C38">
        <w:t>’</w:t>
      </w:r>
      <w:r>
        <w:t>espérer</w:t>
      </w:r>
      <w:r w:rsidR="00DD1C38">
        <w:t xml:space="preserve">, </w:t>
      </w:r>
      <w:r>
        <w:t>lâchement</w:t>
      </w:r>
      <w:r w:rsidR="00DD1C38">
        <w:t>.</w:t>
      </w:r>
    </w:p>
    <w:p w14:paraId="30C99465" w14:textId="77777777" w:rsidR="00DD1C38" w:rsidRDefault="00DA00DC" w:rsidP="00DA00DC">
      <w:r>
        <w:t>Je ne m</w:t>
      </w:r>
      <w:r w:rsidR="00DD1C38">
        <w:t>’</w:t>
      </w:r>
      <w:r>
        <w:t xml:space="preserve">étais pas encore décidée à quitter mon lit lorsque la </w:t>
      </w:r>
      <w:proofErr w:type="spellStart"/>
      <w:r>
        <w:t>Hasnadar</w:t>
      </w:r>
      <w:proofErr w:type="spellEnd"/>
      <w:r>
        <w:t xml:space="preserve"> </w:t>
      </w:r>
      <w:proofErr w:type="spellStart"/>
      <w:r>
        <w:t>Housta</w:t>
      </w:r>
      <w:proofErr w:type="spellEnd"/>
      <w:r>
        <w:t xml:space="preserve"> pénétra dans ma chambre</w:t>
      </w:r>
      <w:r w:rsidR="00DD1C38">
        <w:t xml:space="preserve">. </w:t>
      </w:r>
      <w:r>
        <w:t>Elle eut une expression de raillerie en m</w:t>
      </w:r>
      <w:r w:rsidR="00DD1C38">
        <w:t>’</w:t>
      </w:r>
      <w:r>
        <w:t>apercevant</w:t>
      </w:r>
      <w:r w:rsidR="00DD1C38">
        <w:t>.</w:t>
      </w:r>
    </w:p>
    <w:p w14:paraId="70797742" w14:textId="3E2F1F1E" w:rsidR="00DA00DC" w:rsidRDefault="00DD1C38" w:rsidP="00DA00DC">
      <w:r>
        <w:t>« </w:t>
      </w:r>
      <w:r w:rsidR="00DA00DC">
        <w:t>Mais bravo</w:t>
      </w:r>
      <w:r>
        <w:t xml:space="preserve"> ! </w:t>
      </w:r>
      <w:r w:rsidR="00DA00DC">
        <w:t>Ce n</w:t>
      </w:r>
      <w:r>
        <w:t>’</w:t>
      </w:r>
      <w:r w:rsidR="00DA00DC">
        <w:t>est probablement pas l</w:t>
      </w:r>
      <w:r>
        <w:t>’</w:t>
      </w:r>
      <w:r w:rsidR="00DA00DC">
        <w:t>activité qui te tuera jamais</w:t>
      </w:r>
      <w:r>
        <w:t xml:space="preserve">, </w:t>
      </w:r>
      <w:r w:rsidR="00DA00DC">
        <w:t>ma fille</w:t>
      </w:r>
      <w:r>
        <w:t xml:space="preserve">. </w:t>
      </w:r>
      <w:r w:rsidR="00DA00DC">
        <w:t>Tu m</w:t>
      </w:r>
      <w:r>
        <w:t>’</w:t>
      </w:r>
      <w:r w:rsidR="00DA00DC">
        <w:t>as l</w:t>
      </w:r>
      <w:r>
        <w:t>’</w:t>
      </w:r>
      <w:r w:rsidR="00DA00DC">
        <w:t>air faite pour le harem bien plus encore que tu ne peux te le figurer</w:t>
      </w:r>
      <w:r>
        <w:t xml:space="preserve">. </w:t>
      </w:r>
      <w:r w:rsidR="00DA00DC">
        <w:t>En temps normal</w:t>
      </w:r>
      <w:r>
        <w:t xml:space="preserve">, </w:t>
      </w:r>
      <w:r w:rsidR="00DA00DC">
        <w:t>tu resteras couchée autant qu</w:t>
      </w:r>
      <w:r>
        <w:t>’</w:t>
      </w:r>
      <w:r w:rsidR="00DA00DC">
        <w:t>il te plaira</w:t>
      </w:r>
      <w:r>
        <w:t xml:space="preserve">. </w:t>
      </w:r>
      <w:r w:rsidR="00DA00DC">
        <w:t>Cela vaut mieux que de se réunir pour intriguer et dire du mal de tes semblables</w:t>
      </w:r>
      <w:r>
        <w:t xml:space="preserve">. </w:t>
      </w:r>
      <w:r w:rsidR="00DA00DC">
        <w:t>Mais aujourd</w:t>
      </w:r>
      <w:r>
        <w:t>’</w:t>
      </w:r>
      <w:r w:rsidR="00DA00DC">
        <w:t>hui n</w:t>
      </w:r>
      <w:r>
        <w:t>’</w:t>
      </w:r>
      <w:r w:rsidR="00DA00DC">
        <w:t>est pas un jour comme les autres</w:t>
      </w:r>
      <w:r>
        <w:t xml:space="preserve">. </w:t>
      </w:r>
      <w:r w:rsidR="00DA00DC">
        <w:t>Tu dois travailler à apprendre ton métier</w:t>
      </w:r>
      <w:r>
        <w:t xml:space="preserve">. </w:t>
      </w:r>
      <w:r w:rsidR="00DA00DC">
        <w:t>Il est neuf heures</w:t>
      </w:r>
      <w:r>
        <w:t xml:space="preserve">. </w:t>
      </w:r>
      <w:r w:rsidR="00DA00DC">
        <w:t>Sois prête à onze</w:t>
      </w:r>
      <w:r>
        <w:t xml:space="preserve">. </w:t>
      </w:r>
      <w:r w:rsidR="00DA00DC">
        <w:t>Je t</w:t>
      </w:r>
      <w:r>
        <w:t>’</w:t>
      </w:r>
      <w:r w:rsidR="00DA00DC">
        <w:t>enverrai chercher</w:t>
      </w:r>
      <w:r>
        <w:t>. »</w:t>
      </w:r>
    </w:p>
    <w:p w14:paraId="2828D3FC" w14:textId="77777777" w:rsidR="00DD1C38" w:rsidRDefault="00DA00DC" w:rsidP="00DA00DC">
      <w:r>
        <w:t>Une rose rouge</w:t>
      </w:r>
      <w:r w:rsidR="00DD1C38">
        <w:t xml:space="preserve">, </w:t>
      </w:r>
      <w:r>
        <w:t>bordée de noir</w:t>
      </w:r>
      <w:r w:rsidR="00DD1C38">
        <w:t xml:space="preserve">, </w:t>
      </w:r>
      <w:r>
        <w:t>gisait sur le tapis</w:t>
      </w:r>
      <w:r w:rsidR="00DD1C38">
        <w:t xml:space="preserve">. </w:t>
      </w:r>
      <w:r>
        <w:t>Le regard de la grande maîtresse s</w:t>
      </w:r>
      <w:r w:rsidR="00DD1C38">
        <w:t>’</w:t>
      </w:r>
      <w:r>
        <w:t>y arrêta</w:t>
      </w:r>
      <w:r w:rsidR="00DD1C38">
        <w:t>.</w:t>
      </w:r>
    </w:p>
    <w:p w14:paraId="17230CD7" w14:textId="77777777" w:rsidR="00DD1C38" w:rsidRDefault="00DA00DC" w:rsidP="00DA00DC">
      <w:r>
        <w:t>Elle se baissa pour la ramasser</w:t>
      </w:r>
      <w:r w:rsidR="00DD1C38">
        <w:t xml:space="preserve">. </w:t>
      </w:r>
      <w:r>
        <w:t>Son sourire moqueur l</w:t>
      </w:r>
      <w:r w:rsidR="00DD1C38">
        <w:t>’</w:t>
      </w:r>
      <w:r>
        <w:t>avait reprise</w:t>
      </w:r>
      <w:r w:rsidR="00DD1C38">
        <w:t>.</w:t>
      </w:r>
    </w:p>
    <w:p w14:paraId="3E4C83E5" w14:textId="41593A6C" w:rsidR="00DA00DC" w:rsidRDefault="00DD1C38" w:rsidP="00DA00DC">
      <w:r>
        <w:t>« </w:t>
      </w:r>
      <w:r w:rsidR="00DA00DC">
        <w:t>Tiens</w:t>
      </w:r>
      <w:r>
        <w:t xml:space="preserve">, </w:t>
      </w:r>
      <w:r w:rsidR="00DA00DC">
        <w:t>tiens</w:t>
      </w:r>
      <w:r>
        <w:t xml:space="preserve"> ! </w:t>
      </w:r>
      <w:r w:rsidR="00DA00DC">
        <w:t>Voyez-moi cela</w:t>
      </w:r>
      <w:r>
        <w:t xml:space="preserve"> ! </w:t>
      </w:r>
      <w:r w:rsidR="00DA00DC">
        <w:t>Des fleurs pareilles ne poussent que dans le jardin de la sultane mère</w:t>
      </w:r>
      <w:r>
        <w:t xml:space="preserve">. </w:t>
      </w:r>
      <w:r w:rsidR="00DA00DC">
        <w:t>Il faudra que j</w:t>
      </w:r>
      <w:r>
        <w:t>’</w:t>
      </w:r>
      <w:r w:rsidR="00DA00DC">
        <w:t>interroge tes esclaves</w:t>
      </w:r>
      <w:r>
        <w:t xml:space="preserve">. </w:t>
      </w:r>
      <w:r w:rsidR="00DA00DC">
        <w:t>La voleuse sera punie</w:t>
      </w:r>
      <w:r>
        <w:t>. »</w:t>
      </w:r>
    </w:p>
    <w:p w14:paraId="186CB046" w14:textId="77777777" w:rsidR="00DA00DC" w:rsidRDefault="00DA00DC" w:rsidP="00DA00DC"/>
    <w:p w14:paraId="254C3E91" w14:textId="77777777" w:rsidR="00DD1C38" w:rsidRDefault="00DA00DC" w:rsidP="00DA00DC">
      <w:pPr>
        <w:pStyle w:val="Retrait1religne1"/>
      </w:pPr>
      <w:r>
        <w:lastRenderedPageBreak/>
        <w:t>Celles-ci avaient dû entrer chez moi de très bonne heure pour faire leur service</w:t>
      </w:r>
      <w:r w:rsidR="00DD1C38">
        <w:t xml:space="preserve">, </w:t>
      </w:r>
      <w:r>
        <w:t>sans être entendues</w:t>
      </w:r>
      <w:r w:rsidR="00DD1C38">
        <w:t xml:space="preserve">. </w:t>
      </w:r>
      <w:r>
        <w:t>Je trouvai en effet tous les objets dont je pouvais avoir besoin disposés chacun à sa place</w:t>
      </w:r>
      <w:r w:rsidR="00DD1C38">
        <w:t xml:space="preserve">. </w:t>
      </w:r>
      <w:r>
        <w:t>Je frappai sur un timbre</w:t>
      </w:r>
      <w:r w:rsidR="00DD1C38">
        <w:t xml:space="preserve">, </w:t>
      </w:r>
      <w:r>
        <w:t>néanmoins</w:t>
      </w:r>
      <w:r w:rsidR="00DD1C38">
        <w:t xml:space="preserve">. </w:t>
      </w:r>
      <w:r>
        <w:t>Une des petites Circassiennes accourut</w:t>
      </w:r>
      <w:r w:rsidR="00DD1C38">
        <w:t>.</w:t>
      </w:r>
    </w:p>
    <w:p w14:paraId="2340C512" w14:textId="36B05226" w:rsidR="00DA00DC" w:rsidRDefault="00DA00DC" w:rsidP="00DA00DC"/>
    <w:p w14:paraId="6C623619" w14:textId="77777777" w:rsidR="00DD1C38" w:rsidRDefault="00DD1C38" w:rsidP="00DA00DC">
      <w:r>
        <w:t>« </w:t>
      </w:r>
      <w:r w:rsidR="00DA00DC">
        <w:t>Aide-moi à m</w:t>
      </w:r>
      <w:r>
        <w:t>’</w:t>
      </w:r>
      <w:r w:rsidR="00DA00DC">
        <w:t>habiller</w:t>
      </w:r>
      <w:r>
        <w:t> ! »</w:t>
      </w:r>
      <w:r w:rsidR="00DA00DC">
        <w:t xml:space="preserve"> commandai-je</w:t>
      </w:r>
      <w:r>
        <w:t>.</w:t>
      </w:r>
    </w:p>
    <w:p w14:paraId="4FBB5FB3" w14:textId="77777777" w:rsidR="00DD1C38" w:rsidRDefault="00DA00DC" w:rsidP="00DA00DC">
      <w:r>
        <w:t>J</w:t>
      </w:r>
      <w:r w:rsidR="00DD1C38">
        <w:t>’</w:t>
      </w:r>
      <w:r>
        <w:t>aurais certes pu m</w:t>
      </w:r>
      <w:r w:rsidR="00DD1C38">
        <w:t>’</w:t>
      </w:r>
      <w:r>
        <w:t>acquitter moi-même de ce soin</w:t>
      </w:r>
      <w:r w:rsidR="00DD1C38">
        <w:t xml:space="preserve">. </w:t>
      </w:r>
      <w:r>
        <w:t>Mais quelle robe revêtir</w:t>
      </w:r>
      <w:r w:rsidR="00DD1C38">
        <w:t xml:space="preserve"> ? </w:t>
      </w:r>
      <w:r>
        <w:t>Parmi celles que j</w:t>
      </w:r>
      <w:r w:rsidR="00DD1C38">
        <w:t>’</w:t>
      </w:r>
      <w:r>
        <w:t>apercevais dans l</w:t>
      </w:r>
      <w:r w:rsidR="00DD1C38">
        <w:t>’</w:t>
      </w:r>
      <w:r>
        <w:t>entrebâillement de la porte de la penderie</w:t>
      </w:r>
      <w:r w:rsidR="00DD1C38">
        <w:t xml:space="preserve">, </w:t>
      </w:r>
      <w:r>
        <w:t>accrochées à la queue leu leu</w:t>
      </w:r>
      <w:r w:rsidR="00DD1C38">
        <w:t xml:space="preserve">, </w:t>
      </w:r>
      <w:r>
        <w:t>comme autant de fantômes de luxueuses et charmantes suppliciées</w:t>
      </w:r>
      <w:r w:rsidR="00DD1C38">
        <w:t xml:space="preserve">, </w:t>
      </w:r>
      <w:r>
        <w:t>je ne savais sur laquelle il était séant d</w:t>
      </w:r>
      <w:r w:rsidR="00DD1C38">
        <w:t>’</w:t>
      </w:r>
      <w:r>
        <w:t>arrêter mon choix</w:t>
      </w:r>
      <w:r w:rsidR="00DD1C38">
        <w:t xml:space="preserve">. </w:t>
      </w:r>
      <w:r>
        <w:t>Ma servante devait être au courant</w:t>
      </w:r>
      <w:r w:rsidR="00DD1C38">
        <w:t xml:space="preserve">. </w:t>
      </w:r>
      <w:r>
        <w:t>Je sauvegardais ma dignité en me débarrassant sur elle de ce soin</w:t>
      </w:r>
      <w:r w:rsidR="00DD1C38">
        <w:t xml:space="preserve">. </w:t>
      </w:r>
      <w:r>
        <w:t>Au lieu de lui poser une question</w:t>
      </w:r>
      <w:r w:rsidR="00DD1C38">
        <w:t xml:space="preserve">, </w:t>
      </w:r>
      <w:r>
        <w:t>je m</w:t>
      </w:r>
      <w:r w:rsidR="00DD1C38">
        <w:t>’</w:t>
      </w:r>
      <w:r>
        <w:t>arrangeais ainsi pour lui donner un ordre</w:t>
      </w:r>
      <w:r w:rsidR="00DD1C38">
        <w:t xml:space="preserve">. </w:t>
      </w:r>
      <w:r>
        <w:t>Des ordres</w:t>
      </w:r>
      <w:r w:rsidR="00DD1C38">
        <w:t xml:space="preserve"> ? </w:t>
      </w:r>
      <w:r>
        <w:t>Le moment où j</w:t>
      </w:r>
      <w:r w:rsidR="00DD1C38">
        <w:t>’</w:t>
      </w:r>
      <w:r>
        <w:t>aurais à mon tour à en recevoir n</w:t>
      </w:r>
      <w:r w:rsidR="00DD1C38">
        <w:t>’</w:t>
      </w:r>
      <w:r>
        <w:t>allait arriver sans doute qu</w:t>
      </w:r>
      <w:r w:rsidR="00DD1C38">
        <w:t>’</w:t>
      </w:r>
      <w:r>
        <w:t>assez tôt</w:t>
      </w:r>
      <w:r w:rsidR="00DD1C38">
        <w:t xml:space="preserve"> ! </w:t>
      </w:r>
      <w:r>
        <w:t>Et lesquels</w:t>
      </w:r>
      <w:r w:rsidR="00DD1C38">
        <w:t xml:space="preserve">, </w:t>
      </w:r>
      <w:r>
        <w:t>mon Dieu</w:t>
      </w:r>
      <w:r w:rsidR="00DD1C38">
        <w:t xml:space="preserve"> ? </w:t>
      </w:r>
      <w:r>
        <w:t>Un léger frisson me secoua</w:t>
      </w:r>
      <w:r w:rsidR="00DD1C38">
        <w:t xml:space="preserve">. </w:t>
      </w:r>
      <w:r>
        <w:t>Mais je repris bien vite courage</w:t>
      </w:r>
      <w:r w:rsidR="00DD1C38">
        <w:t xml:space="preserve">. </w:t>
      </w:r>
      <w:r>
        <w:t>Un coup d</w:t>
      </w:r>
      <w:r w:rsidR="00DD1C38">
        <w:t>’</w:t>
      </w:r>
      <w:r>
        <w:t>œil jeté à travers le treillis de la fenêtre suffit à me rasséréner</w:t>
      </w:r>
      <w:r w:rsidR="00DD1C38">
        <w:t xml:space="preserve">. </w:t>
      </w:r>
      <w:r>
        <w:t>La neige de la veille avait fondu</w:t>
      </w:r>
      <w:r w:rsidR="00DD1C38">
        <w:t xml:space="preserve">. </w:t>
      </w:r>
      <w:r>
        <w:t>L</w:t>
      </w:r>
      <w:r w:rsidR="00DD1C38">
        <w:t>’</w:t>
      </w:r>
      <w:r>
        <w:t>espèce de kiosque où j</w:t>
      </w:r>
      <w:r w:rsidR="00DD1C38">
        <w:t>’</w:t>
      </w:r>
      <w:r>
        <w:t>étais logée</w:t>
      </w:r>
      <w:r w:rsidR="00DD1C38">
        <w:t xml:space="preserve"> – </w:t>
      </w:r>
      <w:r>
        <w:t>un logement tout ce qu</w:t>
      </w:r>
      <w:r w:rsidR="00DD1C38">
        <w:t>’</w:t>
      </w:r>
      <w:r>
        <w:t>il y avait de provisoire</w:t>
      </w:r>
      <w:r w:rsidR="00DD1C38">
        <w:t xml:space="preserve">, </w:t>
      </w:r>
      <w:r>
        <w:t>au dire de la grande maîtresse</w:t>
      </w:r>
      <w:r w:rsidR="00DD1C38">
        <w:t xml:space="preserve"> – </w:t>
      </w:r>
      <w:r>
        <w:t>était entouré de branches d</w:t>
      </w:r>
      <w:r w:rsidR="00DD1C38">
        <w:t>’</w:t>
      </w:r>
      <w:r>
        <w:t>arbres en pleine éclosion printanière</w:t>
      </w:r>
      <w:r w:rsidR="00DD1C38">
        <w:t xml:space="preserve"> : </w:t>
      </w:r>
      <w:r>
        <w:t>bougainvillées mauves</w:t>
      </w:r>
      <w:r w:rsidR="00DD1C38">
        <w:t xml:space="preserve">, </w:t>
      </w:r>
      <w:r>
        <w:t>mimosas d</w:t>
      </w:r>
      <w:r w:rsidR="00DD1C38">
        <w:t>’</w:t>
      </w:r>
      <w:r>
        <w:t>or</w:t>
      </w:r>
      <w:r w:rsidR="00DD1C38">
        <w:t xml:space="preserve">, </w:t>
      </w:r>
      <w:r>
        <w:t>lilas d</w:t>
      </w:r>
      <w:r w:rsidR="00DD1C38">
        <w:t>’</w:t>
      </w:r>
      <w:r>
        <w:t>argent</w:t>
      </w:r>
      <w:r w:rsidR="00DD1C38">
        <w:t>.</w:t>
      </w:r>
    </w:p>
    <w:p w14:paraId="3B4D8596" w14:textId="0EC25173" w:rsidR="00DA00DC" w:rsidRDefault="00DD1C38" w:rsidP="00DA00DC">
      <w:r>
        <w:t>« </w:t>
      </w:r>
      <w:r w:rsidR="00DA00DC">
        <w:t>Je risque de te donner de mauvaises habitudes</w:t>
      </w:r>
      <w:r>
        <w:t xml:space="preserve">, </w:t>
      </w:r>
      <w:r w:rsidR="00DA00DC">
        <w:t>je sais bien</w:t>
      </w:r>
      <w:r>
        <w:t xml:space="preserve">. </w:t>
      </w:r>
      <w:r w:rsidR="00DA00DC">
        <w:t>À la façon dont je m</w:t>
      </w:r>
      <w:r>
        <w:t>’</w:t>
      </w:r>
      <w:r w:rsidR="00DA00DC">
        <w:t>occupe de toi</w:t>
      </w:r>
      <w:r>
        <w:t xml:space="preserve">, </w:t>
      </w:r>
      <w:r w:rsidR="00DA00DC">
        <w:t>ne finiras-tu point par te mettre en tête que je suis ainsi pour tout le monde</w:t>
      </w:r>
      <w:r>
        <w:t xml:space="preserve">, </w:t>
      </w:r>
      <w:r w:rsidR="00DA00DC">
        <w:t>pour les trois ou quatre cents fillettes et femmes qui sont ici en train de se morfondre</w:t>
      </w:r>
      <w:r>
        <w:t xml:space="preserve">, </w:t>
      </w:r>
      <w:r w:rsidR="00DA00DC">
        <w:t>à attendre l</w:t>
      </w:r>
      <w:r>
        <w:t>’</w:t>
      </w:r>
      <w:r w:rsidR="00DA00DC">
        <w:t>heure qui pour neuf sur dix d</w:t>
      </w:r>
      <w:r>
        <w:t>’</w:t>
      </w:r>
      <w:r w:rsidR="00DA00DC">
        <w:t>entre elles ne sonnera jamais</w:t>
      </w:r>
      <w:r>
        <w:t xml:space="preserve">, </w:t>
      </w:r>
      <w:r w:rsidR="00DA00DC">
        <w:t xml:space="preserve">celle où notre maître et </w:t>
      </w:r>
      <w:r w:rsidR="00DA00DC">
        <w:lastRenderedPageBreak/>
        <w:t>seigneur le Sultan leur manifestera pour quelques minutes son bon vouloir</w:t>
      </w:r>
      <w:r>
        <w:t xml:space="preserve">. </w:t>
      </w:r>
      <w:r w:rsidR="00DA00DC">
        <w:t>Je pourrais te raconter que c</w:t>
      </w:r>
      <w:r>
        <w:t>’</w:t>
      </w:r>
      <w:r w:rsidR="00DA00DC">
        <w:t>est de la sympathie qui m</w:t>
      </w:r>
      <w:r>
        <w:t>’</w:t>
      </w:r>
      <w:r w:rsidR="00DA00DC">
        <w:t>a attirée vers toi aussitôt</w:t>
      </w:r>
      <w:r>
        <w:t xml:space="preserve">. </w:t>
      </w:r>
      <w:r w:rsidR="00DA00DC">
        <w:t>Mais grâce au Ciel</w:t>
      </w:r>
      <w:r>
        <w:t xml:space="preserve">, </w:t>
      </w:r>
      <w:r w:rsidR="00DA00DC">
        <w:t>je ne suis pas si aisément influençable</w:t>
      </w:r>
      <w:r>
        <w:t xml:space="preserve">. </w:t>
      </w:r>
      <w:r w:rsidR="00DA00DC">
        <w:t>Quoi</w:t>
      </w:r>
      <w:r>
        <w:t xml:space="preserve">, </w:t>
      </w:r>
      <w:r w:rsidR="00DA00DC">
        <w:t>alors</w:t>
      </w:r>
      <w:r>
        <w:t xml:space="preserve"> ? </w:t>
      </w:r>
      <w:r w:rsidR="00DA00DC">
        <w:t>Eh bien</w:t>
      </w:r>
      <w:r>
        <w:t xml:space="preserve">, </w:t>
      </w:r>
      <w:r w:rsidR="00DA00DC">
        <w:t>il y a d</w:t>
      </w:r>
      <w:r>
        <w:t>’</w:t>
      </w:r>
      <w:r w:rsidR="00DA00DC">
        <w:t>abord</w:t>
      </w:r>
      <w:r>
        <w:t xml:space="preserve">, </w:t>
      </w:r>
      <w:r w:rsidR="00DA00DC">
        <w:t>comme explication</w:t>
      </w:r>
      <w:r>
        <w:t xml:space="preserve">, </w:t>
      </w:r>
      <w:r w:rsidR="00DA00DC">
        <w:t xml:space="preserve">le fait que tu as été offerte à Sa Majesté impériale par </w:t>
      </w:r>
      <w:proofErr w:type="spellStart"/>
      <w:r w:rsidR="00DA00DC">
        <w:t>Hadjilar</w:t>
      </w:r>
      <w:proofErr w:type="spellEnd"/>
      <w:r w:rsidR="00DA00DC">
        <w:t xml:space="preserve"> Pacha</w:t>
      </w:r>
      <w:r>
        <w:t xml:space="preserve">. </w:t>
      </w:r>
      <w:r w:rsidR="00DA00DC">
        <w:t>Je tiens à être agréable à ce dernier en mettant en valeur de mon mieux son cadeau</w:t>
      </w:r>
      <w:r>
        <w:t xml:space="preserve">. </w:t>
      </w:r>
      <w:r w:rsidR="00DA00DC">
        <w:t>Ministre de la Cassette privée</w:t>
      </w:r>
      <w:r>
        <w:t xml:space="preserve">, </w:t>
      </w:r>
      <w:r w:rsidR="00DA00DC">
        <w:t>il a sans cesse avec moi</w:t>
      </w:r>
      <w:r>
        <w:t xml:space="preserve">, </w:t>
      </w:r>
      <w:r w:rsidR="00DA00DC">
        <w:t>pour la comptabilité du harem</w:t>
      </w:r>
      <w:r>
        <w:t xml:space="preserve">, </w:t>
      </w:r>
      <w:r w:rsidR="00DA00DC">
        <w:t>des rapports administratifs que notre commun intérêt nous commande de maintenir aussi bons que possible</w:t>
      </w:r>
      <w:r>
        <w:t xml:space="preserve">. </w:t>
      </w:r>
      <w:r w:rsidR="00DA00DC">
        <w:t>Ensuite</w:t>
      </w:r>
      <w:r>
        <w:t xml:space="preserve">, </w:t>
      </w:r>
      <w:r w:rsidR="00DA00DC">
        <w:t>je me plais à confirmer ce que je t</w:t>
      </w:r>
      <w:r>
        <w:t>’</w:t>
      </w:r>
      <w:r w:rsidR="00DA00DC">
        <w:t>ai déjà dit hier</w:t>
      </w:r>
      <w:r>
        <w:t xml:space="preserve">, </w:t>
      </w:r>
      <w:r w:rsidR="00DA00DC">
        <w:t>à savoir que j</w:t>
      </w:r>
      <w:r>
        <w:t>’</w:t>
      </w:r>
      <w:r w:rsidR="00DA00DC">
        <w:t>ai foi dans ton avenir</w:t>
      </w:r>
      <w:r>
        <w:t xml:space="preserve">. </w:t>
      </w:r>
      <w:r w:rsidR="00DA00DC">
        <w:t>Si tu continues à mériter cette confiance</w:t>
      </w:r>
      <w:r>
        <w:t xml:space="preserve">, </w:t>
      </w:r>
      <w:r w:rsidR="00DA00DC">
        <w:t>je m</w:t>
      </w:r>
      <w:r>
        <w:t>’</w:t>
      </w:r>
      <w:r w:rsidR="00DA00DC">
        <w:t>emploierai à te favoriser</w:t>
      </w:r>
      <w:r>
        <w:t xml:space="preserve">, </w:t>
      </w:r>
      <w:r w:rsidR="00DA00DC">
        <w:t>cela dans la pensée toute naturelle que tu ne m</w:t>
      </w:r>
      <w:r>
        <w:t>’</w:t>
      </w:r>
      <w:r w:rsidR="00DA00DC">
        <w:t>oublieras pas trop</w:t>
      </w:r>
      <w:r>
        <w:t xml:space="preserve">, </w:t>
      </w:r>
      <w:r w:rsidR="00DA00DC">
        <w:t>voilà tout</w:t>
      </w:r>
      <w:r>
        <w:t xml:space="preserve">, </w:t>
      </w:r>
      <w:r w:rsidR="00DA00DC">
        <w:t>une fois parvenue au rang que je prévois</w:t>
      </w:r>
      <w:r>
        <w:t xml:space="preserve">. </w:t>
      </w:r>
      <w:r w:rsidR="00DA00DC">
        <w:t>Sur ce</w:t>
      </w:r>
      <w:r>
        <w:t xml:space="preserve">, </w:t>
      </w:r>
      <w:r w:rsidR="00DA00DC">
        <w:t>prends cette aiguière d</w:t>
      </w:r>
      <w:r>
        <w:t>’</w:t>
      </w:r>
      <w:r w:rsidR="00DA00DC">
        <w:t>émail</w:t>
      </w:r>
      <w:r>
        <w:t xml:space="preserve">, </w:t>
      </w:r>
      <w:r w:rsidR="00DA00DC">
        <w:t>et verse-moi de l</w:t>
      </w:r>
      <w:r>
        <w:t>’</w:t>
      </w:r>
      <w:r w:rsidR="00DA00DC">
        <w:t>eau sur les mains</w:t>
      </w:r>
      <w:r>
        <w:t xml:space="preserve">, </w:t>
      </w:r>
      <w:r w:rsidR="00DA00DC">
        <w:t>que je sache si tu as à peu près compris ta leçon</w:t>
      </w:r>
      <w:r>
        <w:t>. »</w:t>
      </w:r>
    </w:p>
    <w:p w14:paraId="2D31FFE2" w14:textId="77777777" w:rsidR="00DD1C38" w:rsidRDefault="00DA00DC" w:rsidP="00DA00DC">
      <w:r>
        <w:t>Oreille tendue</w:t>
      </w:r>
      <w:r w:rsidR="00DD1C38">
        <w:t xml:space="preserve">, </w:t>
      </w:r>
      <w:r>
        <w:t>bouche bée</w:t>
      </w:r>
      <w:r w:rsidR="00DD1C38">
        <w:t xml:space="preserve">, </w:t>
      </w:r>
      <w:r>
        <w:t>j</w:t>
      </w:r>
      <w:r w:rsidR="00DD1C38">
        <w:t>’</w:t>
      </w:r>
      <w:r>
        <w:t xml:space="preserve">écoutais de toute mon attention la </w:t>
      </w:r>
      <w:proofErr w:type="spellStart"/>
      <w:r>
        <w:t>Hasnadar</w:t>
      </w:r>
      <w:proofErr w:type="spellEnd"/>
      <w:r>
        <w:t xml:space="preserve"> </w:t>
      </w:r>
      <w:proofErr w:type="spellStart"/>
      <w:r>
        <w:t>Housta</w:t>
      </w:r>
      <w:proofErr w:type="spellEnd"/>
      <w:r>
        <w:t xml:space="preserve"> tandis qu</w:t>
      </w:r>
      <w:r w:rsidR="00DD1C38">
        <w:t>’</w:t>
      </w:r>
      <w:r>
        <w:t>elle discourait de la sorte</w:t>
      </w:r>
      <w:r w:rsidR="00DD1C38">
        <w:t xml:space="preserve">. </w:t>
      </w:r>
      <w:r>
        <w:t>Je n</w:t>
      </w:r>
      <w:r w:rsidR="00DD1C38">
        <w:t>’</w:t>
      </w:r>
      <w:r>
        <w:t>avais certes qu</w:t>
      </w:r>
      <w:r w:rsidR="00DD1C38">
        <w:t>’</w:t>
      </w:r>
      <w:r>
        <w:t>une idée bien vague de ce que pouvait être cet avenir qu</w:t>
      </w:r>
      <w:r w:rsidR="00DD1C38">
        <w:t>’</w:t>
      </w:r>
      <w:r>
        <w:t>elle me faisait miroiter</w:t>
      </w:r>
      <w:r w:rsidR="00DD1C38">
        <w:t xml:space="preserve">, </w:t>
      </w:r>
      <w:r>
        <w:t>cette ascension qu</w:t>
      </w:r>
      <w:r w:rsidR="00DD1C38">
        <w:t>’</w:t>
      </w:r>
      <w:r>
        <w:t>elle me prophétisait si rapide</w:t>
      </w:r>
      <w:r w:rsidR="00DD1C38">
        <w:t xml:space="preserve">. </w:t>
      </w:r>
      <w:r>
        <w:t>Si cependant elle pouvait ne pas trop se tromper</w:t>
      </w:r>
      <w:r w:rsidR="00DD1C38">
        <w:t xml:space="preserve">, </w:t>
      </w:r>
      <w:r>
        <w:t>voir clair</w:t>
      </w:r>
      <w:r w:rsidR="00DD1C38">
        <w:t xml:space="preserve">, </w:t>
      </w:r>
      <w:r>
        <w:t>dire vrai</w:t>
      </w:r>
      <w:r w:rsidR="00DD1C38">
        <w:t xml:space="preserve">, </w:t>
      </w:r>
      <w:r>
        <w:t xml:space="preserve">dans une mesure si modeste </w:t>
      </w:r>
      <w:proofErr w:type="spellStart"/>
      <w:r>
        <w:t>fût-elle</w:t>
      </w:r>
      <w:proofErr w:type="spellEnd"/>
      <w:r w:rsidR="00DD1C38">
        <w:t xml:space="preserve"> ! </w:t>
      </w:r>
      <w:r>
        <w:t>Ah</w:t>
      </w:r>
      <w:r w:rsidR="00DD1C38">
        <w:t xml:space="preserve"> ! </w:t>
      </w:r>
      <w:r>
        <w:t>m</w:t>
      </w:r>
      <w:r w:rsidR="00DD1C38">
        <w:t>’</w:t>
      </w:r>
      <w:r>
        <w:t>élever au-dessus de ce morne troupeau parmi lequel</w:t>
      </w:r>
      <w:r w:rsidR="00DD1C38">
        <w:t xml:space="preserve">, </w:t>
      </w:r>
      <w:r>
        <w:t>arrivé à peine de la veille</w:t>
      </w:r>
      <w:r w:rsidR="00DD1C38">
        <w:t xml:space="preserve">, </w:t>
      </w:r>
      <w:r>
        <w:t>j</w:t>
      </w:r>
      <w:r w:rsidR="00DD1C38">
        <w:t>’</w:t>
      </w:r>
      <w:r>
        <w:t>appréhendais déjà tant de demeurer éternellement confondue</w:t>
      </w:r>
      <w:r w:rsidR="00DD1C38">
        <w:t xml:space="preserve"> ! </w:t>
      </w:r>
      <w:r>
        <w:t>Nul sacrifice</w:t>
      </w:r>
      <w:r w:rsidR="00DD1C38">
        <w:t xml:space="preserve">, </w:t>
      </w:r>
      <w:r>
        <w:t>je le sentais</w:t>
      </w:r>
      <w:r w:rsidR="00DD1C38">
        <w:t xml:space="preserve">, </w:t>
      </w:r>
      <w:r>
        <w:t>ne me coûterait jamais trop</w:t>
      </w:r>
      <w:r w:rsidR="00DD1C38">
        <w:t xml:space="preserve">, </w:t>
      </w:r>
      <w:r>
        <w:t>pour atteindre ce résultat-là</w:t>
      </w:r>
      <w:r w:rsidR="00DD1C38">
        <w:t>.</w:t>
      </w:r>
    </w:p>
    <w:p w14:paraId="3939794A" w14:textId="62533556" w:rsidR="00DA00DC" w:rsidRDefault="00DD1C38" w:rsidP="00DA00DC">
      <w:r>
        <w:t>« </w:t>
      </w:r>
      <w:r w:rsidR="00DA00DC">
        <w:t>Pas mal</w:t>
      </w:r>
      <w:r>
        <w:t xml:space="preserve"> ! </w:t>
      </w:r>
      <w:r w:rsidR="00DA00DC">
        <w:t>Recommence</w:t>
      </w:r>
      <w:r>
        <w:t xml:space="preserve">, </w:t>
      </w:r>
      <w:r w:rsidR="00DA00DC">
        <w:t>tout de même</w:t>
      </w:r>
      <w:r>
        <w:t xml:space="preserve">. </w:t>
      </w:r>
      <w:r w:rsidR="00DA00DC">
        <w:t>Un peu plus de souplesse dans le maintien</w:t>
      </w:r>
      <w:r>
        <w:t xml:space="preserve">. </w:t>
      </w:r>
      <w:r w:rsidR="00DA00DC">
        <w:t>Le service de l</w:t>
      </w:r>
      <w:r>
        <w:t>’</w:t>
      </w:r>
      <w:r w:rsidR="00DA00DC">
        <w:t>aiguière n</w:t>
      </w:r>
      <w:r>
        <w:t>’</w:t>
      </w:r>
      <w:r w:rsidR="00DA00DC">
        <w:t>est pas des plus commodes</w:t>
      </w:r>
      <w:r>
        <w:t xml:space="preserve">, </w:t>
      </w:r>
      <w:r w:rsidR="00DA00DC">
        <w:t>tu sais</w:t>
      </w:r>
      <w:r>
        <w:t xml:space="preserve">. </w:t>
      </w:r>
      <w:r w:rsidR="00DA00DC">
        <w:t>Mais il est de ceux où l</w:t>
      </w:r>
      <w:r>
        <w:t>’</w:t>
      </w:r>
      <w:r w:rsidR="00DA00DC">
        <w:t xml:space="preserve">on a le </w:t>
      </w:r>
      <w:r w:rsidR="00DA00DC">
        <w:lastRenderedPageBreak/>
        <w:t>plus d</w:t>
      </w:r>
      <w:r>
        <w:t>’</w:t>
      </w:r>
      <w:r w:rsidR="00DA00DC">
        <w:t>occasions de se faire valoir</w:t>
      </w:r>
      <w:r>
        <w:t xml:space="preserve">, </w:t>
      </w:r>
      <w:r w:rsidR="00DA00DC">
        <w:t>tu verras</w:t>
      </w:r>
      <w:r>
        <w:t xml:space="preserve">, </w:t>
      </w:r>
      <w:r w:rsidR="00DA00DC">
        <w:t>toi-même ce que je veux dire par là</w:t>
      </w:r>
      <w:r>
        <w:t xml:space="preserve">. </w:t>
      </w:r>
      <w:r w:rsidR="00DA00DC">
        <w:t>Beaucoup plus</w:t>
      </w:r>
      <w:r>
        <w:t xml:space="preserve">, </w:t>
      </w:r>
      <w:r w:rsidR="00DA00DC">
        <w:t>en tout cas</w:t>
      </w:r>
      <w:r>
        <w:t xml:space="preserve">, </w:t>
      </w:r>
      <w:r w:rsidR="00DA00DC">
        <w:t>qu</w:t>
      </w:r>
      <w:r>
        <w:t>’</w:t>
      </w:r>
      <w:r w:rsidR="00DA00DC">
        <w:t>en offrant les sirops et les cigarettes</w:t>
      </w:r>
      <w:r>
        <w:t xml:space="preserve">. </w:t>
      </w:r>
      <w:r w:rsidR="00DA00DC">
        <w:t>Recommence encore</w:t>
      </w:r>
      <w:r>
        <w:t xml:space="preserve">. </w:t>
      </w:r>
      <w:r w:rsidR="00DA00DC">
        <w:t>Là</w:t>
      </w:r>
      <w:r>
        <w:t xml:space="preserve">, </w:t>
      </w:r>
      <w:r w:rsidR="00DA00DC">
        <w:t>c</w:t>
      </w:r>
      <w:r>
        <w:t>’</w:t>
      </w:r>
      <w:r w:rsidR="00DA00DC">
        <w:t>est mieux</w:t>
      </w:r>
      <w:r>
        <w:t xml:space="preserve"> ! </w:t>
      </w:r>
      <w:r w:rsidR="00DA00DC">
        <w:t>Suppose que Sa Majesté vienne aujourd</w:t>
      </w:r>
      <w:r>
        <w:t>’</w:t>
      </w:r>
      <w:r w:rsidR="00DA00DC">
        <w:t>hui au harem</w:t>
      </w:r>
      <w:r>
        <w:t xml:space="preserve">. </w:t>
      </w:r>
      <w:r w:rsidR="00DA00DC">
        <w:t>Quelle chance pour toi si</w:t>
      </w:r>
      <w:r>
        <w:t xml:space="preserve">, </w:t>
      </w:r>
      <w:r w:rsidR="00DA00DC">
        <w:t>le premier jour</w:t>
      </w:r>
      <w:r>
        <w:t xml:space="preserve">, </w:t>
      </w:r>
      <w:r w:rsidR="00DA00DC">
        <w:t>du premier coup</w:t>
      </w:r>
      <w:r>
        <w:t xml:space="preserve">, </w:t>
      </w:r>
      <w:r w:rsidR="00DA00DC">
        <w:t>tu pouvais te trouver ainsi en état</w:t>
      </w:r>
      <w:r>
        <w:t xml:space="preserve">… </w:t>
      </w:r>
      <w:r w:rsidR="00DA00DC">
        <w:t>Mais peut-être est-il préférable de ne pas trop songer à brûler les étapes</w:t>
      </w:r>
      <w:r>
        <w:t xml:space="preserve">, </w:t>
      </w:r>
      <w:r w:rsidR="00DA00DC">
        <w:t>ni de courir le danger d</w:t>
      </w:r>
      <w:r>
        <w:t>’</w:t>
      </w:r>
      <w:r w:rsidR="00DA00DC">
        <w:t>une catastrophe en voulant aller trop vite</w:t>
      </w:r>
      <w:r>
        <w:t xml:space="preserve">, </w:t>
      </w:r>
      <w:r w:rsidR="00DA00DC">
        <w:t>non plus</w:t>
      </w:r>
      <w:r>
        <w:t> ! »</w:t>
      </w:r>
    </w:p>
    <w:p w14:paraId="6CEECD5E" w14:textId="0D72E940" w:rsidR="00DA00DC" w:rsidRDefault="00DA00DC" w:rsidP="00DA00DC">
      <w:r>
        <w:t>À onze heures</w:t>
      </w:r>
      <w:r w:rsidR="00DD1C38">
        <w:t xml:space="preserve">, </w:t>
      </w:r>
      <w:r>
        <w:t>très exactement</w:t>
      </w:r>
      <w:r w:rsidR="00DD1C38">
        <w:t xml:space="preserve">, </w:t>
      </w:r>
      <w:r>
        <w:t>ainsi qu</w:t>
      </w:r>
      <w:r w:rsidR="00DD1C38">
        <w:t>’</w:t>
      </w:r>
      <w:r>
        <w:t>elle me l</w:t>
      </w:r>
      <w:r w:rsidR="00DD1C38">
        <w:t>’</w:t>
      </w:r>
      <w:r>
        <w:t>avait annoncé</w:t>
      </w:r>
      <w:r w:rsidR="00DD1C38">
        <w:t xml:space="preserve">, </w:t>
      </w:r>
      <w:r>
        <w:t>elle m</w:t>
      </w:r>
      <w:r w:rsidR="00DD1C38">
        <w:t>’</w:t>
      </w:r>
      <w:r>
        <w:t>avait envoyé chercher dans ma chambre</w:t>
      </w:r>
      <w:r w:rsidR="00DD1C38">
        <w:t xml:space="preserve">. </w:t>
      </w:r>
      <w:r>
        <w:t>Pendant tout le début de l</w:t>
      </w:r>
      <w:r w:rsidR="00DD1C38">
        <w:t>’</w:t>
      </w:r>
      <w:r>
        <w:t>après-midi</w:t>
      </w:r>
      <w:r w:rsidR="00DD1C38">
        <w:t xml:space="preserve">, </w:t>
      </w:r>
      <w:r>
        <w:t>nous avions</w:t>
      </w:r>
      <w:r w:rsidR="00DD1C38">
        <w:t xml:space="preserve">, </w:t>
      </w:r>
      <w:r>
        <w:t>elle et moi</w:t>
      </w:r>
      <w:r w:rsidR="00DD1C38">
        <w:t xml:space="preserve">, </w:t>
      </w:r>
      <w:r>
        <w:t>parcouru le palais</w:t>
      </w:r>
      <w:r w:rsidR="00DD1C38">
        <w:t xml:space="preserve">, </w:t>
      </w:r>
      <w:r>
        <w:t>visitant tout ce qu</w:t>
      </w:r>
      <w:r w:rsidR="00DD1C38">
        <w:t>’</w:t>
      </w:r>
      <w:r>
        <w:t>il en était permis de connaître à une odalisque</w:t>
      </w:r>
      <w:r w:rsidR="00DD1C38">
        <w:t xml:space="preserve">. </w:t>
      </w:r>
      <w:r>
        <w:t>On peut s</w:t>
      </w:r>
      <w:r w:rsidR="00DD1C38">
        <w:t>’</w:t>
      </w:r>
      <w:r>
        <w:t>y promener à loisir aujourd</w:t>
      </w:r>
      <w:r w:rsidR="00DD1C38">
        <w:t>’</w:t>
      </w:r>
      <w:r>
        <w:t>hui</w:t>
      </w:r>
      <w:r w:rsidR="00DD1C38">
        <w:t xml:space="preserve">, </w:t>
      </w:r>
      <w:r>
        <w:t>dans ce tragique palais de</w:t>
      </w:r>
      <w:r w:rsidR="00600201">
        <w:t xml:space="preserve"> </w:t>
      </w:r>
      <w:proofErr w:type="spellStart"/>
      <w:r>
        <w:t>Yldiz</w:t>
      </w:r>
      <w:proofErr w:type="spellEnd"/>
      <w:r>
        <w:t xml:space="preserve"> où se sont écoulées deux années de ma vie</w:t>
      </w:r>
      <w:r w:rsidR="00DD1C38">
        <w:t xml:space="preserve">, </w:t>
      </w:r>
      <w:r>
        <w:t>deux années destinées à en pourrir inexorablement tout le reste</w:t>
      </w:r>
      <w:r w:rsidR="00DD1C38">
        <w:t xml:space="preserve">. </w:t>
      </w:r>
      <w:r>
        <w:t>Si je repasse un jour par Constantinople</w:t>
      </w:r>
      <w:r w:rsidR="00DD1C38">
        <w:t xml:space="preserve">, </w:t>
      </w:r>
      <w:r>
        <w:t>ce qu</w:t>
      </w:r>
      <w:r w:rsidR="00DD1C38">
        <w:t>’</w:t>
      </w:r>
      <w:r>
        <w:t>à Dieu ne plaise</w:t>
      </w:r>
      <w:r w:rsidR="00DD1C38">
        <w:t xml:space="preserve">, </w:t>
      </w:r>
      <w:r>
        <w:t>je doute que ce soit une autorisation de ce genre qu</w:t>
      </w:r>
      <w:r w:rsidR="00DD1C38">
        <w:t>’</w:t>
      </w:r>
      <w:r>
        <w:t>il me vienne à l</w:t>
      </w:r>
      <w:r w:rsidR="00DD1C38">
        <w:t>’</w:t>
      </w:r>
      <w:r>
        <w:t>idée d</w:t>
      </w:r>
      <w:r w:rsidR="00DD1C38">
        <w:t>’</w:t>
      </w:r>
      <w:r>
        <w:t>aller quérir à la direction des musées des nouveaux maîtres de la Turquie</w:t>
      </w:r>
      <w:r w:rsidR="00DD1C38">
        <w:t xml:space="preserve">. </w:t>
      </w:r>
      <w:r>
        <w:t>Mais que</w:t>
      </w:r>
      <w:r w:rsidR="00DD1C38">
        <w:t xml:space="preserve">, </w:t>
      </w:r>
      <w:r>
        <w:t>contrainte d</w:t>
      </w:r>
      <w:r w:rsidR="00DD1C38">
        <w:t>’</w:t>
      </w:r>
      <w:r>
        <w:t>y revenir</w:t>
      </w:r>
      <w:r w:rsidR="00DD1C38">
        <w:t xml:space="preserve">, </w:t>
      </w:r>
      <w:r>
        <w:t>je doive y chercher des lieux où j</w:t>
      </w:r>
      <w:r w:rsidR="00DD1C38">
        <w:t>’</w:t>
      </w:r>
      <w:r>
        <w:t>ai vécu</w:t>
      </w:r>
      <w:r w:rsidR="00DD1C38">
        <w:t xml:space="preserve">, </w:t>
      </w:r>
      <w:r>
        <w:t>je n</w:t>
      </w:r>
      <w:r w:rsidR="00DD1C38">
        <w:t>’</w:t>
      </w:r>
      <w:r>
        <w:t>aurai pas à les retrouver une seconde d</w:t>
      </w:r>
      <w:r w:rsidR="00DD1C38">
        <w:t>’</w:t>
      </w:r>
      <w:r>
        <w:t>hésitation</w:t>
      </w:r>
      <w:r w:rsidR="00DD1C38">
        <w:t>. « </w:t>
      </w:r>
      <w:r>
        <w:t>Là</w:t>
      </w:r>
      <w:r w:rsidR="00DD1C38">
        <w:t xml:space="preserve">, </w:t>
      </w:r>
      <w:r>
        <w:t>dirai-je</w:t>
      </w:r>
      <w:r w:rsidR="00DD1C38">
        <w:t xml:space="preserve">, </w:t>
      </w:r>
      <w:r>
        <w:t>comme j</w:t>
      </w:r>
      <w:r w:rsidR="00DD1C38">
        <w:t>’</w:t>
      </w:r>
      <w:r>
        <w:t>ai pleuré</w:t>
      </w:r>
      <w:r w:rsidR="00DD1C38">
        <w:t xml:space="preserve"> ! </w:t>
      </w:r>
      <w:r>
        <w:t>Ici</w:t>
      </w:r>
      <w:r w:rsidR="00DD1C38">
        <w:t xml:space="preserve">, </w:t>
      </w:r>
      <w:r>
        <w:t>il m</w:t>
      </w:r>
      <w:r w:rsidR="00DD1C38">
        <w:t>’</w:t>
      </w:r>
      <w:r>
        <w:t>est arrivé de rire</w:t>
      </w:r>
      <w:r w:rsidR="00DD1C38">
        <w:t xml:space="preserve">, </w:t>
      </w:r>
      <w:r>
        <w:t>d</w:t>
      </w:r>
      <w:r w:rsidR="00DD1C38">
        <w:t>’</w:t>
      </w:r>
      <w:r>
        <w:t>un rire qui valait moins que les larmes</w:t>
      </w:r>
      <w:r w:rsidR="00DD1C38">
        <w:t xml:space="preserve">. </w:t>
      </w:r>
      <w:r>
        <w:t>C</w:t>
      </w:r>
      <w:r w:rsidR="00DD1C38">
        <w:t>’</w:t>
      </w:r>
      <w:r>
        <w:t>est ici qu</w:t>
      </w:r>
      <w:r w:rsidR="00DD1C38">
        <w:t>’</w:t>
      </w:r>
      <w:r>
        <w:t>a sonné l</w:t>
      </w:r>
      <w:r w:rsidR="00DD1C38">
        <w:t>’</w:t>
      </w:r>
      <w:r>
        <w:t>heure de ma délivrance</w:t>
      </w:r>
      <w:r w:rsidR="00DD1C38">
        <w:t xml:space="preserve">. </w:t>
      </w:r>
      <w:r>
        <w:t>Ici celle de mon infamie</w:t>
      </w:r>
      <w:r w:rsidR="00DD1C38">
        <w:t>. »</w:t>
      </w:r>
    </w:p>
    <w:p w14:paraId="204985E9" w14:textId="77777777" w:rsidR="00DA00DC" w:rsidRDefault="00DA00DC" w:rsidP="00DA00DC"/>
    <w:p w14:paraId="0BEF79BE" w14:textId="77777777" w:rsidR="00DD1C38" w:rsidRDefault="00DD1C38" w:rsidP="00DA00DC">
      <w:r>
        <w:t>« </w:t>
      </w:r>
      <w:proofErr w:type="spellStart"/>
      <w:r w:rsidR="00DA00DC">
        <w:t>Mihirmah</w:t>
      </w:r>
      <w:proofErr w:type="spellEnd"/>
      <w:r>
        <w:t xml:space="preserve">, </w:t>
      </w:r>
      <w:r w:rsidR="00DA00DC">
        <w:t>qui me vaut l</w:t>
      </w:r>
      <w:r>
        <w:t>’</w:t>
      </w:r>
      <w:r w:rsidR="00DA00DC">
        <w:t>honneur</w:t>
      </w:r>
      <w:r>
        <w:t> ?… »</w:t>
      </w:r>
      <w:r w:rsidR="00DA00DC">
        <w:t xml:space="preserve"> demanda la grande maîtresse</w:t>
      </w:r>
      <w:r>
        <w:t>.</w:t>
      </w:r>
    </w:p>
    <w:p w14:paraId="07964193" w14:textId="77777777" w:rsidR="00DD1C38" w:rsidRDefault="00DA00DC" w:rsidP="00DA00DC">
      <w:r>
        <w:t>Nous venions de nous arrêter</w:t>
      </w:r>
      <w:r w:rsidR="00DD1C38">
        <w:t xml:space="preserve">, </w:t>
      </w:r>
      <w:r>
        <w:t>cette dernière et moi</w:t>
      </w:r>
      <w:r w:rsidR="00DD1C38">
        <w:t xml:space="preserve">, </w:t>
      </w:r>
      <w:r>
        <w:t>la tournée du palais achevée</w:t>
      </w:r>
      <w:r w:rsidR="00DD1C38">
        <w:t xml:space="preserve">, </w:t>
      </w:r>
      <w:r>
        <w:t>dans un des innombrables petits salons qui s</w:t>
      </w:r>
      <w:r w:rsidR="00DD1C38">
        <w:t>’</w:t>
      </w:r>
      <w:r>
        <w:t>ouvrent sur l</w:t>
      </w:r>
      <w:r w:rsidR="00DD1C38">
        <w:t>’</w:t>
      </w:r>
      <w:r>
        <w:t>immense hall central</w:t>
      </w:r>
      <w:r w:rsidR="00DD1C38">
        <w:t xml:space="preserve">. </w:t>
      </w:r>
      <w:r>
        <w:t>C</w:t>
      </w:r>
      <w:r w:rsidR="00DD1C38">
        <w:t>’</w:t>
      </w:r>
      <w:r>
        <w:t xml:space="preserve">est ce hall </w:t>
      </w:r>
      <w:r>
        <w:lastRenderedPageBreak/>
        <w:t>central</w:t>
      </w:r>
      <w:r w:rsidR="00DD1C38">
        <w:t xml:space="preserve">, </w:t>
      </w:r>
      <w:r>
        <w:t>véritable cœur du harem</w:t>
      </w:r>
      <w:r w:rsidR="00DD1C38">
        <w:t xml:space="preserve">, </w:t>
      </w:r>
      <w:r>
        <w:t>qui communique par une longue</w:t>
      </w:r>
      <w:r w:rsidR="00DD1C38">
        <w:t xml:space="preserve">, </w:t>
      </w:r>
      <w:r>
        <w:t xml:space="preserve">longue galerie avec le </w:t>
      </w:r>
      <w:proofErr w:type="spellStart"/>
      <w:r>
        <w:rPr>
          <w:i/>
          <w:iCs/>
        </w:rPr>
        <w:t>Mabeyin</w:t>
      </w:r>
      <w:proofErr w:type="spellEnd"/>
      <w:r w:rsidR="00DD1C38">
        <w:rPr>
          <w:i/>
          <w:iCs/>
        </w:rPr>
        <w:t xml:space="preserve">, </w:t>
      </w:r>
      <w:r>
        <w:t>ou pavillon des ambassadeurs</w:t>
      </w:r>
      <w:r w:rsidR="00DD1C38">
        <w:t xml:space="preserve">, </w:t>
      </w:r>
      <w:r>
        <w:t xml:space="preserve">et le </w:t>
      </w:r>
      <w:proofErr w:type="spellStart"/>
      <w:r>
        <w:t>Selamlik</w:t>
      </w:r>
      <w:proofErr w:type="spellEnd"/>
      <w:r w:rsidR="00DD1C38">
        <w:t xml:space="preserve">, </w:t>
      </w:r>
      <w:r>
        <w:t>c</w:t>
      </w:r>
      <w:r w:rsidR="00DD1C38">
        <w:t>’</w:t>
      </w:r>
      <w:r>
        <w:t>est-à-dire les appartements particuliers du sultan</w:t>
      </w:r>
      <w:r w:rsidR="00DD1C38">
        <w:t xml:space="preserve">. </w:t>
      </w:r>
      <w:r>
        <w:t>De ce hall</w:t>
      </w:r>
      <w:r w:rsidR="00DD1C38">
        <w:t xml:space="preserve">, </w:t>
      </w:r>
      <w:r>
        <w:t>de cette galerie</w:t>
      </w:r>
      <w:r w:rsidR="00DD1C38">
        <w:t xml:space="preserve">, </w:t>
      </w:r>
      <w:r>
        <w:t xml:space="preserve">du </w:t>
      </w:r>
      <w:proofErr w:type="spellStart"/>
      <w:r>
        <w:t>Selamlik</w:t>
      </w:r>
      <w:proofErr w:type="spellEnd"/>
      <w:r>
        <w:t xml:space="preserve"> lui-même</w:t>
      </w:r>
      <w:r w:rsidR="00DD1C38">
        <w:t xml:space="preserve">, </w:t>
      </w:r>
      <w:r>
        <w:t>j</w:t>
      </w:r>
      <w:r w:rsidR="00DD1C38">
        <w:t>’</w:t>
      </w:r>
      <w:r>
        <w:t>aurai</w:t>
      </w:r>
      <w:r w:rsidR="00DD1C38">
        <w:t xml:space="preserve">, </w:t>
      </w:r>
      <w:r>
        <w:t>Dieu merci</w:t>
      </w:r>
      <w:r w:rsidR="00DD1C38">
        <w:t xml:space="preserve">, </w:t>
      </w:r>
      <w:r>
        <w:t>assez d</w:t>
      </w:r>
      <w:r w:rsidR="00DD1C38">
        <w:t>’</w:t>
      </w:r>
      <w:r>
        <w:t>occasions de reparler</w:t>
      </w:r>
      <w:r w:rsidR="00DD1C38">
        <w:t>.</w:t>
      </w:r>
    </w:p>
    <w:p w14:paraId="1D8048B4" w14:textId="7D1E1EF3" w:rsidR="00DA00DC" w:rsidRDefault="00DD1C38" w:rsidP="00DA00DC">
      <w:r>
        <w:t>« </w:t>
      </w:r>
      <w:r w:rsidR="00DA00DC">
        <w:t>Alors</w:t>
      </w:r>
      <w:r>
        <w:t xml:space="preserve">, </w:t>
      </w:r>
      <w:proofErr w:type="spellStart"/>
      <w:r w:rsidR="00DA00DC">
        <w:t>Mihirmah</w:t>
      </w:r>
      <w:proofErr w:type="spellEnd"/>
      <w:r>
        <w:t xml:space="preserve">, </w:t>
      </w:r>
      <w:r w:rsidR="00DA00DC">
        <w:t>quel bon vent t</w:t>
      </w:r>
      <w:r>
        <w:t>’</w:t>
      </w:r>
      <w:r w:rsidR="00DA00DC">
        <w:t>amène</w:t>
      </w:r>
      <w:r>
        <w:t> ? »</w:t>
      </w:r>
    </w:p>
    <w:p w14:paraId="7E4D3C34" w14:textId="77777777" w:rsidR="00DD1C38" w:rsidRDefault="00DA00DC" w:rsidP="00DA00DC">
      <w:r>
        <w:t>Il s</w:t>
      </w:r>
      <w:r w:rsidR="00DD1C38">
        <w:t>’</w:t>
      </w:r>
      <w:r>
        <w:t>agissait de la jeune fille à l</w:t>
      </w:r>
      <w:r w:rsidR="00DD1C38">
        <w:t>’</w:t>
      </w:r>
      <w:r>
        <w:t>uniforme rouge et or qui m</w:t>
      </w:r>
      <w:r w:rsidR="00DD1C38">
        <w:t>’</w:t>
      </w:r>
      <w:r>
        <w:t>avait accueillie la veille</w:t>
      </w:r>
      <w:r w:rsidR="00DD1C38">
        <w:t xml:space="preserve">, </w:t>
      </w:r>
      <w:r>
        <w:t>au seuil des appartements de la sultane mère</w:t>
      </w:r>
      <w:r w:rsidR="00DD1C38">
        <w:t xml:space="preserve">. </w:t>
      </w:r>
      <w:r>
        <w:t>Elle s</w:t>
      </w:r>
      <w:r w:rsidR="00DD1C38">
        <w:t>’</w:t>
      </w:r>
      <w:r>
        <w:t xml:space="preserve">inclina profondément devant la </w:t>
      </w:r>
      <w:proofErr w:type="spellStart"/>
      <w:r>
        <w:t>Hasnadar</w:t>
      </w:r>
      <w:proofErr w:type="spellEnd"/>
      <w:r>
        <w:t xml:space="preserve"> </w:t>
      </w:r>
      <w:proofErr w:type="spellStart"/>
      <w:r>
        <w:t>Housta</w:t>
      </w:r>
      <w:proofErr w:type="spellEnd"/>
      <w:r w:rsidR="00DD1C38">
        <w:t>.</w:t>
      </w:r>
    </w:p>
    <w:p w14:paraId="74368C5A" w14:textId="2A5E4A18" w:rsidR="00DA00DC" w:rsidRDefault="00DD1C38" w:rsidP="00DA00DC">
      <w:r>
        <w:t>« </w:t>
      </w:r>
      <w:r w:rsidR="00DA00DC">
        <w:t>Maîtresse</w:t>
      </w:r>
      <w:r>
        <w:t xml:space="preserve">, </w:t>
      </w:r>
      <w:r w:rsidR="00DA00DC">
        <w:t>la Validé Sultane me charge de vous dire qu</w:t>
      </w:r>
      <w:r>
        <w:t>’</w:t>
      </w:r>
      <w:r w:rsidR="00DA00DC">
        <w:t>elle sera heureuse de vous rencontrer aujourd</w:t>
      </w:r>
      <w:r>
        <w:t>’</w:t>
      </w:r>
      <w:r w:rsidR="00DA00DC">
        <w:t>hui dans le grand hall où elle a l</w:t>
      </w:r>
      <w:r>
        <w:t>’</w:t>
      </w:r>
      <w:r w:rsidR="00DA00DC">
        <w:t>intention de se rendre à cinq heures</w:t>
      </w:r>
      <w:r>
        <w:t>. »</w:t>
      </w:r>
    </w:p>
    <w:p w14:paraId="7A4615C2" w14:textId="77777777" w:rsidR="00DD1C38" w:rsidRDefault="00DA00DC" w:rsidP="00DA00DC">
      <w:r>
        <w:t>La main sur le cœur</w:t>
      </w:r>
      <w:r w:rsidR="00DD1C38">
        <w:t xml:space="preserve">, </w:t>
      </w:r>
      <w:r>
        <w:t xml:space="preserve">la </w:t>
      </w:r>
      <w:proofErr w:type="spellStart"/>
      <w:r>
        <w:t>Hasnadar</w:t>
      </w:r>
      <w:proofErr w:type="spellEnd"/>
      <w:r>
        <w:t xml:space="preserve"> rendit sa révérence à l</w:t>
      </w:r>
      <w:r w:rsidR="00DD1C38">
        <w:t>’</w:t>
      </w:r>
      <w:r>
        <w:t>envoyée de la sultane mère</w:t>
      </w:r>
      <w:r w:rsidR="00DD1C38">
        <w:t>.</w:t>
      </w:r>
    </w:p>
    <w:p w14:paraId="56DFA9E9" w14:textId="740B8DA6" w:rsidR="00DA00DC" w:rsidRDefault="00DD1C38" w:rsidP="00DA00DC">
      <w:r>
        <w:t>« </w:t>
      </w:r>
      <w:r w:rsidR="00DA00DC">
        <w:t>Après Sa Majesté impériale le</w:t>
      </w:r>
      <w:r w:rsidR="00600201">
        <w:t xml:space="preserve"> </w:t>
      </w:r>
      <w:r w:rsidR="00DA00DC">
        <w:t>Khalife</w:t>
      </w:r>
      <w:r>
        <w:t xml:space="preserve">, </w:t>
      </w:r>
      <w:r w:rsidR="00DA00DC">
        <w:t>je n</w:t>
      </w:r>
      <w:r>
        <w:t>’</w:t>
      </w:r>
      <w:r w:rsidR="00DA00DC">
        <w:t>ai d</w:t>
      </w:r>
      <w:r>
        <w:t>’</w:t>
      </w:r>
      <w:r w:rsidR="00DA00DC">
        <w:t>ordres à recevoir ici-bas que de la Sultane Validé</w:t>
      </w:r>
      <w:r>
        <w:t xml:space="preserve">, </w:t>
      </w:r>
      <w:r w:rsidR="00DA00DC">
        <w:t>dit-elle cérémonieusement</w:t>
      </w:r>
      <w:r>
        <w:t xml:space="preserve">. </w:t>
      </w:r>
      <w:r w:rsidR="00DA00DC">
        <w:t>Je me trouverai donc dans le grand hall dix minutes avant l</w:t>
      </w:r>
      <w:r>
        <w:t>’</w:t>
      </w:r>
      <w:r w:rsidR="00DA00DC">
        <w:t>heure fixée pour son arrivée</w:t>
      </w:r>
      <w:r>
        <w:t>. »</w:t>
      </w:r>
    </w:p>
    <w:p w14:paraId="1FF3BF5C" w14:textId="77777777" w:rsidR="00DD1C38" w:rsidRDefault="00DA00DC" w:rsidP="00DA00DC">
      <w:proofErr w:type="spellStart"/>
      <w:r>
        <w:t>Mihirmah</w:t>
      </w:r>
      <w:proofErr w:type="spellEnd"/>
      <w:r>
        <w:t xml:space="preserve"> fit un petit salut presque sec</w:t>
      </w:r>
      <w:r w:rsidR="00DD1C38">
        <w:t xml:space="preserve">. </w:t>
      </w:r>
      <w:r>
        <w:t>Elle allait sortir</w:t>
      </w:r>
      <w:r w:rsidR="00DD1C38">
        <w:t xml:space="preserve">. </w:t>
      </w:r>
      <w:r>
        <w:t xml:space="preserve">La </w:t>
      </w:r>
      <w:proofErr w:type="spellStart"/>
      <w:r>
        <w:t>Hasnadar</w:t>
      </w:r>
      <w:proofErr w:type="spellEnd"/>
      <w:r>
        <w:t xml:space="preserve"> la rappela</w:t>
      </w:r>
      <w:r w:rsidR="00DD1C38">
        <w:t>.</w:t>
      </w:r>
    </w:p>
    <w:p w14:paraId="7E62922E" w14:textId="6DBDA870" w:rsidR="00DA00DC" w:rsidRDefault="00DD1C38" w:rsidP="00DA00DC">
      <w:r>
        <w:t>« </w:t>
      </w:r>
      <w:r w:rsidR="00DA00DC">
        <w:t>Écoute</w:t>
      </w:r>
      <w:r>
        <w:t xml:space="preserve">, </w:t>
      </w:r>
      <w:r w:rsidR="00DA00DC">
        <w:t>dit-elle</w:t>
      </w:r>
      <w:r>
        <w:t xml:space="preserve">, </w:t>
      </w:r>
      <w:r w:rsidR="00DA00DC">
        <w:t>en la regardant d</w:t>
      </w:r>
      <w:r>
        <w:t>’</w:t>
      </w:r>
      <w:r w:rsidR="00DA00DC">
        <w:t>étrange façon</w:t>
      </w:r>
      <w:r>
        <w:t xml:space="preserve">. </w:t>
      </w:r>
      <w:r w:rsidR="00DA00DC">
        <w:t>Je n</w:t>
      </w:r>
      <w:r>
        <w:t>’</w:t>
      </w:r>
      <w:r w:rsidR="00DA00DC">
        <w:t>aime pas</w:t>
      </w:r>
      <w:r>
        <w:t xml:space="preserve">, </w:t>
      </w:r>
      <w:r w:rsidR="00DA00DC">
        <w:t>tu le sais</w:t>
      </w:r>
      <w:r>
        <w:t xml:space="preserve">, </w:t>
      </w:r>
      <w:r w:rsidR="00DA00DC">
        <w:t>à multiplier les observations hors de propos</w:t>
      </w:r>
      <w:r>
        <w:t xml:space="preserve">. </w:t>
      </w:r>
      <w:r w:rsidR="00DA00DC">
        <w:t>Crois-tu cependant que ceci aille à merveille avec un costume de coupe à peu près militaire</w:t>
      </w:r>
      <w:r>
        <w:t xml:space="preserve">, </w:t>
      </w:r>
      <w:r w:rsidR="00DA00DC">
        <w:t>comme le tien</w:t>
      </w:r>
      <w:r>
        <w:t> ? »</w:t>
      </w:r>
    </w:p>
    <w:p w14:paraId="6F3DF958" w14:textId="77777777" w:rsidR="00DD1C38" w:rsidRDefault="00DA00DC" w:rsidP="00DA00DC">
      <w:r>
        <w:t>Ceci</w:t>
      </w:r>
      <w:r w:rsidR="00DD1C38">
        <w:t xml:space="preserve">, </w:t>
      </w:r>
      <w:r>
        <w:t>c</w:t>
      </w:r>
      <w:r w:rsidR="00DD1C38">
        <w:t>’</w:t>
      </w:r>
      <w:r>
        <w:t>était une rose rouge</w:t>
      </w:r>
      <w:r w:rsidR="00DD1C38">
        <w:t xml:space="preserve">, </w:t>
      </w:r>
      <w:r>
        <w:t>bordée de noir</w:t>
      </w:r>
      <w:r w:rsidR="00DD1C38">
        <w:t xml:space="preserve">, </w:t>
      </w:r>
      <w:r>
        <w:t>que la jeune fille portait à la taille</w:t>
      </w:r>
      <w:r w:rsidR="00DD1C38">
        <w:t xml:space="preserve">, </w:t>
      </w:r>
      <w:r>
        <w:t>tige passée dans son ceinturon</w:t>
      </w:r>
      <w:r w:rsidR="00DD1C38">
        <w:t>.</w:t>
      </w:r>
    </w:p>
    <w:p w14:paraId="323508C6" w14:textId="77777777" w:rsidR="00DD1C38" w:rsidRDefault="00DA00DC" w:rsidP="00DA00DC">
      <w:proofErr w:type="spellStart"/>
      <w:r>
        <w:t>Mihirmah</w:t>
      </w:r>
      <w:proofErr w:type="spellEnd"/>
      <w:r>
        <w:t xml:space="preserve"> parut se troubler</w:t>
      </w:r>
      <w:r w:rsidR="00DD1C38">
        <w:t>.</w:t>
      </w:r>
    </w:p>
    <w:p w14:paraId="37A5E05B" w14:textId="37938A7F" w:rsidR="00DA00DC" w:rsidRDefault="00DD1C38" w:rsidP="00DA00DC">
      <w:r>
        <w:lastRenderedPageBreak/>
        <w:t>« </w:t>
      </w:r>
      <w:r w:rsidR="00DA00DC">
        <w:t>J</w:t>
      </w:r>
      <w:r>
        <w:t>’</w:t>
      </w:r>
      <w:r w:rsidR="00DA00DC">
        <w:t>ajoute que cela peut avoir un autre inconvénient</w:t>
      </w:r>
      <w:r>
        <w:t xml:space="preserve">, </w:t>
      </w:r>
      <w:r w:rsidR="00DA00DC">
        <w:t>poursuivit la grande maîtresse</w:t>
      </w:r>
      <w:r>
        <w:t xml:space="preserve">, </w:t>
      </w:r>
      <w:r w:rsidR="00DA00DC">
        <w:t>impassible</w:t>
      </w:r>
      <w:r>
        <w:t xml:space="preserve">. </w:t>
      </w:r>
      <w:r w:rsidR="00DA00DC">
        <w:t>Cette espèce de fleurs ne pousse que dans les serres particulières de la Validé</w:t>
      </w:r>
      <w:r>
        <w:t xml:space="preserve">. </w:t>
      </w:r>
      <w:r w:rsidR="00DA00DC">
        <w:t>Que tu viennes à en laisser tomber une ici</w:t>
      </w:r>
      <w:r>
        <w:t xml:space="preserve">, </w:t>
      </w:r>
      <w:r w:rsidR="00DA00DC">
        <w:t>tu risques de faire accuser une pauvre esclave qui n</w:t>
      </w:r>
      <w:r>
        <w:t>’</w:t>
      </w:r>
      <w:r w:rsidR="00DA00DC">
        <w:t>a pas comme toi le droit d</w:t>
      </w:r>
      <w:r>
        <w:t>’</w:t>
      </w:r>
      <w:r w:rsidR="00DA00DC">
        <w:t>en cueillir</w:t>
      </w:r>
      <w:r>
        <w:t xml:space="preserve">. </w:t>
      </w:r>
      <w:r w:rsidR="00DA00DC">
        <w:t>Je ne dis pas que la chose se soit déjà produite</w:t>
      </w:r>
      <w:r>
        <w:t xml:space="preserve">. </w:t>
      </w:r>
      <w:r w:rsidR="00DA00DC">
        <w:t>Mais enfin</w:t>
      </w:r>
      <w:r>
        <w:t xml:space="preserve">, </w:t>
      </w:r>
      <w:r w:rsidR="00DA00DC">
        <w:t>cela peut arriver</w:t>
      </w:r>
      <w:r>
        <w:t>. »</w:t>
      </w:r>
    </w:p>
    <w:p w14:paraId="5084B72A" w14:textId="77777777" w:rsidR="00DD1C38" w:rsidRDefault="00DA00DC" w:rsidP="00DA00DC">
      <w:proofErr w:type="spellStart"/>
      <w:r>
        <w:t>Mihirmah</w:t>
      </w:r>
      <w:proofErr w:type="spellEnd"/>
      <w:r>
        <w:t xml:space="preserve"> s</w:t>
      </w:r>
      <w:r w:rsidR="00DD1C38">
        <w:t>’</w:t>
      </w:r>
      <w:r>
        <w:t>inclina de nouveau</w:t>
      </w:r>
      <w:r w:rsidR="00DD1C38">
        <w:t xml:space="preserve">, </w:t>
      </w:r>
      <w:r>
        <w:t>très pâle</w:t>
      </w:r>
      <w:r w:rsidR="00DD1C38">
        <w:t xml:space="preserve">. </w:t>
      </w:r>
      <w:r>
        <w:t xml:space="preserve">À peine nous eut-elle quittées que la </w:t>
      </w:r>
      <w:proofErr w:type="spellStart"/>
      <w:r>
        <w:t>Hasnadar</w:t>
      </w:r>
      <w:proofErr w:type="spellEnd"/>
      <w:r>
        <w:t xml:space="preserve"> me saisit le bras</w:t>
      </w:r>
      <w:r w:rsidR="00DD1C38">
        <w:t>.</w:t>
      </w:r>
    </w:p>
    <w:p w14:paraId="264C9DD6" w14:textId="379E5737" w:rsidR="00DA00DC" w:rsidRDefault="00DD1C38" w:rsidP="00DA00DC">
      <w:r>
        <w:t>« </w:t>
      </w:r>
      <w:r w:rsidR="00DA00DC">
        <w:t>Et maintenant</w:t>
      </w:r>
      <w:r>
        <w:t xml:space="preserve">, </w:t>
      </w:r>
      <w:r w:rsidR="00DA00DC">
        <w:t>il n</w:t>
      </w:r>
      <w:r>
        <w:t>’</w:t>
      </w:r>
      <w:r w:rsidR="00DA00DC">
        <w:t>y a plus un moment à perdre</w:t>
      </w:r>
      <w:r>
        <w:t xml:space="preserve">, </w:t>
      </w:r>
      <w:r w:rsidR="00DA00DC">
        <w:t>fit-elle impérieusement</w:t>
      </w:r>
      <w:r>
        <w:t xml:space="preserve">. </w:t>
      </w:r>
      <w:r w:rsidR="00DA00DC">
        <w:t>Viens</w:t>
      </w:r>
      <w:r>
        <w:t>. »</w:t>
      </w:r>
    </w:p>
    <w:p w14:paraId="644FE9CA" w14:textId="77777777" w:rsidR="00DA00DC" w:rsidRDefault="00DA00DC" w:rsidP="00DA00DC"/>
    <w:p w14:paraId="68C8DC6C" w14:textId="77777777" w:rsidR="00DA00DC" w:rsidRDefault="00DA00DC" w:rsidP="00DA00DC"/>
    <w:p w14:paraId="06ABFB6B" w14:textId="77777777" w:rsidR="00DD1C38" w:rsidRDefault="00DA00DC" w:rsidP="00DA00DC">
      <w:r>
        <w:t>Dans ma chambre où nous étions remontées aussitôt</w:t>
      </w:r>
      <w:r w:rsidR="00DD1C38">
        <w:t xml:space="preserve">, </w:t>
      </w:r>
      <w:r>
        <w:t>elle me donna l</w:t>
      </w:r>
      <w:r w:rsidR="00DD1C38">
        <w:t>’</w:t>
      </w:r>
      <w:r>
        <w:t>explication de cette hâte</w:t>
      </w:r>
      <w:r w:rsidR="00DD1C38">
        <w:t>.</w:t>
      </w:r>
    </w:p>
    <w:p w14:paraId="7AB34D4F" w14:textId="0E73AC77" w:rsidR="00DA00DC" w:rsidRDefault="00DD1C38" w:rsidP="00DA00DC">
      <w:r>
        <w:t>« </w:t>
      </w:r>
      <w:r w:rsidR="00DA00DC">
        <w:t>Au harem</w:t>
      </w:r>
      <w:r>
        <w:t xml:space="preserve">, </w:t>
      </w:r>
      <w:r w:rsidR="00DA00DC">
        <w:t>dit-elle</w:t>
      </w:r>
      <w:r>
        <w:t xml:space="preserve">, </w:t>
      </w:r>
      <w:r w:rsidR="00DA00DC">
        <w:t>on ne doit jamais être pris au dépourvu</w:t>
      </w:r>
      <w:r>
        <w:t xml:space="preserve">. </w:t>
      </w:r>
      <w:r w:rsidR="00DA00DC">
        <w:t>Huit fois sur dix</w:t>
      </w:r>
      <w:r>
        <w:t xml:space="preserve">, </w:t>
      </w:r>
      <w:r w:rsidR="00DA00DC">
        <w:t>le sultan s</w:t>
      </w:r>
      <w:r>
        <w:t>’</w:t>
      </w:r>
      <w:r w:rsidR="00DA00DC">
        <w:t>y rend à l</w:t>
      </w:r>
      <w:r>
        <w:t>’</w:t>
      </w:r>
      <w:r w:rsidR="00DA00DC">
        <w:t>improviste</w:t>
      </w:r>
      <w:r>
        <w:t xml:space="preserve">. </w:t>
      </w:r>
      <w:r w:rsidR="00DA00DC">
        <w:t>Mais il arrive aussi que</w:t>
      </w:r>
      <w:r>
        <w:t xml:space="preserve">, </w:t>
      </w:r>
      <w:r w:rsidR="00DA00DC">
        <w:t>d</w:t>
      </w:r>
      <w:r>
        <w:t>’</w:t>
      </w:r>
      <w:r w:rsidR="00DA00DC">
        <w:t>une manière ou d</w:t>
      </w:r>
      <w:r>
        <w:t>’</w:t>
      </w:r>
      <w:r w:rsidR="00DA00DC">
        <w:t>une autre</w:t>
      </w:r>
      <w:r>
        <w:t xml:space="preserve">, </w:t>
      </w:r>
      <w:r w:rsidR="00DA00DC">
        <w:t>la Validé soit informée de sa venue</w:t>
      </w:r>
      <w:r>
        <w:t xml:space="preserve">. </w:t>
      </w:r>
      <w:r w:rsidR="00DA00DC">
        <w:t>Elle ne manque pas de m</w:t>
      </w:r>
      <w:r>
        <w:t>’</w:t>
      </w:r>
      <w:r w:rsidR="00DA00DC">
        <w:t>en aviser immédiatement</w:t>
      </w:r>
      <w:r>
        <w:t xml:space="preserve">, </w:t>
      </w:r>
      <w:r w:rsidR="00DA00DC">
        <w:t>en m</w:t>
      </w:r>
      <w:r>
        <w:t>’</w:t>
      </w:r>
      <w:r w:rsidR="00DA00DC">
        <w:t>annonçant la sienne propre</w:t>
      </w:r>
      <w:r>
        <w:t xml:space="preserve">. </w:t>
      </w:r>
      <w:r w:rsidR="00DA00DC">
        <w:t>C</w:t>
      </w:r>
      <w:r>
        <w:t>’</w:t>
      </w:r>
      <w:r w:rsidR="00DA00DC">
        <w:t>est un avantage dont il faut savoir tirer parti</w:t>
      </w:r>
      <w:r>
        <w:t xml:space="preserve">, </w:t>
      </w:r>
      <w:r w:rsidR="00DA00DC">
        <w:t>car d</w:t>
      </w:r>
      <w:r>
        <w:t>’</w:t>
      </w:r>
      <w:r w:rsidR="00DA00DC">
        <w:t>elle</w:t>
      </w:r>
      <w:r>
        <w:t xml:space="preserve">, </w:t>
      </w:r>
      <w:r w:rsidR="00DA00DC">
        <w:t>la sultane mère</w:t>
      </w:r>
      <w:r>
        <w:t xml:space="preserve">, </w:t>
      </w:r>
      <w:r w:rsidR="00DA00DC">
        <w:t>à la dernière des odalisques</w:t>
      </w:r>
      <w:r>
        <w:t xml:space="preserve">, </w:t>
      </w:r>
      <w:r w:rsidR="00DA00DC">
        <w:t>nous avons intérêt à ce que notre maître soit satisfait</w:t>
      </w:r>
      <w:r>
        <w:t xml:space="preserve">. </w:t>
      </w:r>
      <w:r w:rsidR="00DA00DC">
        <w:t>En ce qui te concerne</w:t>
      </w:r>
      <w:r>
        <w:t xml:space="preserve">, </w:t>
      </w:r>
      <w:r w:rsidR="00DA00DC">
        <w:t>c</w:t>
      </w:r>
      <w:r>
        <w:t>’</w:t>
      </w:r>
      <w:r w:rsidR="00DA00DC">
        <w:t>est une vraie chance</w:t>
      </w:r>
      <w:r>
        <w:t xml:space="preserve">. </w:t>
      </w:r>
      <w:r w:rsidR="00DA00DC">
        <w:t>Il n</w:t>
      </w:r>
      <w:r>
        <w:t>’</w:t>
      </w:r>
      <w:r w:rsidR="00DA00DC">
        <w:t>est pas rare que le Padischah reste une semaine sans paraître au harem</w:t>
      </w:r>
      <w:r>
        <w:t xml:space="preserve">, </w:t>
      </w:r>
      <w:r w:rsidR="00DA00DC">
        <w:t>et voici que tu vas pouvoir contempler sa présence le jour même de ton installation ici</w:t>
      </w:r>
      <w:r>
        <w:t xml:space="preserve">. </w:t>
      </w:r>
      <w:r w:rsidR="00DA00DC">
        <w:t>Ne va pas te troubler</w:t>
      </w:r>
      <w:r>
        <w:t xml:space="preserve">, </w:t>
      </w:r>
      <w:r w:rsidR="00DA00DC">
        <w:t>au moins</w:t>
      </w:r>
      <w:r>
        <w:t xml:space="preserve">, </w:t>
      </w:r>
      <w:r w:rsidR="00DA00DC">
        <w:t>lorsque tu lui présenteras l</w:t>
      </w:r>
      <w:r>
        <w:t>’</w:t>
      </w:r>
      <w:r w:rsidR="00DA00DC">
        <w:t>aiguière tout à l</w:t>
      </w:r>
      <w:r>
        <w:t>’</w:t>
      </w:r>
      <w:r w:rsidR="00DA00DC">
        <w:t>heure</w:t>
      </w:r>
      <w:r>
        <w:t xml:space="preserve">. </w:t>
      </w:r>
      <w:r w:rsidR="00DA00DC">
        <w:t>Tâche de ne pas trop tarder à faire couler l</w:t>
      </w:r>
      <w:r>
        <w:t>’</w:t>
      </w:r>
      <w:r w:rsidR="00DA00DC">
        <w:t>eau</w:t>
      </w:r>
      <w:r>
        <w:t xml:space="preserve">. </w:t>
      </w:r>
      <w:r w:rsidR="00DA00DC">
        <w:t>Tâche de ne pas l</w:t>
      </w:r>
      <w:r>
        <w:t>’</w:t>
      </w:r>
      <w:r w:rsidR="00DA00DC">
        <w:t>en inonder non plus</w:t>
      </w:r>
      <w:r>
        <w:t xml:space="preserve">. </w:t>
      </w:r>
      <w:r w:rsidR="00DA00DC">
        <w:t>Lorsque tu vas être habillée comme il sied</w:t>
      </w:r>
      <w:r>
        <w:t xml:space="preserve">, </w:t>
      </w:r>
      <w:r w:rsidR="00DA00DC">
        <w:t xml:space="preserve">tu auras encore devant toi deux </w:t>
      </w:r>
      <w:r w:rsidR="00DA00DC">
        <w:lastRenderedPageBreak/>
        <w:t>grandes heures</w:t>
      </w:r>
      <w:r>
        <w:t xml:space="preserve">. </w:t>
      </w:r>
      <w:r w:rsidR="00DA00DC">
        <w:t>Tu vas les employer à répéter les gestes que je t</w:t>
      </w:r>
      <w:r>
        <w:t>’</w:t>
      </w:r>
      <w:r w:rsidR="00DA00DC">
        <w:t>ai appris</w:t>
      </w:r>
      <w:r>
        <w:t>. »</w:t>
      </w:r>
    </w:p>
    <w:p w14:paraId="344D958C" w14:textId="77777777" w:rsidR="00DD1C38" w:rsidRDefault="00DA00DC" w:rsidP="00DA00DC">
      <w:r>
        <w:t>Elle-même</w:t>
      </w:r>
      <w:r w:rsidR="00DD1C38">
        <w:t xml:space="preserve">, </w:t>
      </w:r>
      <w:r>
        <w:t>la terrible femme</w:t>
      </w:r>
      <w:r w:rsidR="00DD1C38">
        <w:t xml:space="preserve">, </w:t>
      </w:r>
      <w:r>
        <w:t>tout en parlant</w:t>
      </w:r>
      <w:r w:rsidR="00DD1C38">
        <w:t xml:space="preserve">, </w:t>
      </w:r>
      <w:r>
        <w:t>elle ne perdait pas une minute</w:t>
      </w:r>
      <w:r w:rsidR="00DD1C38">
        <w:t xml:space="preserve">. </w:t>
      </w:r>
      <w:r>
        <w:t>Elle ouvrait mes coffres</w:t>
      </w:r>
      <w:r w:rsidR="00DD1C38">
        <w:t xml:space="preserve">, </w:t>
      </w:r>
      <w:r>
        <w:t>mes tiroirs</w:t>
      </w:r>
      <w:r w:rsidR="00DD1C38">
        <w:t xml:space="preserve">, </w:t>
      </w:r>
      <w:r>
        <w:t>ma penderie</w:t>
      </w:r>
      <w:r w:rsidR="00DD1C38">
        <w:t xml:space="preserve">. </w:t>
      </w:r>
      <w:r>
        <w:t>Ce qu</w:t>
      </w:r>
      <w:r w:rsidR="00DD1C38">
        <w:t>’</w:t>
      </w:r>
      <w:r>
        <w:t>elle en retirait</w:t>
      </w:r>
      <w:r w:rsidR="00DD1C38">
        <w:t xml:space="preserve">, </w:t>
      </w:r>
      <w:r>
        <w:t>elle le lançait</w:t>
      </w:r>
      <w:r w:rsidR="00DD1C38">
        <w:t xml:space="preserve">, </w:t>
      </w:r>
      <w:r>
        <w:t>au fur et à mesure</w:t>
      </w:r>
      <w:r w:rsidR="00DD1C38">
        <w:t xml:space="preserve">, </w:t>
      </w:r>
      <w:r>
        <w:t>à toute volée</w:t>
      </w:r>
      <w:r w:rsidR="00DD1C38">
        <w:t xml:space="preserve">, </w:t>
      </w:r>
      <w:r>
        <w:t>sur le divan</w:t>
      </w:r>
      <w:r w:rsidR="00DD1C38">
        <w:t>.</w:t>
      </w:r>
    </w:p>
    <w:p w14:paraId="4BBF2C7E" w14:textId="0ED8F577" w:rsidR="00DA00DC" w:rsidRDefault="00DD1C38" w:rsidP="00DA00DC">
      <w:r>
        <w:t>« </w:t>
      </w:r>
      <w:r w:rsidR="00DA00DC">
        <w:t>C</w:t>
      </w:r>
      <w:r>
        <w:t>’</w:t>
      </w:r>
      <w:r w:rsidR="00DA00DC">
        <w:t>est cela qu</w:t>
      </w:r>
      <w:r>
        <w:t>’</w:t>
      </w:r>
      <w:r w:rsidR="00DA00DC">
        <w:t>il va falloir mettre</w:t>
      </w:r>
      <w:r>
        <w:t xml:space="preserve"> ! </w:t>
      </w:r>
      <w:r w:rsidR="00DA00DC">
        <w:t>Et ceci</w:t>
      </w:r>
      <w:r>
        <w:t xml:space="preserve"> ! </w:t>
      </w:r>
      <w:r w:rsidR="00DA00DC">
        <w:t>Et ceci</w:t>
      </w:r>
      <w:r>
        <w:t xml:space="preserve"> ! </w:t>
      </w:r>
      <w:r w:rsidR="00DA00DC">
        <w:t>L</w:t>
      </w:r>
      <w:r>
        <w:t>’</w:t>
      </w:r>
      <w:r w:rsidR="00DA00DC">
        <w:t>essentiel est d</w:t>
      </w:r>
      <w:r>
        <w:t>’</w:t>
      </w:r>
      <w:r w:rsidR="00DA00DC">
        <w:t>être habillée aussi simplement que possible</w:t>
      </w:r>
      <w:r>
        <w:t xml:space="preserve">. </w:t>
      </w:r>
      <w:r w:rsidR="00DA00DC">
        <w:t>Une nouvelle venue n</w:t>
      </w:r>
      <w:r>
        <w:t>’</w:t>
      </w:r>
      <w:r w:rsidR="00DA00DC">
        <w:t>a pas à chercher du premier coup à tout éclabousser</w:t>
      </w:r>
      <w:r>
        <w:t xml:space="preserve">. </w:t>
      </w:r>
      <w:r w:rsidR="00DA00DC">
        <w:t>Tes petites camarades ne te le pardonneraient point</w:t>
      </w:r>
      <w:r>
        <w:t xml:space="preserve">. </w:t>
      </w:r>
      <w:r w:rsidR="00DA00DC">
        <w:t>Si tout marche à souhait</w:t>
      </w:r>
      <w:r>
        <w:t xml:space="preserve">, </w:t>
      </w:r>
      <w:r w:rsidR="00DA00DC">
        <w:t>comme je le prédis</w:t>
      </w:r>
      <w:r>
        <w:t xml:space="preserve">, </w:t>
      </w:r>
      <w:r w:rsidR="00DA00DC">
        <w:t>c</w:t>
      </w:r>
      <w:r>
        <w:t>’</w:t>
      </w:r>
      <w:r w:rsidR="00DA00DC">
        <w:t>est là une précaution</w:t>
      </w:r>
      <w:r>
        <w:t xml:space="preserve">, </w:t>
      </w:r>
      <w:r w:rsidR="00DA00DC">
        <w:t>d</w:t>
      </w:r>
      <w:r>
        <w:t>’</w:t>
      </w:r>
      <w:r w:rsidR="00DA00DC">
        <w:t>ici peu de temps</w:t>
      </w:r>
      <w:r>
        <w:t xml:space="preserve">, </w:t>
      </w:r>
      <w:r w:rsidR="00DA00DC">
        <w:t>dont tu n</w:t>
      </w:r>
      <w:r>
        <w:t>’</w:t>
      </w:r>
      <w:r w:rsidR="00DA00DC">
        <w:t>auras plus à tenir compte</w:t>
      </w:r>
      <w:r>
        <w:t xml:space="preserve">. </w:t>
      </w:r>
      <w:r w:rsidR="00DA00DC">
        <w:t>Mais</w:t>
      </w:r>
      <w:r>
        <w:t xml:space="preserve">, </w:t>
      </w:r>
      <w:r w:rsidR="00DA00DC">
        <w:t>en attendant</w:t>
      </w:r>
      <w:r>
        <w:t xml:space="preserve">, </w:t>
      </w:r>
      <w:r w:rsidR="00DA00DC">
        <w:t>il vaut mieux s</w:t>
      </w:r>
      <w:r>
        <w:t>’</w:t>
      </w:r>
      <w:r w:rsidR="00DA00DC">
        <w:t>arranger pour ne pas se faire d</w:t>
      </w:r>
      <w:r>
        <w:t>’</w:t>
      </w:r>
      <w:r w:rsidR="00DA00DC">
        <w:t>ennemis</w:t>
      </w:r>
      <w:r>
        <w:t xml:space="preserve">. </w:t>
      </w:r>
      <w:r w:rsidR="00DA00DC">
        <w:t>Bon</w:t>
      </w:r>
      <w:r>
        <w:t xml:space="preserve"> ! </w:t>
      </w:r>
      <w:r w:rsidR="00DA00DC">
        <w:t>Voilà qui va bien</w:t>
      </w:r>
      <w:r>
        <w:t xml:space="preserve"> ! </w:t>
      </w:r>
      <w:r w:rsidR="00DA00DC">
        <w:t>Appelle en vitesse tes Circassiennes afin qu</w:t>
      </w:r>
      <w:r>
        <w:t>’</w:t>
      </w:r>
      <w:r w:rsidR="00DA00DC">
        <w:t>elles t</w:t>
      </w:r>
      <w:r>
        <w:t>’</w:t>
      </w:r>
      <w:r w:rsidR="00DA00DC">
        <w:t>aident à te vêtir</w:t>
      </w:r>
      <w:r>
        <w:t xml:space="preserve">, </w:t>
      </w:r>
      <w:r w:rsidR="00DA00DC">
        <w:t>à te coiffer</w:t>
      </w:r>
      <w:r>
        <w:t xml:space="preserve">. </w:t>
      </w:r>
      <w:r w:rsidR="00DA00DC">
        <w:t>Je tâcherai</w:t>
      </w:r>
      <w:r>
        <w:t xml:space="preserve">, </w:t>
      </w:r>
      <w:r w:rsidR="00DA00DC">
        <w:t>avant l</w:t>
      </w:r>
      <w:r>
        <w:t>’</w:t>
      </w:r>
      <w:r w:rsidR="00DA00DC">
        <w:t>arrivée de Sa Majesté</w:t>
      </w:r>
      <w:r>
        <w:t xml:space="preserve">, </w:t>
      </w:r>
      <w:r w:rsidR="00DA00DC">
        <w:t>de trouver une minute pour venir te prendre</w:t>
      </w:r>
      <w:r>
        <w:t xml:space="preserve">. </w:t>
      </w:r>
      <w:r w:rsidR="00DA00DC">
        <w:t>Eh bien</w:t>
      </w:r>
      <w:r>
        <w:t xml:space="preserve">, </w:t>
      </w:r>
      <w:r w:rsidR="00DA00DC">
        <w:t>qu</w:t>
      </w:r>
      <w:r>
        <w:t>’</w:t>
      </w:r>
      <w:r w:rsidR="00DA00DC">
        <w:t>en dis-tu</w:t>
      </w:r>
      <w:r>
        <w:t xml:space="preserve"> ? </w:t>
      </w:r>
      <w:r w:rsidR="00DA00DC">
        <w:t>Tout de même</w:t>
      </w:r>
      <w:r>
        <w:t xml:space="preserve">, </w:t>
      </w:r>
      <w:r w:rsidR="00DA00DC">
        <w:t>ma fille</w:t>
      </w:r>
      <w:r>
        <w:t xml:space="preserve">, </w:t>
      </w:r>
      <w:r w:rsidR="00DA00DC">
        <w:t>il y a une chose que tu n</w:t>
      </w:r>
      <w:r>
        <w:t>’</w:t>
      </w:r>
      <w:r w:rsidR="00DA00DC">
        <w:t>auras jamais le droit de prétendre</w:t>
      </w:r>
      <w:r>
        <w:t xml:space="preserve">, </w:t>
      </w:r>
      <w:r w:rsidR="00DA00DC">
        <w:t>c</w:t>
      </w:r>
      <w:r>
        <w:t>’</w:t>
      </w:r>
      <w:r w:rsidR="00DA00DC">
        <w:t>est que je n</w:t>
      </w:r>
      <w:r>
        <w:t>’</w:t>
      </w:r>
      <w:r w:rsidR="00DA00DC">
        <w:t>aurai pas pris soin de toi</w:t>
      </w:r>
      <w:r>
        <w:t xml:space="preserve">, </w:t>
      </w:r>
      <w:r w:rsidR="00DA00DC">
        <w:t>à tes débuts</w:t>
      </w:r>
      <w:r>
        <w:t> ! »</w:t>
      </w:r>
    </w:p>
    <w:p w14:paraId="7BE0A7B5" w14:textId="77777777" w:rsidR="00DD1C38" w:rsidRDefault="00DA00DC" w:rsidP="00DA00DC">
      <w:r>
        <w:t>Et comme je balbutiais quelques maladroites paroles de gratitude</w:t>
      </w:r>
      <w:r w:rsidR="00DD1C38">
        <w:t> :</w:t>
      </w:r>
    </w:p>
    <w:p w14:paraId="266E7AEC" w14:textId="77777777" w:rsidR="00DD1C38" w:rsidRDefault="00DD1C38" w:rsidP="00DA00DC">
      <w:r>
        <w:t>« </w:t>
      </w:r>
      <w:r w:rsidR="00DA00DC">
        <w:t>Ne me remercie pas</w:t>
      </w:r>
      <w:r>
        <w:t xml:space="preserve"> ! </w:t>
      </w:r>
      <w:r w:rsidR="00DA00DC">
        <w:t>Je fais cela pour mon plaisir</w:t>
      </w:r>
      <w:r>
        <w:t xml:space="preserve">, </w:t>
      </w:r>
      <w:r w:rsidR="00DA00DC">
        <w:t>parce que j</w:t>
      </w:r>
      <w:r>
        <w:t>’</w:t>
      </w:r>
      <w:r w:rsidR="00DA00DC">
        <w:t>aime mon métier</w:t>
      </w:r>
      <w:r>
        <w:t xml:space="preserve">, </w:t>
      </w:r>
      <w:r w:rsidR="00DA00DC">
        <w:t>comprends-tu</w:t>
      </w:r>
      <w:r>
        <w:t xml:space="preserve"> ? </w:t>
      </w:r>
      <w:r w:rsidR="00DA00DC">
        <w:t>Les gens qui aiment leur métier finissent toujours par en retirer tôt ou tard la récompense</w:t>
      </w:r>
      <w:r>
        <w:t xml:space="preserve">. </w:t>
      </w:r>
      <w:r w:rsidR="00DA00DC">
        <w:t>Tu me prouveras ta reconnaissance en ne m</w:t>
      </w:r>
      <w:r>
        <w:t>’</w:t>
      </w:r>
      <w:r w:rsidR="00DA00DC">
        <w:t>apportant pas de déceptions</w:t>
      </w:r>
      <w:r>
        <w:t xml:space="preserve">, </w:t>
      </w:r>
      <w:r w:rsidR="00DA00DC">
        <w:t>en n</w:t>
      </w:r>
      <w:r>
        <w:t>’</w:t>
      </w:r>
      <w:r w:rsidR="00DA00DC">
        <w:t xml:space="preserve">imitant pas cette petite sotte de </w:t>
      </w:r>
      <w:proofErr w:type="spellStart"/>
      <w:r w:rsidR="00DA00DC">
        <w:t>Mihirmah</w:t>
      </w:r>
      <w:proofErr w:type="spellEnd"/>
      <w:r>
        <w:t> !</w:t>
      </w:r>
    </w:p>
    <w:p w14:paraId="61AFD6FA" w14:textId="77777777" w:rsidR="00DD1C38" w:rsidRDefault="00DD1C38" w:rsidP="00DA00DC">
      <w:r>
        <w:t>— </w:t>
      </w:r>
      <w:proofErr w:type="spellStart"/>
      <w:r w:rsidR="00DA00DC">
        <w:t>Mihirmah</w:t>
      </w:r>
      <w:proofErr w:type="spellEnd"/>
      <w:r>
        <w:t> ? »</w:t>
      </w:r>
      <w:r w:rsidR="00DA00DC">
        <w:t xml:space="preserve"> ne pus-je m</w:t>
      </w:r>
      <w:r>
        <w:t>’</w:t>
      </w:r>
      <w:r w:rsidR="00DA00DC">
        <w:t>empêcher de murmurer</w:t>
      </w:r>
      <w:r>
        <w:t xml:space="preserve">, </w:t>
      </w:r>
      <w:r w:rsidR="00DA00DC">
        <w:t>toute tremblante</w:t>
      </w:r>
      <w:r>
        <w:t>.</w:t>
      </w:r>
    </w:p>
    <w:p w14:paraId="23D5A9FF" w14:textId="77777777" w:rsidR="00DD1C38" w:rsidRDefault="00DA00DC" w:rsidP="00DA00DC">
      <w:r>
        <w:lastRenderedPageBreak/>
        <w:t>Le redoutable fantôme noir me jeta un coup d</w:t>
      </w:r>
      <w:r w:rsidR="00DD1C38">
        <w:t>’</w:t>
      </w:r>
      <w:r>
        <w:t>œil singulier</w:t>
      </w:r>
      <w:r w:rsidR="00DD1C38">
        <w:t>.</w:t>
      </w:r>
    </w:p>
    <w:p w14:paraId="5FBC2424" w14:textId="31D7188D" w:rsidR="00DA00DC" w:rsidRDefault="00DD1C38" w:rsidP="00DA00DC">
      <w:r>
        <w:t>« </w:t>
      </w:r>
      <w:r w:rsidR="00DA00DC">
        <w:t>Oui</w:t>
      </w:r>
      <w:r>
        <w:t xml:space="preserve">, </w:t>
      </w:r>
      <w:proofErr w:type="spellStart"/>
      <w:r w:rsidR="00DA00DC">
        <w:t>Mihirmah</w:t>
      </w:r>
      <w:proofErr w:type="spellEnd"/>
      <w:r>
        <w:t xml:space="preserve">, </w:t>
      </w:r>
      <w:r w:rsidR="00DA00DC">
        <w:t>ai-je dit</w:t>
      </w:r>
      <w:r>
        <w:t xml:space="preserve">. </w:t>
      </w:r>
      <w:r w:rsidR="00DA00DC">
        <w:t>À propos</w:t>
      </w:r>
      <w:r>
        <w:t xml:space="preserve">, </w:t>
      </w:r>
      <w:r w:rsidR="00DA00DC">
        <w:t>je suis en train de me poser une question</w:t>
      </w:r>
      <w:r>
        <w:t xml:space="preserve">. </w:t>
      </w:r>
      <w:r w:rsidR="00DA00DC">
        <w:t>Je m</w:t>
      </w:r>
      <w:r>
        <w:t>’</w:t>
      </w:r>
      <w:r w:rsidR="00DA00DC">
        <w:t>évertue à essayer de t</w:t>
      </w:r>
      <w:r>
        <w:t>’</w:t>
      </w:r>
      <w:r w:rsidR="00DA00DC">
        <w:t>inculquer un tas de principes</w:t>
      </w:r>
      <w:r>
        <w:t xml:space="preserve">, </w:t>
      </w:r>
      <w:r w:rsidR="00DA00DC">
        <w:t>que tu n</w:t>
      </w:r>
      <w:r>
        <w:t>’</w:t>
      </w:r>
      <w:r w:rsidR="00DA00DC">
        <w:t>auras peut-être jamais à mettre en pratique</w:t>
      </w:r>
      <w:r>
        <w:t xml:space="preserve">, </w:t>
      </w:r>
      <w:r w:rsidR="00DA00DC">
        <w:t>et je m</w:t>
      </w:r>
      <w:r>
        <w:t>’</w:t>
      </w:r>
      <w:r w:rsidR="00DA00DC">
        <w:t>aperçois que j</w:t>
      </w:r>
      <w:r>
        <w:t>’</w:t>
      </w:r>
      <w:r w:rsidR="00DA00DC">
        <w:t>ai négligé l</w:t>
      </w:r>
      <w:r>
        <w:t>’</w:t>
      </w:r>
      <w:r w:rsidR="00DA00DC">
        <w:t>essentiel</w:t>
      </w:r>
      <w:r>
        <w:t xml:space="preserve">. </w:t>
      </w:r>
      <w:r w:rsidR="00DA00DC">
        <w:t>Te doutes-tu bien</w:t>
      </w:r>
      <w:r>
        <w:t xml:space="preserve">, </w:t>
      </w:r>
      <w:r w:rsidR="00DA00DC">
        <w:t>petite fille</w:t>
      </w:r>
      <w:r>
        <w:t xml:space="preserve">, </w:t>
      </w:r>
      <w:r w:rsidR="00DA00DC">
        <w:t>de ce qu</w:t>
      </w:r>
      <w:r>
        <w:t>’</w:t>
      </w:r>
      <w:r w:rsidR="00DA00DC">
        <w:t>est l</w:t>
      </w:r>
      <w:r>
        <w:t>’</w:t>
      </w:r>
      <w:r w:rsidR="00DA00DC">
        <w:t>endroit où tu viens d</w:t>
      </w:r>
      <w:r>
        <w:t>’</w:t>
      </w:r>
      <w:r w:rsidR="00DA00DC">
        <w:t>entrer</w:t>
      </w:r>
      <w:r>
        <w:t xml:space="preserve"> ? </w:t>
      </w:r>
      <w:r w:rsidR="00DA00DC">
        <w:t>Ce n</w:t>
      </w:r>
      <w:r>
        <w:t>’</w:t>
      </w:r>
      <w:r w:rsidR="00DA00DC">
        <w:t>est pas un lieu de tout repos que le harem</w:t>
      </w:r>
      <w:r>
        <w:t xml:space="preserve">, </w:t>
      </w:r>
      <w:r w:rsidR="00DA00DC">
        <w:t>il importe que tu le saches</w:t>
      </w:r>
      <w:r>
        <w:t xml:space="preserve">. </w:t>
      </w:r>
      <w:r w:rsidR="00DA00DC">
        <w:t>Il vaut mieux s</w:t>
      </w:r>
      <w:r>
        <w:t>’</w:t>
      </w:r>
      <w:r w:rsidR="00DA00DC">
        <w:t>y abstenir de toute pensée et de tout acte qui pourrait être estimé de nature à porter ombrage au Grand Seigneur</w:t>
      </w:r>
      <w:r>
        <w:t xml:space="preserve">. </w:t>
      </w:r>
      <w:r w:rsidR="00DA00DC">
        <w:t>Autant celles d</w:t>
      </w:r>
      <w:r>
        <w:t>’</w:t>
      </w:r>
      <w:r w:rsidR="00DA00DC">
        <w:t>entre nous qui acceptent de se plier à sa règle sont assurées de trouver ici or</w:t>
      </w:r>
      <w:r>
        <w:t xml:space="preserve">, </w:t>
      </w:r>
      <w:r w:rsidR="00DA00DC">
        <w:t>indolence</w:t>
      </w:r>
      <w:r>
        <w:t xml:space="preserve">, </w:t>
      </w:r>
      <w:r w:rsidR="00DA00DC">
        <w:t>luxe</w:t>
      </w:r>
      <w:r>
        <w:t xml:space="preserve">, </w:t>
      </w:r>
      <w:r w:rsidR="00DA00DC">
        <w:t>bijoux</w:t>
      </w:r>
      <w:r>
        <w:t xml:space="preserve">, </w:t>
      </w:r>
      <w:r w:rsidR="00DA00DC">
        <w:t>toutes les joies</w:t>
      </w:r>
      <w:r>
        <w:t xml:space="preserve">, </w:t>
      </w:r>
      <w:r w:rsidR="00DA00DC">
        <w:t>enfin</w:t>
      </w:r>
      <w:r>
        <w:t xml:space="preserve">, </w:t>
      </w:r>
      <w:r w:rsidR="00DA00DC">
        <w:t>toutes les satisfactions matérielles licites</w:t>
      </w:r>
      <w:r>
        <w:t xml:space="preserve">, </w:t>
      </w:r>
      <w:r w:rsidR="00DA00DC">
        <w:t>autant les autres</w:t>
      </w:r>
      <w:r>
        <w:t xml:space="preserve">… </w:t>
      </w:r>
      <w:r w:rsidR="00DA00DC">
        <w:t>Tiens</w:t>
      </w:r>
      <w:r>
        <w:t xml:space="preserve">, </w:t>
      </w:r>
      <w:r w:rsidR="00DA00DC">
        <w:t>je préfère ne pas aborder ce sujet</w:t>
      </w:r>
      <w:r>
        <w:t xml:space="preserve">. </w:t>
      </w:r>
      <w:r w:rsidR="00DA00DC">
        <w:t>Nous y reviendrons une autre fois</w:t>
      </w:r>
      <w:r>
        <w:t xml:space="preserve">. </w:t>
      </w:r>
      <w:r w:rsidR="00DA00DC">
        <w:t>Apprends cependant qu</w:t>
      </w:r>
      <w:r>
        <w:t>’</w:t>
      </w:r>
      <w:r w:rsidR="00DA00DC">
        <w:t>il est ici une qualité</w:t>
      </w:r>
      <w:r>
        <w:t xml:space="preserve">, </w:t>
      </w:r>
      <w:r w:rsidR="00DA00DC">
        <w:t>l</w:t>
      </w:r>
      <w:r>
        <w:t>’</w:t>
      </w:r>
      <w:r w:rsidR="00DA00DC">
        <w:t>obéissance</w:t>
      </w:r>
      <w:r>
        <w:t xml:space="preserve">, </w:t>
      </w:r>
      <w:r w:rsidR="00DA00DC">
        <w:t>qui est requise avant toutes les autres</w:t>
      </w:r>
      <w:r>
        <w:t xml:space="preserve">. </w:t>
      </w:r>
      <w:r w:rsidR="00DA00DC">
        <w:t>Si</w:t>
      </w:r>
      <w:r>
        <w:t xml:space="preserve">, </w:t>
      </w:r>
      <w:r w:rsidR="00DA00DC">
        <w:t>par exemple</w:t>
      </w:r>
      <w:r>
        <w:t xml:space="preserve">, </w:t>
      </w:r>
      <w:r w:rsidR="00DA00DC">
        <w:t>une nuit où tu ne dormiras point</w:t>
      </w:r>
      <w:r>
        <w:t xml:space="preserve">, </w:t>
      </w:r>
      <w:r w:rsidR="00DA00DC">
        <w:t>il t</w:t>
      </w:r>
      <w:r>
        <w:t>’</w:t>
      </w:r>
      <w:r w:rsidR="00DA00DC">
        <w:t>arrive d</w:t>
      </w:r>
      <w:r>
        <w:t>’</w:t>
      </w:r>
      <w:r w:rsidR="00DA00DC">
        <w:t>entendre dans le corridor un bruit de pas</w:t>
      </w:r>
      <w:r>
        <w:t xml:space="preserve">, </w:t>
      </w:r>
      <w:r w:rsidR="00DA00DC">
        <w:t>et cet ordre sans cesse répété</w:t>
      </w:r>
      <w:r>
        <w:t> : « </w:t>
      </w:r>
      <w:r w:rsidR="00DA00DC">
        <w:t>Que celles qui tiennent à leur vie veuillent bien ne pas sortir de chez elles pour l</w:t>
      </w:r>
      <w:r>
        <w:t>’</w:t>
      </w:r>
      <w:r w:rsidR="00DA00DC">
        <w:t>instant</w:t>
      </w:r>
      <w:r>
        <w:t> ! »</w:t>
      </w:r>
      <w:r w:rsidR="00DA00DC">
        <w:t xml:space="preserve"> eh bien</w:t>
      </w:r>
      <w:r>
        <w:t xml:space="preserve">, </w:t>
      </w:r>
      <w:r w:rsidR="00DA00DC">
        <w:t>il est certain qu</w:t>
      </w:r>
      <w:r>
        <w:t>’</w:t>
      </w:r>
      <w:r w:rsidR="00DA00DC">
        <w:t>il sera préférable pour toi de ne pas entrouvrir la porte de ta chambre</w:t>
      </w:r>
      <w:r>
        <w:t xml:space="preserve">, </w:t>
      </w:r>
      <w:r w:rsidR="00DA00DC">
        <w:t>à ce moment-là</w:t>
      </w:r>
      <w:r>
        <w:t xml:space="preserve">. </w:t>
      </w:r>
      <w:r w:rsidR="00DA00DC">
        <w:t>Ce sont les eunuques éthiopiens</w:t>
      </w:r>
      <w:r>
        <w:t xml:space="preserve">, </w:t>
      </w:r>
      <w:r w:rsidR="00DA00DC">
        <w:t>avec la courbache desquels je te souhaite</w:t>
      </w:r>
      <w:r>
        <w:t xml:space="preserve">, </w:t>
      </w:r>
      <w:r w:rsidR="00DA00DC">
        <w:t>entre parenthèses</w:t>
      </w:r>
      <w:r>
        <w:t xml:space="preserve">, </w:t>
      </w:r>
      <w:r w:rsidR="00DA00DC">
        <w:t>de n</w:t>
      </w:r>
      <w:r>
        <w:t>’</w:t>
      </w:r>
      <w:r w:rsidR="00DA00DC">
        <w:t>avoir jamais à faire connaissance</w:t>
      </w:r>
      <w:r>
        <w:t xml:space="preserve">. </w:t>
      </w:r>
      <w:r w:rsidR="00DA00DC">
        <w:t>Et puis</w:t>
      </w:r>
      <w:r>
        <w:t xml:space="preserve">, </w:t>
      </w:r>
      <w:r w:rsidR="00DA00DC">
        <w:t>d</w:t>
      </w:r>
      <w:r>
        <w:t>’</w:t>
      </w:r>
      <w:r w:rsidR="00DA00DC">
        <w:t>ailleurs</w:t>
      </w:r>
      <w:r>
        <w:t xml:space="preserve">, </w:t>
      </w:r>
      <w:r w:rsidR="00DA00DC">
        <w:t>qu</w:t>
      </w:r>
      <w:r>
        <w:t>’</w:t>
      </w:r>
      <w:r w:rsidR="00DA00DC">
        <w:t>y gagnerais-tu</w:t>
      </w:r>
      <w:r>
        <w:t xml:space="preserve"> ? </w:t>
      </w:r>
      <w:r w:rsidR="00DA00DC">
        <w:t>À quoi cela t</w:t>
      </w:r>
      <w:r>
        <w:t>’</w:t>
      </w:r>
      <w:r w:rsidR="00DA00DC">
        <w:t>avancerait-il</w:t>
      </w:r>
      <w:r>
        <w:t xml:space="preserve">, </w:t>
      </w:r>
      <w:r w:rsidR="00DA00DC">
        <w:t>je te le demande</w:t>
      </w:r>
      <w:r>
        <w:t xml:space="preserve">, </w:t>
      </w:r>
      <w:r w:rsidR="00DA00DC">
        <w:t>de les voir passer dans la demi-obscurité</w:t>
      </w:r>
      <w:r>
        <w:t xml:space="preserve">, </w:t>
      </w:r>
      <w:r w:rsidR="00DA00DC">
        <w:t>les deux du milieu tenant par ses coins un sac d</w:t>
      </w:r>
      <w:r>
        <w:t>’</w:t>
      </w:r>
      <w:r w:rsidR="00DA00DC">
        <w:t>assez inquiétante forme</w:t>
      </w:r>
      <w:r>
        <w:t xml:space="preserve"> ? </w:t>
      </w:r>
      <w:r w:rsidR="00DA00DC">
        <w:t>Ah</w:t>
      </w:r>
      <w:r>
        <w:t xml:space="preserve"> ! </w:t>
      </w:r>
      <w:r w:rsidR="00DA00DC">
        <w:t>autre exemple encore des curiosités à ne pas avoir</w:t>
      </w:r>
      <w:r>
        <w:t xml:space="preserve">. </w:t>
      </w:r>
      <w:r w:rsidR="00DA00DC">
        <w:t>S</w:t>
      </w:r>
      <w:r>
        <w:t>’</w:t>
      </w:r>
      <w:r w:rsidR="00DA00DC">
        <w:t>il t</w:t>
      </w:r>
      <w:r>
        <w:t>’</w:t>
      </w:r>
      <w:r w:rsidR="00DA00DC">
        <w:t>arrive</w:t>
      </w:r>
      <w:r>
        <w:t xml:space="preserve">, </w:t>
      </w:r>
      <w:r w:rsidR="00DA00DC">
        <w:t>ne l</w:t>
      </w:r>
      <w:r>
        <w:t>’</w:t>
      </w:r>
      <w:r w:rsidR="00DA00DC">
        <w:t>ayant pas vue depuis plusieurs jours</w:t>
      </w:r>
      <w:r>
        <w:t xml:space="preserve">, </w:t>
      </w:r>
      <w:r w:rsidR="00DA00DC">
        <w:t>de chercher à obtenir des nouvelles de telle ou telle petite pensionnaire d</w:t>
      </w:r>
      <w:r>
        <w:t>’</w:t>
      </w:r>
      <w:r w:rsidR="00DA00DC">
        <w:t>ici</w:t>
      </w:r>
      <w:r>
        <w:t xml:space="preserve">, </w:t>
      </w:r>
      <w:r w:rsidR="00DA00DC">
        <w:t>n</w:t>
      </w:r>
      <w:r>
        <w:t>’</w:t>
      </w:r>
      <w:r w:rsidR="00DA00DC">
        <w:t>insiste pas trop si l</w:t>
      </w:r>
      <w:r>
        <w:t>’</w:t>
      </w:r>
      <w:r w:rsidR="00DA00DC">
        <w:t xml:space="preserve">on ne te donne pas de réponse </w:t>
      </w:r>
      <w:r w:rsidR="00DA00DC">
        <w:lastRenderedPageBreak/>
        <w:t>expliquant très clairement son absence</w:t>
      </w:r>
      <w:r>
        <w:t xml:space="preserve">. </w:t>
      </w:r>
      <w:r w:rsidR="00DA00DC">
        <w:t>N</w:t>
      </w:r>
      <w:r>
        <w:t>’</w:t>
      </w:r>
      <w:r w:rsidR="00DA00DC">
        <w:t>insiste pas</w:t>
      </w:r>
      <w:r>
        <w:t xml:space="preserve">. </w:t>
      </w:r>
      <w:r w:rsidR="00DA00DC">
        <w:t>Tu as compris</w:t>
      </w:r>
      <w:r>
        <w:t> ? »</w:t>
      </w:r>
    </w:p>
    <w:p w14:paraId="0778E7AB" w14:textId="77777777" w:rsidR="00DD1C38" w:rsidRDefault="00DA00DC" w:rsidP="00DA00DC">
      <w:r>
        <w:t>Prête à sortir</w:t>
      </w:r>
      <w:r w:rsidR="00DD1C38">
        <w:t xml:space="preserve">, </w:t>
      </w:r>
      <w:r>
        <w:t>elle avait la main sur le loquet de la porte</w:t>
      </w:r>
      <w:r w:rsidR="00DD1C38">
        <w:t>.</w:t>
      </w:r>
    </w:p>
    <w:p w14:paraId="144807ED" w14:textId="56E76E22" w:rsidR="00DA00DC" w:rsidRDefault="00DD1C38" w:rsidP="00DA00DC">
      <w:r>
        <w:t>« </w:t>
      </w:r>
      <w:r w:rsidR="00DA00DC">
        <w:t>À propos de quoi ai-je été amenée à te parler de tout cela</w:t>
      </w:r>
      <w:r>
        <w:t xml:space="preserve"> ? </w:t>
      </w:r>
      <w:r w:rsidR="00DA00DC">
        <w:t>Ah</w:t>
      </w:r>
      <w:r>
        <w:t xml:space="preserve"> ! </w:t>
      </w:r>
      <w:r w:rsidR="00DA00DC">
        <w:t>oui</w:t>
      </w:r>
      <w:r>
        <w:t xml:space="preserve">, </w:t>
      </w:r>
      <w:r w:rsidR="00DA00DC">
        <w:t>j</w:t>
      </w:r>
      <w:r>
        <w:t>’</w:t>
      </w:r>
      <w:r w:rsidR="00DA00DC">
        <w:t>y suis</w:t>
      </w:r>
      <w:r>
        <w:t xml:space="preserve">. </w:t>
      </w:r>
      <w:r w:rsidR="00DA00DC">
        <w:t xml:space="preserve">À propos de cette écervelée de </w:t>
      </w:r>
      <w:proofErr w:type="spellStart"/>
      <w:r w:rsidR="00DA00DC">
        <w:t>Mihirmah</w:t>
      </w:r>
      <w:proofErr w:type="spellEnd"/>
      <w:r>
        <w:t xml:space="preserve">. </w:t>
      </w:r>
      <w:r w:rsidR="00DA00DC">
        <w:t>Il est bien rare au harem qu</w:t>
      </w:r>
      <w:r>
        <w:t>’</w:t>
      </w:r>
      <w:r w:rsidR="00DA00DC">
        <w:t>on ait vu quelqu</w:t>
      </w:r>
      <w:r>
        <w:t>’</w:t>
      </w:r>
      <w:r w:rsidR="00DA00DC">
        <w:t>un débuter sous d</w:t>
      </w:r>
      <w:r>
        <w:t>’</w:t>
      </w:r>
      <w:r w:rsidR="00DA00DC">
        <w:t>aussi favorables auspices</w:t>
      </w:r>
      <w:r>
        <w:t xml:space="preserve">. </w:t>
      </w:r>
      <w:r w:rsidR="00DA00DC">
        <w:t>Elle était belle</w:t>
      </w:r>
      <w:r>
        <w:t xml:space="preserve">, </w:t>
      </w:r>
      <w:r w:rsidR="00DA00DC">
        <w:t>c</w:t>
      </w:r>
      <w:r>
        <w:t>’</w:t>
      </w:r>
      <w:r w:rsidR="00DA00DC">
        <w:t>est entendu</w:t>
      </w:r>
      <w:r>
        <w:t xml:space="preserve">. </w:t>
      </w:r>
      <w:r w:rsidR="00DA00DC">
        <w:t>Elle l</w:t>
      </w:r>
      <w:r>
        <w:t>’</w:t>
      </w:r>
      <w:r w:rsidR="00DA00DC">
        <w:t>est toujours</w:t>
      </w:r>
      <w:r>
        <w:t xml:space="preserve">. </w:t>
      </w:r>
      <w:r w:rsidR="00DA00DC">
        <w:t>Tu as pu t</w:t>
      </w:r>
      <w:r>
        <w:t>’</w:t>
      </w:r>
      <w:r w:rsidR="00DA00DC">
        <w:t>en rendre compte toi-même</w:t>
      </w:r>
      <w:r>
        <w:t xml:space="preserve">. </w:t>
      </w:r>
      <w:r w:rsidR="00DA00DC">
        <w:t>Mais je dois surtout ajouter que je m</w:t>
      </w:r>
      <w:r>
        <w:t>’</w:t>
      </w:r>
      <w:r w:rsidR="00DA00DC">
        <w:t>étais employée de mon mieux à guider ses premiers pas à elle aussi</w:t>
      </w:r>
      <w:r>
        <w:t xml:space="preserve">. </w:t>
      </w:r>
      <w:r w:rsidR="00DA00DC">
        <w:t>Quel départ foudroyant en tout cas</w:t>
      </w:r>
      <w:r>
        <w:t xml:space="preserve">, </w:t>
      </w:r>
      <w:r w:rsidR="00DA00DC">
        <w:t>et de nature à permettre toutes les espérances</w:t>
      </w:r>
      <w:r>
        <w:t xml:space="preserve"> ! </w:t>
      </w:r>
      <w:r w:rsidR="00DA00DC">
        <w:t>Une semaine ne s</w:t>
      </w:r>
      <w:r>
        <w:t>’</w:t>
      </w:r>
      <w:r w:rsidR="00DA00DC">
        <w:t>était pas écoulée depuis son arrivée qu</w:t>
      </w:r>
      <w:r>
        <w:t>’</w:t>
      </w:r>
      <w:r w:rsidR="00DA00DC">
        <w:t xml:space="preserve">elle était </w:t>
      </w:r>
      <w:proofErr w:type="spellStart"/>
      <w:r w:rsidR="00DA00DC">
        <w:rPr>
          <w:i/>
          <w:iCs/>
        </w:rPr>
        <w:t>guezdé</w:t>
      </w:r>
      <w:proofErr w:type="spellEnd"/>
      <w:r>
        <w:rPr>
          <w:i/>
          <w:iCs/>
        </w:rPr>
        <w:t xml:space="preserve">. </w:t>
      </w:r>
      <w:r w:rsidR="00DA00DC">
        <w:t xml:space="preserve">Puis </w:t>
      </w:r>
      <w:proofErr w:type="spellStart"/>
      <w:r w:rsidR="00DA00DC">
        <w:rPr>
          <w:i/>
          <w:iCs/>
        </w:rPr>
        <w:t>ikbal</w:t>
      </w:r>
      <w:proofErr w:type="spellEnd"/>
      <w:r>
        <w:rPr>
          <w:i/>
          <w:iCs/>
        </w:rPr>
        <w:t xml:space="preserve">, </w:t>
      </w:r>
      <w:r w:rsidR="00DA00DC">
        <w:t>dans le mois qui a suivi</w:t>
      </w:r>
      <w:r>
        <w:t xml:space="preserve">. </w:t>
      </w:r>
      <w:r w:rsidR="00DA00DC">
        <w:t>Déjà ses amies ne l</w:t>
      </w:r>
      <w:r>
        <w:t>’</w:t>
      </w:r>
      <w:r w:rsidR="00DA00DC">
        <w:t>appelaient plus</w:t>
      </w:r>
      <w:r>
        <w:t xml:space="preserve">, </w:t>
      </w:r>
      <w:r w:rsidR="00DA00DC">
        <w:t>par flatterie</w:t>
      </w:r>
      <w:r>
        <w:t xml:space="preserve">, </w:t>
      </w:r>
      <w:r w:rsidR="00DA00DC">
        <w:t xml:space="preserve">que </w:t>
      </w:r>
      <w:proofErr w:type="spellStart"/>
      <w:r w:rsidR="00DA00DC">
        <w:rPr>
          <w:i/>
          <w:iCs/>
        </w:rPr>
        <w:t>Mihirmah</w:t>
      </w:r>
      <w:proofErr w:type="spellEnd"/>
      <w:r w:rsidR="00DA00DC">
        <w:rPr>
          <w:i/>
          <w:iCs/>
        </w:rPr>
        <w:t xml:space="preserve"> Kadine</w:t>
      </w:r>
      <w:r>
        <w:rPr>
          <w:i/>
          <w:iCs/>
        </w:rPr>
        <w:t xml:space="preserve">, </w:t>
      </w:r>
      <w:r w:rsidR="00DA00DC">
        <w:t>craignant toutes que ce ne fût bientôt vrai</w:t>
      </w:r>
      <w:r>
        <w:t xml:space="preserve">. </w:t>
      </w:r>
      <w:r w:rsidR="00DA00DC">
        <w:t>Voilà le splendide édifice que</w:t>
      </w:r>
      <w:r>
        <w:t xml:space="preserve">, </w:t>
      </w:r>
      <w:r w:rsidR="00DA00DC">
        <w:t>de ses propres mains</w:t>
      </w:r>
      <w:r>
        <w:t xml:space="preserve">, </w:t>
      </w:r>
      <w:r w:rsidR="00DA00DC">
        <w:t>elle a démoli</w:t>
      </w:r>
      <w:r>
        <w:t> ! »</w:t>
      </w:r>
    </w:p>
    <w:p w14:paraId="24D1231D" w14:textId="77777777" w:rsidR="00DD1C38" w:rsidRDefault="00DA00DC" w:rsidP="00DA00DC">
      <w:r>
        <w:t>Je devais ouvrir de bien grands yeux</w:t>
      </w:r>
      <w:r w:rsidR="00DD1C38">
        <w:t xml:space="preserve">, </w:t>
      </w:r>
      <w:r>
        <w:t xml:space="preserve">car la </w:t>
      </w:r>
      <w:proofErr w:type="spellStart"/>
      <w:r>
        <w:t>Hasnadar</w:t>
      </w:r>
      <w:proofErr w:type="spellEnd"/>
      <w:r>
        <w:t xml:space="preserve"> sourit</w:t>
      </w:r>
      <w:r w:rsidR="00DD1C38">
        <w:t>.</w:t>
      </w:r>
    </w:p>
    <w:p w14:paraId="751963A0" w14:textId="445C5261" w:rsidR="00DA00DC" w:rsidRDefault="00DD1C38" w:rsidP="00DA00DC">
      <w:r>
        <w:t>« </w:t>
      </w:r>
      <w:r w:rsidR="00DA00DC">
        <w:t>Tous ces mots ne te disent rien</w:t>
      </w:r>
      <w:r>
        <w:t xml:space="preserve">, </w:t>
      </w:r>
      <w:r w:rsidR="00DA00DC">
        <w:t>sans doute</w:t>
      </w:r>
      <w:r>
        <w:t xml:space="preserve"> ? </w:t>
      </w:r>
      <w:r w:rsidR="00DA00DC">
        <w:t>Il est pourtant dans ta destinée</w:t>
      </w:r>
      <w:r>
        <w:t xml:space="preserve">, </w:t>
      </w:r>
      <w:r w:rsidR="00DA00DC">
        <w:t>ma pauvre fille</w:t>
      </w:r>
      <w:r>
        <w:t xml:space="preserve">, </w:t>
      </w:r>
      <w:r w:rsidR="00DA00DC">
        <w:t>de n</w:t>
      </w:r>
      <w:r>
        <w:t>’</w:t>
      </w:r>
      <w:r w:rsidR="00DA00DC">
        <w:t>entendre plus qu</w:t>
      </w:r>
      <w:r>
        <w:t>’</w:t>
      </w:r>
      <w:r w:rsidR="00DA00DC">
        <w:t>eux</w:t>
      </w:r>
      <w:r>
        <w:t xml:space="preserve">, </w:t>
      </w:r>
      <w:r w:rsidR="00DA00DC">
        <w:t>à présent</w:t>
      </w:r>
      <w:r>
        <w:t xml:space="preserve">. </w:t>
      </w:r>
      <w:r w:rsidR="00DA00DC">
        <w:t>C</w:t>
      </w:r>
      <w:r>
        <w:t>’</w:t>
      </w:r>
      <w:r w:rsidR="00DA00DC">
        <w:t>est la hiérarchie du harem que je viens de t</w:t>
      </w:r>
      <w:r>
        <w:t>’</w:t>
      </w:r>
      <w:r w:rsidR="00DA00DC">
        <w:t>exposer là</w:t>
      </w:r>
      <w:r>
        <w:t xml:space="preserve">. </w:t>
      </w:r>
      <w:r w:rsidR="00DA00DC">
        <w:t xml:space="preserve">Les </w:t>
      </w:r>
      <w:proofErr w:type="spellStart"/>
      <w:r w:rsidR="00DA00DC">
        <w:t>Guezdès</w:t>
      </w:r>
      <w:proofErr w:type="spellEnd"/>
      <w:r w:rsidR="00DA00DC">
        <w:t xml:space="preserve"> sont les odalisques que le </w:t>
      </w:r>
      <w:proofErr w:type="spellStart"/>
      <w:r w:rsidR="00DA00DC">
        <w:t>Kalife</w:t>
      </w:r>
      <w:proofErr w:type="spellEnd"/>
      <w:r w:rsidR="00DA00DC">
        <w:t xml:space="preserve"> a simplement remarquées</w:t>
      </w:r>
      <w:r>
        <w:t xml:space="preserve"> ; </w:t>
      </w:r>
      <w:r w:rsidR="00DA00DC">
        <w:t xml:space="preserve">les </w:t>
      </w:r>
      <w:proofErr w:type="spellStart"/>
      <w:r w:rsidR="00DA00DC">
        <w:t>Ikbals</w:t>
      </w:r>
      <w:proofErr w:type="spellEnd"/>
      <w:r w:rsidR="00DA00DC">
        <w:t xml:space="preserve"> sont celles qui ont été admises au moins une fois à l</w:t>
      </w:r>
      <w:r>
        <w:t>’</w:t>
      </w:r>
      <w:r w:rsidR="00DA00DC">
        <w:t>honneur de l</w:t>
      </w:r>
      <w:r>
        <w:t>’</w:t>
      </w:r>
      <w:r w:rsidR="00DA00DC">
        <w:t>alcôve impériale</w:t>
      </w:r>
      <w:r>
        <w:t xml:space="preserve"> ; </w:t>
      </w:r>
      <w:r w:rsidR="00DA00DC">
        <w:t>les Kadines enfin sont les favorites dont notre souverain a eu un enfant</w:t>
      </w:r>
      <w:r>
        <w:t xml:space="preserve">. </w:t>
      </w:r>
      <w:r w:rsidR="00DA00DC">
        <w:t>Que cet enfant soit un fils</w:t>
      </w:r>
      <w:r>
        <w:t xml:space="preserve">, </w:t>
      </w:r>
      <w:r w:rsidR="00DA00DC">
        <w:t>et que ce fils soit appelé à régner un jour</w:t>
      </w:r>
      <w:r>
        <w:t xml:space="preserve">, </w:t>
      </w:r>
      <w:r w:rsidR="00DA00DC">
        <w:t>et voici la Kadine promue au rang suprême de Validé Sultane</w:t>
      </w:r>
      <w:r>
        <w:t xml:space="preserve">. </w:t>
      </w:r>
      <w:r w:rsidR="00DA00DC">
        <w:t>C</w:t>
      </w:r>
      <w:r>
        <w:t>’</w:t>
      </w:r>
      <w:r w:rsidR="00DA00DC">
        <w:t>est l</w:t>
      </w:r>
      <w:r>
        <w:t>’</w:t>
      </w:r>
      <w:r w:rsidR="00DA00DC">
        <w:t>espoir qui est autorisé à chacune des femmes qui entrent ici</w:t>
      </w:r>
      <w:r>
        <w:t xml:space="preserve">. </w:t>
      </w:r>
      <w:r w:rsidR="00DA00DC">
        <w:t>C</w:t>
      </w:r>
      <w:r>
        <w:t>’</w:t>
      </w:r>
      <w:r w:rsidR="00DA00DC">
        <w:t xml:space="preserve">est cette prodigieuse possibilité que </w:t>
      </w:r>
      <w:proofErr w:type="spellStart"/>
      <w:r w:rsidR="00DA00DC">
        <w:t>Mihirmah</w:t>
      </w:r>
      <w:proofErr w:type="spellEnd"/>
      <w:r w:rsidR="00DA00DC">
        <w:t xml:space="preserve"> a sacrifiée de gaîté de cœur</w:t>
      </w:r>
      <w:r>
        <w:t xml:space="preserve">, </w:t>
      </w:r>
      <w:r w:rsidR="00DA00DC">
        <w:t>pour quel motif</w:t>
      </w:r>
      <w:r>
        <w:t xml:space="preserve"> ? </w:t>
      </w:r>
      <w:r w:rsidR="00DA00DC">
        <w:t xml:space="preserve">tu </w:t>
      </w:r>
      <w:r w:rsidR="00DA00DC">
        <w:lastRenderedPageBreak/>
        <w:t>serais bien aimable de me l</w:t>
      </w:r>
      <w:r>
        <w:t>’</w:t>
      </w:r>
      <w:r w:rsidR="00DA00DC">
        <w:t>apprendre</w:t>
      </w:r>
      <w:r>
        <w:t xml:space="preserve">, </w:t>
      </w:r>
      <w:r w:rsidR="00DA00DC">
        <w:t>si tu t</w:t>
      </w:r>
      <w:r>
        <w:t>’</w:t>
      </w:r>
      <w:r w:rsidR="00DA00DC">
        <w:t>en doutes</w:t>
      </w:r>
      <w:r>
        <w:t xml:space="preserve">, </w:t>
      </w:r>
      <w:r w:rsidR="00DA00DC">
        <w:t>alors que la partie la plus difficile de sa tâche était accomplie</w:t>
      </w:r>
      <w:r>
        <w:t xml:space="preserve">. </w:t>
      </w:r>
      <w:r w:rsidR="00DA00DC">
        <w:t>Un coup de tête</w:t>
      </w:r>
      <w:r>
        <w:t xml:space="preserve">, </w:t>
      </w:r>
      <w:r w:rsidR="00DA00DC">
        <w:t>une folie</w:t>
      </w:r>
      <w:r>
        <w:t xml:space="preserve">, </w:t>
      </w:r>
      <w:r w:rsidR="00DA00DC">
        <w:t>je te le répète</w:t>
      </w:r>
      <w:r>
        <w:t xml:space="preserve"> ! </w:t>
      </w:r>
      <w:r w:rsidR="00DA00DC">
        <w:t>Comment a-t-elle manœuvré pour arriver à ses fins</w:t>
      </w:r>
      <w:r>
        <w:t xml:space="preserve"> ? </w:t>
      </w:r>
      <w:r w:rsidR="00DA00DC">
        <w:t>demandes-tu</w:t>
      </w:r>
      <w:r>
        <w:t xml:space="preserve">. </w:t>
      </w:r>
      <w:r w:rsidR="00DA00DC">
        <w:t>La Validé l</w:t>
      </w:r>
      <w:r>
        <w:t>’</w:t>
      </w:r>
      <w:r w:rsidR="00DA00DC">
        <w:t>avait remarquée</w:t>
      </w:r>
      <w:r>
        <w:t xml:space="preserve">. </w:t>
      </w:r>
      <w:r w:rsidR="00DA00DC">
        <w:t>Elle a sollicité la faveur de faire partie de sa maison</w:t>
      </w:r>
      <w:r>
        <w:t xml:space="preserve">. </w:t>
      </w:r>
      <w:r w:rsidR="00DA00DC">
        <w:t>À partir de cet instant-là</w:t>
      </w:r>
      <w:r>
        <w:t xml:space="preserve">, </w:t>
      </w:r>
      <w:r w:rsidR="00DA00DC">
        <w:t>elle a cessé</w:t>
      </w:r>
      <w:r>
        <w:t xml:space="preserve">, </w:t>
      </w:r>
      <w:r w:rsidR="00DA00DC">
        <w:t>comme il est d</w:t>
      </w:r>
      <w:r>
        <w:t>’</w:t>
      </w:r>
      <w:r w:rsidR="00DA00DC">
        <w:t>usage</w:t>
      </w:r>
      <w:r>
        <w:t xml:space="preserve">, </w:t>
      </w:r>
      <w:r w:rsidR="00DA00DC">
        <w:t>d</w:t>
      </w:r>
      <w:r>
        <w:t>’</w:t>
      </w:r>
      <w:r w:rsidR="00DA00DC">
        <w:t>appartenir au harem proprement dit</w:t>
      </w:r>
      <w:r>
        <w:t xml:space="preserve">, </w:t>
      </w:r>
      <w:r w:rsidR="00DA00DC">
        <w:t>le sultan évitant toujours tout ce qui</w:t>
      </w:r>
      <w:r>
        <w:t xml:space="preserve">, </w:t>
      </w:r>
      <w:r w:rsidR="00DA00DC">
        <w:t>de près ou de loin</w:t>
      </w:r>
      <w:r>
        <w:t xml:space="preserve">, </w:t>
      </w:r>
      <w:r w:rsidR="00DA00DC">
        <w:t>pourrait paraître une atteinte à l</w:t>
      </w:r>
      <w:r>
        <w:t>’</w:t>
      </w:r>
      <w:r w:rsidR="00DA00DC">
        <w:t>autorité de sa mère</w:t>
      </w:r>
      <w:r>
        <w:t xml:space="preserve">. </w:t>
      </w:r>
      <w:r w:rsidR="00DA00DC">
        <w:t>Mais</w:t>
      </w:r>
      <w:r>
        <w:t xml:space="preserve">, </w:t>
      </w:r>
      <w:r w:rsidR="00DA00DC">
        <w:t>du même coup</w:t>
      </w:r>
      <w:r>
        <w:t xml:space="preserve">, </w:t>
      </w:r>
      <w:r w:rsidR="00DA00DC">
        <w:t>les merveilleuses ambitions auxquelles je faisais allusion tout à l</w:t>
      </w:r>
      <w:r>
        <w:t>’</w:t>
      </w:r>
      <w:r w:rsidR="00DA00DC">
        <w:t>heure lui ont été interdites</w:t>
      </w:r>
      <w:r>
        <w:t xml:space="preserve">. </w:t>
      </w:r>
      <w:r w:rsidR="00DA00DC">
        <w:t>Qu</w:t>
      </w:r>
      <w:r>
        <w:t>’</w:t>
      </w:r>
      <w:r w:rsidR="00DA00DC">
        <w:t>en dis-tu</w:t>
      </w:r>
      <w:r>
        <w:t xml:space="preserve"> ? </w:t>
      </w:r>
      <w:r w:rsidR="00DA00DC">
        <w:t>Tel est le beau résultat qu</w:t>
      </w:r>
      <w:r>
        <w:t>’</w:t>
      </w:r>
      <w:r w:rsidR="00DA00DC">
        <w:t>a ainsi atteint la petite personne dont nous avons la bienveillance de nous occuper</w:t>
      </w:r>
      <w:r>
        <w:t> ! »</w:t>
      </w:r>
    </w:p>
    <w:p w14:paraId="67AFB21E" w14:textId="77777777" w:rsidR="00DD1C38" w:rsidRDefault="00DA00DC" w:rsidP="00DA00DC">
      <w:r>
        <w:t>Une question me brûlait les lèvres</w:t>
      </w:r>
      <w:r w:rsidR="00DD1C38">
        <w:t xml:space="preserve">. </w:t>
      </w:r>
      <w:r>
        <w:t>Mais le cœur me battait si fort que je ne sais comment j</w:t>
      </w:r>
      <w:r w:rsidR="00DD1C38">
        <w:t>’</w:t>
      </w:r>
      <w:r>
        <w:t>eus le courage de la lui poser</w:t>
      </w:r>
      <w:r w:rsidR="00DD1C38">
        <w:t>.</w:t>
      </w:r>
    </w:p>
    <w:p w14:paraId="7F28C697" w14:textId="063CDB24" w:rsidR="00DA00DC" w:rsidRDefault="00DD1C38" w:rsidP="00DA00DC">
      <w:r>
        <w:t>« </w:t>
      </w:r>
      <w:r w:rsidR="00DA00DC">
        <w:t>Être remarquée par la Validé</w:t>
      </w:r>
      <w:r>
        <w:t xml:space="preserve">, </w:t>
      </w:r>
      <w:r w:rsidR="00DA00DC">
        <w:t>obtenir d</w:t>
      </w:r>
      <w:r>
        <w:t>’</w:t>
      </w:r>
      <w:r w:rsidR="00DA00DC">
        <w:t>être admise à son service</w:t>
      </w:r>
      <w:r>
        <w:t xml:space="preserve">, </w:t>
      </w:r>
      <w:r w:rsidR="00DA00DC">
        <w:t>sont-ce là choses particulièrement ardues</w:t>
      </w:r>
      <w:r>
        <w:t> ? »</w:t>
      </w:r>
    </w:p>
    <w:p w14:paraId="732D43F2" w14:textId="77777777" w:rsidR="00DD1C38" w:rsidRDefault="00DA00DC" w:rsidP="00DA00DC">
      <w:r>
        <w:t>La grande maîtresse laissa peser sur moi un regard qui n</w:t>
      </w:r>
      <w:r w:rsidR="00DD1C38">
        <w:t>’</w:t>
      </w:r>
      <w:r>
        <w:t>avait jamais été aussi dur</w:t>
      </w:r>
      <w:r w:rsidR="00DD1C38">
        <w:t>.</w:t>
      </w:r>
    </w:p>
    <w:p w14:paraId="699700F5" w14:textId="5A511206" w:rsidR="00DA00DC" w:rsidRDefault="00DD1C38" w:rsidP="00DA00DC">
      <w:r>
        <w:t>« </w:t>
      </w:r>
      <w:r w:rsidR="00DA00DC">
        <w:t>Il n</w:t>
      </w:r>
      <w:r>
        <w:t>’</w:t>
      </w:r>
      <w:r w:rsidR="00DA00DC">
        <w:t>est jamais ardu de faire une bêtise</w:t>
      </w:r>
      <w:r>
        <w:t xml:space="preserve">, </w:t>
      </w:r>
      <w:r w:rsidR="00DA00DC">
        <w:t>répondit-elle avec lenteur</w:t>
      </w:r>
      <w:r>
        <w:t xml:space="preserve">. </w:t>
      </w:r>
      <w:r w:rsidR="00DA00DC">
        <w:t>Ne compte pas sur moi pour t</w:t>
      </w:r>
      <w:r>
        <w:t>’</w:t>
      </w:r>
      <w:r w:rsidR="00DA00DC">
        <w:t>aider dans celle-ci</w:t>
      </w:r>
      <w:r>
        <w:t xml:space="preserve">, </w:t>
      </w:r>
      <w:r w:rsidR="00DA00DC">
        <w:t>en tout cas</w:t>
      </w:r>
      <w:r>
        <w:t xml:space="preserve">. </w:t>
      </w:r>
      <w:r w:rsidR="00DA00DC">
        <w:t>Ce n</w:t>
      </w:r>
      <w:r>
        <w:t>’</w:t>
      </w:r>
      <w:r w:rsidR="00DA00DC">
        <w:t>est pas en effet sur ce tableau-là que j</w:t>
      </w:r>
      <w:r>
        <w:t>’</w:t>
      </w:r>
      <w:r w:rsidR="00DA00DC">
        <w:t>ai décidé que se jouerait ta partie</w:t>
      </w:r>
      <w:r>
        <w:t>. »</w:t>
      </w:r>
    </w:p>
    <w:p w14:paraId="227CDABC" w14:textId="77777777" w:rsidR="00DD1C38" w:rsidRDefault="00DA00DC" w:rsidP="00DA00DC">
      <w:r>
        <w:t>C</w:t>
      </w:r>
      <w:r w:rsidR="00DD1C38">
        <w:t>’</w:t>
      </w:r>
      <w:r>
        <w:t>était une femme de parole</w:t>
      </w:r>
      <w:r w:rsidR="00DD1C38">
        <w:t xml:space="preserve">. </w:t>
      </w:r>
      <w:r>
        <w:t>Dans l</w:t>
      </w:r>
      <w:r w:rsidR="00DD1C38">
        <w:t>’</w:t>
      </w:r>
      <w:r>
        <w:t>effarement général</w:t>
      </w:r>
      <w:r w:rsidR="00DD1C38">
        <w:t xml:space="preserve">, </w:t>
      </w:r>
      <w:r>
        <w:t>au milieu de tohu-bohu dont une visite de Sa Majesté au harem était chaque fois le prétexte</w:t>
      </w:r>
      <w:r w:rsidR="00DD1C38">
        <w:t xml:space="preserve">, </w:t>
      </w:r>
      <w:r>
        <w:t>elle trouva le moyen de monter chez moi</w:t>
      </w:r>
      <w:r w:rsidR="00DD1C38">
        <w:t xml:space="preserve">. </w:t>
      </w:r>
      <w:r>
        <w:t>Il était cinq heures moins le quart</w:t>
      </w:r>
      <w:r w:rsidR="00DD1C38">
        <w:t>.</w:t>
      </w:r>
    </w:p>
    <w:p w14:paraId="719804C7" w14:textId="77777777" w:rsidR="00DD1C38" w:rsidRDefault="00DD1C38" w:rsidP="00DA00DC">
      <w:r>
        <w:t>« </w:t>
      </w:r>
      <w:r w:rsidR="00DA00DC">
        <w:t>Je suis contente</w:t>
      </w:r>
      <w:r>
        <w:t> ! »</w:t>
      </w:r>
      <w:r w:rsidR="00DA00DC">
        <w:t xml:space="preserve"> dit-elle</w:t>
      </w:r>
      <w:r>
        <w:t xml:space="preserve">, </w:t>
      </w:r>
      <w:r w:rsidR="00DA00DC">
        <w:t>m</w:t>
      </w:r>
      <w:r>
        <w:t>’</w:t>
      </w:r>
      <w:r w:rsidR="00DA00DC">
        <w:t>ayant inspectée d</w:t>
      </w:r>
      <w:r>
        <w:t>’</w:t>
      </w:r>
      <w:r w:rsidR="00DA00DC">
        <w:t>un rapide coup d</w:t>
      </w:r>
      <w:r>
        <w:t>’</w:t>
      </w:r>
      <w:r w:rsidR="00DA00DC">
        <w:rPr>
          <w:rFonts w:cs="Georgia"/>
        </w:rPr>
        <w:t>œ</w:t>
      </w:r>
      <w:r w:rsidR="00DA00DC">
        <w:t>il</w:t>
      </w:r>
      <w:r>
        <w:t>.</w:t>
      </w:r>
    </w:p>
    <w:p w14:paraId="3D0C5DBE" w14:textId="77777777" w:rsidR="00DD1C38" w:rsidRDefault="00DA00DC" w:rsidP="00DA00DC">
      <w:r>
        <w:lastRenderedPageBreak/>
        <w:t>Elle me donna une petite tape sous le menton</w:t>
      </w:r>
      <w:r w:rsidR="00DD1C38">
        <w:t>.</w:t>
      </w:r>
    </w:p>
    <w:p w14:paraId="479821C1" w14:textId="6FFC4C69" w:rsidR="00DA00DC" w:rsidRDefault="00DD1C38" w:rsidP="00DA00DC">
      <w:r>
        <w:t>« </w:t>
      </w:r>
      <w:r w:rsidR="00DA00DC">
        <w:t>Descends dans le grand hall</w:t>
      </w:r>
      <w:r>
        <w:t xml:space="preserve">. </w:t>
      </w:r>
      <w:r w:rsidR="00DA00DC">
        <w:t>Et ne me quitte plus du regard</w:t>
      </w:r>
      <w:r>
        <w:t xml:space="preserve">. </w:t>
      </w:r>
      <w:r w:rsidR="00DA00DC">
        <w:t>C</w:t>
      </w:r>
      <w:r>
        <w:t>’</w:t>
      </w:r>
      <w:r w:rsidR="00DA00DC">
        <w:t>est la minute décisive de la vie que tu vas vivre</w:t>
      </w:r>
      <w:r>
        <w:t>. »</w:t>
      </w:r>
    </w:p>
    <w:p w14:paraId="3253CE45" w14:textId="77777777" w:rsidR="00DA00DC" w:rsidRDefault="00DA00DC" w:rsidP="00DA00DC"/>
    <w:p w14:paraId="0CF747C1" w14:textId="77777777" w:rsidR="00DD1C38" w:rsidRDefault="00DA00DC" w:rsidP="00DA00DC">
      <w:r>
        <w:t>Au même instant</w:t>
      </w:r>
      <w:r w:rsidR="00DD1C38">
        <w:t xml:space="preserve">, </w:t>
      </w:r>
      <w:r>
        <w:t>une espèce d</w:t>
      </w:r>
      <w:r w:rsidR="00DD1C38">
        <w:t>’</w:t>
      </w:r>
      <w:r>
        <w:t>immense rumeur sembla secouer tout le harem</w:t>
      </w:r>
      <w:r w:rsidR="00DD1C38">
        <w:t>.</w:t>
      </w:r>
    </w:p>
    <w:p w14:paraId="5F1D2120" w14:textId="77777777" w:rsidR="00DD1C38" w:rsidRDefault="00DA00DC" w:rsidP="00DA00DC">
      <w:r>
        <w:t>Dans la galerie d</w:t>
      </w:r>
      <w:r w:rsidR="00DD1C38">
        <w:t>’</w:t>
      </w:r>
      <w:r>
        <w:t>en bas</w:t>
      </w:r>
      <w:r w:rsidR="00DD1C38">
        <w:t xml:space="preserve">, </w:t>
      </w:r>
      <w:r>
        <w:t>éperdument</w:t>
      </w:r>
      <w:r w:rsidR="00DD1C38">
        <w:t xml:space="preserve">, </w:t>
      </w:r>
      <w:r>
        <w:t>une cloche s</w:t>
      </w:r>
      <w:r w:rsidR="00DD1C38">
        <w:t>’</w:t>
      </w:r>
      <w:r>
        <w:t>était mise à sonner</w:t>
      </w:r>
      <w:r w:rsidR="00DD1C38">
        <w:t>.</w:t>
      </w:r>
    </w:p>
    <w:p w14:paraId="533DF8FC" w14:textId="058875D5" w:rsidR="00DA00DC" w:rsidRDefault="00DA00DC" w:rsidP="00DD1C38">
      <w:pPr>
        <w:pStyle w:val="Titre1"/>
        <w:numPr>
          <w:ilvl w:val="0"/>
          <w:numId w:val="16"/>
        </w:numPr>
        <w:ind w:firstLine="0"/>
      </w:pPr>
      <w:bookmarkStart w:id="29" w:name="__RefHeading___Toc367651724"/>
      <w:bookmarkStart w:id="30" w:name="_Toc194342877"/>
      <w:bookmarkEnd w:id="29"/>
      <w:r>
        <w:lastRenderedPageBreak/>
        <w:t>XIV</w:t>
      </w:r>
      <w:bookmarkEnd w:id="30"/>
    </w:p>
    <w:p w14:paraId="0B85ACB3" w14:textId="18B009BD" w:rsidR="00DA00DC" w:rsidRDefault="00DD1C38" w:rsidP="00DA00DC">
      <w:r>
        <w:t>« </w:t>
      </w:r>
      <w:r w:rsidR="00DA00DC">
        <w:t>Voici venir notre Souverain</w:t>
      </w:r>
      <w:r>
        <w:t xml:space="preserve">, </w:t>
      </w:r>
      <w:r w:rsidR="00DA00DC">
        <w:t>Empereur des Croyants</w:t>
      </w:r>
      <w:r>
        <w:t xml:space="preserve">, </w:t>
      </w:r>
      <w:r w:rsidR="00DA00DC">
        <w:t>Ombre d</w:t>
      </w:r>
      <w:r>
        <w:t>’</w:t>
      </w:r>
      <w:r w:rsidR="00DA00DC">
        <w:t>Allah sur la terre</w:t>
      </w:r>
      <w:r>
        <w:t xml:space="preserve">, </w:t>
      </w:r>
      <w:r w:rsidR="00DA00DC">
        <w:t>le Successeur du Prophète</w:t>
      </w:r>
      <w:r>
        <w:t xml:space="preserve">, </w:t>
      </w:r>
      <w:r w:rsidR="00DA00DC">
        <w:t>le Maître des maîtres</w:t>
      </w:r>
      <w:r>
        <w:t xml:space="preserve">, </w:t>
      </w:r>
      <w:r w:rsidR="00DA00DC">
        <w:t>l</w:t>
      </w:r>
      <w:r>
        <w:t>’</w:t>
      </w:r>
      <w:r w:rsidR="00DA00DC">
        <w:t>Élu parmi les élus</w:t>
      </w:r>
      <w:r>
        <w:t xml:space="preserve">, </w:t>
      </w:r>
      <w:r w:rsidR="00DA00DC">
        <w:t>notre Majesté</w:t>
      </w:r>
      <w:r>
        <w:t xml:space="preserve">, </w:t>
      </w:r>
      <w:r w:rsidR="00DA00DC">
        <w:t>notre Roi</w:t>
      </w:r>
      <w:r>
        <w:t xml:space="preserve">. </w:t>
      </w:r>
      <w:r w:rsidR="00DA00DC">
        <w:t>À lui longue vie</w:t>
      </w:r>
      <w:r>
        <w:t xml:space="preserve">. </w:t>
      </w:r>
      <w:r w:rsidR="00DA00DC">
        <w:t>Venez admirer celui qui est la gloire de la race d</w:t>
      </w:r>
      <w:r>
        <w:t>’</w:t>
      </w:r>
      <w:r w:rsidR="00DA00DC">
        <w:t>Osman</w:t>
      </w:r>
      <w:r>
        <w:t>. »</w:t>
      </w:r>
    </w:p>
    <w:p w14:paraId="223EF7A4" w14:textId="77777777" w:rsidR="00DA00DC" w:rsidRDefault="00DA00DC" w:rsidP="00DA00DC"/>
    <w:p w14:paraId="624946F6" w14:textId="77777777" w:rsidR="00DD1C38" w:rsidRDefault="00DA00DC" w:rsidP="00DA00DC">
      <w:r>
        <w:t>Tandis que la cloche ne s</w:t>
      </w:r>
      <w:r w:rsidR="00DD1C38">
        <w:t>’</w:t>
      </w:r>
      <w:r>
        <w:t>arrêtait point de retentir</w:t>
      </w:r>
      <w:r w:rsidR="00DD1C38">
        <w:t xml:space="preserve">, </w:t>
      </w:r>
      <w:r>
        <w:t>telle était la sorte de psalmodie ininterrompue elle aussi qui s</w:t>
      </w:r>
      <w:r w:rsidR="00DD1C38">
        <w:t>’</w:t>
      </w:r>
      <w:r>
        <w:t>en venait</w:t>
      </w:r>
      <w:r w:rsidR="00DD1C38">
        <w:t xml:space="preserve">, </w:t>
      </w:r>
      <w:r>
        <w:t>sans cesse grandissante</w:t>
      </w:r>
      <w:r w:rsidR="00DD1C38">
        <w:t xml:space="preserve">, </w:t>
      </w:r>
      <w:r>
        <w:t xml:space="preserve">du fond de la galerie menant au </w:t>
      </w:r>
      <w:proofErr w:type="spellStart"/>
      <w:r>
        <w:t>Mabeyin</w:t>
      </w:r>
      <w:proofErr w:type="spellEnd"/>
      <w:r>
        <w:t xml:space="preserve"> et au </w:t>
      </w:r>
      <w:proofErr w:type="spellStart"/>
      <w:r>
        <w:t>Selamlik</w:t>
      </w:r>
      <w:proofErr w:type="spellEnd"/>
      <w:r w:rsidR="00DD1C38">
        <w:t xml:space="preserve">. </w:t>
      </w:r>
      <w:r>
        <w:t>Le grand hall central</w:t>
      </w:r>
      <w:r w:rsidR="00DD1C38">
        <w:t xml:space="preserve">, </w:t>
      </w:r>
      <w:r>
        <w:t>à peu près désert quelques heures plus tôt</w:t>
      </w:r>
      <w:r w:rsidR="00DD1C38">
        <w:t xml:space="preserve">, </w:t>
      </w:r>
      <w:r>
        <w:t>s</w:t>
      </w:r>
      <w:r w:rsidR="00DD1C38">
        <w:t>’</w:t>
      </w:r>
      <w:r>
        <w:t>était transformé subitement en la plus bourdonnante des ruches</w:t>
      </w:r>
      <w:r w:rsidR="00DD1C38">
        <w:t xml:space="preserve">. </w:t>
      </w:r>
      <w:r>
        <w:t>Ce n</w:t>
      </w:r>
      <w:r w:rsidR="00DD1C38">
        <w:t>’</w:t>
      </w:r>
      <w:r>
        <w:t>était plus qu</w:t>
      </w:r>
      <w:r w:rsidR="00DD1C38">
        <w:t>’</w:t>
      </w:r>
      <w:r>
        <w:t>allées et venues de femmes</w:t>
      </w:r>
      <w:r w:rsidR="00DD1C38">
        <w:t xml:space="preserve">, </w:t>
      </w:r>
      <w:r>
        <w:t>d</w:t>
      </w:r>
      <w:r w:rsidR="00DD1C38">
        <w:t>’</w:t>
      </w:r>
      <w:r>
        <w:t>esclaves affolés</w:t>
      </w:r>
      <w:r w:rsidR="00DD1C38">
        <w:t xml:space="preserve">, </w:t>
      </w:r>
      <w:r>
        <w:t>courant dans toutes les directions</w:t>
      </w:r>
      <w:r w:rsidR="00DD1C38">
        <w:t xml:space="preserve">, </w:t>
      </w:r>
      <w:r>
        <w:t>montant et descendant tous les escaliers</w:t>
      </w:r>
      <w:r w:rsidR="00DD1C38">
        <w:t xml:space="preserve">. </w:t>
      </w:r>
      <w:r>
        <w:t>L</w:t>
      </w:r>
      <w:r w:rsidR="00DD1C38">
        <w:t>’</w:t>
      </w:r>
      <w:r>
        <w:t>immense balcon circulaire dominant le hall s</w:t>
      </w:r>
      <w:r w:rsidR="00DD1C38">
        <w:t>’</w:t>
      </w:r>
      <w:r>
        <w:t>était peuplé comme par enchantement d</w:t>
      </w:r>
      <w:r w:rsidR="00DD1C38">
        <w:t>’</w:t>
      </w:r>
      <w:r>
        <w:t>une centaine d</w:t>
      </w:r>
      <w:r w:rsidR="00DD1C38">
        <w:t>’</w:t>
      </w:r>
      <w:r>
        <w:t>odalisques</w:t>
      </w:r>
      <w:r w:rsidR="00DD1C38">
        <w:t xml:space="preserve">. </w:t>
      </w:r>
      <w:r>
        <w:t>Il en venait encore</w:t>
      </w:r>
      <w:r w:rsidR="00DD1C38">
        <w:t xml:space="preserve"> ; </w:t>
      </w:r>
      <w:r>
        <w:t>il en venait toujours</w:t>
      </w:r>
      <w:r w:rsidR="00DD1C38">
        <w:t xml:space="preserve">. </w:t>
      </w:r>
      <w:r>
        <w:t>Les retardataires bousculaient les premières arrivées</w:t>
      </w:r>
      <w:r w:rsidR="00DD1C38">
        <w:t xml:space="preserve">, </w:t>
      </w:r>
      <w:r>
        <w:t>les unes et les autres jouant des coudes et des épaules</w:t>
      </w:r>
      <w:r w:rsidR="00DD1C38">
        <w:t xml:space="preserve">, </w:t>
      </w:r>
      <w:r>
        <w:t>sans aucun souci d</w:t>
      </w:r>
      <w:r w:rsidR="00DD1C38">
        <w:t>’</w:t>
      </w:r>
      <w:r>
        <w:t>aménité</w:t>
      </w:r>
      <w:r w:rsidR="00DD1C38">
        <w:t xml:space="preserve">, </w:t>
      </w:r>
      <w:r>
        <w:t>beaucoup moins</w:t>
      </w:r>
      <w:r w:rsidR="00DD1C38">
        <w:t xml:space="preserve">, </w:t>
      </w:r>
      <w:r>
        <w:t>pour voir que pour être vues</w:t>
      </w:r>
      <w:r w:rsidR="00DD1C38">
        <w:t xml:space="preserve">. </w:t>
      </w:r>
      <w:r>
        <w:t>Puisque le roulement sévèrement établi ne leur concédait pas aujourd</w:t>
      </w:r>
      <w:r w:rsidR="00DD1C38">
        <w:t>’</w:t>
      </w:r>
      <w:r>
        <w:t>hui l</w:t>
      </w:r>
      <w:r w:rsidR="00DD1C38">
        <w:t>’</w:t>
      </w:r>
      <w:r>
        <w:t>autorisation d</w:t>
      </w:r>
      <w:r w:rsidR="00DD1C38">
        <w:t>’</w:t>
      </w:r>
      <w:r>
        <w:t>assister à la réception en bas</w:t>
      </w:r>
      <w:r w:rsidR="00DD1C38">
        <w:t xml:space="preserve">, </w:t>
      </w:r>
      <w:r>
        <w:t>au rez-de-chaussée</w:t>
      </w:r>
      <w:r w:rsidR="00DD1C38">
        <w:t xml:space="preserve">, </w:t>
      </w:r>
      <w:r>
        <w:t>ce n</w:t>
      </w:r>
      <w:r w:rsidR="00DD1C38">
        <w:t>’</w:t>
      </w:r>
      <w:r>
        <w:t>était pas une raison pour abdiquer d</w:t>
      </w:r>
      <w:r w:rsidR="00DD1C38">
        <w:t>’</w:t>
      </w:r>
      <w:r>
        <w:t>avance toute chance d</w:t>
      </w:r>
      <w:r w:rsidR="00DD1C38">
        <w:t>’</w:t>
      </w:r>
      <w:r>
        <w:t>être remarquée</w:t>
      </w:r>
      <w:r w:rsidR="00DD1C38">
        <w:t xml:space="preserve">, </w:t>
      </w:r>
      <w:r>
        <w:t>n</w:t>
      </w:r>
      <w:r w:rsidR="00DD1C38">
        <w:t>’</w:t>
      </w:r>
      <w:r>
        <w:t>est-ce pas</w:t>
      </w:r>
      <w:r w:rsidR="00DD1C38">
        <w:t xml:space="preserve">, </w:t>
      </w:r>
      <w:r>
        <w:t>pour ne point essayer de capter quelques-uns de ces augustes regards dont un seul eût suffi à asseoir la fortune de chacune d</w:t>
      </w:r>
      <w:r w:rsidR="00DD1C38">
        <w:t>’</w:t>
      </w:r>
      <w:r>
        <w:t>elles</w:t>
      </w:r>
      <w:r w:rsidR="00DD1C38">
        <w:t xml:space="preserve"> ? </w:t>
      </w:r>
      <w:r>
        <w:t>Hélas</w:t>
      </w:r>
      <w:r w:rsidR="00DD1C38">
        <w:t xml:space="preserve"> ! </w:t>
      </w:r>
      <w:r>
        <w:t>ces brèves minutes d</w:t>
      </w:r>
      <w:r w:rsidR="00DD1C38">
        <w:t>’</w:t>
      </w:r>
      <w:r>
        <w:t>espérance insensée</w:t>
      </w:r>
      <w:r w:rsidR="00DD1C38">
        <w:t xml:space="preserve">, </w:t>
      </w:r>
      <w:r>
        <w:t>de combien d</w:t>
      </w:r>
      <w:r w:rsidR="00DD1C38">
        <w:t>’</w:t>
      </w:r>
      <w:r>
        <w:t>heures de ténébreuse détresse n</w:t>
      </w:r>
      <w:r w:rsidR="00DD1C38">
        <w:t>’</w:t>
      </w:r>
      <w:r>
        <w:t>allaient-elles pas avoir ensuite à les payer</w:t>
      </w:r>
      <w:r w:rsidR="00DD1C38">
        <w:t xml:space="preserve">, </w:t>
      </w:r>
      <w:r>
        <w:t>lorsque le maître</w:t>
      </w:r>
      <w:r w:rsidR="00DD1C38">
        <w:t xml:space="preserve">, </w:t>
      </w:r>
      <w:r>
        <w:t>une fois de plus</w:t>
      </w:r>
      <w:r w:rsidR="00DD1C38">
        <w:t xml:space="preserve">, </w:t>
      </w:r>
      <w:r>
        <w:t>s</w:t>
      </w:r>
      <w:r w:rsidR="00DD1C38">
        <w:t>’</w:t>
      </w:r>
      <w:r>
        <w:t xml:space="preserve">en serait </w:t>
      </w:r>
      <w:r>
        <w:lastRenderedPageBreak/>
        <w:t>allé</w:t>
      </w:r>
      <w:r w:rsidR="00DD1C38">
        <w:t xml:space="preserve">, </w:t>
      </w:r>
      <w:r>
        <w:t>sans avoir eu seulement l</w:t>
      </w:r>
      <w:r w:rsidR="00DD1C38">
        <w:t>’</w:t>
      </w:r>
      <w:r>
        <w:t>air de soupçonner</w:t>
      </w:r>
      <w:r w:rsidR="00DD1C38">
        <w:t xml:space="preserve">, </w:t>
      </w:r>
      <w:r>
        <w:t>une fois de plus</w:t>
      </w:r>
      <w:r w:rsidR="00DD1C38">
        <w:t xml:space="preserve">, </w:t>
      </w:r>
      <w:r>
        <w:t>leur présence</w:t>
      </w:r>
      <w:r w:rsidR="00DD1C38">
        <w:t xml:space="preserve">. </w:t>
      </w:r>
      <w:r>
        <w:t>Oh</w:t>
      </w:r>
      <w:r w:rsidR="00DD1C38">
        <w:t xml:space="preserve"> ! </w:t>
      </w:r>
      <w:r>
        <w:t>je sais que je suis juge et partie</w:t>
      </w:r>
      <w:r w:rsidR="00DD1C38">
        <w:t xml:space="preserve">, </w:t>
      </w:r>
      <w:r>
        <w:t>et que chaque fois que j</w:t>
      </w:r>
      <w:r w:rsidR="00DD1C38">
        <w:t>’</w:t>
      </w:r>
      <w:r>
        <w:t>évoque ces honteux souvenirs</w:t>
      </w:r>
      <w:r w:rsidR="00DD1C38">
        <w:t xml:space="preserve">, </w:t>
      </w:r>
      <w:r>
        <w:t>ce n</w:t>
      </w:r>
      <w:r w:rsidR="00DD1C38">
        <w:t>’</w:t>
      </w:r>
      <w:r>
        <w:t>est point d</w:t>
      </w:r>
      <w:r w:rsidR="00DD1C38">
        <w:t>’</w:t>
      </w:r>
      <w:r>
        <w:t>une âme impassible</w:t>
      </w:r>
      <w:r w:rsidR="00DD1C38">
        <w:t xml:space="preserve">, </w:t>
      </w:r>
      <w:r>
        <w:t>mais avec un frisson de dégoût</w:t>
      </w:r>
      <w:r w:rsidR="00DD1C38">
        <w:t xml:space="preserve">, </w:t>
      </w:r>
      <w:r>
        <w:t>une rancœur qu</w:t>
      </w:r>
      <w:r w:rsidR="00DD1C38">
        <w:t>’</w:t>
      </w:r>
      <w:r>
        <w:t>il ferait beau voir qu</w:t>
      </w:r>
      <w:r w:rsidR="00DD1C38">
        <w:t>’</w:t>
      </w:r>
      <w:r>
        <w:t>on me reprochât</w:t>
      </w:r>
      <w:r w:rsidR="00DD1C38">
        <w:t xml:space="preserve"> ! </w:t>
      </w:r>
      <w:r>
        <w:t>Mais je ne suis tout de même pas assez prisonnière de mes haines pour nier en toute hypothèse ce qui a pu être la vérité</w:t>
      </w:r>
      <w:r w:rsidR="00DD1C38">
        <w:t xml:space="preserve">. </w:t>
      </w:r>
      <w:r>
        <w:t>Or</w:t>
      </w:r>
      <w:r w:rsidR="00DD1C38">
        <w:t xml:space="preserve">, </w:t>
      </w:r>
      <w:r>
        <w:t>la vérité est qu</w:t>
      </w:r>
      <w:r w:rsidR="00DD1C38">
        <w:t>’</w:t>
      </w:r>
      <w:r>
        <w:t>il n</w:t>
      </w:r>
      <w:r w:rsidR="00DD1C38">
        <w:t>’</w:t>
      </w:r>
      <w:r>
        <w:t>a jamais existé sur la terre spectacle plus beau</w:t>
      </w:r>
      <w:r w:rsidR="00DD1C38">
        <w:t xml:space="preserve">, </w:t>
      </w:r>
      <w:r>
        <w:t>plus parfait que celui qui m</w:t>
      </w:r>
      <w:r w:rsidR="00DD1C38">
        <w:t>’</w:t>
      </w:r>
      <w:r>
        <w:t>apparut en cet instant-là</w:t>
      </w:r>
      <w:r w:rsidR="00DD1C38">
        <w:t xml:space="preserve">. </w:t>
      </w:r>
      <w:r>
        <w:t>Il faut bien se dire que tout ce que le Caucase</w:t>
      </w:r>
      <w:r w:rsidR="00DD1C38">
        <w:t xml:space="preserve">, </w:t>
      </w:r>
      <w:r>
        <w:t>l</w:t>
      </w:r>
      <w:r w:rsidR="00DD1C38">
        <w:t>’</w:t>
      </w:r>
      <w:r>
        <w:t>Anatolie</w:t>
      </w:r>
      <w:r w:rsidR="00DD1C38">
        <w:t xml:space="preserve">, </w:t>
      </w:r>
      <w:r>
        <w:t>l</w:t>
      </w:r>
      <w:r w:rsidR="00DD1C38">
        <w:t>’</w:t>
      </w:r>
      <w:r>
        <w:t>Iran</w:t>
      </w:r>
      <w:r w:rsidR="00DD1C38">
        <w:t xml:space="preserve">, </w:t>
      </w:r>
      <w:r>
        <w:t>la Syrie</w:t>
      </w:r>
      <w:r w:rsidR="00DD1C38">
        <w:t xml:space="preserve">, </w:t>
      </w:r>
      <w:r>
        <w:t>Rhodes et Chypre ont pu produire de splendide comme bétail humain</w:t>
      </w:r>
      <w:r w:rsidR="00DD1C38">
        <w:t xml:space="preserve">, </w:t>
      </w:r>
      <w:r>
        <w:t>se trouvait sélectionné</w:t>
      </w:r>
      <w:r w:rsidR="00DD1C38">
        <w:t xml:space="preserve">, </w:t>
      </w:r>
      <w:r>
        <w:t>réuni</w:t>
      </w:r>
      <w:r w:rsidR="00DD1C38">
        <w:t xml:space="preserve">, </w:t>
      </w:r>
      <w:r>
        <w:t>parqué sous mes yeux</w:t>
      </w:r>
      <w:r w:rsidR="00DD1C38">
        <w:t xml:space="preserve">, </w:t>
      </w:r>
      <w:r>
        <w:t>en cette minute</w:t>
      </w:r>
      <w:r w:rsidR="00DD1C38">
        <w:t xml:space="preserve">. </w:t>
      </w:r>
      <w:r>
        <w:t>Si tu y ajoutes l</w:t>
      </w:r>
      <w:r w:rsidR="00DD1C38">
        <w:t>’</w:t>
      </w:r>
      <w:r>
        <w:t>ondoiement</w:t>
      </w:r>
      <w:r w:rsidR="00DD1C38">
        <w:t xml:space="preserve">, </w:t>
      </w:r>
      <w:r>
        <w:t>le coloris</w:t>
      </w:r>
      <w:r w:rsidR="00DD1C38">
        <w:t xml:space="preserve">, </w:t>
      </w:r>
      <w:r>
        <w:t xml:space="preserve">le </w:t>
      </w:r>
      <w:proofErr w:type="spellStart"/>
      <w:r>
        <w:t>paillettement</w:t>
      </w:r>
      <w:proofErr w:type="spellEnd"/>
      <w:r>
        <w:t xml:space="preserve"> des damas</w:t>
      </w:r>
      <w:r w:rsidR="00DD1C38">
        <w:t xml:space="preserve">, </w:t>
      </w:r>
      <w:r>
        <w:t>des gazes</w:t>
      </w:r>
      <w:r w:rsidR="00DD1C38">
        <w:t xml:space="preserve">, </w:t>
      </w:r>
      <w:r>
        <w:t>des mousselines</w:t>
      </w:r>
      <w:r w:rsidR="00DD1C38">
        <w:t xml:space="preserve">, </w:t>
      </w:r>
      <w:r>
        <w:t xml:space="preserve">les entêtantes odeurs de la </w:t>
      </w:r>
      <w:proofErr w:type="spellStart"/>
      <w:r>
        <w:t>myrthe</w:t>
      </w:r>
      <w:proofErr w:type="spellEnd"/>
      <w:r w:rsidR="00DD1C38">
        <w:t xml:space="preserve">, </w:t>
      </w:r>
      <w:r>
        <w:t>du cinnamome</w:t>
      </w:r>
      <w:r w:rsidR="00DD1C38">
        <w:t xml:space="preserve">, </w:t>
      </w:r>
      <w:r>
        <w:t>du benjoin</w:t>
      </w:r>
      <w:r w:rsidR="00DD1C38">
        <w:t xml:space="preserve">, </w:t>
      </w:r>
      <w:r>
        <w:t>la sombre gamme des fourrures qui soutachaient et bordaient les tuniques d</w:t>
      </w:r>
      <w:r w:rsidR="00DD1C38">
        <w:t>’</w:t>
      </w:r>
      <w:r>
        <w:t>or et d</w:t>
      </w:r>
      <w:r w:rsidR="00DD1C38">
        <w:t>’</w:t>
      </w:r>
      <w:r>
        <w:t xml:space="preserve">argent de toutes ces </w:t>
      </w:r>
      <w:proofErr w:type="spellStart"/>
      <w:r>
        <w:t>Roxelanes</w:t>
      </w:r>
      <w:proofErr w:type="spellEnd"/>
      <w:r w:rsidR="00DD1C38">
        <w:t xml:space="preserve">, </w:t>
      </w:r>
      <w:r>
        <w:t xml:space="preserve">de toutes ces </w:t>
      </w:r>
      <w:proofErr w:type="spellStart"/>
      <w:r>
        <w:t>Atalides</w:t>
      </w:r>
      <w:proofErr w:type="spellEnd"/>
      <w:r w:rsidR="00DD1C38">
        <w:t xml:space="preserve">, </w:t>
      </w:r>
      <w:r>
        <w:t>de toutes ces Zaïres</w:t>
      </w:r>
      <w:r w:rsidR="00DD1C38">
        <w:t xml:space="preserve">, </w:t>
      </w:r>
      <w:r>
        <w:t>les pierreries</w:t>
      </w:r>
      <w:r w:rsidR="00DD1C38">
        <w:t xml:space="preserve">, </w:t>
      </w:r>
      <w:r>
        <w:t>enfin</w:t>
      </w:r>
      <w:r w:rsidR="00DD1C38">
        <w:t xml:space="preserve">, </w:t>
      </w:r>
      <w:r>
        <w:t>les pierreries répandues à profusion sur les épaules</w:t>
      </w:r>
      <w:r w:rsidR="00DD1C38">
        <w:t xml:space="preserve">, </w:t>
      </w:r>
      <w:r>
        <w:t>les bras</w:t>
      </w:r>
      <w:r w:rsidR="00DD1C38">
        <w:t xml:space="preserve">, </w:t>
      </w:r>
      <w:r>
        <w:t>les gorges de ces femmes</w:t>
      </w:r>
      <w:r w:rsidR="00DD1C38">
        <w:t xml:space="preserve">, </w:t>
      </w:r>
      <w:r>
        <w:t>les trésors de l</w:t>
      </w:r>
      <w:r w:rsidR="00DD1C38">
        <w:t>’</w:t>
      </w:r>
      <w:r>
        <w:t>Asie</w:t>
      </w:r>
      <w:r w:rsidR="00DD1C38">
        <w:t xml:space="preserve">, </w:t>
      </w:r>
      <w:r>
        <w:t>en un mot</w:t>
      </w:r>
      <w:r w:rsidR="00DD1C38">
        <w:t xml:space="preserve">, </w:t>
      </w:r>
      <w:r>
        <w:t>ses merveilles humaines</w:t>
      </w:r>
      <w:r w:rsidR="00DD1C38">
        <w:t xml:space="preserve">, </w:t>
      </w:r>
      <w:r>
        <w:t>minérales</w:t>
      </w:r>
      <w:r w:rsidR="00DD1C38">
        <w:t xml:space="preserve">, </w:t>
      </w:r>
      <w:r>
        <w:t>végétales</w:t>
      </w:r>
      <w:r w:rsidR="00DD1C38">
        <w:t xml:space="preserve">, </w:t>
      </w:r>
      <w:r>
        <w:t>acheminées à grands frais depuis quatre siècles et demi vers ce gouffre</w:t>
      </w:r>
      <w:r w:rsidR="00DD1C38">
        <w:t xml:space="preserve">, </w:t>
      </w:r>
      <w:r>
        <w:t>ce Moloch inouï que n</w:t>
      </w:r>
      <w:r w:rsidR="00DD1C38">
        <w:t>’</w:t>
      </w:r>
      <w:r>
        <w:t>a pas cessé d</w:t>
      </w:r>
      <w:r w:rsidR="00DD1C38">
        <w:t>’</w:t>
      </w:r>
      <w:r>
        <w:t>être jusqu</w:t>
      </w:r>
      <w:r w:rsidR="00DD1C38">
        <w:t>’</w:t>
      </w:r>
      <w:r>
        <w:t>à son dernier jour le harem impérial</w:t>
      </w:r>
      <w:r w:rsidR="00DD1C38">
        <w:t xml:space="preserve">, </w:t>
      </w:r>
      <w:r>
        <w:t>eh bien</w:t>
      </w:r>
      <w:r w:rsidR="00DD1C38">
        <w:t xml:space="preserve">, </w:t>
      </w:r>
      <w:r>
        <w:t>tu finiras sans doute par admettre que les hommes les plus imaginatifs</w:t>
      </w:r>
      <w:r w:rsidR="00DD1C38">
        <w:t xml:space="preserve">, </w:t>
      </w:r>
      <w:r>
        <w:t>dans leurs rêves sensuels les plus fous</w:t>
      </w:r>
      <w:r w:rsidR="00DD1C38">
        <w:t xml:space="preserve">, </w:t>
      </w:r>
      <w:r>
        <w:t>les plus dévergondés</w:t>
      </w:r>
      <w:r w:rsidR="00DD1C38">
        <w:t xml:space="preserve">, </w:t>
      </w:r>
      <w:r>
        <w:t>ne peuvent pas se vanter d</w:t>
      </w:r>
      <w:r w:rsidR="00DD1C38">
        <w:t>’</w:t>
      </w:r>
      <w:r>
        <w:t>avoir jamais rien pu concevoir de pareil</w:t>
      </w:r>
      <w:r w:rsidR="00DD1C38">
        <w:t xml:space="preserve">. </w:t>
      </w:r>
      <w:r>
        <w:t>Cela</w:t>
      </w:r>
      <w:r w:rsidR="00DD1C38">
        <w:t xml:space="preserve">, </w:t>
      </w:r>
      <w:r>
        <w:t>j</w:t>
      </w:r>
      <w:r w:rsidR="00DD1C38">
        <w:t>’</w:t>
      </w:r>
      <w:r>
        <w:t>en suis sûre</w:t>
      </w:r>
      <w:r w:rsidR="00DD1C38">
        <w:t xml:space="preserve">, </w:t>
      </w:r>
      <w:r>
        <w:t>je le jure</w:t>
      </w:r>
      <w:r w:rsidR="00DD1C38">
        <w:t xml:space="preserve">, </w:t>
      </w:r>
      <w:r>
        <w:t>et un tel serment</w:t>
      </w:r>
      <w:r w:rsidR="00DD1C38">
        <w:t xml:space="preserve">, </w:t>
      </w:r>
      <w:r>
        <w:t>j</w:t>
      </w:r>
      <w:r w:rsidR="00DD1C38">
        <w:t>’</w:t>
      </w:r>
      <w:r>
        <w:t>ai payé assez cher</w:t>
      </w:r>
      <w:r w:rsidR="00DD1C38">
        <w:t xml:space="preserve">, </w:t>
      </w:r>
      <w:r>
        <w:t>ce me semble</w:t>
      </w:r>
      <w:r w:rsidR="00DD1C38">
        <w:t xml:space="preserve">, </w:t>
      </w:r>
      <w:r>
        <w:t>le droit de le faire</w:t>
      </w:r>
      <w:r w:rsidR="00DD1C38">
        <w:t xml:space="preserve">, </w:t>
      </w:r>
      <w:r>
        <w:t>pour qu</w:t>
      </w:r>
      <w:r w:rsidR="00DD1C38">
        <w:t>’</w:t>
      </w:r>
      <w:r>
        <w:t>il ne prenne à personne l</w:t>
      </w:r>
      <w:r w:rsidR="00DD1C38">
        <w:t>’</w:t>
      </w:r>
      <w:r>
        <w:t>envie de le contester</w:t>
      </w:r>
      <w:r w:rsidR="00DD1C38">
        <w:t>.</w:t>
      </w:r>
    </w:p>
    <w:p w14:paraId="60807A81" w14:textId="77777777" w:rsidR="00DD1C38" w:rsidRDefault="00DA00DC" w:rsidP="00DA00DC">
      <w:r>
        <w:t>Dans le hall</w:t>
      </w:r>
      <w:r w:rsidR="00DD1C38">
        <w:t xml:space="preserve">, </w:t>
      </w:r>
      <w:r>
        <w:t>en bas</w:t>
      </w:r>
      <w:r w:rsidR="00DD1C38">
        <w:t xml:space="preserve">, </w:t>
      </w:r>
      <w:r>
        <w:t>le spectacle était encore plus divers</w:t>
      </w:r>
      <w:r w:rsidR="00DD1C38">
        <w:t xml:space="preserve">, </w:t>
      </w:r>
      <w:r>
        <w:t>peut-être</w:t>
      </w:r>
      <w:r w:rsidR="00DD1C38">
        <w:t xml:space="preserve">, </w:t>
      </w:r>
      <w:r>
        <w:t>et plus pittoresque</w:t>
      </w:r>
      <w:r w:rsidR="00DD1C38">
        <w:t xml:space="preserve">. </w:t>
      </w:r>
      <w:r>
        <w:t>Ici avaient pris place</w:t>
      </w:r>
      <w:r w:rsidR="00DD1C38">
        <w:t xml:space="preserve">, </w:t>
      </w:r>
      <w:r>
        <w:t>chacun à son rang strictement fixé à l</w:t>
      </w:r>
      <w:r w:rsidR="00DD1C38">
        <w:t>’</w:t>
      </w:r>
      <w:r>
        <w:t>avance</w:t>
      </w:r>
      <w:r w:rsidR="00DD1C38">
        <w:t xml:space="preserve">, </w:t>
      </w:r>
      <w:r>
        <w:t xml:space="preserve">les privilégiées de la </w:t>
      </w:r>
      <w:r>
        <w:lastRenderedPageBreak/>
        <w:t>journée</w:t>
      </w:r>
      <w:r w:rsidR="00DD1C38">
        <w:t xml:space="preserve">. </w:t>
      </w:r>
      <w:r>
        <w:t>D</w:t>
      </w:r>
      <w:r w:rsidR="00DD1C38">
        <w:t>’</w:t>
      </w:r>
      <w:r>
        <w:t>abord les titulaires régulières de la faveur de Sa Majesté</w:t>
      </w:r>
      <w:r w:rsidR="00DD1C38">
        <w:t xml:space="preserve">, </w:t>
      </w:r>
      <w:proofErr w:type="spellStart"/>
      <w:r>
        <w:t>ikbals</w:t>
      </w:r>
      <w:proofErr w:type="spellEnd"/>
      <w:r>
        <w:t xml:space="preserve"> et kadines</w:t>
      </w:r>
      <w:r w:rsidR="00DD1C38">
        <w:t xml:space="preserve">, </w:t>
      </w:r>
      <w:r>
        <w:t>rivalisant toutes de charme</w:t>
      </w:r>
      <w:r w:rsidR="00DD1C38">
        <w:t xml:space="preserve">, </w:t>
      </w:r>
      <w:r>
        <w:t>d</w:t>
      </w:r>
      <w:r w:rsidR="00DD1C38">
        <w:t>’</w:t>
      </w:r>
      <w:r>
        <w:t>élégance</w:t>
      </w:r>
      <w:r w:rsidR="00DD1C38">
        <w:t xml:space="preserve">, </w:t>
      </w:r>
      <w:r>
        <w:t>de coquetterie</w:t>
      </w:r>
      <w:r w:rsidR="00DD1C38">
        <w:t xml:space="preserve">. </w:t>
      </w:r>
      <w:r>
        <w:t>Puis</w:t>
      </w:r>
      <w:r w:rsidR="00DD1C38">
        <w:t xml:space="preserve">, </w:t>
      </w:r>
      <w:r>
        <w:t>la cohorte renouvelée à peu près à chaque visite</w:t>
      </w:r>
      <w:r w:rsidR="00DD1C38">
        <w:t xml:space="preserve"> – </w:t>
      </w:r>
      <w:r>
        <w:t>ainsi le voulait la règle d</w:t>
      </w:r>
      <w:r w:rsidR="00DD1C38">
        <w:t>’</w:t>
      </w:r>
      <w:r>
        <w:t>équité sévère du sérail</w:t>
      </w:r>
      <w:r w:rsidR="00DD1C38">
        <w:t xml:space="preserve"> – </w:t>
      </w:r>
      <w:r>
        <w:t>la charmante cohorte des jeunes filles chargées de présenter à l</w:t>
      </w:r>
      <w:r w:rsidR="00DD1C38">
        <w:t>’</w:t>
      </w:r>
      <w:r>
        <w:t>Hôte auguste sorbets</w:t>
      </w:r>
      <w:r w:rsidR="00DD1C38">
        <w:t xml:space="preserve">, </w:t>
      </w:r>
      <w:r>
        <w:t>sirops</w:t>
      </w:r>
      <w:r w:rsidR="00DD1C38">
        <w:t xml:space="preserve">, </w:t>
      </w:r>
      <w:r>
        <w:t>pâtisseries</w:t>
      </w:r>
      <w:r w:rsidR="00DD1C38">
        <w:t xml:space="preserve">, </w:t>
      </w:r>
      <w:r>
        <w:t>ainsi que la buire et le bassin où il daignerait tremper ses doigts</w:t>
      </w:r>
      <w:r w:rsidR="00DD1C38">
        <w:t xml:space="preserve">, </w:t>
      </w:r>
      <w:r>
        <w:t>s</w:t>
      </w:r>
      <w:r w:rsidR="00DD1C38">
        <w:t>’</w:t>
      </w:r>
      <w:r>
        <w:t>il consentait à accepter un fruit ou une pâte de pistache</w:t>
      </w:r>
      <w:r w:rsidR="00DD1C38">
        <w:t xml:space="preserve">. </w:t>
      </w:r>
      <w:r>
        <w:t>Cette fonction enviée entre toutes</w:t>
      </w:r>
      <w:r w:rsidR="00DD1C38">
        <w:t xml:space="preserve">, </w:t>
      </w:r>
      <w:r>
        <w:t>ainsi donc elle m</w:t>
      </w:r>
      <w:r w:rsidR="00DD1C38">
        <w:t>’</w:t>
      </w:r>
      <w:r>
        <w:t>était dévolue dès ma première journée de service</w:t>
      </w:r>
      <w:r w:rsidR="00DD1C38">
        <w:t xml:space="preserve">, </w:t>
      </w:r>
      <w:proofErr w:type="gramStart"/>
      <w:r>
        <w:t>de par</w:t>
      </w:r>
      <w:proofErr w:type="gramEnd"/>
      <w:r>
        <w:t xml:space="preserve"> la volonté toute-puissante de la </w:t>
      </w:r>
      <w:proofErr w:type="spellStart"/>
      <w:r>
        <w:t>Hasnadar</w:t>
      </w:r>
      <w:proofErr w:type="spellEnd"/>
      <w:r>
        <w:t xml:space="preserve"> </w:t>
      </w:r>
      <w:proofErr w:type="spellStart"/>
      <w:r>
        <w:t>Housta</w:t>
      </w:r>
      <w:proofErr w:type="spellEnd"/>
      <w:r w:rsidR="00DD1C38">
        <w:t xml:space="preserve">. </w:t>
      </w:r>
      <w:r>
        <w:t>Dès mon entrée dans le hall</w:t>
      </w:r>
      <w:r w:rsidR="00DD1C38">
        <w:t xml:space="preserve">, </w:t>
      </w:r>
      <w:r>
        <w:t>je n</w:t>
      </w:r>
      <w:r w:rsidR="00DD1C38">
        <w:t>’</w:t>
      </w:r>
      <w:r>
        <w:t>avais pas eu de peine à apercevoir cette dernière</w:t>
      </w:r>
      <w:r w:rsidR="00DD1C38">
        <w:t xml:space="preserve">. </w:t>
      </w:r>
      <w:r>
        <w:t>Rigide dans ses orgueilleux voiles noirs</w:t>
      </w:r>
      <w:r w:rsidR="00DD1C38">
        <w:t xml:space="preserve">, </w:t>
      </w:r>
      <w:r>
        <w:t>à côté de la Validé toute en blanc</w:t>
      </w:r>
      <w:r w:rsidR="00DD1C38">
        <w:t xml:space="preserve">, </w:t>
      </w:r>
      <w:r>
        <w:t>effondrée</w:t>
      </w:r>
      <w:r w:rsidR="00DD1C38">
        <w:t xml:space="preserve">, </w:t>
      </w:r>
      <w:r>
        <w:t>elle</w:t>
      </w:r>
      <w:r w:rsidR="00DD1C38">
        <w:t xml:space="preserve">, </w:t>
      </w:r>
      <w:r>
        <w:t>dans son fauteuil sous le poids de ses quatre-vingts années</w:t>
      </w:r>
      <w:r w:rsidR="00DD1C38">
        <w:t xml:space="preserve">, </w:t>
      </w:r>
      <w:r>
        <w:t>la grande maîtresse avait l</w:t>
      </w:r>
      <w:r w:rsidR="00DD1C38">
        <w:t>’</w:t>
      </w:r>
      <w:r>
        <w:t>air d</w:t>
      </w:r>
      <w:r w:rsidR="00DD1C38">
        <w:t>’</w:t>
      </w:r>
      <w:r>
        <w:t>une espèce de haut cormoran sinistre</w:t>
      </w:r>
      <w:r w:rsidR="00DD1C38">
        <w:t xml:space="preserve">. </w:t>
      </w:r>
      <w:r>
        <w:t>En dépit des marques de respect qu</w:t>
      </w:r>
      <w:r w:rsidR="00DD1C38">
        <w:t>’</w:t>
      </w:r>
      <w:r>
        <w:t>elle ne perdait pas une occasion de multiplier à la sultane mère</w:t>
      </w:r>
      <w:r w:rsidR="00DD1C38">
        <w:t xml:space="preserve">, </w:t>
      </w:r>
      <w:r>
        <w:t>on sentait bien qu</w:t>
      </w:r>
      <w:r w:rsidR="00DD1C38">
        <w:t>’</w:t>
      </w:r>
      <w:r>
        <w:t>il n</w:t>
      </w:r>
      <w:r w:rsidR="00DD1C38">
        <w:t>’</w:t>
      </w:r>
      <w:r>
        <w:t>y avait pas d</w:t>
      </w:r>
      <w:r w:rsidR="00DD1C38">
        <w:t>’</w:t>
      </w:r>
      <w:r>
        <w:t>autre loi que la sienne à régner sans conteste sur le harem</w:t>
      </w:r>
      <w:r w:rsidR="00DD1C38">
        <w:t xml:space="preserve">. </w:t>
      </w:r>
      <w:r>
        <w:t>Elle était à la droite de la vieille princesse à cheveux blancs</w:t>
      </w:r>
      <w:r w:rsidR="00DD1C38">
        <w:t xml:space="preserve">. </w:t>
      </w:r>
      <w:r>
        <w:t>À sa gauche</w:t>
      </w:r>
      <w:r w:rsidR="00DD1C38">
        <w:t xml:space="preserve">, </w:t>
      </w:r>
      <w:r>
        <w:t>debout</w:t>
      </w:r>
      <w:r w:rsidR="00DD1C38">
        <w:t xml:space="preserve">, </w:t>
      </w:r>
      <w:r>
        <w:t>elle aussi</w:t>
      </w:r>
      <w:r w:rsidR="00DD1C38">
        <w:t xml:space="preserve">, </w:t>
      </w:r>
      <w:r>
        <w:t xml:space="preserve">se tenait </w:t>
      </w:r>
      <w:proofErr w:type="spellStart"/>
      <w:r>
        <w:t>Mihirmah</w:t>
      </w:r>
      <w:proofErr w:type="spellEnd"/>
      <w:r w:rsidR="00DD1C38">
        <w:t xml:space="preserve">, </w:t>
      </w:r>
      <w:r>
        <w:t>yeux verts</w:t>
      </w:r>
      <w:r w:rsidR="00DD1C38">
        <w:t xml:space="preserve">, </w:t>
      </w:r>
      <w:r>
        <w:t>petit visage ambigu et fermé</w:t>
      </w:r>
      <w:r w:rsidR="00DD1C38">
        <w:t xml:space="preserve">, </w:t>
      </w:r>
      <w:r>
        <w:t>plus svelte</w:t>
      </w:r>
      <w:r w:rsidR="00DD1C38">
        <w:t xml:space="preserve">, </w:t>
      </w:r>
      <w:r>
        <w:t>plus souple</w:t>
      </w:r>
      <w:r w:rsidR="00DD1C38">
        <w:t xml:space="preserve">, </w:t>
      </w:r>
      <w:r>
        <w:t>plus androgyne que jamais dans sa mince tunique rouge</w:t>
      </w:r>
      <w:r w:rsidR="00DD1C38">
        <w:t xml:space="preserve">. </w:t>
      </w:r>
      <w:r>
        <w:t>Nos regards s</w:t>
      </w:r>
      <w:r w:rsidR="00DD1C38">
        <w:t>’</w:t>
      </w:r>
      <w:r>
        <w:t>étant rencontrés</w:t>
      </w:r>
      <w:r w:rsidR="00DD1C38">
        <w:t xml:space="preserve">, </w:t>
      </w:r>
      <w:r>
        <w:t>le mien s</w:t>
      </w:r>
      <w:r w:rsidR="00DD1C38">
        <w:t>’</w:t>
      </w:r>
      <w:r>
        <w:t>abaissa aussitôt</w:t>
      </w:r>
      <w:r w:rsidR="00DD1C38">
        <w:t>.</w:t>
      </w:r>
    </w:p>
    <w:p w14:paraId="7976A2B7" w14:textId="3034467A" w:rsidR="00DA00DC" w:rsidRDefault="00DA00DC" w:rsidP="00DA00DC"/>
    <w:p w14:paraId="574D4482" w14:textId="3B8A30F7" w:rsidR="00DA00DC" w:rsidRDefault="00DD1C38" w:rsidP="00DA00DC">
      <w:r>
        <w:t>« </w:t>
      </w:r>
      <w:r w:rsidR="00DA00DC">
        <w:t>Voici venir notre Souverain</w:t>
      </w:r>
      <w:r>
        <w:t xml:space="preserve">, </w:t>
      </w:r>
      <w:r w:rsidR="00DA00DC">
        <w:t>Empereur des croyants</w:t>
      </w:r>
      <w:r>
        <w:t xml:space="preserve">, </w:t>
      </w:r>
      <w:r w:rsidR="00DA00DC">
        <w:t>Ombre d</w:t>
      </w:r>
      <w:r>
        <w:t>’</w:t>
      </w:r>
      <w:r w:rsidR="00DA00DC">
        <w:t>Allah sur terre</w:t>
      </w:r>
      <w:r>
        <w:t xml:space="preserve">, </w:t>
      </w:r>
      <w:r w:rsidR="00DA00DC">
        <w:t>le Successeur du Prophète</w:t>
      </w:r>
      <w:r>
        <w:t xml:space="preserve">, </w:t>
      </w:r>
      <w:r w:rsidR="00DA00DC">
        <w:t>le Maître des maîtres</w:t>
      </w:r>
      <w:r>
        <w:t xml:space="preserve">, </w:t>
      </w:r>
      <w:r w:rsidR="00DA00DC">
        <w:t>l</w:t>
      </w:r>
      <w:r>
        <w:t>’</w:t>
      </w:r>
      <w:r w:rsidR="00DA00DC">
        <w:t>Élu parmi les élus</w:t>
      </w:r>
      <w:r>
        <w:t xml:space="preserve">, </w:t>
      </w:r>
      <w:r w:rsidR="00DA00DC">
        <w:t>notre Majesté</w:t>
      </w:r>
      <w:r>
        <w:t xml:space="preserve">, </w:t>
      </w:r>
      <w:r w:rsidR="00DA00DC">
        <w:t>notre Roi</w:t>
      </w:r>
      <w:r>
        <w:t xml:space="preserve">. </w:t>
      </w:r>
      <w:r w:rsidR="00DA00DC">
        <w:t>À lui longue vie</w:t>
      </w:r>
      <w:r>
        <w:t xml:space="preserve">. </w:t>
      </w:r>
      <w:r w:rsidR="00DA00DC">
        <w:t>Venez admirer celui qui est la gloire de la race d</w:t>
      </w:r>
      <w:r>
        <w:t>’</w:t>
      </w:r>
      <w:r w:rsidR="00DA00DC">
        <w:t>Osman</w:t>
      </w:r>
      <w:r>
        <w:t> !… »</w:t>
      </w:r>
    </w:p>
    <w:p w14:paraId="634D77A9" w14:textId="77777777" w:rsidR="00DD1C38" w:rsidRDefault="00DA00DC" w:rsidP="00DA00DC">
      <w:r>
        <w:lastRenderedPageBreak/>
        <w:t>Le cortège s</w:t>
      </w:r>
      <w:r w:rsidR="00DD1C38">
        <w:t>’</w:t>
      </w:r>
      <w:r>
        <w:t>approchait</w:t>
      </w:r>
      <w:r w:rsidR="00DD1C38">
        <w:t xml:space="preserve">. </w:t>
      </w:r>
      <w:r>
        <w:t>La voix était tout près</w:t>
      </w:r>
      <w:r w:rsidR="00DD1C38">
        <w:t xml:space="preserve">, </w:t>
      </w:r>
      <w:r>
        <w:t>maintenant</w:t>
      </w:r>
      <w:r w:rsidR="00DD1C38">
        <w:t xml:space="preserve">, </w:t>
      </w:r>
      <w:r>
        <w:t>une poignante voix nasillarde qui me fit courir un frisson tout le long du dos</w:t>
      </w:r>
      <w:r w:rsidR="00DD1C38">
        <w:t xml:space="preserve">, </w:t>
      </w:r>
      <w:r>
        <w:t xml:space="preserve">la voix du </w:t>
      </w:r>
      <w:proofErr w:type="spellStart"/>
      <w:r>
        <w:t>Heslar</w:t>
      </w:r>
      <w:proofErr w:type="spellEnd"/>
      <w:r>
        <w:t xml:space="preserve"> Agha</w:t>
      </w:r>
      <w:r w:rsidR="00DD1C38">
        <w:t xml:space="preserve">, </w:t>
      </w:r>
      <w:r>
        <w:t>le chef des eunuques de Sa Majesté</w:t>
      </w:r>
      <w:r w:rsidR="00DD1C38">
        <w:t xml:space="preserve">. </w:t>
      </w:r>
      <w:r>
        <w:t>J</w:t>
      </w:r>
      <w:r w:rsidR="00DD1C38">
        <w:t>’</w:t>
      </w:r>
      <w:r>
        <w:t>avais entre les mains le bassin d</w:t>
      </w:r>
      <w:r w:rsidR="00DD1C38">
        <w:t>’</w:t>
      </w:r>
      <w:r>
        <w:t>or massif et la buire émaillée</w:t>
      </w:r>
      <w:r w:rsidR="00DD1C38">
        <w:t xml:space="preserve">. </w:t>
      </w:r>
      <w:r>
        <w:t xml:space="preserve">La </w:t>
      </w:r>
      <w:proofErr w:type="spellStart"/>
      <w:r>
        <w:t>Hasnadar</w:t>
      </w:r>
      <w:proofErr w:type="spellEnd"/>
      <w:r>
        <w:t xml:space="preserve"> </w:t>
      </w:r>
      <w:proofErr w:type="spellStart"/>
      <w:r>
        <w:t>Housta</w:t>
      </w:r>
      <w:proofErr w:type="spellEnd"/>
      <w:r w:rsidR="00DD1C38">
        <w:t xml:space="preserve">, </w:t>
      </w:r>
      <w:r>
        <w:t>qui trouvait le moyen</w:t>
      </w:r>
      <w:r w:rsidR="00DD1C38">
        <w:t xml:space="preserve">, </w:t>
      </w:r>
      <w:r>
        <w:t>au milieu de ce hourvari</w:t>
      </w:r>
      <w:r w:rsidR="00DD1C38">
        <w:t xml:space="preserve">, </w:t>
      </w:r>
      <w:r>
        <w:t>de ne pas me perdre de vue un instant</w:t>
      </w:r>
      <w:r w:rsidR="00DD1C38">
        <w:t xml:space="preserve">, </w:t>
      </w:r>
      <w:r>
        <w:t>venait de me faire signe de les prendre</w:t>
      </w:r>
      <w:r w:rsidR="00DD1C38">
        <w:t xml:space="preserve">. </w:t>
      </w:r>
      <w:r>
        <w:t>Allais-je avoir la force de ne pas les laisser glisser</w:t>
      </w:r>
      <w:r w:rsidR="00DD1C38">
        <w:t xml:space="preserve"> ? </w:t>
      </w:r>
      <w:r>
        <w:t>Surmonterais-je mon désarroi</w:t>
      </w:r>
      <w:r w:rsidR="00DD1C38">
        <w:t xml:space="preserve"> ? </w:t>
      </w:r>
      <w:r>
        <w:t>Ne serais-je pas morte avant de le voir</w:t>
      </w:r>
      <w:r w:rsidR="00DD1C38">
        <w:t xml:space="preserve">, </w:t>
      </w:r>
      <w:r>
        <w:t>Lui</w:t>
      </w:r>
      <w:r w:rsidR="00DD1C38">
        <w:t xml:space="preserve">, </w:t>
      </w:r>
      <w:r>
        <w:t>l</w:t>
      </w:r>
      <w:r w:rsidR="00DD1C38">
        <w:t>’</w:t>
      </w:r>
      <w:r>
        <w:t>Homme qui était en train de venir</w:t>
      </w:r>
      <w:r w:rsidR="00DD1C38">
        <w:t xml:space="preserve"> ? </w:t>
      </w:r>
      <w:r>
        <w:t>Je risquai vers le balcon un coup d</w:t>
      </w:r>
      <w:r w:rsidR="00DD1C38">
        <w:t>’</w:t>
      </w:r>
      <w:r>
        <w:t>œil éperdu</w:t>
      </w:r>
      <w:r w:rsidR="00DD1C38">
        <w:t xml:space="preserve">. </w:t>
      </w:r>
      <w:r>
        <w:t>La vue</w:t>
      </w:r>
      <w:r w:rsidR="00DD1C38">
        <w:t xml:space="preserve">, </w:t>
      </w:r>
      <w:r>
        <w:t>de là-haut</w:t>
      </w:r>
      <w:r w:rsidR="00DD1C38">
        <w:t xml:space="preserve">, </w:t>
      </w:r>
      <w:r>
        <w:t>s</w:t>
      </w:r>
      <w:r w:rsidR="00DD1C38">
        <w:t>’</w:t>
      </w:r>
      <w:r>
        <w:t>étendait plus loin</w:t>
      </w:r>
      <w:r w:rsidR="00DD1C38">
        <w:t xml:space="preserve">. </w:t>
      </w:r>
      <w:r>
        <w:t>Ce que j</w:t>
      </w:r>
      <w:r w:rsidR="00DD1C38">
        <w:t>’</w:t>
      </w:r>
      <w:r>
        <w:t>y aperçus acheva de me terrifier</w:t>
      </w:r>
      <w:r w:rsidR="00DD1C38">
        <w:t xml:space="preserve">. </w:t>
      </w:r>
      <w:r>
        <w:t>Ce que j</w:t>
      </w:r>
      <w:r w:rsidR="00DD1C38">
        <w:t>’</w:t>
      </w:r>
      <w:r>
        <w:t>aperçus</w:t>
      </w:r>
      <w:r w:rsidR="00DD1C38">
        <w:t xml:space="preserve">, </w:t>
      </w:r>
      <w:r>
        <w:t>mon Dieu</w:t>
      </w:r>
      <w:r w:rsidR="00DD1C38">
        <w:t xml:space="preserve"> ? </w:t>
      </w:r>
      <w:r>
        <w:t>Les regards de cent cinquante femmes tous braqués dans la même direction</w:t>
      </w:r>
      <w:r w:rsidR="00DD1C38">
        <w:t xml:space="preserve">, </w:t>
      </w:r>
      <w:r>
        <w:t>débordant tous de vénération</w:t>
      </w:r>
      <w:r w:rsidR="00DD1C38">
        <w:t xml:space="preserve">, </w:t>
      </w:r>
      <w:r>
        <w:t>d</w:t>
      </w:r>
      <w:r w:rsidR="00DD1C38">
        <w:t>’</w:t>
      </w:r>
      <w:r>
        <w:t>allégresse sainte</w:t>
      </w:r>
      <w:r w:rsidR="00DD1C38">
        <w:t xml:space="preserve">, </w:t>
      </w:r>
      <w:r>
        <w:t>d</w:t>
      </w:r>
      <w:r w:rsidR="00DD1C38">
        <w:t>’</w:t>
      </w:r>
      <w:r>
        <w:t>extase</w:t>
      </w:r>
      <w:r w:rsidR="00DD1C38">
        <w:t xml:space="preserve">. </w:t>
      </w:r>
      <w:r>
        <w:t>Je vis</w:t>
      </w:r>
      <w:r w:rsidR="00DD1C38">
        <w:t xml:space="preserve">, </w:t>
      </w:r>
      <w:r>
        <w:t>toutes ensemble</w:t>
      </w:r>
      <w:r w:rsidR="00DD1C38">
        <w:t xml:space="preserve">, </w:t>
      </w:r>
      <w:r>
        <w:t>les bouches s</w:t>
      </w:r>
      <w:r w:rsidR="00DD1C38">
        <w:t>’</w:t>
      </w:r>
      <w:r>
        <w:t>ouvrir pour l</w:t>
      </w:r>
      <w:r w:rsidR="00DD1C38">
        <w:t>’</w:t>
      </w:r>
      <w:r>
        <w:t>acclamation</w:t>
      </w:r>
      <w:r w:rsidR="00DD1C38">
        <w:t xml:space="preserve">… </w:t>
      </w:r>
      <w:r>
        <w:t>C</w:t>
      </w:r>
      <w:r w:rsidR="00DD1C38">
        <w:t>’</w:t>
      </w:r>
      <w:r>
        <w:t>en était fait</w:t>
      </w:r>
      <w:r w:rsidR="00DD1C38">
        <w:t xml:space="preserve"> ! </w:t>
      </w:r>
      <w:r>
        <w:t>Il était là</w:t>
      </w:r>
      <w:r w:rsidR="00DD1C38">
        <w:t>.</w:t>
      </w:r>
    </w:p>
    <w:p w14:paraId="184D0031" w14:textId="3BE88BF1" w:rsidR="00DA00DC" w:rsidRDefault="00DA00DC" w:rsidP="00DA00DC"/>
    <w:p w14:paraId="5D0D12EB" w14:textId="734CB2D7" w:rsidR="00DA00DC" w:rsidRDefault="00DD1C38" w:rsidP="00DA00DC">
      <w:r>
        <w:t>« </w:t>
      </w:r>
      <w:proofErr w:type="spellStart"/>
      <w:r w:rsidR="00DA00DC">
        <w:t>Padischahymyz</w:t>
      </w:r>
      <w:proofErr w:type="spellEnd"/>
      <w:r w:rsidR="00DA00DC">
        <w:t xml:space="preserve"> </w:t>
      </w:r>
      <w:proofErr w:type="spellStart"/>
      <w:r w:rsidR="00DA00DC">
        <w:t>tchok</w:t>
      </w:r>
      <w:proofErr w:type="spellEnd"/>
      <w:r w:rsidR="00DA00DC">
        <w:t xml:space="preserve"> </w:t>
      </w:r>
      <w:proofErr w:type="spellStart"/>
      <w:r w:rsidR="00DA00DC">
        <w:t>yacha</w:t>
      </w:r>
      <w:proofErr w:type="spellEnd"/>
      <w:r>
        <w:t xml:space="preserve"> !… </w:t>
      </w:r>
      <w:r w:rsidR="00DA00DC">
        <w:t>Longue vie à notre roi</w:t>
      </w:r>
      <w:r>
        <w:t xml:space="preserve">, </w:t>
      </w:r>
      <w:r w:rsidR="00DA00DC">
        <w:t>notre maître</w:t>
      </w:r>
      <w:r>
        <w:t> !… »</w:t>
      </w:r>
    </w:p>
    <w:p w14:paraId="599BA746" w14:textId="77777777" w:rsidR="00DA00DC" w:rsidRDefault="00DA00DC" w:rsidP="00DA00DC"/>
    <w:p w14:paraId="19575D89" w14:textId="77777777" w:rsidR="00DD1C38" w:rsidRDefault="00DA00DC" w:rsidP="00DA00DC">
      <w:r>
        <w:t>Il faut les avoir entendues</w:t>
      </w:r>
      <w:r w:rsidR="00DD1C38">
        <w:t xml:space="preserve">, </w:t>
      </w:r>
      <w:r>
        <w:t>toutes ces voix se mettant à glapir à la fois</w:t>
      </w:r>
      <w:r w:rsidR="00DD1C38">
        <w:t xml:space="preserve">, </w:t>
      </w:r>
      <w:r>
        <w:t>voix hurlantes des femmes</w:t>
      </w:r>
      <w:r w:rsidR="00DD1C38">
        <w:t xml:space="preserve">, </w:t>
      </w:r>
      <w:r>
        <w:t>d</w:t>
      </w:r>
      <w:r w:rsidR="00DD1C38">
        <w:t>’</w:t>
      </w:r>
      <w:r>
        <w:t>abord</w:t>
      </w:r>
      <w:r w:rsidR="00DD1C38">
        <w:t xml:space="preserve"> ; </w:t>
      </w:r>
      <w:r>
        <w:t>puis voix aigres et cauchemardesques des eunuques</w:t>
      </w:r>
      <w:r w:rsidR="00DD1C38">
        <w:t xml:space="preserve">. </w:t>
      </w:r>
      <w:r>
        <w:t>Tout cela s</w:t>
      </w:r>
      <w:r w:rsidR="00DD1C38">
        <w:t>’</w:t>
      </w:r>
      <w:r>
        <w:t>amplifiait</w:t>
      </w:r>
      <w:r w:rsidR="00DD1C38">
        <w:t xml:space="preserve">, </w:t>
      </w:r>
      <w:r>
        <w:t>montait</w:t>
      </w:r>
      <w:r w:rsidR="00DD1C38">
        <w:t xml:space="preserve">, </w:t>
      </w:r>
      <w:r>
        <w:t>se mêlait dans un tintamarre d</w:t>
      </w:r>
      <w:r w:rsidR="00DD1C38">
        <w:t>’</w:t>
      </w:r>
      <w:r>
        <w:t>enfer</w:t>
      </w:r>
      <w:r w:rsidR="00DD1C38">
        <w:t xml:space="preserve">. </w:t>
      </w:r>
      <w:r>
        <w:t>Sans le savoir</w:t>
      </w:r>
      <w:r w:rsidR="00DD1C38">
        <w:t xml:space="preserve">, </w:t>
      </w:r>
      <w:r>
        <w:t>je fermai les yeux</w:t>
      </w:r>
      <w:r w:rsidR="00DD1C38">
        <w:t xml:space="preserve">. </w:t>
      </w:r>
      <w:r>
        <w:t>Quand je les rouvris</w:t>
      </w:r>
      <w:r w:rsidR="00DD1C38">
        <w:t xml:space="preserve">, </w:t>
      </w:r>
      <w:r>
        <w:t>la tête du cortège débouchait tout juste de la galerie</w:t>
      </w:r>
      <w:r w:rsidR="00DD1C38">
        <w:t xml:space="preserve">. </w:t>
      </w:r>
      <w:r>
        <w:t>Les eunuques</w:t>
      </w:r>
      <w:r w:rsidR="00DD1C38">
        <w:t xml:space="preserve">, </w:t>
      </w:r>
      <w:r>
        <w:t>les premiers</w:t>
      </w:r>
      <w:r w:rsidR="00DD1C38">
        <w:t xml:space="preserve">, </w:t>
      </w:r>
      <w:r>
        <w:t>caricatures monstrueuses et grotesques</w:t>
      </w:r>
      <w:r w:rsidR="00DD1C38">
        <w:t xml:space="preserve"> ; </w:t>
      </w:r>
      <w:r>
        <w:t>les uns immenses</w:t>
      </w:r>
      <w:r w:rsidR="00DD1C38">
        <w:t xml:space="preserve">, </w:t>
      </w:r>
      <w:r>
        <w:t>dégingandés</w:t>
      </w:r>
      <w:r w:rsidR="00DD1C38">
        <w:t xml:space="preserve">, </w:t>
      </w:r>
      <w:r>
        <w:t>chacun semblable à deux plaisantins dont l</w:t>
      </w:r>
      <w:r w:rsidR="00DD1C38">
        <w:t>’</w:t>
      </w:r>
      <w:r>
        <w:t>un se serait juché sur les épaules du second</w:t>
      </w:r>
      <w:r w:rsidR="00DD1C38">
        <w:t xml:space="preserve"> ; </w:t>
      </w:r>
      <w:r>
        <w:t>les autres</w:t>
      </w:r>
      <w:r w:rsidR="00DD1C38">
        <w:t xml:space="preserve">, </w:t>
      </w:r>
      <w:r>
        <w:t>plus hideux encore</w:t>
      </w:r>
      <w:r w:rsidR="00DD1C38">
        <w:t xml:space="preserve">, </w:t>
      </w:r>
      <w:r>
        <w:t>les nains</w:t>
      </w:r>
      <w:r w:rsidR="00DD1C38">
        <w:t xml:space="preserve">, </w:t>
      </w:r>
      <w:r>
        <w:t>ceux-là</w:t>
      </w:r>
      <w:r w:rsidR="00DD1C38">
        <w:t xml:space="preserve">, </w:t>
      </w:r>
      <w:r>
        <w:t xml:space="preserve">les bouffons du </w:t>
      </w:r>
      <w:r>
        <w:lastRenderedPageBreak/>
        <w:t>commandeur des croyants</w:t>
      </w:r>
      <w:r w:rsidR="00DD1C38">
        <w:t xml:space="preserve">, </w:t>
      </w:r>
      <w:r>
        <w:t>misérables gnomes tordus et bossus</w:t>
      </w:r>
      <w:r w:rsidR="00DD1C38">
        <w:t xml:space="preserve">, </w:t>
      </w:r>
      <w:r>
        <w:t>criant</w:t>
      </w:r>
      <w:r w:rsidR="00DD1C38">
        <w:t xml:space="preserve">, </w:t>
      </w:r>
      <w:r>
        <w:t>piaillant</w:t>
      </w:r>
      <w:r w:rsidR="00DD1C38">
        <w:t xml:space="preserve">, </w:t>
      </w:r>
      <w:r>
        <w:t>hurlant à l</w:t>
      </w:r>
      <w:r w:rsidR="00DD1C38">
        <w:t>’</w:t>
      </w:r>
      <w:r>
        <w:t>envi</w:t>
      </w:r>
      <w:r w:rsidR="00DD1C38">
        <w:t xml:space="preserve">, </w:t>
      </w:r>
      <w:r>
        <w:t>se bousculant</w:t>
      </w:r>
      <w:r w:rsidR="00DD1C38">
        <w:t xml:space="preserve">, </w:t>
      </w:r>
      <w:r>
        <w:t>se poursuivant à saute-mouton</w:t>
      </w:r>
      <w:r w:rsidR="00DD1C38">
        <w:t xml:space="preserve">. </w:t>
      </w:r>
      <w:r>
        <w:t xml:space="preserve">Le redoutable </w:t>
      </w:r>
      <w:proofErr w:type="spellStart"/>
      <w:r>
        <w:t>Heslar</w:t>
      </w:r>
      <w:proofErr w:type="spellEnd"/>
      <w:r>
        <w:t xml:space="preserve"> Agha fermait la marche</w:t>
      </w:r>
      <w:r w:rsidR="00DD1C38">
        <w:t xml:space="preserve">, </w:t>
      </w:r>
      <w:r>
        <w:t>arborant avec solennité la livrée bleue et argent réservée aux serviteurs de l</w:t>
      </w:r>
      <w:r w:rsidR="00DD1C38">
        <w:t>’</w:t>
      </w:r>
      <w:r>
        <w:t>Ombre d</w:t>
      </w:r>
      <w:r w:rsidR="00DD1C38">
        <w:t>’</w:t>
      </w:r>
      <w:r>
        <w:t>Allah sur la terre</w:t>
      </w:r>
      <w:r w:rsidR="00DD1C38">
        <w:t xml:space="preserve">. </w:t>
      </w:r>
      <w:r>
        <w:t>Puis</w:t>
      </w:r>
      <w:r w:rsidR="00DD1C38">
        <w:t xml:space="preserve">, </w:t>
      </w:r>
      <w:r>
        <w:t>un intervalle</w:t>
      </w:r>
      <w:r w:rsidR="00DD1C38">
        <w:t xml:space="preserve">, </w:t>
      </w:r>
      <w:r>
        <w:t>sans rien</w:t>
      </w:r>
      <w:r w:rsidR="00DD1C38">
        <w:t xml:space="preserve"> ; </w:t>
      </w:r>
      <w:r>
        <w:t>un pesant silence</w:t>
      </w:r>
      <w:r w:rsidR="00DD1C38">
        <w:t xml:space="preserve">, </w:t>
      </w:r>
      <w:r>
        <w:t>sans un cri</w:t>
      </w:r>
      <w:r w:rsidR="00DD1C38">
        <w:t xml:space="preserve">… </w:t>
      </w:r>
      <w:r>
        <w:t>Puis</w:t>
      </w:r>
      <w:r w:rsidR="00DD1C38">
        <w:t xml:space="preserve">, </w:t>
      </w:r>
      <w:r>
        <w:t>enfin</w:t>
      </w:r>
      <w:r w:rsidR="00DD1C38">
        <w:t xml:space="preserve">, </w:t>
      </w:r>
      <w:r>
        <w:t>Lui</w:t>
      </w:r>
      <w:r w:rsidR="00DD1C38">
        <w:t> !</w:t>
      </w:r>
    </w:p>
    <w:p w14:paraId="482AE0AB" w14:textId="2DF489CE" w:rsidR="00DA00DC" w:rsidRDefault="00DA00DC" w:rsidP="00DA00DC"/>
    <w:p w14:paraId="2FF9E44D" w14:textId="24F94823" w:rsidR="00DA00DC" w:rsidRDefault="00DD1C38" w:rsidP="00DA00DC">
      <w:r>
        <w:t>« </w:t>
      </w:r>
      <w:proofErr w:type="spellStart"/>
      <w:r w:rsidR="00DA00DC">
        <w:t>Padischahymyz</w:t>
      </w:r>
      <w:proofErr w:type="spellEnd"/>
      <w:r w:rsidR="00DA00DC">
        <w:t xml:space="preserve"> </w:t>
      </w:r>
      <w:proofErr w:type="spellStart"/>
      <w:r w:rsidR="00DA00DC">
        <w:t>tchok</w:t>
      </w:r>
      <w:proofErr w:type="spellEnd"/>
      <w:r w:rsidR="00DA00DC">
        <w:t xml:space="preserve"> </w:t>
      </w:r>
      <w:proofErr w:type="spellStart"/>
      <w:r w:rsidR="00DA00DC">
        <w:t>yacha</w:t>
      </w:r>
      <w:proofErr w:type="spellEnd"/>
      <w:r>
        <w:t>… »</w:t>
      </w:r>
    </w:p>
    <w:p w14:paraId="20B83232" w14:textId="77777777" w:rsidR="00DA00DC" w:rsidRDefault="00DA00DC" w:rsidP="00DA00DC"/>
    <w:p w14:paraId="2C627F9D" w14:textId="77777777" w:rsidR="00DD1C38" w:rsidRDefault="00DA00DC" w:rsidP="00DA00DC">
      <w:r>
        <w:t>Il avançait seul</w:t>
      </w:r>
      <w:r w:rsidR="00DD1C38">
        <w:t xml:space="preserve">, </w:t>
      </w:r>
      <w:r>
        <w:t>tout seul</w:t>
      </w:r>
      <w:r w:rsidR="00DD1C38">
        <w:t xml:space="preserve"> ; </w:t>
      </w:r>
      <w:r>
        <w:t>pareil</w:t>
      </w:r>
      <w:r w:rsidR="00DD1C38">
        <w:t xml:space="preserve">, </w:t>
      </w:r>
      <w:r>
        <w:t>oui</w:t>
      </w:r>
      <w:r w:rsidR="00DD1C38">
        <w:t xml:space="preserve">, </w:t>
      </w:r>
      <w:r>
        <w:t>tout pareil à quelque vague oiseau de nuit</w:t>
      </w:r>
      <w:r w:rsidR="00DD1C38">
        <w:t xml:space="preserve">. </w:t>
      </w:r>
      <w:r>
        <w:t>Il était vêtu</w:t>
      </w:r>
      <w:r w:rsidR="00DD1C38">
        <w:t xml:space="preserve">, </w:t>
      </w:r>
      <w:r>
        <w:t>très simplement</w:t>
      </w:r>
      <w:r w:rsidR="00DD1C38">
        <w:t xml:space="preserve">, </w:t>
      </w:r>
      <w:r>
        <w:t>d</w:t>
      </w:r>
      <w:r w:rsidR="00DD1C38">
        <w:t>’</w:t>
      </w:r>
      <w:r>
        <w:t>une stambouline qui me parut un peu trop grande</w:t>
      </w:r>
      <w:r w:rsidR="00DD1C38">
        <w:t xml:space="preserve">, </w:t>
      </w:r>
      <w:r>
        <w:t>coiffé d</w:t>
      </w:r>
      <w:r w:rsidR="00DD1C38">
        <w:t>’</w:t>
      </w:r>
      <w:r>
        <w:t>un fez trop grand aussi</w:t>
      </w:r>
      <w:r w:rsidR="00DD1C38">
        <w:t xml:space="preserve">, </w:t>
      </w:r>
      <w:r>
        <w:t>qui lui écartait les oreilles</w:t>
      </w:r>
      <w:r w:rsidR="00DD1C38">
        <w:t xml:space="preserve">. </w:t>
      </w:r>
      <w:r>
        <w:t>Il avait la tête basse</w:t>
      </w:r>
      <w:r w:rsidR="00DD1C38">
        <w:t xml:space="preserve">, </w:t>
      </w:r>
      <w:r>
        <w:t>les genoux en avant</w:t>
      </w:r>
      <w:r w:rsidR="00DD1C38">
        <w:t xml:space="preserve">, </w:t>
      </w:r>
      <w:r>
        <w:t>le dos courbé</w:t>
      </w:r>
      <w:r w:rsidR="00DD1C38">
        <w:t xml:space="preserve">, </w:t>
      </w:r>
      <w:r>
        <w:t>la barbe rare</w:t>
      </w:r>
      <w:r w:rsidR="00DD1C38">
        <w:t xml:space="preserve">. </w:t>
      </w:r>
      <w:r>
        <w:t>Il était étrangement maigre et chétif</w:t>
      </w:r>
      <w:r w:rsidR="00DD1C38">
        <w:t xml:space="preserve">. </w:t>
      </w:r>
      <w:r>
        <w:t>Trottinant plutôt que marchant</w:t>
      </w:r>
      <w:r w:rsidR="00DD1C38">
        <w:t xml:space="preserve">, </w:t>
      </w:r>
      <w:r>
        <w:t>il ressemblait à ces très vieux officiers qui</w:t>
      </w:r>
      <w:r w:rsidR="00DD1C38">
        <w:t xml:space="preserve">, </w:t>
      </w:r>
      <w:r>
        <w:t>lorsqu</w:t>
      </w:r>
      <w:r w:rsidR="00DD1C38">
        <w:t>’</w:t>
      </w:r>
      <w:r>
        <w:t>ils sont habillés en civil</w:t>
      </w:r>
      <w:r w:rsidR="00DD1C38">
        <w:t xml:space="preserve">, </w:t>
      </w:r>
      <w:r>
        <w:t>ont toujours l</w:t>
      </w:r>
      <w:r w:rsidR="00DD1C38">
        <w:t>’</w:t>
      </w:r>
      <w:r>
        <w:t>air de redouter de prendre leurs jambes dans leur sabre</w:t>
      </w:r>
      <w:r w:rsidR="00DD1C38">
        <w:t xml:space="preserve">. </w:t>
      </w:r>
      <w:r>
        <w:t>Un petit homme</w:t>
      </w:r>
      <w:r w:rsidR="00DD1C38">
        <w:t xml:space="preserve">, </w:t>
      </w:r>
      <w:r>
        <w:t>un très petit homme</w:t>
      </w:r>
      <w:r w:rsidR="00DD1C38">
        <w:t xml:space="preserve">, </w:t>
      </w:r>
      <w:r>
        <w:t>sans conteste</w:t>
      </w:r>
      <w:r w:rsidR="00DD1C38">
        <w:t xml:space="preserve"> ; </w:t>
      </w:r>
      <w:r>
        <w:t>mais certainement pas un mauvais homme</w:t>
      </w:r>
      <w:r w:rsidR="00DD1C38">
        <w:t xml:space="preserve">, </w:t>
      </w:r>
      <w:r>
        <w:t>en tout cas</w:t>
      </w:r>
      <w:r w:rsidR="00DD1C38">
        <w:t xml:space="preserve">. </w:t>
      </w:r>
      <w:r>
        <w:t>Voilà l</w:t>
      </w:r>
      <w:r w:rsidR="00DD1C38">
        <w:t>’</w:t>
      </w:r>
      <w:r>
        <w:t>effet qu</w:t>
      </w:r>
      <w:r w:rsidR="00DD1C38">
        <w:t>’</w:t>
      </w:r>
      <w:r>
        <w:t>au premier aspect il me produisit</w:t>
      </w:r>
      <w:r w:rsidR="00DD1C38">
        <w:t xml:space="preserve">. </w:t>
      </w:r>
      <w:r>
        <w:t>Et</w:t>
      </w:r>
      <w:r w:rsidR="00DD1C38">
        <w:t xml:space="preserve">, </w:t>
      </w:r>
      <w:r>
        <w:t>soudain</w:t>
      </w:r>
      <w:r w:rsidR="00DD1C38">
        <w:t xml:space="preserve">, </w:t>
      </w:r>
      <w:r>
        <w:t>je ne sais pas comment cela se fit</w:t>
      </w:r>
      <w:r w:rsidR="00DD1C38">
        <w:t xml:space="preserve">, </w:t>
      </w:r>
      <w:r>
        <w:t>parmi cette foule de gens</w:t>
      </w:r>
      <w:r w:rsidR="00DD1C38">
        <w:t xml:space="preserve">, </w:t>
      </w:r>
      <w:r>
        <w:t>il se trouva que je vis ses yeux</w:t>
      </w:r>
      <w:r w:rsidR="00DD1C38">
        <w:t xml:space="preserve">, </w:t>
      </w:r>
      <w:r>
        <w:t>que je les eus</w:t>
      </w:r>
      <w:r w:rsidR="00DD1C38">
        <w:t xml:space="preserve"> – </w:t>
      </w:r>
      <w:r>
        <w:t>oh</w:t>
      </w:r>
      <w:r w:rsidR="00DD1C38">
        <w:t xml:space="preserve"> ! </w:t>
      </w:r>
      <w:r>
        <w:t>pas longtemps</w:t>
      </w:r>
      <w:r w:rsidR="00DD1C38">
        <w:t xml:space="preserve">, </w:t>
      </w:r>
      <w:r>
        <w:t>l</w:t>
      </w:r>
      <w:r w:rsidR="00DD1C38">
        <w:t>’</w:t>
      </w:r>
      <w:r>
        <w:t>espace d</w:t>
      </w:r>
      <w:r w:rsidR="00DD1C38">
        <w:t>’</w:t>
      </w:r>
      <w:r>
        <w:t>un éclair</w:t>
      </w:r>
      <w:r w:rsidR="00DD1C38">
        <w:t xml:space="preserve">, </w:t>
      </w:r>
      <w:r>
        <w:t>une seconde</w:t>
      </w:r>
      <w:r w:rsidR="00DD1C38">
        <w:t xml:space="preserve"> ! – </w:t>
      </w:r>
      <w:r>
        <w:t>comment dirai-je</w:t>
      </w:r>
      <w:r w:rsidR="00DD1C38">
        <w:t xml:space="preserve"> ? </w:t>
      </w:r>
      <w:r>
        <w:t>rivés aux miens</w:t>
      </w:r>
      <w:r w:rsidR="00DD1C38">
        <w:t xml:space="preserve">. </w:t>
      </w:r>
      <w:r>
        <w:t>Ah</w:t>
      </w:r>
      <w:r w:rsidR="00DD1C38">
        <w:t xml:space="preserve"> ! </w:t>
      </w:r>
      <w:r>
        <w:t>alors</w:t>
      </w:r>
      <w:r w:rsidR="00DD1C38">
        <w:t xml:space="preserve">, </w:t>
      </w:r>
      <w:r>
        <w:t>alors</w:t>
      </w:r>
      <w:r w:rsidR="00DD1C38">
        <w:t xml:space="preserve">, </w:t>
      </w:r>
      <w:r>
        <w:t>cette seconde</w:t>
      </w:r>
      <w:r w:rsidR="00DD1C38">
        <w:t xml:space="preserve">, </w:t>
      </w:r>
      <w:r>
        <w:t>cet éclair-là</w:t>
      </w:r>
      <w:r w:rsidR="00DD1C38">
        <w:t xml:space="preserve">, </w:t>
      </w:r>
      <w:r>
        <w:t>je peux t</w:t>
      </w:r>
      <w:r w:rsidR="00DD1C38">
        <w:t>’</w:t>
      </w:r>
      <w:r>
        <w:t>en donner ma parole</w:t>
      </w:r>
      <w:r w:rsidR="00DD1C38">
        <w:t xml:space="preserve">, </w:t>
      </w:r>
      <w:r>
        <w:t>cela m</w:t>
      </w:r>
      <w:r w:rsidR="00DD1C38">
        <w:t>’</w:t>
      </w:r>
      <w:r>
        <w:t>a suffi</w:t>
      </w:r>
      <w:r w:rsidR="00DD1C38">
        <w:t xml:space="preserve">. </w:t>
      </w:r>
      <w:r>
        <w:t>Le petit homme</w:t>
      </w:r>
      <w:r w:rsidR="00DD1C38">
        <w:t xml:space="preserve">, </w:t>
      </w:r>
      <w:r>
        <w:t>le petit bourgeois débonnaire s</w:t>
      </w:r>
      <w:r w:rsidR="00DD1C38">
        <w:t>’</w:t>
      </w:r>
      <w:r>
        <w:t>est effacé</w:t>
      </w:r>
      <w:r w:rsidR="00DD1C38">
        <w:t xml:space="preserve">, </w:t>
      </w:r>
      <w:r>
        <w:t>a disparu</w:t>
      </w:r>
      <w:r w:rsidR="00DD1C38">
        <w:t xml:space="preserve">. </w:t>
      </w:r>
      <w:r>
        <w:t>Je n</w:t>
      </w:r>
      <w:r w:rsidR="00DD1C38">
        <w:t>’</w:t>
      </w:r>
      <w:r>
        <w:t>ai plus vu que mon couvent de Kara Tekké avec ses dalles rouges de sang</w:t>
      </w:r>
      <w:r w:rsidR="00DD1C38">
        <w:t xml:space="preserve">. </w:t>
      </w:r>
      <w:r>
        <w:t>Je n</w:t>
      </w:r>
      <w:r w:rsidR="00DD1C38">
        <w:t>’</w:t>
      </w:r>
      <w:r>
        <w:t>ai plus entendu d</w:t>
      </w:r>
      <w:r w:rsidR="00DD1C38">
        <w:t>’</w:t>
      </w:r>
      <w:r>
        <w:t>autres bruits</w:t>
      </w:r>
      <w:r w:rsidR="00DD1C38">
        <w:t xml:space="preserve">, </w:t>
      </w:r>
      <w:r>
        <w:t>d</w:t>
      </w:r>
      <w:r w:rsidR="00DD1C38">
        <w:t>’</w:t>
      </w:r>
      <w:r>
        <w:t xml:space="preserve">autres cris que les portes des </w:t>
      </w:r>
      <w:r>
        <w:lastRenderedPageBreak/>
        <w:t>corridors claquant dans le blême vent du matin</w:t>
      </w:r>
      <w:r w:rsidR="00DD1C38">
        <w:t xml:space="preserve">, </w:t>
      </w:r>
      <w:r>
        <w:t>que les râles des assassinées et les blasphèmes des assassins</w:t>
      </w:r>
      <w:r w:rsidR="00DD1C38">
        <w:t>…</w:t>
      </w:r>
    </w:p>
    <w:p w14:paraId="6D3BE962" w14:textId="47ABFF00" w:rsidR="00DA00DC" w:rsidRDefault="00DA00DC" w:rsidP="00DA00DC"/>
    <w:p w14:paraId="2E755375" w14:textId="061D9C7E" w:rsidR="00DA00DC" w:rsidRDefault="00DD1C38" w:rsidP="00DA00DC">
      <w:r>
        <w:t>« </w:t>
      </w:r>
      <w:r w:rsidR="00DA00DC">
        <w:t>Et alors</w:t>
      </w:r>
      <w:r>
        <w:t xml:space="preserve">, </w:t>
      </w:r>
      <w:r w:rsidR="00DA00DC">
        <w:t>que t</w:t>
      </w:r>
      <w:r>
        <w:t>’</w:t>
      </w:r>
      <w:r w:rsidR="00DA00DC">
        <w:t>avais-je dit</w:t>
      </w:r>
      <w:r>
        <w:t xml:space="preserve"> ? </w:t>
      </w:r>
      <w:r w:rsidR="00DA00DC">
        <w:t>Tout ne s</w:t>
      </w:r>
      <w:r>
        <w:t>’</w:t>
      </w:r>
      <w:r w:rsidR="00DA00DC">
        <w:t>est-il pas passé comme je l</w:t>
      </w:r>
      <w:r>
        <w:t>’</w:t>
      </w:r>
      <w:r w:rsidR="00DA00DC">
        <w:t>avais prévu</w:t>
      </w:r>
      <w:r>
        <w:t xml:space="preserve"> ? </w:t>
      </w:r>
      <w:r w:rsidR="00DA00DC">
        <w:t>Un peu mieux même encore</w:t>
      </w:r>
      <w:r>
        <w:t xml:space="preserve">, </w:t>
      </w:r>
      <w:r w:rsidR="00DA00DC">
        <w:t>je l</w:t>
      </w:r>
      <w:r>
        <w:t>’</w:t>
      </w:r>
      <w:r w:rsidR="00DA00DC">
        <w:t>avoue</w:t>
      </w:r>
      <w:r>
        <w:t>. »</w:t>
      </w:r>
    </w:p>
    <w:p w14:paraId="2CE99AA3" w14:textId="77777777" w:rsidR="00DD1C38" w:rsidRDefault="00DA00DC" w:rsidP="00DA00DC">
      <w:r>
        <w:t>Telle était la question que me posait</w:t>
      </w:r>
      <w:r w:rsidR="00DD1C38">
        <w:t xml:space="preserve">, </w:t>
      </w:r>
      <w:r>
        <w:t>quelques heures plus tard</w:t>
      </w:r>
      <w:r w:rsidR="00DD1C38">
        <w:t xml:space="preserve">, </w:t>
      </w:r>
      <w:r>
        <w:t xml:space="preserve">la </w:t>
      </w:r>
      <w:proofErr w:type="spellStart"/>
      <w:r>
        <w:t>Hasnadar</w:t>
      </w:r>
      <w:proofErr w:type="spellEnd"/>
      <w:r>
        <w:t xml:space="preserve"> </w:t>
      </w:r>
      <w:proofErr w:type="spellStart"/>
      <w:r>
        <w:t>Housta</w:t>
      </w:r>
      <w:proofErr w:type="spellEnd"/>
      <w:r>
        <w:t xml:space="preserve"> avec un détachement que démentait son accent de triomphe</w:t>
      </w:r>
      <w:r w:rsidR="00DD1C38">
        <w:t xml:space="preserve">. </w:t>
      </w:r>
      <w:r>
        <w:t>Oui</w:t>
      </w:r>
      <w:r w:rsidR="00DD1C38">
        <w:t xml:space="preserve">, </w:t>
      </w:r>
      <w:r>
        <w:t>évidemment</w:t>
      </w:r>
      <w:r w:rsidR="00DD1C38">
        <w:t xml:space="preserve">, </w:t>
      </w:r>
      <w:r>
        <w:t>tout s</w:t>
      </w:r>
      <w:r w:rsidR="00DD1C38">
        <w:t>’</w:t>
      </w:r>
      <w:r>
        <w:t>était déroulé selon ses prévisions</w:t>
      </w:r>
      <w:r w:rsidR="00DD1C38">
        <w:t xml:space="preserve">. </w:t>
      </w:r>
      <w:r>
        <w:t>Mais</w:t>
      </w:r>
      <w:r w:rsidR="00DD1C38">
        <w:t xml:space="preserve">, </w:t>
      </w:r>
      <w:r>
        <w:t>pour moi</w:t>
      </w:r>
      <w:r w:rsidR="00DD1C38">
        <w:t xml:space="preserve">, </w:t>
      </w:r>
      <w:r>
        <w:t>la secousse avait été trop forte</w:t>
      </w:r>
      <w:r w:rsidR="00DD1C38">
        <w:t xml:space="preserve">. </w:t>
      </w:r>
      <w:r>
        <w:t>Je gisais</w:t>
      </w:r>
      <w:r w:rsidR="00DD1C38">
        <w:t xml:space="preserve">, </w:t>
      </w:r>
      <w:r>
        <w:t>indifférente</w:t>
      </w:r>
      <w:r w:rsidR="00DD1C38">
        <w:t xml:space="preserve">, </w:t>
      </w:r>
      <w:r>
        <w:t>sur un divan recouvert d</w:t>
      </w:r>
      <w:r w:rsidR="00DD1C38">
        <w:t>’</w:t>
      </w:r>
      <w:r>
        <w:t xml:space="preserve">un magnifique tapis de </w:t>
      </w:r>
      <w:proofErr w:type="spellStart"/>
      <w:r>
        <w:t>Yorde</w:t>
      </w:r>
      <w:proofErr w:type="spellEnd"/>
      <w:r w:rsidR="00DD1C38">
        <w:t xml:space="preserve">, </w:t>
      </w:r>
      <w:r>
        <w:t>en proie aux soins de trois ou quatre servantes qui s</w:t>
      </w:r>
      <w:r w:rsidR="00DD1C38">
        <w:t>’</w:t>
      </w:r>
      <w:r>
        <w:t>affairaient autour de moi</w:t>
      </w:r>
      <w:r w:rsidR="00DD1C38">
        <w:t xml:space="preserve">, </w:t>
      </w:r>
      <w:r>
        <w:t>toutes parées et vêtues avec un luxe presque aussi coûteux que le mien</w:t>
      </w:r>
      <w:r w:rsidR="00DD1C38">
        <w:t xml:space="preserve">. </w:t>
      </w:r>
      <w:r>
        <w:t>Ce n</w:t>
      </w:r>
      <w:r w:rsidR="00DD1C38">
        <w:t>’</w:t>
      </w:r>
      <w:r>
        <w:t>étaient plus ni mes petites Circassiennes</w:t>
      </w:r>
      <w:r w:rsidR="00DD1C38">
        <w:t xml:space="preserve">, </w:t>
      </w:r>
      <w:r>
        <w:t>ni ma chambre</w:t>
      </w:r>
      <w:r w:rsidR="00DD1C38">
        <w:t xml:space="preserve">, </w:t>
      </w:r>
      <w:r>
        <w:t>ni rien enfin de tout ce qui m</w:t>
      </w:r>
      <w:r w:rsidR="00DD1C38">
        <w:t>’</w:t>
      </w:r>
      <w:r>
        <w:t>avait accueillie la veille</w:t>
      </w:r>
      <w:r w:rsidR="00DD1C38">
        <w:t xml:space="preserve">. </w:t>
      </w:r>
      <w:r>
        <w:t>Ainsi donc</w:t>
      </w:r>
      <w:r w:rsidR="00DD1C38">
        <w:t xml:space="preserve">, </w:t>
      </w:r>
      <w:r>
        <w:t>la journée n</w:t>
      </w:r>
      <w:r w:rsidR="00DD1C38">
        <w:t>’</w:t>
      </w:r>
      <w:r>
        <w:t>était pas encore achevée que déjà j</w:t>
      </w:r>
      <w:r w:rsidR="00DD1C38">
        <w:t>’</w:t>
      </w:r>
      <w:r>
        <w:t>avais récolté le bénéfice de l</w:t>
      </w:r>
      <w:r w:rsidR="00DD1C38">
        <w:t>’</w:t>
      </w:r>
      <w:r>
        <w:t>attention impériale</w:t>
      </w:r>
      <w:r w:rsidR="00DD1C38">
        <w:t xml:space="preserve">. </w:t>
      </w:r>
      <w:r>
        <w:t xml:space="preserve">La </w:t>
      </w:r>
      <w:proofErr w:type="spellStart"/>
      <w:r>
        <w:t>guezdé</w:t>
      </w:r>
      <w:proofErr w:type="spellEnd"/>
      <w:r>
        <w:t xml:space="preserve"> que j</w:t>
      </w:r>
      <w:r w:rsidR="00DD1C38">
        <w:t>’</w:t>
      </w:r>
      <w:r>
        <w:t>étais devenue</w:t>
      </w:r>
      <w:r w:rsidR="00DD1C38">
        <w:t xml:space="preserve">, </w:t>
      </w:r>
      <w:r>
        <w:t>du simple fait d</w:t>
      </w:r>
      <w:r w:rsidR="00DD1C38">
        <w:t>’</w:t>
      </w:r>
      <w:r>
        <w:t xml:space="preserve">avoir été remarquée par le </w:t>
      </w:r>
      <w:proofErr w:type="spellStart"/>
      <w:r>
        <w:t>Kalife</w:t>
      </w:r>
      <w:proofErr w:type="spellEnd"/>
      <w:r w:rsidR="00DD1C38">
        <w:t xml:space="preserve">, </w:t>
      </w:r>
      <w:r>
        <w:t xml:space="preserve">avait droit maintenant à son </w:t>
      </w:r>
      <w:proofErr w:type="spellStart"/>
      <w:r>
        <w:rPr>
          <w:i/>
          <w:iCs/>
        </w:rPr>
        <w:t>daïré</w:t>
      </w:r>
      <w:proofErr w:type="spellEnd"/>
      <w:r w:rsidR="00DD1C38">
        <w:rPr>
          <w:i/>
          <w:iCs/>
        </w:rPr>
        <w:t xml:space="preserve">, </w:t>
      </w:r>
      <w:r>
        <w:t>comme on dit en langage de harem</w:t>
      </w:r>
      <w:r w:rsidR="00DD1C38">
        <w:t xml:space="preserve">, </w:t>
      </w:r>
      <w:r>
        <w:t>c</w:t>
      </w:r>
      <w:r w:rsidR="00DD1C38">
        <w:t>’</w:t>
      </w:r>
      <w:r>
        <w:t>est-à-dire à son train de vie</w:t>
      </w:r>
      <w:r w:rsidR="00DD1C38">
        <w:t xml:space="preserve">, </w:t>
      </w:r>
      <w:r>
        <w:t>à son appartement particulier</w:t>
      </w:r>
      <w:r w:rsidR="00DD1C38">
        <w:t xml:space="preserve">, </w:t>
      </w:r>
      <w:r>
        <w:t>séparé du commun des mortels</w:t>
      </w:r>
      <w:r w:rsidR="00DD1C38">
        <w:t xml:space="preserve">. </w:t>
      </w:r>
      <w:r>
        <w:t>Le mien</w:t>
      </w:r>
      <w:r w:rsidR="00DD1C38">
        <w:t xml:space="preserve">, </w:t>
      </w:r>
      <w:r>
        <w:t>où la grande maîtresse était venue m</w:t>
      </w:r>
      <w:r w:rsidR="00DD1C38">
        <w:t>’</w:t>
      </w:r>
      <w:r>
        <w:t>installer sans perdre une minute</w:t>
      </w:r>
      <w:r w:rsidR="00DD1C38">
        <w:t xml:space="preserve">, </w:t>
      </w:r>
      <w:r>
        <w:t>se composait de cinq vastes pièces et était situé au premier étage d</w:t>
      </w:r>
      <w:r w:rsidR="00DD1C38">
        <w:t>’</w:t>
      </w:r>
      <w:r>
        <w:t>un kiosque entouré sur ses trois faces par des arbres dont les branches déjà bourdonnantes se pressaient tout contre ses murs</w:t>
      </w:r>
      <w:r w:rsidR="00DD1C38">
        <w:t xml:space="preserve">, </w:t>
      </w:r>
      <w:r>
        <w:t>à les toucher</w:t>
      </w:r>
      <w:r w:rsidR="00DD1C38">
        <w:t xml:space="preserve">. </w:t>
      </w:r>
      <w:r>
        <w:t xml:space="preserve">Le </w:t>
      </w:r>
      <w:proofErr w:type="spellStart"/>
      <w:r>
        <w:t>bul-bul</w:t>
      </w:r>
      <w:proofErr w:type="spellEnd"/>
      <w:r>
        <w:t xml:space="preserve"> n</w:t>
      </w:r>
      <w:r w:rsidR="00DD1C38">
        <w:t>’</w:t>
      </w:r>
      <w:r>
        <w:t>allait pas tarder à se faire entendre dans ce nid de délices</w:t>
      </w:r>
      <w:r w:rsidR="00DD1C38">
        <w:t xml:space="preserve">. </w:t>
      </w:r>
      <w:r>
        <w:t>Quant à mes nouvelles suivantes</w:t>
      </w:r>
      <w:r w:rsidR="00DD1C38">
        <w:t xml:space="preserve">, </w:t>
      </w:r>
      <w:r>
        <w:t>je n</w:t>
      </w:r>
      <w:r w:rsidR="00DD1C38">
        <w:t>’</w:t>
      </w:r>
      <w:r>
        <w:t>en connaissais même pas encore le nombre</w:t>
      </w:r>
      <w:r w:rsidR="00DD1C38">
        <w:t xml:space="preserve">, </w:t>
      </w:r>
      <w:r>
        <w:t>une bonne demi-douzaine</w:t>
      </w:r>
      <w:r w:rsidR="00DD1C38">
        <w:t xml:space="preserve">, </w:t>
      </w:r>
      <w:r>
        <w:t>au moins</w:t>
      </w:r>
      <w:r w:rsidR="00DD1C38">
        <w:t xml:space="preserve">. </w:t>
      </w:r>
      <w:r>
        <w:t xml:space="preserve">Tout </w:t>
      </w:r>
      <w:r>
        <w:lastRenderedPageBreak/>
        <w:t>cela pour avoir retenu</w:t>
      </w:r>
      <w:r w:rsidR="00DD1C38">
        <w:t xml:space="preserve">, </w:t>
      </w:r>
      <w:r>
        <w:t>tout au plus une demi-minute</w:t>
      </w:r>
      <w:r w:rsidR="00DD1C38">
        <w:t xml:space="preserve">, </w:t>
      </w:r>
      <w:r>
        <w:t>l</w:t>
      </w:r>
      <w:r w:rsidR="00DD1C38">
        <w:t>’</w:t>
      </w:r>
      <w:r>
        <w:t>attention de Sa Majesté</w:t>
      </w:r>
      <w:r w:rsidR="00DD1C38">
        <w:t>…</w:t>
      </w:r>
    </w:p>
    <w:p w14:paraId="7A51A674" w14:textId="59C670FE" w:rsidR="00DA00DC" w:rsidRDefault="00DA00DC" w:rsidP="00DA00DC"/>
    <w:p w14:paraId="296B99DE" w14:textId="3E22EC7B" w:rsidR="00DA00DC" w:rsidRDefault="00DD1C38" w:rsidP="00DA00DC">
      <w:r>
        <w:t>« </w:t>
      </w:r>
      <w:r w:rsidR="00DA00DC">
        <w:t>Qu</w:t>
      </w:r>
      <w:r>
        <w:t>’</w:t>
      </w:r>
      <w:r w:rsidR="00DA00DC">
        <w:t>est-ce que c</w:t>
      </w:r>
      <w:r>
        <w:t>’</w:t>
      </w:r>
      <w:r w:rsidR="00DA00DC">
        <w:t>est que cette fillette rousse qui vient de me présenter l</w:t>
      </w:r>
      <w:r>
        <w:t>’</w:t>
      </w:r>
      <w:r w:rsidR="00DA00DC">
        <w:t>aiguière</w:t>
      </w:r>
      <w:r>
        <w:t xml:space="preserve"> ? </w:t>
      </w:r>
      <w:r w:rsidR="00DA00DC">
        <w:t>Elle a un peu l</w:t>
      </w:r>
      <w:r>
        <w:t>’</w:t>
      </w:r>
      <w:r w:rsidR="00DA00DC">
        <w:t>air d</w:t>
      </w:r>
      <w:r>
        <w:t>’</w:t>
      </w:r>
      <w:r w:rsidR="00DA00DC">
        <w:t>une chèvre sauvage</w:t>
      </w:r>
      <w:r>
        <w:t xml:space="preserve">. </w:t>
      </w:r>
      <w:r w:rsidR="00DA00DC">
        <w:t>Qu</w:t>
      </w:r>
      <w:r>
        <w:t>’</w:t>
      </w:r>
      <w:r w:rsidR="00DA00DC">
        <w:t>on me dise d</w:t>
      </w:r>
      <w:r>
        <w:t>’</w:t>
      </w:r>
      <w:r w:rsidR="00DA00DC">
        <w:t>où elle vient</w:t>
      </w:r>
      <w:r>
        <w:t xml:space="preserve">. </w:t>
      </w:r>
      <w:r w:rsidR="00DA00DC">
        <w:t>Je ne l</w:t>
      </w:r>
      <w:r>
        <w:t>’</w:t>
      </w:r>
      <w:r w:rsidR="00DA00DC">
        <w:t>avais pas encore remarquée</w:t>
      </w:r>
      <w:r>
        <w:t> ! »</w:t>
      </w:r>
    </w:p>
    <w:p w14:paraId="2095DBE1" w14:textId="77777777" w:rsidR="00DD1C38" w:rsidRDefault="00DA00DC" w:rsidP="00DA00DC">
      <w:r>
        <w:t>La phrase</w:t>
      </w:r>
      <w:r w:rsidR="00DD1C38">
        <w:t xml:space="preserve">, </w:t>
      </w:r>
      <w:r>
        <w:t>la phrase fatidique</w:t>
      </w:r>
      <w:r w:rsidR="00DD1C38">
        <w:t xml:space="preserve"> ! </w:t>
      </w:r>
      <w:r>
        <w:t xml:space="preserve">Celle que la </w:t>
      </w:r>
      <w:proofErr w:type="spellStart"/>
      <w:r>
        <w:t>Hasnadar</w:t>
      </w:r>
      <w:proofErr w:type="spellEnd"/>
      <w:r>
        <w:t xml:space="preserve"> m</w:t>
      </w:r>
      <w:r w:rsidR="00DD1C38">
        <w:t>’</w:t>
      </w:r>
      <w:r>
        <w:t>avait parié que j</w:t>
      </w:r>
      <w:r w:rsidR="00DD1C38">
        <w:t>’</w:t>
      </w:r>
      <w:r>
        <w:t>entendrais</w:t>
      </w:r>
      <w:r w:rsidR="00DD1C38">
        <w:t xml:space="preserve">. </w:t>
      </w:r>
      <w:r>
        <w:t>Je venais tout juste de reposer l</w:t>
      </w:r>
      <w:r w:rsidR="00DD1C38">
        <w:t>’</w:t>
      </w:r>
      <w:r>
        <w:t>aiguière sur sa console</w:t>
      </w:r>
      <w:r w:rsidR="00DD1C38">
        <w:t xml:space="preserve">. </w:t>
      </w:r>
      <w:r>
        <w:t>C</w:t>
      </w:r>
      <w:r w:rsidR="00DD1C38">
        <w:t>’</w:t>
      </w:r>
      <w:r>
        <w:t>était une chance</w:t>
      </w:r>
      <w:r w:rsidR="00DD1C38">
        <w:t xml:space="preserve">. </w:t>
      </w:r>
      <w:r>
        <w:t>Je tremblais trop fort</w:t>
      </w:r>
      <w:r w:rsidR="00DD1C38">
        <w:t xml:space="preserve">. </w:t>
      </w:r>
      <w:r>
        <w:t>Jamais je n</w:t>
      </w:r>
      <w:r w:rsidR="00DD1C38">
        <w:t>’</w:t>
      </w:r>
      <w:r>
        <w:t>aurais pu continuer à la tenir</w:t>
      </w:r>
      <w:r w:rsidR="00DD1C38">
        <w:t>.</w:t>
      </w:r>
    </w:p>
    <w:p w14:paraId="0092AEF6" w14:textId="77777777" w:rsidR="00DD1C38" w:rsidRDefault="00DA00DC" w:rsidP="00DA00DC">
      <w:r>
        <w:t>D</w:t>
      </w:r>
      <w:r w:rsidR="00DD1C38">
        <w:t>’</w:t>
      </w:r>
      <w:r>
        <w:t>après le cérémonial du harem</w:t>
      </w:r>
      <w:r w:rsidR="00DD1C38">
        <w:t xml:space="preserve">, </w:t>
      </w:r>
      <w:r>
        <w:t>il appartenait à la Validé</w:t>
      </w:r>
      <w:r w:rsidR="00DD1C38">
        <w:t xml:space="preserve">, </w:t>
      </w:r>
      <w:r>
        <w:t>et à elle seule</w:t>
      </w:r>
      <w:r w:rsidR="00DD1C38">
        <w:t xml:space="preserve">, </w:t>
      </w:r>
      <w:r>
        <w:t>de répondre aux questions qu</w:t>
      </w:r>
      <w:r w:rsidR="00DD1C38">
        <w:t>’</w:t>
      </w:r>
      <w:r>
        <w:t>il pouvait prendre envie à son fils de poser à propos d</w:t>
      </w:r>
      <w:r w:rsidR="00DD1C38">
        <w:t>’</w:t>
      </w:r>
      <w:r>
        <w:t>une nouvelle recrue</w:t>
      </w:r>
      <w:r w:rsidR="00DD1C38">
        <w:t xml:space="preserve">. </w:t>
      </w:r>
      <w:r>
        <w:t>Mais la sultane à la chevelure blanche eût été bien incapable de fournir sur moi l</w:t>
      </w:r>
      <w:r w:rsidR="00DD1C38">
        <w:t>’</w:t>
      </w:r>
      <w:r>
        <w:t>ombre d</w:t>
      </w:r>
      <w:r w:rsidR="00DD1C38">
        <w:t>’</w:t>
      </w:r>
      <w:r>
        <w:t>un renseignement</w:t>
      </w:r>
      <w:r w:rsidR="00DD1C38">
        <w:t xml:space="preserve">. </w:t>
      </w:r>
      <w:r>
        <w:t xml:space="preserve">Elle comptait comme toujours sur la </w:t>
      </w:r>
      <w:proofErr w:type="spellStart"/>
      <w:r>
        <w:t>Hasnadar</w:t>
      </w:r>
      <w:proofErr w:type="spellEnd"/>
      <w:r>
        <w:t xml:space="preserve"> pour la tirer d</w:t>
      </w:r>
      <w:r w:rsidR="00DD1C38">
        <w:t>’</w:t>
      </w:r>
      <w:r>
        <w:t>affaire</w:t>
      </w:r>
      <w:r w:rsidR="00DD1C38">
        <w:t xml:space="preserve">. </w:t>
      </w:r>
      <w:r>
        <w:t>Celle-ci</w:t>
      </w:r>
      <w:r w:rsidR="00DD1C38">
        <w:t xml:space="preserve">, </w:t>
      </w:r>
      <w:r>
        <w:t>sans cesse aux aguets</w:t>
      </w:r>
      <w:r w:rsidR="00DD1C38">
        <w:t xml:space="preserve">, </w:t>
      </w:r>
      <w:r>
        <w:t>avait eu le temps de lui murmurer à l</w:t>
      </w:r>
      <w:r w:rsidR="00DD1C38">
        <w:t>’</w:t>
      </w:r>
      <w:r>
        <w:t>oreille l</w:t>
      </w:r>
      <w:r w:rsidR="00DD1C38">
        <w:t>’</w:t>
      </w:r>
      <w:r>
        <w:t>essentiel</w:t>
      </w:r>
      <w:r w:rsidR="00DD1C38">
        <w:t>.</w:t>
      </w:r>
    </w:p>
    <w:p w14:paraId="506CDA61" w14:textId="30211796" w:rsidR="00DA00DC" w:rsidRDefault="00DD1C38" w:rsidP="00DA00DC">
      <w:r>
        <w:t>« </w:t>
      </w:r>
      <w:r w:rsidR="00DA00DC">
        <w:t>C</w:t>
      </w:r>
      <w:r>
        <w:t>’</w:t>
      </w:r>
      <w:r w:rsidR="00DA00DC">
        <w:t xml:space="preserve">est la petite fille que notre ami </w:t>
      </w:r>
      <w:proofErr w:type="spellStart"/>
      <w:r w:rsidR="00DA00DC">
        <w:t>Hadjilar</w:t>
      </w:r>
      <w:proofErr w:type="spellEnd"/>
      <w:r w:rsidR="00DA00DC">
        <w:t xml:space="preserve"> Pacha a eu la pensée de rapporter de son voyage d</w:t>
      </w:r>
      <w:r>
        <w:t>’</w:t>
      </w:r>
      <w:r w:rsidR="00DA00DC">
        <w:t>Anatolie à l</w:t>
      </w:r>
      <w:r>
        <w:t>’</w:t>
      </w:r>
      <w:r w:rsidR="00DA00DC">
        <w:t>intention de Votre Majesté</w:t>
      </w:r>
      <w:r>
        <w:t xml:space="preserve">. </w:t>
      </w:r>
      <w:r w:rsidR="00DA00DC">
        <w:t>Je croyais que Votre Majesté était au courant</w:t>
      </w:r>
      <w:r>
        <w:t>. »</w:t>
      </w:r>
    </w:p>
    <w:p w14:paraId="667CE628" w14:textId="77777777" w:rsidR="00DD1C38" w:rsidRDefault="00DA00DC" w:rsidP="00DA00DC">
      <w:r>
        <w:t>Le petit homme aux épaules voûtées avait esquissé un hochement de tête</w:t>
      </w:r>
      <w:r w:rsidR="00DD1C38">
        <w:t>.</w:t>
      </w:r>
    </w:p>
    <w:p w14:paraId="2E2C25C8" w14:textId="164EC233" w:rsidR="00DA00DC" w:rsidRDefault="00DD1C38" w:rsidP="00DA00DC">
      <w:r>
        <w:t>« </w:t>
      </w:r>
      <w:r w:rsidR="00DA00DC">
        <w:t>Oui</w:t>
      </w:r>
      <w:r>
        <w:t xml:space="preserve">, </w:t>
      </w:r>
      <w:r w:rsidR="00DA00DC">
        <w:t>oui</w:t>
      </w:r>
      <w:r>
        <w:t xml:space="preserve">. </w:t>
      </w:r>
      <w:r w:rsidR="00DA00DC">
        <w:t>Je me rappelle</w:t>
      </w:r>
      <w:r>
        <w:t xml:space="preserve">, </w:t>
      </w:r>
      <w:r w:rsidR="00DA00DC">
        <w:t>effectivement</w:t>
      </w:r>
      <w:r>
        <w:t xml:space="preserve">. </w:t>
      </w:r>
      <w:r w:rsidR="00DA00DC">
        <w:t>Au cas où je l</w:t>
      </w:r>
      <w:r>
        <w:t>’</w:t>
      </w:r>
      <w:r w:rsidR="00DA00DC">
        <w:t>oublierais</w:t>
      </w:r>
      <w:r>
        <w:t xml:space="preserve">, </w:t>
      </w:r>
      <w:r w:rsidR="00DA00DC">
        <w:t>qu</w:t>
      </w:r>
      <w:r>
        <w:t>’</w:t>
      </w:r>
      <w:r w:rsidR="00DA00DC">
        <w:t xml:space="preserve">on me fasse penser à témoigner ma satisfaction à </w:t>
      </w:r>
      <w:proofErr w:type="spellStart"/>
      <w:r w:rsidR="00DA00DC">
        <w:t>Hadjilar</w:t>
      </w:r>
      <w:proofErr w:type="spellEnd"/>
      <w:r w:rsidR="00DA00DC">
        <w:t xml:space="preserve"> Pacha</w:t>
      </w:r>
      <w:r>
        <w:t xml:space="preserve">. </w:t>
      </w:r>
      <w:r w:rsidR="00DA00DC">
        <w:t>Cette petite me plaît</w:t>
      </w:r>
      <w:r>
        <w:t xml:space="preserve">. </w:t>
      </w:r>
      <w:r w:rsidR="00DA00DC">
        <w:t>J</w:t>
      </w:r>
      <w:r>
        <w:t>’</w:t>
      </w:r>
      <w:r w:rsidR="00DA00DC">
        <w:t>en suis content</w:t>
      </w:r>
      <w:r>
        <w:t>. »</w:t>
      </w:r>
    </w:p>
    <w:p w14:paraId="0A55AD70" w14:textId="77777777" w:rsidR="00DD1C38" w:rsidRDefault="00DA00DC" w:rsidP="00DA00DC">
      <w:r>
        <w:lastRenderedPageBreak/>
        <w:t>Cette voix</w:t>
      </w:r>
      <w:r w:rsidR="00DD1C38">
        <w:t xml:space="preserve">, </w:t>
      </w:r>
      <w:r>
        <w:t>cette voix</w:t>
      </w:r>
      <w:r w:rsidR="00DD1C38">
        <w:t xml:space="preserve">, </w:t>
      </w:r>
      <w:r>
        <w:t>Seigneur</w:t>
      </w:r>
      <w:r w:rsidR="00DD1C38">
        <w:t xml:space="preserve"> ! </w:t>
      </w:r>
      <w:r>
        <w:t>Elle semblait vraiment venir de la tombe</w:t>
      </w:r>
      <w:r w:rsidR="00DD1C38">
        <w:t xml:space="preserve">. </w:t>
      </w:r>
      <w:r>
        <w:t>Le dos s</w:t>
      </w:r>
      <w:r w:rsidR="00DD1C38">
        <w:t>’</w:t>
      </w:r>
      <w:r>
        <w:t>était courbé davantage encore</w:t>
      </w:r>
      <w:r w:rsidR="00DD1C38">
        <w:t xml:space="preserve">. </w:t>
      </w:r>
      <w:r>
        <w:t>Les paupières ridées et flasques s</w:t>
      </w:r>
      <w:r w:rsidR="00DD1C38">
        <w:t>’</w:t>
      </w:r>
      <w:r>
        <w:t>étaient abaissées</w:t>
      </w:r>
      <w:r w:rsidR="00DD1C38">
        <w:t xml:space="preserve">. </w:t>
      </w:r>
      <w:r>
        <w:t>Quelle expression de fin de race</w:t>
      </w:r>
      <w:r w:rsidR="00DD1C38">
        <w:t xml:space="preserve">, </w:t>
      </w:r>
      <w:r>
        <w:t>d</w:t>
      </w:r>
      <w:r w:rsidR="00DD1C38">
        <w:t>’</w:t>
      </w:r>
      <w:r>
        <w:t>écrasement</w:t>
      </w:r>
      <w:r w:rsidR="00DD1C38">
        <w:t xml:space="preserve">, </w:t>
      </w:r>
      <w:r>
        <w:t>d</w:t>
      </w:r>
      <w:r w:rsidR="00DD1C38">
        <w:t>’</w:t>
      </w:r>
      <w:r>
        <w:t>irrémédiable sénilité</w:t>
      </w:r>
      <w:r w:rsidR="00DD1C38">
        <w:t xml:space="preserve">. </w:t>
      </w:r>
      <w:r>
        <w:t>Est-ce qu</w:t>
      </w:r>
      <w:r w:rsidR="00DD1C38">
        <w:t>’</w:t>
      </w:r>
      <w:r>
        <w:t>il allait s</w:t>
      </w:r>
      <w:r w:rsidR="00DD1C38">
        <w:t>’</w:t>
      </w:r>
      <w:r>
        <w:t>endormir là</w:t>
      </w:r>
      <w:r w:rsidR="00DD1C38">
        <w:t> ! »</w:t>
      </w:r>
      <w:r>
        <w:t xml:space="preserve"> Tous les bruits s</w:t>
      </w:r>
      <w:r w:rsidR="00DD1C38">
        <w:t>’</w:t>
      </w:r>
      <w:r>
        <w:t>étaient tus</w:t>
      </w:r>
      <w:r w:rsidR="00DD1C38">
        <w:t xml:space="preserve">. </w:t>
      </w:r>
      <w:r>
        <w:t>Toutes les respirations demeuraient en suspens</w:t>
      </w:r>
      <w:r w:rsidR="00DD1C38">
        <w:t xml:space="preserve">… </w:t>
      </w:r>
      <w:r>
        <w:t>Et</w:t>
      </w:r>
      <w:r w:rsidR="00DD1C38">
        <w:t xml:space="preserve">, </w:t>
      </w:r>
      <w:r>
        <w:t>brusquement</w:t>
      </w:r>
      <w:r w:rsidR="00DD1C38">
        <w:t xml:space="preserve">, </w:t>
      </w:r>
      <w:r>
        <w:t>un sursaut soudain</w:t>
      </w:r>
      <w:r w:rsidR="00DD1C38">
        <w:t xml:space="preserve"> ! </w:t>
      </w:r>
      <w:r>
        <w:t>Ce même corps se redressant</w:t>
      </w:r>
      <w:r w:rsidR="00DD1C38">
        <w:t xml:space="preserve"> ! </w:t>
      </w:r>
      <w:r>
        <w:t>Ces mêmes yeux illuminés d</w:t>
      </w:r>
      <w:r w:rsidR="00DD1C38">
        <w:t>’</w:t>
      </w:r>
      <w:r>
        <w:t>une lueur d</w:t>
      </w:r>
      <w:r w:rsidR="00DD1C38">
        <w:t>’</w:t>
      </w:r>
      <w:r>
        <w:t>effroi et de menace</w:t>
      </w:r>
      <w:r w:rsidR="00DD1C38">
        <w:t xml:space="preserve"> ! </w:t>
      </w:r>
      <w:r>
        <w:t>La main droite</w:t>
      </w:r>
      <w:r w:rsidR="00DD1C38">
        <w:t xml:space="preserve">, </w:t>
      </w:r>
      <w:r>
        <w:t>par un réflexe d</w:t>
      </w:r>
      <w:r w:rsidR="00DD1C38">
        <w:t>’</w:t>
      </w:r>
      <w:r>
        <w:t>une vivacité inouïe</w:t>
      </w:r>
      <w:r w:rsidR="00DD1C38">
        <w:t xml:space="preserve">, </w:t>
      </w:r>
      <w:r>
        <w:t>plongeant dans la poche du gilet</w:t>
      </w:r>
      <w:r w:rsidR="00DD1C38">
        <w:t xml:space="preserve"> ! </w:t>
      </w:r>
      <w:r>
        <w:t>Une crosse de revolver surgissant entre les doigts de cette main</w:t>
      </w:r>
      <w:r w:rsidR="00DD1C38">
        <w:t> !…</w:t>
      </w:r>
    </w:p>
    <w:p w14:paraId="4733380D" w14:textId="60968ABF" w:rsidR="00DA00DC" w:rsidRDefault="00DD1C38" w:rsidP="00DA00DC">
      <w:r>
        <w:t>« </w:t>
      </w:r>
      <w:r w:rsidR="00DA00DC">
        <w:t>Quoi</w:t>
      </w:r>
      <w:r>
        <w:t xml:space="preserve"> ? </w:t>
      </w:r>
      <w:r w:rsidR="00DA00DC">
        <w:t>Qu</w:t>
      </w:r>
      <w:r>
        <w:t>’</w:t>
      </w:r>
      <w:r w:rsidR="00DA00DC">
        <w:t>y a-t-il</w:t>
      </w:r>
      <w:r>
        <w:t xml:space="preserve"> ? </w:t>
      </w:r>
      <w:r w:rsidR="00DA00DC">
        <w:t>Qu</w:t>
      </w:r>
      <w:r>
        <w:t>’</w:t>
      </w:r>
      <w:r w:rsidR="00DA00DC">
        <w:t>on me dise vite</w:t>
      </w:r>
      <w:r>
        <w:t xml:space="preserve">, </w:t>
      </w:r>
      <w:r w:rsidR="00DA00DC">
        <w:t>sinon</w:t>
      </w:r>
      <w:r>
        <w:t> !… »</w:t>
      </w:r>
    </w:p>
    <w:p w14:paraId="45C1C2D8" w14:textId="77777777" w:rsidR="00DD1C38" w:rsidRDefault="00DA00DC" w:rsidP="00DA00DC">
      <w:r>
        <w:t>Rien</w:t>
      </w:r>
      <w:r w:rsidR="00DD1C38">
        <w:t xml:space="preserve">, </w:t>
      </w:r>
      <w:r>
        <w:t>moins que rien</w:t>
      </w:r>
      <w:r w:rsidR="00DD1C38">
        <w:t xml:space="preserve"> ! </w:t>
      </w:r>
      <w:r>
        <w:t>Une soucoupe d</w:t>
      </w:r>
      <w:r w:rsidR="00DD1C38">
        <w:t>’</w:t>
      </w:r>
      <w:r>
        <w:t>or échappée à une malheureuse petite odalisque et allant heurter les dalles du hall</w:t>
      </w:r>
      <w:r w:rsidR="00DD1C38">
        <w:t>.</w:t>
      </w:r>
    </w:p>
    <w:p w14:paraId="2164F978" w14:textId="13EB5252" w:rsidR="00DA00DC" w:rsidRDefault="00DD1C38" w:rsidP="00DA00DC">
      <w:r>
        <w:t>« </w:t>
      </w:r>
      <w:r w:rsidR="00DA00DC">
        <w:t>Qu</w:t>
      </w:r>
      <w:r>
        <w:t>’</w:t>
      </w:r>
      <w:r w:rsidR="00DA00DC">
        <w:t>on punisse comme il faut cette sotte</w:t>
      </w:r>
      <w:r>
        <w:t xml:space="preserve"> ! </w:t>
      </w:r>
      <w:r w:rsidR="00DA00DC">
        <w:t>Et qu</w:t>
      </w:r>
      <w:r>
        <w:t>’</w:t>
      </w:r>
      <w:r w:rsidR="00DA00DC">
        <w:t>elle ne paraisse jamais plus devant moi</w:t>
      </w:r>
      <w:r>
        <w:t xml:space="preserve">, </w:t>
      </w:r>
      <w:r w:rsidR="00DA00DC">
        <w:t>jamais</w:t>
      </w:r>
      <w:r>
        <w:t> ! »</w:t>
      </w:r>
    </w:p>
    <w:p w14:paraId="4098CDB7" w14:textId="77777777" w:rsidR="00DD1C38" w:rsidRDefault="00DA00DC" w:rsidP="00DA00DC">
      <w:r>
        <w:t>Un silence mortel s</w:t>
      </w:r>
      <w:r w:rsidR="00DD1C38">
        <w:t>’</w:t>
      </w:r>
      <w:r>
        <w:t>était fait</w:t>
      </w:r>
      <w:r w:rsidR="00DD1C38">
        <w:t xml:space="preserve">. </w:t>
      </w:r>
      <w:r>
        <w:t>Tous les yeux s</w:t>
      </w:r>
      <w:r w:rsidR="00DD1C38">
        <w:t>’</w:t>
      </w:r>
      <w:r>
        <w:t>étaient fixé à terre</w:t>
      </w:r>
      <w:r w:rsidR="00DD1C38">
        <w:t xml:space="preserve">, </w:t>
      </w:r>
      <w:r>
        <w:t>sauf les miens</w:t>
      </w:r>
      <w:r w:rsidR="00DD1C38">
        <w:t xml:space="preserve">, </w:t>
      </w:r>
      <w:r>
        <w:t>je ne sais pourquoi</w:t>
      </w:r>
      <w:r w:rsidR="00DD1C38">
        <w:t xml:space="preserve">… </w:t>
      </w:r>
      <w:r>
        <w:t>De nouveau</w:t>
      </w:r>
      <w:r w:rsidR="00DD1C38">
        <w:t xml:space="preserve">, </w:t>
      </w:r>
      <w:r>
        <w:t>il les avait rencontrés</w:t>
      </w:r>
      <w:r w:rsidR="00DD1C38">
        <w:t xml:space="preserve">. </w:t>
      </w:r>
      <w:r>
        <w:t>Leur épouvante l</w:t>
      </w:r>
      <w:r w:rsidR="00DD1C38">
        <w:t>’</w:t>
      </w:r>
      <w:r>
        <w:t>avait fait sourire</w:t>
      </w:r>
      <w:r w:rsidR="00DD1C38">
        <w:t>.</w:t>
      </w:r>
    </w:p>
    <w:p w14:paraId="6E22B671" w14:textId="77777777" w:rsidR="00DD1C38" w:rsidRDefault="00DD1C38" w:rsidP="00DA00DC">
      <w:r>
        <w:t>« </w:t>
      </w:r>
      <w:r w:rsidR="00DA00DC">
        <w:t>Je remercie Allah que ce n</w:t>
      </w:r>
      <w:r>
        <w:t>’</w:t>
      </w:r>
      <w:r w:rsidR="00DA00DC">
        <w:t>ait pas été toi</w:t>
      </w:r>
      <w:r>
        <w:t xml:space="preserve">. </w:t>
      </w:r>
      <w:r w:rsidR="00DA00DC">
        <w:t>C</w:t>
      </w:r>
      <w:r>
        <w:t>’</w:t>
      </w:r>
      <w:r w:rsidR="00DA00DC">
        <w:t>eût été trop dommage</w:t>
      </w:r>
      <w:r>
        <w:t> ! »</w:t>
      </w:r>
      <w:r w:rsidR="00DA00DC">
        <w:t xml:space="preserve"> avait-il dit</w:t>
      </w:r>
      <w:r>
        <w:t>.</w:t>
      </w:r>
    </w:p>
    <w:p w14:paraId="37C575BD" w14:textId="4118C3F7" w:rsidR="00DA00DC" w:rsidRDefault="00DA00DC" w:rsidP="00DA00DC"/>
    <w:p w14:paraId="463274D9" w14:textId="77777777" w:rsidR="00DD1C38" w:rsidRDefault="00DA00DC" w:rsidP="00DA00DC">
      <w:r>
        <w:t>De me voir ainsi brisée et sans forces</w:t>
      </w:r>
      <w:r w:rsidR="00DD1C38">
        <w:t xml:space="preserve">, </w:t>
      </w:r>
      <w:r>
        <w:t>la grande maîtresse</w:t>
      </w:r>
      <w:r w:rsidR="00DD1C38">
        <w:t xml:space="preserve">, </w:t>
      </w:r>
      <w:r>
        <w:t>étonnée d</w:t>
      </w:r>
      <w:r w:rsidR="00DD1C38">
        <w:t>’</w:t>
      </w:r>
      <w:r>
        <w:t>abord</w:t>
      </w:r>
      <w:r w:rsidR="00DD1C38">
        <w:t xml:space="preserve">, </w:t>
      </w:r>
      <w:r>
        <w:t>fronça ensuite les sourcils</w:t>
      </w:r>
      <w:r w:rsidR="00DD1C38">
        <w:t>.</w:t>
      </w:r>
    </w:p>
    <w:p w14:paraId="6F189AEC" w14:textId="44BDF37A" w:rsidR="00DA00DC" w:rsidRDefault="00DD1C38" w:rsidP="00DA00DC">
      <w:r>
        <w:t>« </w:t>
      </w:r>
      <w:r w:rsidR="00DA00DC">
        <w:t>Me serais-je trompée sur toi</w:t>
      </w:r>
      <w:r>
        <w:t xml:space="preserve"> ? </w:t>
      </w:r>
      <w:r w:rsidR="00DA00DC">
        <w:t>fit-elle</w:t>
      </w:r>
      <w:r>
        <w:t xml:space="preserve">. </w:t>
      </w:r>
      <w:r w:rsidR="00DA00DC">
        <w:t>Écoute-moi bien</w:t>
      </w:r>
      <w:r>
        <w:t xml:space="preserve">. </w:t>
      </w:r>
      <w:r w:rsidR="00DA00DC">
        <w:t>Je ne te demande ni gratitude</w:t>
      </w:r>
      <w:r>
        <w:t xml:space="preserve">, </w:t>
      </w:r>
      <w:r w:rsidR="00DA00DC">
        <w:t>ni manifestations d</w:t>
      </w:r>
      <w:r>
        <w:t>’</w:t>
      </w:r>
      <w:r w:rsidR="00DA00DC">
        <w:t>enthousiasme</w:t>
      </w:r>
      <w:r>
        <w:t xml:space="preserve">, </w:t>
      </w:r>
      <w:r w:rsidR="00DA00DC">
        <w:t>apprends-le</w:t>
      </w:r>
      <w:r>
        <w:t xml:space="preserve">. </w:t>
      </w:r>
      <w:r w:rsidR="00DA00DC">
        <w:t>Je te prie seulement de me dire une chose</w:t>
      </w:r>
      <w:r>
        <w:t xml:space="preserve"> : </w:t>
      </w:r>
      <w:r w:rsidR="00DA00DC">
        <w:t xml:space="preserve">te rends-tu compte que sur les quatre cents femmes </w:t>
      </w:r>
      <w:r w:rsidR="00DA00DC">
        <w:lastRenderedPageBreak/>
        <w:t>que peut comporter présentement l</w:t>
      </w:r>
      <w:r>
        <w:t>’</w:t>
      </w:r>
      <w:r w:rsidR="00DA00DC">
        <w:t>effectif du harem</w:t>
      </w:r>
      <w:r>
        <w:t xml:space="preserve">, </w:t>
      </w:r>
      <w:r w:rsidR="00DA00DC">
        <w:t>il y en a à l</w:t>
      </w:r>
      <w:r>
        <w:t>’</w:t>
      </w:r>
      <w:r w:rsidR="00DA00DC">
        <w:t>heure actuelle trois cent cinquante qui t</w:t>
      </w:r>
      <w:r>
        <w:t>’</w:t>
      </w:r>
      <w:r w:rsidR="00DA00DC">
        <w:t>envient</w:t>
      </w:r>
      <w:r>
        <w:t xml:space="preserve">, </w:t>
      </w:r>
      <w:r w:rsidR="00DA00DC">
        <w:t>quarante qui te redoutent</w:t>
      </w:r>
      <w:r>
        <w:t xml:space="preserve">, </w:t>
      </w:r>
      <w:r w:rsidR="00DA00DC">
        <w:t>et dix qui te haïssent déjà</w:t>
      </w:r>
      <w:r>
        <w:t xml:space="preserve"> ? </w:t>
      </w:r>
      <w:r w:rsidR="00DA00DC">
        <w:t>Reconnais que c</w:t>
      </w:r>
      <w:r>
        <w:t>’</w:t>
      </w:r>
      <w:r w:rsidR="00DA00DC">
        <w:t>est un résultat</w:t>
      </w:r>
      <w:r>
        <w:t xml:space="preserve">, </w:t>
      </w:r>
      <w:r w:rsidR="00DA00DC">
        <w:t>pour le bilan d</w:t>
      </w:r>
      <w:r>
        <w:t>’</w:t>
      </w:r>
      <w:r w:rsidR="00DA00DC">
        <w:t>une première journée</w:t>
      </w:r>
      <w:r>
        <w:t>. »</w:t>
      </w:r>
    </w:p>
    <w:p w14:paraId="208BEA03" w14:textId="77777777" w:rsidR="00DD1C38" w:rsidRDefault="00DA00DC" w:rsidP="00DA00DC">
      <w:r>
        <w:t>Elle s</w:t>
      </w:r>
      <w:r w:rsidR="00DD1C38">
        <w:t>’</w:t>
      </w:r>
      <w:r>
        <w:t>était approchée de mon divan</w:t>
      </w:r>
      <w:r w:rsidR="00DD1C38">
        <w:t xml:space="preserve">. </w:t>
      </w:r>
      <w:r>
        <w:t>Elle m</w:t>
      </w:r>
      <w:r w:rsidR="00DD1C38">
        <w:t>’</w:t>
      </w:r>
      <w:r>
        <w:t>avait saisi le bras avec rudesse</w:t>
      </w:r>
      <w:r w:rsidR="00DD1C38">
        <w:t>.</w:t>
      </w:r>
    </w:p>
    <w:p w14:paraId="73B8DA2D" w14:textId="18B98765" w:rsidR="00DA00DC" w:rsidRDefault="00DD1C38" w:rsidP="00DA00DC">
      <w:r>
        <w:t>« </w:t>
      </w:r>
      <w:r w:rsidR="00DA00DC">
        <w:t>J</w:t>
      </w:r>
      <w:r>
        <w:t>’</w:t>
      </w:r>
      <w:r w:rsidR="00DA00DC">
        <w:t>ignore le ton qu</w:t>
      </w:r>
      <w:r>
        <w:t>’</w:t>
      </w:r>
      <w:r w:rsidR="00DA00DC">
        <w:t>il faut employer avec toi</w:t>
      </w:r>
      <w:r>
        <w:t xml:space="preserve">. </w:t>
      </w:r>
      <w:r w:rsidR="00DA00DC">
        <w:t>Moi</w:t>
      </w:r>
      <w:r>
        <w:t xml:space="preserve">, </w:t>
      </w:r>
      <w:r w:rsidR="00DA00DC">
        <w:t>je sais que quand j</w:t>
      </w:r>
      <w:r>
        <w:t>’</w:t>
      </w:r>
      <w:r w:rsidR="00DA00DC">
        <w:t>avais ton âge</w:t>
      </w:r>
      <w:r>
        <w:t xml:space="preserve">, </w:t>
      </w:r>
      <w:r w:rsidR="00DA00DC">
        <w:t>si quelqu</w:t>
      </w:r>
      <w:r>
        <w:t>’</w:t>
      </w:r>
      <w:r w:rsidR="00DA00DC">
        <w:t>un avait daigné s</w:t>
      </w:r>
      <w:r>
        <w:t>’</w:t>
      </w:r>
      <w:r w:rsidR="00DA00DC">
        <w:t>occuper de moi</w:t>
      </w:r>
      <w:r>
        <w:t xml:space="preserve">, </w:t>
      </w:r>
      <w:r w:rsidR="00DA00DC">
        <w:t>c</w:t>
      </w:r>
      <w:r>
        <w:t>’</w:t>
      </w:r>
      <w:r w:rsidR="00DA00DC">
        <w:t>est sur ce ton-là que je lui aurais été reconnaissante de me parler</w:t>
      </w:r>
      <w:r>
        <w:t xml:space="preserve">. </w:t>
      </w:r>
      <w:r w:rsidR="00DA00DC">
        <w:t>Mais</w:t>
      </w:r>
      <w:r>
        <w:t xml:space="preserve">, </w:t>
      </w:r>
      <w:r w:rsidR="00DA00DC">
        <w:t>après tout</w:t>
      </w:r>
      <w:r>
        <w:t xml:space="preserve">, </w:t>
      </w:r>
      <w:r w:rsidR="00DA00DC">
        <w:t>peut-être n</w:t>
      </w:r>
      <w:r>
        <w:t>’</w:t>
      </w:r>
      <w:r w:rsidR="00DA00DC">
        <w:t>es-tu simplement que lâche</w:t>
      </w:r>
      <w:r>
        <w:t xml:space="preserve">, </w:t>
      </w:r>
      <w:r w:rsidR="00DA00DC">
        <w:t>lâche devant l</w:t>
      </w:r>
      <w:r>
        <w:t>’</w:t>
      </w:r>
      <w:r w:rsidR="00DA00DC">
        <w:t>effort</w:t>
      </w:r>
      <w:r>
        <w:t xml:space="preserve">, </w:t>
      </w:r>
      <w:r w:rsidR="00DA00DC">
        <w:t>lâche devant les luttes que je viens de te faire entrevoir</w:t>
      </w:r>
      <w:r>
        <w:t xml:space="preserve">, </w:t>
      </w:r>
      <w:r w:rsidR="00DA00DC">
        <w:t>croyant stimuler ton énergie</w:t>
      </w:r>
      <w:r>
        <w:t>. »</w:t>
      </w:r>
    </w:p>
    <w:p w14:paraId="536EE5BC" w14:textId="77777777" w:rsidR="00DD1C38" w:rsidRDefault="00DA00DC" w:rsidP="00DA00DC">
      <w:r>
        <w:t>Cette fois</w:t>
      </w:r>
      <w:r w:rsidR="00DD1C38">
        <w:t xml:space="preserve">, </w:t>
      </w:r>
      <w:r>
        <w:t>elle avait touché juste</w:t>
      </w:r>
      <w:r w:rsidR="00DD1C38">
        <w:t xml:space="preserve">, </w:t>
      </w:r>
      <w:r>
        <w:t>trouvé le mot qui convenait</w:t>
      </w:r>
      <w:r w:rsidR="00DD1C38">
        <w:t xml:space="preserve">, </w:t>
      </w:r>
      <w:r>
        <w:t>celui qu</w:t>
      </w:r>
      <w:r w:rsidR="00DD1C38">
        <w:t>’</w:t>
      </w:r>
      <w:r>
        <w:t>on n</w:t>
      </w:r>
      <w:r w:rsidR="00DD1C38">
        <w:t>’</w:t>
      </w:r>
      <w:r>
        <w:t>a jamais prononcé en ma présence sans me faire bondir aussitôt</w:t>
      </w:r>
      <w:r w:rsidR="00DD1C38">
        <w:t>.</w:t>
      </w:r>
    </w:p>
    <w:p w14:paraId="583E5E13" w14:textId="329D3109" w:rsidR="00DA00DC" w:rsidRDefault="00DD1C38" w:rsidP="00DA00DC">
      <w:r>
        <w:t>« </w:t>
      </w:r>
      <w:r w:rsidR="00DA00DC">
        <w:t>Non</w:t>
      </w:r>
      <w:r>
        <w:t xml:space="preserve">, </w:t>
      </w:r>
      <w:r w:rsidR="00DA00DC">
        <w:t>ce n</w:t>
      </w:r>
      <w:r>
        <w:t>’</w:t>
      </w:r>
      <w:r w:rsidR="00DA00DC">
        <w:t>est pas vrai</w:t>
      </w:r>
      <w:r>
        <w:t xml:space="preserve"> ! </w:t>
      </w:r>
      <w:r w:rsidR="00DA00DC">
        <w:t>criai-je</w:t>
      </w:r>
      <w:r>
        <w:t xml:space="preserve">, </w:t>
      </w:r>
      <w:r w:rsidR="00DA00DC">
        <w:t>laissant enfin ruisseler des larmes retenues depuis si longtemps</w:t>
      </w:r>
      <w:r>
        <w:t xml:space="preserve">. </w:t>
      </w:r>
      <w:r w:rsidR="00DA00DC">
        <w:t>Si jeune que je sois</w:t>
      </w:r>
      <w:r>
        <w:t xml:space="preserve">, </w:t>
      </w:r>
      <w:r w:rsidR="00DA00DC">
        <w:t>je suis certaine qu</w:t>
      </w:r>
      <w:r>
        <w:t>’</w:t>
      </w:r>
      <w:r w:rsidR="00DA00DC">
        <w:t>il y a des choses pour lesquelles je donnerais ma vie</w:t>
      </w:r>
      <w:r>
        <w:t xml:space="preserve">. </w:t>
      </w:r>
      <w:r w:rsidR="00DA00DC">
        <w:t>D</w:t>
      </w:r>
      <w:r>
        <w:t>’</w:t>
      </w:r>
      <w:r w:rsidR="00DA00DC">
        <w:t>autres</w:t>
      </w:r>
      <w:r>
        <w:t xml:space="preserve">, </w:t>
      </w:r>
      <w:r w:rsidR="00DA00DC">
        <w:t>au contraire</w:t>
      </w:r>
      <w:r>
        <w:t>… »</w:t>
      </w:r>
    </w:p>
    <w:p w14:paraId="4B22B558" w14:textId="77777777" w:rsidR="00DD1C38" w:rsidRDefault="00DA00DC" w:rsidP="00DA00DC">
      <w:r>
        <w:t>Je ne pus en dire davantage</w:t>
      </w:r>
      <w:r w:rsidR="00DD1C38">
        <w:t xml:space="preserve">. </w:t>
      </w:r>
      <w:r>
        <w:t>J</w:t>
      </w:r>
      <w:r w:rsidR="00DD1C38">
        <w:t>’</w:t>
      </w:r>
      <w:r>
        <w:t>avais couvert mes yeux de mes mains et m</w:t>
      </w:r>
      <w:r w:rsidR="00DD1C38">
        <w:t>’</w:t>
      </w:r>
      <w:r>
        <w:t>étais mise à sangloter</w:t>
      </w:r>
      <w:r w:rsidR="00DD1C38">
        <w:t>.</w:t>
      </w:r>
    </w:p>
    <w:p w14:paraId="7B5687AB" w14:textId="77777777" w:rsidR="00DD1C38" w:rsidRDefault="00DD1C38" w:rsidP="00DA00DC">
      <w:r>
        <w:t>« </w:t>
      </w:r>
      <w:r w:rsidR="00DA00DC">
        <w:t>Pourquoi pleures-tu</w:t>
      </w:r>
      <w:r>
        <w:t xml:space="preserve"> ? </w:t>
      </w:r>
      <w:r w:rsidR="00DA00DC">
        <w:t>De quoi parles-tu</w:t>
      </w:r>
      <w:r>
        <w:t xml:space="preserve"> ? </w:t>
      </w:r>
      <w:r w:rsidR="00DA00DC">
        <w:t>fit-elle</w:t>
      </w:r>
      <w:r>
        <w:t xml:space="preserve">, </w:t>
      </w:r>
      <w:r w:rsidR="00DA00DC">
        <w:t>sur un timbre qu</w:t>
      </w:r>
      <w:r>
        <w:t>’</w:t>
      </w:r>
      <w:r w:rsidR="00DA00DC">
        <w:t>elle voulait très âpre</w:t>
      </w:r>
      <w:r>
        <w:t xml:space="preserve">, </w:t>
      </w:r>
      <w:r w:rsidR="00DA00DC">
        <w:t>et qui me parut y réussir un peu moins bien qu</w:t>
      </w:r>
      <w:r>
        <w:t>’</w:t>
      </w:r>
      <w:r w:rsidR="00DA00DC">
        <w:t>à l</w:t>
      </w:r>
      <w:r>
        <w:t>’</w:t>
      </w:r>
      <w:r w:rsidR="00DA00DC">
        <w:t>ordinaire</w:t>
      </w:r>
      <w:r>
        <w:t>.</w:t>
      </w:r>
    </w:p>
    <w:p w14:paraId="28C0392C" w14:textId="0D93D4C7" w:rsidR="00DA00DC" w:rsidRDefault="00DD1C38" w:rsidP="00DA00DC">
      <w:r>
        <w:t>— </w:t>
      </w:r>
      <w:r w:rsidR="00DA00DC">
        <w:t>Pourquoi je pleure</w:t>
      </w:r>
      <w:r>
        <w:t xml:space="preserve"> ? </w:t>
      </w:r>
      <w:r w:rsidR="00DA00DC">
        <w:t>À quoi je pense</w:t>
      </w:r>
      <w:r>
        <w:t xml:space="preserve"> ? </w:t>
      </w:r>
      <w:r w:rsidR="00DA00DC">
        <w:t>Vous voulez le savoir</w:t>
      </w:r>
      <w:r>
        <w:t xml:space="preserve"> ? </w:t>
      </w:r>
      <w:r w:rsidR="00DA00DC">
        <w:t>éclatai-je</w:t>
      </w:r>
      <w:r>
        <w:t xml:space="preserve">. </w:t>
      </w:r>
      <w:r w:rsidR="00DA00DC">
        <w:t xml:space="preserve">À </w:t>
      </w:r>
      <w:proofErr w:type="spellStart"/>
      <w:r w:rsidR="00DA00DC">
        <w:t>Mihirmah</w:t>
      </w:r>
      <w:proofErr w:type="spellEnd"/>
      <w:r>
        <w:t xml:space="preserve"> ! </w:t>
      </w:r>
      <w:r w:rsidR="00DA00DC">
        <w:t xml:space="preserve">À </w:t>
      </w:r>
      <w:proofErr w:type="spellStart"/>
      <w:r w:rsidR="00DA00DC">
        <w:t>Mihirmah</w:t>
      </w:r>
      <w:proofErr w:type="spellEnd"/>
      <w:r>
        <w:t> ! »</w:t>
      </w:r>
    </w:p>
    <w:p w14:paraId="23C494C3" w14:textId="77777777" w:rsidR="00DD1C38" w:rsidRDefault="00DA00DC" w:rsidP="00DA00DC">
      <w:r>
        <w:t>Il y eut un silence</w:t>
      </w:r>
      <w:r w:rsidR="00DD1C38">
        <w:t xml:space="preserve">. </w:t>
      </w:r>
      <w:r>
        <w:t>Je m</w:t>
      </w:r>
      <w:r w:rsidR="00DD1C38">
        <w:t>’</w:t>
      </w:r>
      <w:r>
        <w:t>étais replaqué les mains sur les yeux</w:t>
      </w:r>
      <w:r w:rsidR="00DD1C38">
        <w:t xml:space="preserve">. </w:t>
      </w:r>
      <w:r>
        <w:t>J</w:t>
      </w:r>
      <w:r w:rsidR="00DD1C38">
        <w:t>’</w:t>
      </w:r>
      <w:r>
        <w:t>avais peur de ce que je venais de dire</w:t>
      </w:r>
      <w:r w:rsidR="00DD1C38">
        <w:t xml:space="preserve"> ; </w:t>
      </w:r>
      <w:r>
        <w:t xml:space="preserve">peur de la </w:t>
      </w:r>
      <w:proofErr w:type="spellStart"/>
      <w:r>
        <w:lastRenderedPageBreak/>
        <w:t>Hasnadar</w:t>
      </w:r>
      <w:proofErr w:type="spellEnd"/>
      <w:r>
        <w:t xml:space="preserve"> </w:t>
      </w:r>
      <w:proofErr w:type="spellStart"/>
      <w:r>
        <w:t>Housta</w:t>
      </w:r>
      <w:proofErr w:type="spellEnd"/>
      <w:r w:rsidR="00DD1C38">
        <w:t xml:space="preserve">. </w:t>
      </w:r>
      <w:r>
        <w:t>Pour rien au monde</w:t>
      </w:r>
      <w:r w:rsidR="00DD1C38">
        <w:t xml:space="preserve">, </w:t>
      </w:r>
      <w:r>
        <w:t>je n</w:t>
      </w:r>
      <w:r w:rsidR="00DD1C38">
        <w:t>’</w:t>
      </w:r>
      <w:r>
        <w:t>aurais osé la regarder en ce moment</w:t>
      </w:r>
      <w:r w:rsidR="00DD1C38">
        <w:t>.</w:t>
      </w:r>
    </w:p>
    <w:p w14:paraId="597E50FA" w14:textId="77777777" w:rsidR="00DD1C38" w:rsidRDefault="00DD1C38" w:rsidP="00DA00DC">
      <w:r>
        <w:t>« </w:t>
      </w:r>
      <w:r w:rsidR="00DA00DC">
        <w:t xml:space="preserve">À </w:t>
      </w:r>
      <w:proofErr w:type="spellStart"/>
      <w:r w:rsidR="00DA00DC">
        <w:t>Mihirmah</w:t>
      </w:r>
      <w:proofErr w:type="spellEnd"/>
      <w:r>
        <w:t xml:space="preserve"> ! </w:t>
      </w:r>
      <w:r w:rsidR="00DA00DC">
        <w:t>fit-elle</w:t>
      </w:r>
      <w:r>
        <w:t xml:space="preserve">, </w:t>
      </w:r>
      <w:r w:rsidR="00DA00DC">
        <w:t>enfin</w:t>
      </w:r>
      <w:r>
        <w:t xml:space="preserve">. </w:t>
      </w:r>
      <w:r w:rsidR="00DA00DC">
        <w:t>Qu</w:t>
      </w:r>
      <w:r>
        <w:t>’</w:t>
      </w:r>
      <w:r w:rsidR="00DA00DC">
        <w:t>est-ce que cela signifie</w:t>
      </w:r>
      <w:r>
        <w:t> ?</w:t>
      </w:r>
    </w:p>
    <w:p w14:paraId="2D8C36E6" w14:textId="77777777" w:rsidR="00DD1C38" w:rsidRDefault="00DD1C38" w:rsidP="00DA00DC">
      <w:r>
        <w:t>— </w:t>
      </w:r>
      <w:r w:rsidR="00DA00DC">
        <w:t>Ce que cela signifie</w:t>
      </w:r>
      <w:r>
        <w:t xml:space="preserve"> ? </w:t>
      </w:r>
      <w:r w:rsidR="00DA00DC">
        <w:t>Ce n</w:t>
      </w:r>
      <w:r>
        <w:t>’</w:t>
      </w:r>
      <w:r w:rsidR="00DA00DC">
        <w:t>est pas compliqué</w:t>
      </w:r>
      <w:r>
        <w:t xml:space="preserve"> ! </w:t>
      </w:r>
      <w:r w:rsidR="00DA00DC">
        <w:t>Tout ce que</w:t>
      </w:r>
      <w:r>
        <w:t xml:space="preserve">, </w:t>
      </w:r>
      <w:r w:rsidR="00DA00DC">
        <w:t>selon vous</w:t>
      </w:r>
      <w:r>
        <w:t xml:space="preserve">, </w:t>
      </w:r>
      <w:r w:rsidR="00DA00DC">
        <w:t>je suis sur le point d</w:t>
      </w:r>
      <w:r>
        <w:t>’</w:t>
      </w:r>
      <w:r w:rsidR="00DA00DC">
        <w:t>acquérir</w:t>
      </w:r>
      <w:r>
        <w:t xml:space="preserve">, </w:t>
      </w:r>
      <w:proofErr w:type="spellStart"/>
      <w:r w:rsidR="00DA00DC">
        <w:t>Mihirmah</w:t>
      </w:r>
      <w:proofErr w:type="spellEnd"/>
      <w:r w:rsidR="00DA00DC">
        <w:t xml:space="preserve"> l</w:t>
      </w:r>
      <w:r>
        <w:t>’</w:t>
      </w:r>
      <w:r w:rsidR="00DA00DC">
        <w:t>a eu</w:t>
      </w:r>
      <w:r>
        <w:t xml:space="preserve">, </w:t>
      </w:r>
      <w:r w:rsidR="00DA00DC">
        <w:t>elle aussi</w:t>
      </w:r>
      <w:r>
        <w:t xml:space="preserve">. </w:t>
      </w:r>
      <w:r w:rsidR="00DA00DC">
        <w:t>C</w:t>
      </w:r>
      <w:r>
        <w:t>’</w:t>
      </w:r>
      <w:r w:rsidR="00DA00DC">
        <w:t>est vous-même qui me l</w:t>
      </w:r>
      <w:r>
        <w:t>’</w:t>
      </w:r>
      <w:r w:rsidR="00DA00DC">
        <w:t>avez dit tout à l</w:t>
      </w:r>
      <w:r>
        <w:t>’</w:t>
      </w:r>
      <w:r w:rsidR="00DA00DC">
        <w:t>heure</w:t>
      </w:r>
      <w:r>
        <w:t xml:space="preserve">. </w:t>
      </w:r>
      <w:r w:rsidR="00DA00DC">
        <w:t>Et pourtant</w:t>
      </w:r>
      <w:r>
        <w:t xml:space="preserve">, </w:t>
      </w:r>
      <w:r w:rsidR="00DA00DC">
        <w:t>elle n</w:t>
      </w:r>
      <w:r>
        <w:t>’</w:t>
      </w:r>
      <w:r w:rsidR="00DA00DC">
        <w:t>a pas pu continuer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 ? </w:t>
      </w:r>
      <w:r w:rsidR="00DA00DC">
        <w:t>Elle n</w:t>
      </w:r>
      <w:r>
        <w:t>’</w:t>
      </w:r>
      <w:r w:rsidR="00DA00DC">
        <w:t>a pas pu</w:t>
      </w:r>
      <w:r>
        <w:t> ! « </w:t>
      </w:r>
      <w:r w:rsidR="00DA00DC">
        <w:t>Pourquoi</w:t>
      </w:r>
      <w:r>
        <w:t> ? »</w:t>
      </w:r>
      <w:r w:rsidR="00DA00DC">
        <w:t xml:space="preserve"> vous êtes-vous demandé</w:t>
      </w:r>
      <w:r>
        <w:t xml:space="preserve">. </w:t>
      </w:r>
      <w:r w:rsidR="00DA00DC">
        <w:t>Vous ne savez pas</w:t>
      </w:r>
      <w:r>
        <w:t xml:space="preserve"> ? </w:t>
      </w:r>
      <w:r w:rsidR="00DA00DC">
        <w:t>Vous ne comprenez pas</w:t>
      </w:r>
      <w:r>
        <w:t xml:space="preserve"> ? </w:t>
      </w:r>
      <w:r w:rsidR="00DA00DC">
        <w:t>Moi</w:t>
      </w:r>
      <w:r>
        <w:t xml:space="preserve">, </w:t>
      </w:r>
      <w:r w:rsidR="00DA00DC">
        <w:t>je le sais</w:t>
      </w:r>
      <w:r>
        <w:t xml:space="preserve">. </w:t>
      </w:r>
      <w:r w:rsidR="00DA00DC">
        <w:t>Moi</w:t>
      </w:r>
      <w:r>
        <w:t xml:space="preserve">, </w:t>
      </w:r>
      <w:r w:rsidR="00DA00DC">
        <w:t>j</w:t>
      </w:r>
      <w:r>
        <w:t>’</w:t>
      </w:r>
      <w:r w:rsidR="00DA00DC">
        <w:t>ai compris</w:t>
      </w:r>
      <w:r>
        <w:t xml:space="preserve">. </w:t>
      </w:r>
      <w:r w:rsidR="00DA00DC">
        <w:t>Il ne m</w:t>
      </w:r>
      <w:r>
        <w:t>’</w:t>
      </w:r>
      <w:r w:rsidR="00DA00DC">
        <w:t>a fallu qu</w:t>
      </w:r>
      <w:r>
        <w:t>’</w:t>
      </w:r>
      <w:r w:rsidR="00DA00DC">
        <w:t>une minute</w:t>
      </w:r>
      <w:r>
        <w:t xml:space="preserve">. </w:t>
      </w:r>
      <w:r w:rsidR="00DA00DC">
        <w:t>Vous tenez toujours à ce que je vous le dise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> ?</w:t>
      </w:r>
    </w:p>
    <w:p w14:paraId="1032FF4B" w14:textId="77777777" w:rsidR="00DD1C38" w:rsidRDefault="00DD1C38" w:rsidP="00DA00DC">
      <w:r>
        <w:t>— </w:t>
      </w:r>
      <w:r w:rsidR="00DA00DC">
        <w:t>Tais-toi</w:t>
      </w:r>
      <w:r>
        <w:t> ! »</w:t>
      </w:r>
      <w:r w:rsidR="00DA00DC">
        <w:t xml:space="preserve"> ordonna la </w:t>
      </w:r>
      <w:proofErr w:type="spellStart"/>
      <w:r w:rsidR="00DA00DC">
        <w:t>Hasnadar</w:t>
      </w:r>
      <w:proofErr w:type="spellEnd"/>
      <w:r w:rsidR="00DA00DC">
        <w:t xml:space="preserve"> </w:t>
      </w:r>
      <w:proofErr w:type="spellStart"/>
      <w:r w:rsidR="00DA00DC">
        <w:t>Housta</w:t>
      </w:r>
      <w:proofErr w:type="spellEnd"/>
      <w:r>
        <w:t>.</w:t>
      </w:r>
    </w:p>
    <w:p w14:paraId="1EFEBAEF" w14:textId="77777777" w:rsidR="00DD1C38" w:rsidRDefault="00DA00DC" w:rsidP="00DA00DC">
      <w:r>
        <w:t>Le son de sa voix était tel que je fus obligée de la regarder</w:t>
      </w:r>
      <w:r w:rsidR="00DD1C38">
        <w:t xml:space="preserve">. </w:t>
      </w:r>
      <w:r>
        <w:t>J</w:t>
      </w:r>
      <w:r w:rsidR="00DD1C38">
        <w:t>’</w:t>
      </w:r>
      <w:r>
        <w:t>en eus froid partout</w:t>
      </w:r>
      <w:r w:rsidR="00DD1C38">
        <w:t xml:space="preserve">. </w:t>
      </w:r>
      <w:r>
        <w:t>Ses traits étaient décomposés</w:t>
      </w:r>
      <w:r w:rsidR="00DD1C38">
        <w:t xml:space="preserve">. </w:t>
      </w:r>
      <w:r>
        <w:t>De la paume de ses mains</w:t>
      </w:r>
      <w:r w:rsidR="00DD1C38">
        <w:t xml:space="preserve">, </w:t>
      </w:r>
      <w:r>
        <w:t>elle s</w:t>
      </w:r>
      <w:r w:rsidR="00DD1C38">
        <w:t>’</w:t>
      </w:r>
      <w:r>
        <w:t>était bouché les oreilles</w:t>
      </w:r>
      <w:r w:rsidR="00DD1C38">
        <w:t xml:space="preserve">. </w:t>
      </w:r>
      <w:r>
        <w:t>Rien qu</w:t>
      </w:r>
      <w:r w:rsidR="00DD1C38">
        <w:t>’</w:t>
      </w:r>
      <w:r>
        <w:t>entendre ce qu</w:t>
      </w:r>
      <w:r w:rsidR="00DD1C38">
        <w:t>’</w:t>
      </w:r>
      <w:r>
        <w:t>elle venait de deviner eût été pour elle un sacrilège affreux</w:t>
      </w:r>
      <w:r w:rsidR="00DD1C38">
        <w:t>.</w:t>
      </w:r>
    </w:p>
    <w:p w14:paraId="5D8DB805" w14:textId="77777777" w:rsidR="00DD1C38" w:rsidRDefault="00DD1C38" w:rsidP="00DA00DC">
      <w:r>
        <w:t>« </w:t>
      </w:r>
      <w:r w:rsidR="00DA00DC">
        <w:t>Tais-toi</w:t>
      </w:r>
      <w:r>
        <w:t> ! »</w:t>
      </w:r>
      <w:r w:rsidR="00DA00DC">
        <w:t xml:space="preserve"> répéta-t-elle sourdement</w:t>
      </w:r>
      <w:r>
        <w:t>.</w:t>
      </w:r>
    </w:p>
    <w:p w14:paraId="514047D3" w14:textId="77777777" w:rsidR="00DD1C38" w:rsidRDefault="00DA00DC" w:rsidP="00DA00DC">
      <w:r>
        <w:t>J</w:t>
      </w:r>
      <w:r w:rsidR="00DD1C38">
        <w:t>’</w:t>
      </w:r>
      <w:r>
        <w:t>allais parler</w:t>
      </w:r>
      <w:r w:rsidR="00DD1C38">
        <w:t xml:space="preserve">, </w:t>
      </w:r>
      <w:r>
        <w:t>dire quelque chose</w:t>
      </w:r>
      <w:r w:rsidR="00DD1C38">
        <w:t xml:space="preserve">… </w:t>
      </w:r>
      <w:r>
        <w:t>Quoi</w:t>
      </w:r>
      <w:r w:rsidR="00DD1C38">
        <w:t xml:space="preserve"> ? </w:t>
      </w:r>
      <w:r>
        <w:t>Je ne m</w:t>
      </w:r>
      <w:r w:rsidR="00DD1C38">
        <w:t>’</w:t>
      </w:r>
      <w:r>
        <w:t>en doutais même pas</w:t>
      </w:r>
      <w:r w:rsidR="00DD1C38">
        <w:t xml:space="preserve">. </w:t>
      </w:r>
      <w:r>
        <w:t>Avec une grande douceur</w:t>
      </w:r>
      <w:r w:rsidR="00DD1C38">
        <w:t xml:space="preserve">, </w:t>
      </w:r>
      <w:r>
        <w:t>elle me mit un doigt sur les lèvres</w:t>
      </w:r>
      <w:r w:rsidR="00DD1C38">
        <w:t>.</w:t>
      </w:r>
    </w:p>
    <w:p w14:paraId="112C95DA" w14:textId="20D973E8" w:rsidR="00DA00DC" w:rsidRDefault="00DD1C38" w:rsidP="00DA00DC">
      <w:r>
        <w:t>« </w:t>
      </w:r>
      <w:r w:rsidR="00DA00DC">
        <w:t>Chut</w:t>
      </w:r>
      <w:r>
        <w:t xml:space="preserve"> ! </w:t>
      </w:r>
      <w:r w:rsidR="00DA00DC">
        <w:t>murmura-t-elle une fois de plus</w:t>
      </w:r>
      <w:r>
        <w:t xml:space="preserve">. </w:t>
      </w:r>
      <w:r w:rsidR="00DA00DC">
        <w:t>Tais-toi</w:t>
      </w:r>
      <w:r>
        <w:t> ! »</w:t>
      </w:r>
    </w:p>
    <w:p w14:paraId="4BA119F7" w14:textId="77777777" w:rsidR="00DD1C38" w:rsidRDefault="00DA00DC" w:rsidP="00DA00DC">
      <w:r>
        <w:t>Nous restâmes ainsi assez longtemps sans rien dire</w:t>
      </w:r>
      <w:r w:rsidR="00DD1C38">
        <w:t xml:space="preserve">. </w:t>
      </w:r>
      <w:r>
        <w:t>Puis</w:t>
      </w:r>
      <w:r w:rsidR="00DD1C38">
        <w:t xml:space="preserve">, </w:t>
      </w:r>
      <w:r>
        <w:t>comme à regret</w:t>
      </w:r>
      <w:r w:rsidR="00DD1C38">
        <w:t xml:space="preserve">, </w:t>
      </w:r>
      <w:r>
        <w:t>la grande maîtresse se leva</w:t>
      </w:r>
      <w:r w:rsidR="00DD1C38">
        <w:t>.</w:t>
      </w:r>
    </w:p>
    <w:p w14:paraId="4B4C507A" w14:textId="2A103A80" w:rsidR="00DA00DC" w:rsidRDefault="00DD1C38" w:rsidP="00DA00DC">
      <w:r>
        <w:t>« </w:t>
      </w:r>
      <w:r w:rsidR="00DA00DC">
        <w:t>Je te quitte</w:t>
      </w:r>
      <w:r>
        <w:t xml:space="preserve">, </w:t>
      </w:r>
      <w:r w:rsidR="00DA00DC">
        <w:t>fit-elle brièvement</w:t>
      </w:r>
      <w:r>
        <w:t xml:space="preserve">. </w:t>
      </w:r>
      <w:r w:rsidR="00DA00DC">
        <w:t>Mes occupations me réclament</w:t>
      </w:r>
      <w:r>
        <w:t xml:space="preserve">. </w:t>
      </w:r>
      <w:r w:rsidR="00DA00DC">
        <w:t>Tu as de la chance de n</w:t>
      </w:r>
      <w:r>
        <w:t>’</w:t>
      </w:r>
      <w:r w:rsidR="00DA00DC">
        <w:t>avoir rien à faire</w:t>
      </w:r>
      <w:r>
        <w:t xml:space="preserve">, </w:t>
      </w:r>
      <w:r w:rsidR="00DA00DC">
        <w:t>toi</w:t>
      </w:r>
      <w:r>
        <w:t xml:space="preserve">. </w:t>
      </w:r>
      <w:r w:rsidR="00DA00DC">
        <w:t>À ta place</w:t>
      </w:r>
      <w:r>
        <w:t xml:space="preserve">, </w:t>
      </w:r>
      <w:r w:rsidR="00DA00DC">
        <w:t>je me coucherais</w:t>
      </w:r>
      <w:r>
        <w:t xml:space="preserve">. </w:t>
      </w:r>
      <w:r w:rsidR="00DA00DC">
        <w:t>Un bon sommeil</w:t>
      </w:r>
      <w:r>
        <w:t xml:space="preserve">, </w:t>
      </w:r>
      <w:r w:rsidR="00DA00DC">
        <w:t>c</w:t>
      </w:r>
      <w:r>
        <w:t>’</w:t>
      </w:r>
      <w:r w:rsidR="00DA00DC">
        <w:t>est encore ce qu</w:t>
      </w:r>
      <w:r>
        <w:t>’</w:t>
      </w:r>
      <w:r w:rsidR="00DA00DC">
        <w:t>il y a de mieux pour ton cas</w:t>
      </w:r>
      <w:r>
        <w:t>. »</w:t>
      </w:r>
    </w:p>
    <w:p w14:paraId="5A4D64BA" w14:textId="77777777" w:rsidR="00DD1C38" w:rsidRDefault="00DA00DC" w:rsidP="00DA00DC">
      <w:r>
        <w:lastRenderedPageBreak/>
        <w:t>En dépit de ses dernières paroles</w:t>
      </w:r>
      <w:r w:rsidR="00DD1C38">
        <w:t xml:space="preserve">, </w:t>
      </w:r>
      <w:r>
        <w:t>elle ne parvenait pas à s</w:t>
      </w:r>
      <w:r w:rsidR="00DD1C38">
        <w:t>’</w:t>
      </w:r>
      <w:r>
        <w:t>en aller</w:t>
      </w:r>
      <w:r w:rsidR="00DD1C38">
        <w:t xml:space="preserve">. </w:t>
      </w:r>
      <w:r>
        <w:t>On eût dit qu</w:t>
      </w:r>
      <w:r w:rsidR="00DD1C38">
        <w:t>’</w:t>
      </w:r>
      <w:r>
        <w:t>elle avait une communication à me faire</w:t>
      </w:r>
      <w:r w:rsidR="00DD1C38">
        <w:t xml:space="preserve">, </w:t>
      </w:r>
      <w:r>
        <w:t>et qu</w:t>
      </w:r>
      <w:r w:rsidR="00DD1C38">
        <w:t>’</w:t>
      </w:r>
      <w:r>
        <w:t>elle ne parvenait pas à s</w:t>
      </w:r>
      <w:r w:rsidR="00DD1C38">
        <w:t>’</w:t>
      </w:r>
      <w:r>
        <w:t>en tirer</w:t>
      </w:r>
      <w:r w:rsidR="00DD1C38">
        <w:t>.</w:t>
      </w:r>
    </w:p>
    <w:p w14:paraId="3D827CDF" w14:textId="7E6DEDEC" w:rsidR="00DA00DC" w:rsidRDefault="00DD1C38" w:rsidP="00DA00DC">
      <w:r>
        <w:t>« </w:t>
      </w:r>
      <w:r w:rsidR="00DA00DC">
        <w:t>Écoute-moi donc</w:t>
      </w:r>
      <w:r>
        <w:t xml:space="preserve"> ! </w:t>
      </w:r>
      <w:r w:rsidR="00DA00DC">
        <w:t>dit-elle enfin</w:t>
      </w:r>
      <w:r>
        <w:t xml:space="preserve">. </w:t>
      </w:r>
      <w:r w:rsidR="00DA00DC">
        <w:t>Il y a un usage</w:t>
      </w:r>
      <w:r>
        <w:t xml:space="preserve">, </w:t>
      </w:r>
      <w:r w:rsidR="00DA00DC">
        <w:t>ici</w:t>
      </w:r>
      <w:r>
        <w:t xml:space="preserve">. </w:t>
      </w:r>
      <w:r w:rsidR="00DA00DC">
        <w:t>Ce n</w:t>
      </w:r>
      <w:r>
        <w:t>’</w:t>
      </w:r>
      <w:r w:rsidR="00DA00DC">
        <w:t>est pas à moi à m</w:t>
      </w:r>
      <w:r>
        <w:t>’</w:t>
      </w:r>
      <w:r w:rsidR="00DA00DC">
        <w:t>y dérober</w:t>
      </w:r>
      <w:r>
        <w:t xml:space="preserve">. </w:t>
      </w:r>
      <w:r w:rsidR="00DA00DC">
        <w:t xml:space="preserve">Les nouvelles </w:t>
      </w:r>
      <w:proofErr w:type="spellStart"/>
      <w:r w:rsidR="00DA00DC">
        <w:t>guezdés</w:t>
      </w:r>
      <w:proofErr w:type="spellEnd"/>
      <w:r w:rsidR="00DA00DC">
        <w:t xml:space="preserve"> ont toujours eu droit à un présent du Grand Seigneur</w:t>
      </w:r>
      <w:r>
        <w:t xml:space="preserve">. </w:t>
      </w:r>
      <w:r w:rsidR="00DA00DC">
        <w:t>Je suis chargée de le leur remettre après les avoir consultées sur leurs préférences</w:t>
      </w:r>
      <w:r>
        <w:t xml:space="preserve">. </w:t>
      </w:r>
      <w:r w:rsidR="00DA00DC">
        <w:t>Robes</w:t>
      </w:r>
      <w:r>
        <w:t xml:space="preserve">, </w:t>
      </w:r>
      <w:r w:rsidR="00DA00DC">
        <w:t>fourrures</w:t>
      </w:r>
      <w:r>
        <w:t xml:space="preserve">, </w:t>
      </w:r>
      <w:r w:rsidR="00DA00DC">
        <w:t>bijoux</w:t>
      </w:r>
      <w:r>
        <w:t xml:space="preserve">, </w:t>
      </w:r>
      <w:r w:rsidR="00DA00DC">
        <w:t>qu</w:t>
      </w:r>
      <w:r>
        <w:t>’</w:t>
      </w:r>
      <w:r w:rsidR="00DA00DC">
        <w:t>est-ce qui te plairait</w:t>
      </w:r>
      <w:r>
        <w:t xml:space="preserve"> ? </w:t>
      </w:r>
      <w:r w:rsidR="00DA00DC">
        <w:t>C</w:t>
      </w:r>
      <w:r>
        <w:t>’</w:t>
      </w:r>
      <w:r w:rsidR="00DA00DC">
        <w:t>est avec plaisir que je te donnerai un conseil</w:t>
      </w:r>
      <w:r>
        <w:t xml:space="preserve">, </w:t>
      </w:r>
      <w:r w:rsidR="00DA00DC">
        <w:t>si tu n</w:t>
      </w:r>
      <w:r>
        <w:t>’</w:t>
      </w:r>
      <w:r w:rsidR="00DA00DC">
        <w:t>as pas d</w:t>
      </w:r>
      <w:r>
        <w:t>’</w:t>
      </w:r>
      <w:r w:rsidR="00DA00DC">
        <w:t>idée bien arrêtée là-dessus</w:t>
      </w:r>
      <w:r>
        <w:t>. »</w:t>
      </w:r>
    </w:p>
    <w:p w14:paraId="2DAF9BE2" w14:textId="77777777" w:rsidR="00DD1C38" w:rsidRDefault="00DA00DC" w:rsidP="00DA00DC">
      <w:r>
        <w:t>Et comme je continuais à me taire</w:t>
      </w:r>
      <w:r w:rsidR="00DD1C38">
        <w:t>.</w:t>
      </w:r>
    </w:p>
    <w:p w14:paraId="0FC089F9" w14:textId="77777777" w:rsidR="00DD1C38" w:rsidRDefault="00DD1C38" w:rsidP="00DA00DC">
      <w:r>
        <w:t>« </w:t>
      </w:r>
      <w:r w:rsidR="00DA00DC">
        <w:t>Allons</w:t>
      </w:r>
      <w:r>
        <w:t xml:space="preserve">, </w:t>
      </w:r>
      <w:r w:rsidR="00DA00DC">
        <w:t>parle</w:t>
      </w:r>
      <w:r>
        <w:t xml:space="preserve"> ! </w:t>
      </w:r>
      <w:r w:rsidR="00DA00DC">
        <w:t>fit-elle</w:t>
      </w:r>
      <w:r>
        <w:t xml:space="preserve">, </w:t>
      </w:r>
      <w:r w:rsidR="00DA00DC">
        <w:t>impatientée</w:t>
      </w:r>
      <w:r>
        <w:t>.</w:t>
      </w:r>
    </w:p>
    <w:p w14:paraId="24044027" w14:textId="77777777" w:rsidR="00DD1C38" w:rsidRDefault="00DD1C38" w:rsidP="00DA00DC">
      <w:r>
        <w:t>— </w:t>
      </w:r>
      <w:r w:rsidR="00DA00DC">
        <w:t>Excusez-moi</w:t>
      </w:r>
      <w:r>
        <w:t xml:space="preserve">, </w:t>
      </w:r>
      <w:r w:rsidR="00DA00DC">
        <w:t>fis-je avec lenteur</w:t>
      </w:r>
      <w:r>
        <w:t xml:space="preserve">. </w:t>
      </w:r>
      <w:r w:rsidR="00DA00DC">
        <w:t>Je réfléchissais</w:t>
      </w:r>
      <w:r>
        <w:t xml:space="preserve">. </w:t>
      </w:r>
      <w:r w:rsidR="00DA00DC">
        <w:t>Si le désir que je vais vous soumettre est irréalisable</w:t>
      </w:r>
      <w:r>
        <w:t xml:space="preserve">, </w:t>
      </w:r>
      <w:r w:rsidR="00DA00DC">
        <w:t>je vous en demande d</w:t>
      </w:r>
      <w:r>
        <w:t>’</w:t>
      </w:r>
      <w:r w:rsidR="00DA00DC">
        <w:t>avance pardon</w:t>
      </w:r>
      <w:r>
        <w:t>.</w:t>
      </w:r>
    </w:p>
    <w:p w14:paraId="5E5EF07D" w14:textId="77777777" w:rsidR="00DD1C38" w:rsidRDefault="00DD1C38" w:rsidP="00DA00DC">
      <w:r>
        <w:t>— </w:t>
      </w:r>
      <w:r w:rsidR="00DA00DC">
        <w:t>Entendu</w:t>
      </w:r>
      <w:r>
        <w:t xml:space="preserve"> ! </w:t>
      </w:r>
      <w:r w:rsidR="00DA00DC">
        <w:t>Voyons toujours</w:t>
      </w:r>
      <w:r>
        <w:t>.</w:t>
      </w:r>
    </w:p>
    <w:p w14:paraId="671166C8" w14:textId="77777777" w:rsidR="00DD1C38" w:rsidRDefault="00DD1C38" w:rsidP="00DA00DC">
      <w:r>
        <w:t>— </w:t>
      </w:r>
      <w:r w:rsidR="00DA00DC">
        <w:t>Voici</w:t>
      </w:r>
      <w:r>
        <w:t xml:space="preserve"> ! </w:t>
      </w:r>
      <w:r w:rsidR="00DA00DC">
        <w:t>Peut-être avez-vous appris d</w:t>
      </w:r>
      <w:r>
        <w:t>’</w:t>
      </w:r>
      <w:r w:rsidR="00DA00DC">
        <w:t>où je viens</w:t>
      </w:r>
      <w:r>
        <w:t xml:space="preserve">. </w:t>
      </w:r>
      <w:proofErr w:type="spellStart"/>
      <w:r w:rsidR="00DA00DC">
        <w:t>Hadjilar</w:t>
      </w:r>
      <w:proofErr w:type="spellEnd"/>
      <w:r w:rsidR="00DA00DC">
        <w:t xml:space="preserve"> Pacha aura pu vous le raconter</w:t>
      </w:r>
      <w:r>
        <w:t xml:space="preserve"> : </w:t>
      </w:r>
      <w:r w:rsidR="00DA00DC">
        <w:t>un couvent chrétien</w:t>
      </w:r>
      <w:r>
        <w:t xml:space="preserve">, </w:t>
      </w:r>
      <w:r w:rsidR="00DA00DC">
        <w:t>là-bas</w:t>
      </w:r>
      <w:r>
        <w:t xml:space="preserve">, </w:t>
      </w:r>
      <w:r w:rsidR="00DA00DC">
        <w:t>tout là-bas</w:t>
      </w:r>
      <w:r>
        <w:t xml:space="preserve">, </w:t>
      </w:r>
      <w:r w:rsidR="00DA00DC">
        <w:t>dans le Taurus</w:t>
      </w:r>
      <w:r>
        <w:t xml:space="preserve">, </w:t>
      </w:r>
      <w:r w:rsidR="00DA00DC">
        <w:t xml:space="preserve">au sud de </w:t>
      </w:r>
      <w:proofErr w:type="spellStart"/>
      <w:r w:rsidR="00DA00DC">
        <w:t>Koniah</w:t>
      </w:r>
      <w:proofErr w:type="spellEnd"/>
      <w:r>
        <w:t>.</w:t>
      </w:r>
    </w:p>
    <w:p w14:paraId="345B339A" w14:textId="77777777" w:rsidR="00DD1C38" w:rsidRDefault="00DD1C38" w:rsidP="00DA00DC">
      <w:r>
        <w:t>— </w:t>
      </w:r>
      <w:r w:rsidR="00DA00DC">
        <w:t>En effet</w:t>
      </w:r>
      <w:r>
        <w:t xml:space="preserve">, </w:t>
      </w:r>
      <w:r w:rsidR="00DA00DC">
        <w:t>dit-elle</w:t>
      </w:r>
      <w:r>
        <w:t xml:space="preserve">, </w:t>
      </w:r>
      <w:r w:rsidR="00DA00DC">
        <w:t>gênée et surprise à la fois</w:t>
      </w:r>
      <w:r>
        <w:t xml:space="preserve">. </w:t>
      </w:r>
      <w:r w:rsidR="00DA00DC">
        <w:t>Je crois avoir entendu quelque chose comme ça</w:t>
      </w:r>
      <w:r>
        <w:t>.</w:t>
      </w:r>
    </w:p>
    <w:p w14:paraId="46AFD075" w14:textId="21A0E418" w:rsidR="00DA00DC" w:rsidRDefault="00DD1C38" w:rsidP="00DA00DC">
      <w:r>
        <w:t>— </w:t>
      </w:r>
      <w:r w:rsidR="00DA00DC">
        <w:t>C</w:t>
      </w:r>
      <w:r>
        <w:t>’</w:t>
      </w:r>
      <w:r w:rsidR="00DA00DC">
        <w:t>est là</w:t>
      </w:r>
      <w:r>
        <w:t xml:space="preserve">, </w:t>
      </w:r>
      <w:r w:rsidR="00DA00DC">
        <w:t>poursuivis-je</w:t>
      </w:r>
      <w:r>
        <w:t xml:space="preserve">, </w:t>
      </w:r>
      <w:r w:rsidR="00DA00DC">
        <w:t>que j</w:t>
      </w:r>
      <w:r>
        <w:t>’</w:t>
      </w:r>
      <w:r w:rsidR="00DA00DC">
        <w:t>ai vécu depuis ma toute</w:t>
      </w:r>
      <w:r>
        <w:t xml:space="preserve">, </w:t>
      </w:r>
      <w:r w:rsidR="00DA00DC">
        <w:t>toute petite enfance</w:t>
      </w:r>
      <w:r>
        <w:t xml:space="preserve">. </w:t>
      </w:r>
      <w:r w:rsidR="00DA00DC">
        <w:t>C</w:t>
      </w:r>
      <w:r>
        <w:t>’</w:t>
      </w:r>
      <w:r w:rsidR="00DA00DC">
        <w:t>est là aussi que je pensais que mon existence s</w:t>
      </w:r>
      <w:r>
        <w:t>’</w:t>
      </w:r>
      <w:r w:rsidR="00DA00DC">
        <w:t>achèverait</w:t>
      </w:r>
      <w:r>
        <w:t xml:space="preserve">. </w:t>
      </w:r>
      <w:r w:rsidR="00DA00DC">
        <w:t>Dieu me semble en avoir décidé autrement</w:t>
      </w:r>
      <w:r>
        <w:t xml:space="preserve">. </w:t>
      </w:r>
      <w:r w:rsidR="00DA00DC">
        <w:t>Je désirerais</w:t>
      </w:r>
      <w:r>
        <w:t xml:space="preserve">, </w:t>
      </w:r>
      <w:r w:rsidR="00DA00DC">
        <w:t>s</w:t>
      </w:r>
      <w:r>
        <w:t>’</w:t>
      </w:r>
      <w:r w:rsidR="00DA00DC">
        <w:t>il était possible</w:t>
      </w:r>
      <w:r>
        <w:t xml:space="preserve">, </w:t>
      </w:r>
      <w:r w:rsidR="00DA00DC">
        <w:t>savoir ce qu</w:t>
      </w:r>
      <w:r>
        <w:t>’</w:t>
      </w:r>
      <w:r w:rsidR="00DA00DC">
        <w:t>il est advenu de mon pauvre couvent</w:t>
      </w:r>
      <w:r>
        <w:t xml:space="preserve">, </w:t>
      </w:r>
      <w:r w:rsidR="00DA00DC">
        <w:t>de mes bienfaitrices les religieuses</w:t>
      </w:r>
      <w:r>
        <w:t xml:space="preserve">, </w:t>
      </w:r>
      <w:r w:rsidR="00DA00DC">
        <w:t>celles qui peuvent être encore en vie</w:t>
      </w:r>
      <w:r>
        <w:t xml:space="preserve">, </w:t>
      </w:r>
      <w:r w:rsidR="00DA00DC">
        <w:t>tout au moins</w:t>
      </w:r>
      <w:r>
        <w:t xml:space="preserve">. </w:t>
      </w:r>
      <w:r w:rsidR="00DA00DC">
        <w:t>Voilà</w:t>
      </w:r>
      <w:r>
        <w:t xml:space="preserve"> ! </w:t>
      </w:r>
      <w:r w:rsidR="00DA00DC">
        <w:t>C</w:t>
      </w:r>
      <w:r>
        <w:t>’</w:t>
      </w:r>
      <w:r w:rsidR="00DA00DC">
        <w:t>est tout</w:t>
      </w:r>
      <w:r>
        <w:t>. »</w:t>
      </w:r>
    </w:p>
    <w:p w14:paraId="48B0DFD0" w14:textId="77777777" w:rsidR="00DD1C38" w:rsidRDefault="00DA00DC" w:rsidP="00DA00DC">
      <w:r>
        <w:lastRenderedPageBreak/>
        <w:t>La grande maîtresse demeurait immobile</w:t>
      </w:r>
      <w:r w:rsidR="00DD1C38">
        <w:t xml:space="preserve">. </w:t>
      </w:r>
      <w:r>
        <w:t>L</w:t>
      </w:r>
      <w:r w:rsidR="00DD1C38">
        <w:t>’</w:t>
      </w:r>
      <w:r>
        <w:t>ombre s</w:t>
      </w:r>
      <w:r w:rsidR="00DD1C38">
        <w:t>’</w:t>
      </w:r>
      <w:r>
        <w:t>était faite dans la chambre</w:t>
      </w:r>
      <w:r w:rsidR="00DD1C38">
        <w:t xml:space="preserve">. </w:t>
      </w:r>
      <w:r>
        <w:t>Sa haute silhouette noire s</w:t>
      </w:r>
      <w:r w:rsidR="00DD1C38">
        <w:t>’</w:t>
      </w:r>
      <w:r>
        <w:t>y était à peu près fondue</w:t>
      </w:r>
      <w:r w:rsidR="00DD1C38">
        <w:t>.</w:t>
      </w:r>
    </w:p>
    <w:p w14:paraId="736C9599" w14:textId="29D76E58" w:rsidR="00DA00DC" w:rsidRDefault="00DD1C38" w:rsidP="00DA00DC">
      <w:r>
        <w:t>« </w:t>
      </w:r>
      <w:r w:rsidR="00DA00DC">
        <w:t>Tu es une drôle de petite fille</w:t>
      </w:r>
      <w:r>
        <w:t xml:space="preserve">, </w:t>
      </w:r>
      <w:r w:rsidR="00DA00DC">
        <w:t>finit-elle par dire</w:t>
      </w:r>
      <w:r>
        <w:t xml:space="preserve">. </w:t>
      </w:r>
      <w:r w:rsidR="00DA00DC">
        <w:t>N</w:t>
      </w:r>
      <w:r>
        <w:t>’</w:t>
      </w:r>
      <w:r w:rsidR="00DA00DC">
        <w:t>empêche que je ne retire rien de ma prédiction</w:t>
      </w:r>
      <w:r>
        <w:t xml:space="preserve">. </w:t>
      </w:r>
      <w:r w:rsidR="00DA00DC">
        <w:t>Ton succès est sûr</w:t>
      </w:r>
      <w:r>
        <w:t xml:space="preserve">, </w:t>
      </w:r>
      <w:r w:rsidR="00DA00DC">
        <w:t>que tu le veuilles ou non</w:t>
      </w:r>
      <w:r>
        <w:t xml:space="preserve">. </w:t>
      </w:r>
      <w:r w:rsidR="00DA00DC">
        <w:t>Pour ce qui est de ce que tu me demandes</w:t>
      </w:r>
      <w:r>
        <w:t>… »</w:t>
      </w:r>
    </w:p>
    <w:p w14:paraId="0CA79A17" w14:textId="77777777" w:rsidR="00DD1C38" w:rsidRDefault="00DA00DC" w:rsidP="00DA00DC">
      <w:r>
        <w:t>Elle marqua une pause</w:t>
      </w:r>
      <w:r w:rsidR="00DD1C38">
        <w:t>.</w:t>
      </w:r>
    </w:p>
    <w:p w14:paraId="3D6697B5" w14:textId="44871118" w:rsidR="00DA00DC" w:rsidRDefault="00DD1C38" w:rsidP="00DA00DC">
      <w:r>
        <w:t>« </w:t>
      </w:r>
      <w:r w:rsidR="00DA00DC">
        <w:t>Sois tranquille</w:t>
      </w:r>
      <w:r>
        <w:t xml:space="preserve">, </w:t>
      </w:r>
      <w:r w:rsidR="00DA00DC">
        <w:t>je ferai le nécessaire</w:t>
      </w:r>
      <w:r>
        <w:t xml:space="preserve">. </w:t>
      </w:r>
      <w:r w:rsidR="00DA00DC">
        <w:t>Tu sauras ce que tu désires savoir</w:t>
      </w:r>
      <w:r>
        <w:t xml:space="preserve">, </w:t>
      </w:r>
      <w:r w:rsidR="00DA00DC">
        <w:t>je te le promets</w:t>
      </w:r>
      <w:r>
        <w:t>. »</w:t>
      </w:r>
    </w:p>
    <w:p w14:paraId="23D6C922" w14:textId="77777777" w:rsidR="00DA00DC" w:rsidRDefault="00DA00DC" w:rsidP="00DA00DC"/>
    <w:p w14:paraId="6ADA3521" w14:textId="77777777" w:rsidR="00DD1C38" w:rsidRDefault="00DA00DC" w:rsidP="00DA00DC">
      <w:r>
        <w:t>La chaste lune de cette fin d</w:t>
      </w:r>
      <w:r w:rsidR="00DD1C38">
        <w:t>’</w:t>
      </w:r>
      <w:r>
        <w:t>hiver blanchissait le fond de ma chambre</w:t>
      </w:r>
      <w:r w:rsidR="00DD1C38">
        <w:t xml:space="preserve">. </w:t>
      </w:r>
      <w:r>
        <w:t>Est-il chose plus enviable au monde que la couche où l</w:t>
      </w:r>
      <w:r w:rsidR="00DD1C38">
        <w:t>’</w:t>
      </w:r>
      <w:r>
        <w:t>on va reposer seul</w:t>
      </w:r>
      <w:r w:rsidR="00DD1C38">
        <w:t> !</w:t>
      </w:r>
    </w:p>
    <w:p w14:paraId="23E2B196" w14:textId="77777777" w:rsidR="00DD1C38" w:rsidRDefault="00DA00DC" w:rsidP="00DA00DC">
      <w:r>
        <w:t>La porte de mon nouvel appartement devait faire encore moins de bruit que celle de l</w:t>
      </w:r>
      <w:r w:rsidR="00DD1C38">
        <w:t>’</w:t>
      </w:r>
      <w:r>
        <w:t>autre</w:t>
      </w:r>
      <w:r w:rsidR="00DD1C38">
        <w:t xml:space="preserve">. </w:t>
      </w:r>
      <w:r>
        <w:t>Pas le moindre grincement ne m</w:t>
      </w:r>
      <w:r w:rsidR="00DD1C38">
        <w:t>’</w:t>
      </w:r>
      <w:r>
        <w:t>avait prévenue lorsque je sentis la main au rubis se poser sur mes lèvres de la même façon que la veille</w:t>
      </w:r>
      <w:r w:rsidR="00DD1C38">
        <w:t>.</w:t>
      </w:r>
    </w:p>
    <w:p w14:paraId="4022338C" w14:textId="50353297" w:rsidR="00DA00DC" w:rsidRDefault="00DD1C38" w:rsidP="00DA00DC">
      <w:r>
        <w:t>« </w:t>
      </w:r>
      <w:r w:rsidR="00DA00DC">
        <w:t>Chut</w:t>
      </w:r>
      <w:r>
        <w:t xml:space="preserve"> ! </w:t>
      </w:r>
      <w:r w:rsidR="00DA00DC">
        <w:t>Chut</w:t>
      </w:r>
      <w:r>
        <w:t xml:space="preserve"> ! </w:t>
      </w:r>
      <w:r w:rsidR="00DA00DC">
        <w:t>Ce n</w:t>
      </w:r>
      <w:r>
        <w:t>’</w:t>
      </w:r>
      <w:r w:rsidR="00DA00DC">
        <w:t>est que moi</w:t>
      </w:r>
      <w:r>
        <w:t xml:space="preserve">, </w:t>
      </w:r>
      <w:r w:rsidR="00DA00DC">
        <w:t>moi de nouveau</w:t>
      </w:r>
      <w:r>
        <w:t xml:space="preserve">, </w:t>
      </w:r>
      <w:r w:rsidR="00DA00DC">
        <w:t>petite sœur</w:t>
      </w:r>
      <w:r>
        <w:t> ! »</w:t>
      </w:r>
    </w:p>
    <w:p w14:paraId="7B206656" w14:textId="77777777" w:rsidR="00DA00DC" w:rsidRDefault="00DA00DC" w:rsidP="00DD1C38">
      <w:pPr>
        <w:pStyle w:val="Titre1"/>
        <w:numPr>
          <w:ilvl w:val="0"/>
          <w:numId w:val="16"/>
        </w:numPr>
        <w:ind w:firstLine="0"/>
      </w:pPr>
      <w:bookmarkStart w:id="31" w:name="__RefHeading___Toc367651725"/>
      <w:bookmarkStart w:id="32" w:name="_Toc194342878"/>
      <w:bookmarkEnd w:id="31"/>
      <w:r>
        <w:lastRenderedPageBreak/>
        <w:t>XV</w:t>
      </w:r>
      <w:bookmarkEnd w:id="32"/>
    </w:p>
    <w:p w14:paraId="487C6BD3" w14:textId="77777777" w:rsidR="00DD1C38" w:rsidRDefault="00DD1C38" w:rsidP="00DA00DC">
      <w:r>
        <w:t>« </w:t>
      </w:r>
      <w:r w:rsidR="00DA00DC">
        <w:t>Maîtresse</w:t>
      </w:r>
      <w:r>
        <w:t xml:space="preserve">, </w:t>
      </w:r>
      <w:r w:rsidR="00DA00DC">
        <w:t>maîtresse</w:t>
      </w:r>
      <w:r>
        <w:t xml:space="preserve">, </w:t>
      </w:r>
      <w:r w:rsidR="00DA00DC">
        <w:t>c</w:t>
      </w:r>
      <w:r>
        <w:t>’</w:t>
      </w:r>
      <w:r w:rsidR="00DA00DC">
        <w:t>est pour ce soir</w:t>
      </w:r>
      <w:r>
        <w:t> ! »</w:t>
      </w:r>
      <w:r w:rsidR="00DA00DC">
        <w:t xml:space="preserve"> cria </w:t>
      </w:r>
      <w:proofErr w:type="spellStart"/>
      <w:r w:rsidR="00DA00DC">
        <w:t>Medjileh</w:t>
      </w:r>
      <w:proofErr w:type="spellEnd"/>
      <w:r>
        <w:t xml:space="preserve">, </w:t>
      </w:r>
      <w:r w:rsidR="00DA00DC">
        <w:t>faisant irruption dans ma chambre en battant des mains</w:t>
      </w:r>
      <w:r>
        <w:t>.</w:t>
      </w:r>
    </w:p>
    <w:p w14:paraId="2FF1157D" w14:textId="77777777" w:rsidR="00DD1C38" w:rsidRDefault="00DA00DC" w:rsidP="00DA00DC">
      <w:proofErr w:type="spellStart"/>
      <w:r>
        <w:t>Medjileh</w:t>
      </w:r>
      <w:proofErr w:type="spellEnd"/>
      <w:r>
        <w:t xml:space="preserve"> était une Druze de </w:t>
      </w:r>
      <w:proofErr w:type="spellStart"/>
      <w:r>
        <w:t>Rachayah</w:t>
      </w:r>
      <w:proofErr w:type="spellEnd"/>
      <w:r w:rsidR="00DD1C38">
        <w:t xml:space="preserve">, </w:t>
      </w:r>
      <w:r>
        <w:t>près de l</w:t>
      </w:r>
      <w:r w:rsidR="00DD1C38">
        <w:t>’</w:t>
      </w:r>
      <w:r>
        <w:t>Hermon</w:t>
      </w:r>
      <w:r w:rsidR="00DD1C38">
        <w:t xml:space="preserve">, </w:t>
      </w:r>
      <w:r>
        <w:t>qui me servait depuis quinze jours avec beaucoup de dévouement et qui était loin d</w:t>
      </w:r>
      <w:r w:rsidR="00DD1C38">
        <w:t>’</w:t>
      </w:r>
      <w:r>
        <w:t>être sotte</w:t>
      </w:r>
      <w:r w:rsidR="00DD1C38">
        <w:t xml:space="preserve">. </w:t>
      </w:r>
      <w:r>
        <w:t>Elle était devenue quelque chose comme ma camériste en chef et ma secrétaire à la fois</w:t>
      </w:r>
      <w:r w:rsidR="00DD1C38">
        <w:t xml:space="preserve">. </w:t>
      </w:r>
      <w:r>
        <w:t>Elle ne possédait plus qu</w:t>
      </w:r>
      <w:r w:rsidR="00DD1C38">
        <w:t>’</w:t>
      </w:r>
      <w:r>
        <w:t>une ambition</w:t>
      </w:r>
      <w:r w:rsidR="00DD1C38">
        <w:t xml:space="preserve"> : </w:t>
      </w:r>
      <w:r>
        <w:t>quand je serais promue au rang d</w:t>
      </w:r>
      <w:r w:rsidR="00DD1C38">
        <w:t>’</w:t>
      </w:r>
      <w:proofErr w:type="spellStart"/>
      <w:r>
        <w:t>ikbal</w:t>
      </w:r>
      <w:proofErr w:type="spellEnd"/>
      <w:r w:rsidR="00DD1C38">
        <w:t xml:space="preserve">, </w:t>
      </w:r>
      <w:r>
        <w:t>me voir lui continuer ma confiance</w:t>
      </w:r>
      <w:r w:rsidR="00DD1C38">
        <w:t xml:space="preserve">, </w:t>
      </w:r>
      <w:r>
        <w:t>et bénéficier ainsi des honneurs qui allaient surgir de toutes parts autour de moi</w:t>
      </w:r>
      <w:r w:rsidR="00DD1C38">
        <w:t>.</w:t>
      </w:r>
    </w:p>
    <w:p w14:paraId="6D30D831" w14:textId="77777777" w:rsidR="00DD1C38" w:rsidRDefault="00DD1C38" w:rsidP="00DA00DC">
      <w:r>
        <w:t>« </w:t>
      </w:r>
      <w:r w:rsidR="00DA00DC">
        <w:t>Pour ce soir</w:t>
      </w:r>
      <w:r>
        <w:t xml:space="preserve"> ? </w:t>
      </w:r>
      <w:r w:rsidR="00DA00DC">
        <w:t>Comment le sais-tu</w:t>
      </w:r>
      <w:r>
        <w:t> ?</w:t>
      </w:r>
    </w:p>
    <w:p w14:paraId="68D6ED98" w14:textId="77777777" w:rsidR="00DD1C38" w:rsidRDefault="00DD1C38" w:rsidP="00DA00DC">
      <w:r>
        <w:t>— </w:t>
      </w:r>
      <w:r w:rsidR="00DA00DC">
        <w:t>J</w:t>
      </w:r>
      <w:r>
        <w:t>’</w:t>
      </w:r>
      <w:r w:rsidR="00DA00DC">
        <w:t>en suis sûre</w:t>
      </w:r>
      <w:r>
        <w:t xml:space="preserve">. </w:t>
      </w:r>
      <w:r w:rsidR="00DA00DC">
        <w:t>Je viens d</w:t>
      </w:r>
      <w:r>
        <w:t>’</w:t>
      </w:r>
      <w:r w:rsidR="00DA00DC">
        <w:t>entendre la trésorière-adjointe commander la baigneuse de roses pour cinq heures</w:t>
      </w:r>
      <w:r>
        <w:t xml:space="preserve">, </w:t>
      </w:r>
      <w:r w:rsidR="00DA00DC">
        <w:t xml:space="preserve">au nom de la </w:t>
      </w:r>
      <w:proofErr w:type="spellStart"/>
      <w:r w:rsidR="00DA00DC">
        <w:t>Hasnadar</w:t>
      </w:r>
      <w:proofErr w:type="spellEnd"/>
      <w:r w:rsidR="00DA00DC">
        <w:t xml:space="preserve"> </w:t>
      </w:r>
      <w:proofErr w:type="spellStart"/>
      <w:r w:rsidR="00DA00DC">
        <w:t>Housta</w:t>
      </w:r>
      <w:proofErr w:type="spellEnd"/>
      <w:r>
        <w:t xml:space="preserve">. </w:t>
      </w:r>
      <w:r w:rsidR="00DA00DC">
        <w:t>Elle a ajouté que c</w:t>
      </w:r>
      <w:r>
        <w:t>’</w:t>
      </w:r>
      <w:r w:rsidR="00DA00DC">
        <w:t>était à votre intention</w:t>
      </w:r>
      <w:r>
        <w:t>.</w:t>
      </w:r>
    </w:p>
    <w:p w14:paraId="0D112A2E" w14:textId="05E2CCC9" w:rsidR="00DA00DC" w:rsidRDefault="00DD1C38" w:rsidP="00DA00DC">
      <w:r>
        <w:t>— </w:t>
      </w:r>
      <w:r w:rsidR="00DA00DC">
        <w:t>Bon</w:t>
      </w:r>
      <w:r>
        <w:t xml:space="preserve"> ! </w:t>
      </w:r>
      <w:r w:rsidR="00DA00DC">
        <w:t>Puisque c</w:t>
      </w:r>
      <w:r>
        <w:t>’</w:t>
      </w:r>
      <w:r w:rsidR="00DA00DC">
        <w:t>est ainsi</w:t>
      </w:r>
      <w:r>
        <w:t xml:space="preserve">, </w:t>
      </w:r>
      <w:r w:rsidR="00DA00DC">
        <w:t>ne m</w:t>
      </w:r>
      <w:r>
        <w:t>’</w:t>
      </w:r>
      <w:r w:rsidR="00DA00DC">
        <w:t>empêche pas davantage de dormir</w:t>
      </w:r>
      <w:r>
        <w:t xml:space="preserve">. </w:t>
      </w:r>
      <w:r w:rsidR="00DA00DC">
        <w:t>J</w:t>
      </w:r>
      <w:r>
        <w:t>’</w:t>
      </w:r>
      <w:r w:rsidR="00DA00DC">
        <w:t>entends qu</w:t>
      </w:r>
      <w:r>
        <w:t>’</w:t>
      </w:r>
      <w:r w:rsidR="00DA00DC">
        <w:t>on me laisse en paix jusque-là</w:t>
      </w:r>
      <w:r>
        <w:t>. »</w:t>
      </w:r>
    </w:p>
    <w:p w14:paraId="151D9AE7" w14:textId="77777777" w:rsidR="00DD1C38" w:rsidRDefault="00DA00DC" w:rsidP="00DA00DC">
      <w:r>
        <w:t>Et me retournant dans mon lit</w:t>
      </w:r>
      <w:r w:rsidR="00DD1C38">
        <w:t xml:space="preserve">, </w:t>
      </w:r>
      <w:r>
        <w:t>je fermai les yeux et m</w:t>
      </w:r>
      <w:r w:rsidR="00DD1C38">
        <w:t>’</w:t>
      </w:r>
      <w:r>
        <w:t>enfonçai le nez dans mes coussins</w:t>
      </w:r>
      <w:r w:rsidR="00DD1C38">
        <w:t>.</w:t>
      </w:r>
    </w:p>
    <w:p w14:paraId="1DB43B52" w14:textId="1865D15D" w:rsidR="00DA00DC" w:rsidRDefault="00DA00DC" w:rsidP="00DA00DC"/>
    <w:p w14:paraId="599804F4" w14:textId="77777777" w:rsidR="00DD1C38" w:rsidRDefault="00DA00DC" w:rsidP="00DA00DC">
      <w:r>
        <w:t>Plus de deux semaines déjà que durait cette abominable attente</w:t>
      </w:r>
      <w:r w:rsidR="00DD1C38">
        <w:t xml:space="preserve">. </w:t>
      </w:r>
      <w:r>
        <w:t>Un moment</w:t>
      </w:r>
      <w:r w:rsidR="00DD1C38">
        <w:t xml:space="preserve">, </w:t>
      </w:r>
      <w:r>
        <w:t>j</w:t>
      </w:r>
      <w:r w:rsidR="00DD1C38">
        <w:t>’</w:t>
      </w:r>
      <w:r>
        <w:t>avais pu espérer que j</w:t>
      </w:r>
      <w:r w:rsidR="00DD1C38">
        <w:t>’</w:t>
      </w:r>
      <w:r>
        <w:t>étais oubliée</w:t>
      </w:r>
      <w:r w:rsidR="00DD1C38">
        <w:t xml:space="preserve">. </w:t>
      </w:r>
      <w:r>
        <w:t xml:space="preserve">Mais la </w:t>
      </w:r>
      <w:proofErr w:type="spellStart"/>
      <w:r>
        <w:t>Hasnadar</w:t>
      </w:r>
      <w:proofErr w:type="spellEnd"/>
      <w:r>
        <w:t xml:space="preserve"> </w:t>
      </w:r>
      <w:proofErr w:type="spellStart"/>
      <w:r>
        <w:t>Housta</w:t>
      </w:r>
      <w:proofErr w:type="spellEnd"/>
      <w:r>
        <w:t xml:space="preserve"> s</w:t>
      </w:r>
      <w:r w:rsidR="00DD1C38">
        <w:t>’</w:t>
      </w:r>
      <w:r>
        <w:t>était chargée de me détromper</w:t>
      </w:r>
      <w:r w:rsidR="00DD1C38">
        <w:t xml:space="preserve">. </w:t>
      </w:r>
      <w:r>
        <w:t>À plusieurs reprises</w:t>
      </w:r>
      <w:r w:rsidR="00DD1C38">
        <w:t xml:space="preserve">, </w:t>
      </w:r>
      <w:r>
        <w:t>le Sultan s</w:t>
      </w:r>
      <w:r w:rsidR="00DD1C38">
        <w:t>’</w:t>
      </w:r>
      <w:r>
        <w:t>était enquis de moi</w:t>
      </w:r>
      <w:r w:rsidR="00DD1C38">
        <w:t xml:space="preserve">, </w:t>
      </w:r>
      <w:r>
        <w:t>paraît-il</w:t>
      </w:r>
      <w:r w:rsidR="00DD1C38">
        <w:t xml:space="preserve">. </w:t>
      </w:r>
      <w:r>
        <w:t>Ah</w:t>
      </w:r>
      <w:r w:rsidR="00DD1C38">
        <w:t xml:space="preserve"> ! </w:t>
      </w:r>
      <w:r>
        <w:t>que la chose</w:t>
      </w:r>
      <w:r w:rsidR="00DD1C38">
        <w:t xml:space="preserve">, </w:t>
      </w:r>
      <w:r>
        <w:t>dans ces conditions</w:t>
      </w:r>
      <w:r w:rsidR="00DD1C38">
        <w:t xml:space="preserve">, </w:t>
      </w:r>
      <w:r>
        <w:t>se passât le plus vite possible</w:t>
      </w:r>
      <w:r w:rsidR="00DD1C38">
        <w:t xml:space="preserve">, </w:t>
      </w:r>
      <w:r>
        <w:t>puisque je ne pouvais pas m</w:t>
      </w:r>
      <w:r w:rsidR="00DD1C38">
        <w:t>’</w:t>
      </w:r>
      <w:r>
        <w:t>y dérober</w:t>
      </w:r>
      <w:r w:rsidR="00DD1C38">
        <w:t> !</w:t>
      </w:r>
    </w:p>
    <w:p w14:paraId="619980CB" w14:textId="77777777" w:rsidR="00DD1C38" w:rsidRDefault="00DA00DC" w:rsidP="00DA00DC">
      <w:r>
        <w:lastRenderedPageBreak/>
        <w:t>Je ne me souviens plus si je réussis à me rendormir</w:t>
      </w:r>
      <w:r w:rsidR="00DD1C38">
        <w:t xml:space="preserve">. </w:t>
      </w:r>
      <w:r>
        <w:t>Je ne crois pas</w:t>
      </w:r>
      <w:r w:rsidR="00DD1C38">
        <w:t xml:space="preserve">. </w:t>
      </w:r>
      <w:r>
        <w:t>Il était un peu plus de midi lorsque la porte s</w:t>
      </w:r>
      <w:r w:rsidR="00DD1C38">
        <w:t>’</w:t>
      </w:r>
      <w:r>
        <w:t>ouvrit pour livrer passage à la grande maîtresse</w:t>
      </w:r>
      <w:r w:rsidR="00DD1C38">
        <w:t>.</w:t>
      </w:r>
    </w:p>
    <w:p w14:paraId="5D3E24B8" w14:textId="77777777" w:rsidR="00DD1C38" w:rsidRDefault="00DD1C38" w:rsidP="00DA00DC">
      <w:r>
        <w:t>« </w:t>
      </w:r>
      <w:r w:rsidR="00DA00DC">
        <w:t>Admirable</w:t>
      </w:r>
      <w:r>
        <w:t xml:space="preserve"> ! </w:t>
      </w:r>
      <w:r w:rsidR="00DA00DC">
        <w:t>fit-elle sur un ton railleur</w:t>
      </w:r>
      <w:r>
        <w:t xml:space="preserve">. </w:t>
      </w:r>
      <w:r w:rsidR="00DA00DC">
        <w:t>Pas encore levée</w:t>
      </w:r>
      <w:r>
        <w:t xml:space="preserve">, </w:t>
      </w:r>
      <w:r w:rsidR="00DA00DC">
        <w:t>ma fille</w:t>
      </w:r>
      <w:r>
        <w:t xml:space="preserve"> ? </w:t>
      </w:r>
      <w:r w:rsidR="00DA00DC">
        <w:t>Ce n</w:t>
      </w:r>
      <w:r>
        <w:t>’</w:t>
      </w:r>
      <w:r w:rsidR="00DA00DC">
        <w:t>est guère dans tes habitudes</w:t>
      </w:r>
      <w:r>
        <w:t xml:space="preserve">, </w:t>
      </w:r>
      <w:r w:rsidR="00DA00DC">
        <w:t>pourtant</w:t>
      </w:r>
      <w:r>
        <w:t xml:space="preserve">. </w:t>
      </w:r>
      <w:r w:rsidR="00DA00DC">
        <w:t>Dois-je en conclure que tu sais déjà</w:t>
      </w:r>
      <w:r>
        <w:t xml:space="preserve">, </w:t>
      </w:r>
      <w:r w:rsidR="00DA00DC">
        <w:t>et que tu prends tes dispositions pour arriver ce soir avec un beau corps bien reposé</w:t>
      </w:r>
      <w:r>
        <w:t> ?</w:t>
      </w:r>
    </w:p>
    <w:p w14:paraId="6F2D7DDA" w14:textId="77777777" w:rsidR="00DD1C38" w:rsidRDefault="00DD1C38" w:rsidP="00DA00DC">
      <w:r>
        <w:t>— </w:t>
      </w:r>
      <w:r w:rsidR="00DA00DC">
        <w:t>Je sais</w:t>
      </w:r>
      <w:r>
        <w:t xml:space="preserve">, </w:t>
      </w:r>
      <w:r w:rsidR="00DA00DC">
        <w:t>répondis-je négligemment</w:t>
      </w:r>
      <w:r>
        <w:t xml:space="preserve">, </w:t>
      </w:r>
      <w:r w:rsidR="00DA00DC">
        <w:t>que la baigneuse de roses est commandée pour cinq heures</w:t>
      </w:r>
      <w:r>
        <w:t xml:space="preserve">. </w:t>
      </w:r>
      <w:r w:rsidR="00DA00DC">
        <w:t>À présent</w:t>
      </w:r>
      <w:r>
        <w:t xml:space="preserve">, </w:t>
      </w:r>
      <w:r w:rsidR="00DA00DC">
        <w:t>rien ne dit que ce soit pour moi</w:t>
      </w:r>
      <w:r>
        <w:t>.</w:t>
      </w:r>
    </w:p>
    <w:p w14:paraId="57CE4F85" w14:textId="34139AFC" w:rsidR="00DA00DC" w:rsidRDefault="00DD1C38" w:rsidP="00DA00DC">
      <w:r>
        <w:t>— </w:t>
      </w:r>
      <w:r w:rsidR="00DA00DC">
        <w:t>C</w:t>
      </w:r>
      <w:r>
        <w:t>’</w:t>
      </w:r>
      <w:r w:rsidR="00DA00DC">
        <w:t>est pour toi</w:t>
      </w:r>
      <w:r>
        <w:t xml:space="preserve">, </w:t>
      </w:r>
      <w:r w:rsidR="00DA00DC">
        <w:t>au contraire</w:t>
      </w:r>
      <w:r>
        <w:t xml:space="preserve">, </w:t>
      </w:r>
      <w:r w:rsidR="00DA00DC">
        <w:t>fit-elle triomphante</w:t>
      </w:r>
      <w:r>
        <w:t xml:space="preserve">. </w:t>
      </w:r>
      <w:r w:rsidR="00DA00DC">
        <w:t>Et je vais tout de suite t</w:t>
      </w:r>
      <w:r>
        <w:t>’</w:t>
      </w:r>
      <w:r w:rsidR="00DA00DC">
        <w:t>en fournir la preuve</w:t>
      </w:r>
      <w:r>
        <w:t xml:space="preserve">. </w:t>
      </w:r>
      <w:r w:rsidR="00DA00DC">
        <w:t>Donne-toi la peine de te lever</w:t>
      </w:r>
      <w:r>
        <w:t xml:space="preserve">, </w:t>
      </w:r>
      <w:r w:rsidR="00DA00DC">
        <w:t>s</w:t>
      </w:r>
      <w:r>
        <w:t>’</w:t>
      </w:r>
      <w:r w:rsidR="00DA00DC">
        <w:t>il te plaît</w:t>
      </w:r>
      <w:r>
        <w:t xml:space="preserve">. </w:t>
      </w:r>
      <w:proofErr w:type="spellStart"/>
      <w:r w:rsidR="00DA00DC">
        <w:t>Djemil</w:t>
      </w:r>
      <w:proofErr w:type="spellEnd"/>
      <w:r>
        <w:t> ! »</w:t>
      </w:r>
    </w:p>
    <w:p w14:paraId="60F66E30" w14:textId="77777777" w:rsidR="00DD1C38" w:rsidRDefault="00DA00DC" w:rsidP="00DA00DC">
      <w:proofErr w:type="spellStart"/>
      <w:r>
        <w:t>Djemil</w:t>
      </w:r>
      <w:proofErr w:type="spellEnd"/>
      <w:r w:rsidR="00DD1C38">
        <w:t xml:space="preserve">, </w:t>
      </w:r>
      <w:r>
        <w:t>qui attendait dans le corridor</w:t>
      </w:r>
      <w:r w:rsidR="00DD1C38">
        <w:t xml:space="preserve">, </w:t>
      </w:r>
      <w:r>
        <w:t>entra</w:t>
      </w:r>
      <w:r w:rsidR="00DD1C38">
        <w:t xml:space="preserve">, </w:t>
      </w:r>
      <w:r>
        <w:t>porteur d</w:t>
      </w:r>
      <w:r w:rsidR="00DD1C38">
        <w:t>’</w:t>
      </w:r>
      <w:r>
        <w:t>une sorte de coffre d</w:t>
      </w:r>
      <w:r w:rsidR="00DD1C38">
        <w:t>’</w:t>
      </w:r>
      <w:r>
        <w:t>ébène</w:t>
      </w:r>
      <w:r w:rsidR="00DD1C38">
        <w:t xml:space="preserve">. </w:t>
      </w:r>
      <w:r>
        <w:t>C</w:t>
      </w:r>
      <w:r w:rsidR="00DD1C38">
        <w:t>’</w:t>
      </w:r>
      <w:r>
        <w:t>était un hideux eunuque nubien</w:t>
      </w:r>
      <w:r w:rsidR="00DD1C38">
        <w:t xml:space="preserve">, </w:t>
      </w:r>
      <w:r>
        <w:t>haut de six pieds</w:t>
      </w:r>
      <w:r w:rsidR="00DD1C38">
        <w:t xml:space="preserve">, </w:t>
      </w:r>
      <w:r>
        <w:t>vêtu de la livrée noire et argent de la grande maîtresse</w:t>
      </w:r>
      <w:r w:rsidR="00DD1C38">
        <w:t xml:space="preserve">. </w:t>
      </w:r>
      <w:r>
        <w:t>Une courbache de nerfs de bœuf s</w:t>
      </w:r>
      <w:r w:rsidR="00DD1C38">
        <w:t>’</w:t>
      </w:r>
      <w:r>
        <w:t>enroulait à son poignet</w:t>
      </w:r>
      <w:r w:rsidR="00DD1C38">
        <w:t>.</w:t>
      </w:r>
    </w:p>
    <w:p w14:paraId="1012572E" w14:textId="77777777" w:rsidR="00DD1C38" w:rsidRDefault="00DD1C38" w:rsidP="00DA00DC">
      <w:r>
        <w:t>« </w:t>
      </w:r>
      <w:r w:rsidR="00DA00DC">
        <w:t>Ouvre cela</w:t>
      </w:r>
      <w:r>
        <w:t> ! »</w:t>
      </w:r>
      <w:r w:rsidR="00DA00DC">
        <w:t xml:space="preserve"> ordonna la </w:t>
      </w:r>
      <w:proofErr w:type="spellStart"/>
      <w:r w:rsidR="00DA00DC">
        <w:t>Hasnadar</w:t>
      </w:r>
      <w:proofErr w:type="spellEnd"/>
      <w:r w:rsidR="00DA00DC">
        <w:t xml:space="preserve"> en lui désignant le coffre</w:t>
      </w:r>
      <w:r>
        <w:t>.</w:t>
      </w:r>
    </w:p>
    <w:p w14:paraId="6D3DD4C5" w14:textId="77777777" w:rsidR="00DD1C38" w:rsidRDefault="00DA00DC" w:rsidP="00DA00DC">
      <w:r>
        <w:t>Elle s</w:t>
      </w:r>
      <w:r w:rsidR="00DD1C38">
        <w:t>’</w:t>
      </w:r>
      <w:r>
        <w:t>était retournée vers moi</w:t>
      </w:r>
      <w:r w:rsidR="00DD1C38">
        <w:t>.</w:t>
      </w:r>
    </w:p>
    <w:p w14:paraId="5C2E6D24" w14:textId="77777777" w:rsidR="00DD1C38" w:rsidRDefault="00DD1C38" w:rsidP="00DA00DC">
      <w:r>
        <w:t>« </w:t>
      </w:r>
      <w:r w:rsidR="00DA00DC">
        <w:t>Il n</w:t>
      </w:r>
      <w:r>
        <w:t>’</w:t>
      </w:r>
      <w:r w:rsidR="00DA00DC">
        <w:t>est pas d</w:t>
      </w:r>
      <w:r>
        <w:t>’</w:t>
      </w:r>
      <w:r w:rsidR="00DA00DC">
        <w:t>usage</w:t>
      </w:r>
      <w:r>
        <w:t xml:space="preserve">, </w:t>
      </w:r>
      <w:r w:rsidR="00DA00DC">
        <w:t>dit-elle</w:t>
      </w:r>
      <w:r>
        <w:t xml:space="preserve">, </w:t>
      </w:r>
      <w:r w:rsidR="00DA00DC">
        <w:t xml:space="preserve">de remettre prématurément à la future </w:t>
      </w:r>
      <w:proofErr w:type="spellStart"/>
      <w:r w:rsidR="00DA00DC">
        <w:t>ikbal</w:t>
      </w:r>
      <w:proofErr w:type="spellEnd"/>
      <w:r w:rsidR="00DA00DC">
        <w:t xml:space="preserve"> le présent choisi à son intention au nom de Sa Majesté impériale</w:t>
      </w:r>
      <w:r>
        <w:t xml:space="preserve">. </w:t>
      </w:r>
      <w:r w:rsidR="00DA00DC">
        <w:t>Mais</w:t>
      </w:r>
      <w:r>
        <w:t xml:space="preserve">, </w:t>
      </w:r>
      <w:r w:rsidR="00DA00DC">
        <w:t>ainsi que tu vas le constater</w:t>
      </w:r>
      <w:r>
        <w:t xml:space="preserve">, </w:t>
      </w:r>
      <w:r w:rsidR="00DA00DC">
        <w:t>il est fait pour toi une entorse à la règle</w:t>
      </w:r>
      <w:r>
        <w:t xml:space="preserve">. </w:t>
      </w:r>
      <w:r w:rsidR="00DA00DC">
        <w:t>Approche-toi et regarde</w:t>
      </w:r>
      <w:r>
        <w:t xml:space="preserve">, </w:t>
      </w:r>
      <w:r w:rsidR="00DA00DC">
        <w:t>je te prie</w:t>
      </w:r>
      <w:r>
        <w:t> !</w:t>
      </w:r>
    </w:p>
    <w:p w14:paraId="24D66BA9" w14:textId="77777777" w:rsidR="00DD1C38" w:rsidRDefault="00DD1C38" w:rsidP="00DA00DC">
      <w:r>
        <w:t>— </w:t>
      </w:r>
      <w:r w:rsidR="00DA00DC">
        <w:t>Je croyais avoir demandé</w:t>
      </w:r>
      <w:r>
        <w:t>… »</w:t>
      </w:r>
      <w:r w:rsidR="00DA00DC">
        <w:t xml:space="preserve"> commençai-je</w:t>
      </w:r>
      <w:r>
        <w:t>.</w:t>
      </w:r>
    </w:p>
    <w:p w14:paraId="2C216357" w14:textId="77777777" w:rsidR="00DD1C38" w:rsidRDefault="00DA00DC" w:rsidP="00DA00DC">
      <w:r>
        <w:lastRenderedPageBreak/>
        <w:t>Je ne pus en dire plus long</w:t>
      </w:r>
      <w:r w:rsidR="00DD1C38">
        <w:t xml:space="preserve">. </w:t>
      </w:r>
      <w:r>
        <w:t>Je portai la main à mon cœur</w:t>
      </w:r>
      <w:r w:rsidR="00DD1C38">
        <w:t xml:space="preserve">. </w:t>
      </w:r>
      <w:r>
        <w:t>Une sourde exclamation m</w:t>
      </w:r>
      <w:r w:rsidR="00DD1C38">
        <w:t>’</w:t>
      </w:r>
      <w:r>
        <w:t>échappa</w:t>
      </w:r>
      <w:r w:rsidR="00DD1C38">
        <w:t>.</w:t>
      </w:r>
    </w:p>
    <w:p w14:paraId="710A012D" w14:textId="77777777" w:rsidR="00DD1C38" w:rsidRDefault="00DD1C38" w:rsidP="00DA00DC">
      <w:r>
        <w:t>« </w:t>
      </w:r>
      <w:r w:rsidR="00DA00DC">
        <w:t>Mon Dieu</w:t>
      </w:r>
      <w:r>
        <w:t xml:space="preserve"> ! </w:t>
      </w:r>
      <w:r w:rsidR="00DA00DC">
        <w:t>fis-je</w:t>
      </w:r>
      <w:r>
        <w:t xml:space="preserve">, </w:t>
      </w:r>
      <w:r w:rsidR="00DA00DC">
        <w:t>tombant à genoux</w:t>
      </w:r>
      <w:r>
        <w:t>.</w:t>
      </w:r>
    </w:p>
    <w:p w14:paraId="3E03710B" w14:textId="77777777" w:rsidR="00DD1C38" w:rsidRDefault="00DD1C38" w:rsidP="00DA00DC">
      <w:r>
        <w:t>— </w:t>
      </w:r>
      <w:r w:rsidR="00DA00DC">
        <w:t>Es-tu satisfaite</w:t>
      </w:r>
      <w:r>
        <w:t xml:space="preserve"> ? </w:t>
      </w:r>
      <w:r w:rsidR="00DA00DC">
        <w:t>Ai-je bien interprété ta pensée</w:t>
      </w:r>
      <w:r>
        <w:t> ? »</w:t>
      </w:r>
      <w:r w:rsidR="00DA00DC">
        <w:t xml:space="preserve"> demanda</w:t>
      </w:r>
      <w:r>
        <w:t xml:space="preserve">, </w:t>
      </w:r>
      <w:r w:rsidR="00DA00DC">
        <w:t>avec un sourire</w:t>
      </w:r>
      <w:r>
        <w:t xml:space="preserve">, </w:t>
      </w:r>
      <w:r w:rsidR="00DA00DC">
        <w:t xml:space="preserve">la </w:t>
      </w:r>
      <w:proofErr w:type="spellStart"/>
      <w:r w:rsidR="00DA00DC">
        <w:t>Hasnadar</w:t>
      </w:r>
      <w:proofErr w:type="spellEnd"/>
      <w:r w:rsidR="00DA00DC">
        <w:t xml:space="preserve"> </w:t>
      </w:r>
      <w:proofErr w:type="spellStart"/>
      <w:r w:rsidR="00DA00DC">
        <w:t>Housta</w:t>
      </w:r>
      <w:proofErr w:type="spellEnd"/>
      <w:r>
        <w:t>.</w:t>
      </w:r>
    </w:p>
    <w:p w14:paraId="21FB4D71" w14:textId="77777777" w:rsidR="00DD1C38" w:rsidRDefault="00DA00DC" w:rsidP="00DA00DC">
      <w:r>
        <w:t>Rigide au fond de sa boîte d</w:t>
      </w:r>
      <w:r w:rsidR="00DD1C38">
        <w:t>’</w:t>
      </w:r>
      <w:r>
        <w:t>ébène</w:t>
      </w:r>
      <w:r w:rsidR="00DD1C38">
        <w:t xml:space="preserve">, </w:t>
      </w:r>
      <w:r>
        <w:t>dans son manteau vert émir constellé de rubis</w:t>
      </w:r>
      <w:r w:rsidR="00DD1C38">
        <w:t xml:space="preserve">, </w:t>
      </w:r>
      <w:r>
        <w:t xml:space="preserve">la </w:t>
      </w:r>
      <w:proofErr w:type="spellStart"/>
      <w:r>
        <w:t>Sitt</w:t>
      </w:r>
      <w:proofErr w:type="spellEnd"/>
      <w:r>
        <w:t>-el-</w:t>
      </w:r>
      <w:proofErr w:type="spellStart"/>
      <w:r>
        <w:t>Qobour</w:t>
      </w:r>
      <w:proofErr w:type="spellEnd"/>
      <w:r>
        <w:t xml:space="preserve"> venait de m</w:t>
      </w:r>
      <w:r w:rsidR="00DD1C38">
        <w:t>’</w:t>
      </w:r>
      <w:r>
        <w:t>apparaître</w:t>
      </w:r>
      <w:r w:rsidR="00DD1C38">
        <w:t xml:space="preserve">. </w:t>
      </w:r>
      <w:r>
        <w:t>Machinalement</w:t>
      </w:r>
      <w:r w:rsidR="00DD1C38">
        <w:t xml:space="preserve">, </w:t>
      </w:r>
      <w:r>
        <w:t>je fermai les yeux</w:t>
      </w:r>
      <w:r w:rsidR="00DD1C38">
        <w:t xml:space="preserve">. </w:t>
      </w:r>
      <w:r>
        <w:t>Lorsque j</w:t>
      </w:r>
      <w:r w:rsidR="00DD1C38">
        <w:t>’</w:t>
      </w:r>
      <w:r>
        <w:t>osai les rouvrir</w:t>
      </w:r>
      <w:r w:rsidR="00DD1C38">
        <w:t xml:space="preserve">, </w:t>
      </w:r>
      <w:r>
        <w:t xml:space="preserve">ce fut pour apercevoir de nouveau la statue de Notre-Dame de </w:t>
      </w:r>
      <w:proofErr w:type="spellStart"/>
      <w:r>
        <w:t>Tortose</w:t>
      </w:r>
      <w:proofErr w:type="spellEnd"/>
      <w:r>
        <w:t xml:space="preserve"> s</w:t>
      </w:r>
      <w:r w:rsidR="00DD1C38">
        <w:t>’</w:t>
      </w:r>
      <w:r>
        <w:t xml:space="preserve">érigeant sur le guéridon où la </w:t>
      </w:r>
      <w:proofErr w:type="spellStart"/>
      <w:r>
        <w:t>Hasnadar</w:t>
      </w:r>
      <w:proofErr w:type="spellEnd"/>
      <w:r w:rsidR="00DD1C38">
        <w:t xml:space="preserve">, </w:t>
      </w:r>
      <w:r>
        <w:t>avec mille précautions</w:t>
      </w:r>
      <w:r w:rsidR="00DD1C38">
        <w:t xml:space="preserve">, </w:t>
      </w:r>
      <w:r>
        <w:t>de ses propres mains</w:t>
      </w:r>
      <w:r w:rsidR="00DD1C38">
        <w:t xml:space="preserve">, </w:t>
      </w:r>
      <w:r>
        <w:t>venait de la poser</w:t>
      </w:r>
      <w:r w:rsidR="00DD1C38">
        <w:t>.</w:t>
      </w:r>
    </w:p>
    <w:p w14:paraId="046CB7F8" w14:textId="77777777" w:rsidR="00DD1C38" w:rsidRDefault="00DA00DC" w:rsidP="00DA00DC">
      <w:r>
        <w:t>La grande maîtresse continuait à sourire</w:t>
      </w:r>
      <w:r w:rsidR="00DD1C38">
        <w:t xml:space="preserve">. </w:t>
      </w:r>
      <w:r>
        <w:t>Elle me regardait</w:t>
      </w:r>
      <w:r w:rsidR="00DD1C38">
        <w:t xml:space="preserve">. </w:t>
      </w:r>
      <w:r>
        <w:t>Elle semblait émue</w:t>
      </w:r>
      <w:r w:rsidR="00DD1C38">
        <w:t>.</w:t>
      </w:r>
    </w:p>
    <w:p w14:paraId="27C9D31E" w14:textId="77777777" w:rsidR="00DD1C38" w:rsidRDefault="00DD1C38" w:rsidP="00DA00DC">
      <w:r>
        <w:t>« </w:t>
      </w:r>
      <w:r w:rsidR="00DA00DC">
        <w:t>Es-tu satisfaite</w:t>
      </w:r>
      <w:r>
        <w:t xml:space="preserve"> ? </w:t>
      </w:r>
      <w:r w:rsidR="00DA00DC">
        <w:t>répéta-t-elle</w:t>
      </w:r>
      <w:r>
        <w:t>.</w:t>
      </w:r>
    </w:p>
    <w:p w14:paraId="2E98A946" w14:textId="77777777" w:rsidR="00DD1C38" w:rsidRDefault="00DD1C38" w:rsidP="00DA00DC">
      <w:r>
        <w:t>— </w:t>
      </w:r>
      <w:r w:rsidR="00DA00DC">
        <w:t>Et</w:t>
      </w:r>
      <w:r>
        <w:t xml:space="preserve">… </w:t>
      </w:r>
      <w:r w:rsidR="00DA00DC">
        <w:t>le couvent</w:t>
      </w:r>
      <w:r>
        <w:t> ? »</w:t>
      </w:r>
      <w:r w:rsidR="00DA00DC">
        <w:t xml:space="preserve"> parvins-je seulement à balbutier</w:t>
      </w:r>
      <w:r>
        <w:t>.</w:t>
      </w:r>
    </w:p>
    <w:p w14:paraId="48D02F40" w14:textId="77777777" w:rsidR="00DD1C38" w:rsidRDefault="00DA00DC" w:rsidP="00DA00DC">
      <w:r>
        <w:t>Une ombre passa sur son front</w:t>
      </w:r>
      <w:r w:rsidR="00DD1C38">
        <w:t xml:space="preserve">. </w:t>
      </w:r>
      <w:r>
        <w:t>Elle eut un geste de contrariété</w:t>
      </w:r>
      <w:r w:rsidR="00DD1C38">
        <w:t>.</w:t>
      </w:r>
    </w:p>
    <w:p w14:paraId="04F6AAAD" w14:textId="31A2ACE9" w:rsidR="00DA00DC" w:rsidRDefault="00DD1C38" w:rsidP="00DA00DC">
      <w:r>
        <w:t>« </w:t>
      </w:r>
      <w:r w:rsidR="00DA00DC">
        <w:t>Il ne faut pas réclamer l</w:t>
      </w:r>
      <w:r>
        <w:t>’</w:t>
      </w:r>
      <w:r w:rsidR="00DA00DC">
        <w:t>impossible</w:t>
      </w:r>
      <w:r>
        <w:t xml:space="preserve">, </w:t>
      </w:r>
      <w:r w:rsidR="00DA00DC">
        <w:t>ni tout à la fois</w:t>
      </w:r>
      <w:r>
        <w:t xml:space="preserve">. </w:t>
      </w:r>
      <w:r w:rsidR="00DA00DC">
        <w:t>Puisque cette statue est ici</w:t>
      </w:r>
      <w:r>
        <w:t xml:space="preserve">, </w:t>
      </w:r>
      <w:r w:rsidR="00DA00DC">
        <w:t>tu ne devrais pas avoir à me demander ce qu</w:t>
      </w:r>
      <w:r>
        <w:t>’</w:t>
      </w:r>
      <w:r w:rsidR="00DA00DC">
        <w:t>il a pu advenir de ton couvent</w:t>
      </w:r>
      <w:r>
        <w:t xml:space="preserve">. </w:t>
      </w:r>
      <w:r w:rsidR="00DA00DC">
        <w:t>Pour le moment</w:t>
      </w:r>
      <w:r>
        <w:t xml:space="preserve">, </w:t>
      </w:r>
      <w:r w:rsidR="00DA00DC">
        <w:t>il n</w:t>
      </w:r>
      <w:r>
        <w:t>’</w:t>
      </w:r>
      <w:r w:rsidR="00DA00DC">
        <w:t>existe plus</w:t>
      </w:r>
      <w:r>
        <w:t xml:space="preserve">. </w:t>
      </w:r>
      <w:r w:rsidR="00DA00DC">
        <w:t>De tes amies les religieuses</w:t>
      </w:r>
      <w:r>
        <w:t xml:space="preserve">, </w:t>
      </w:r>
      <w:r w:rsidR="00DA00DC">
        <w:t>celles qui vivent encore</w:t>
      </w:r>
      <w:r>
        <w:t xml:space="preserve"> – </w:t>
      </w:r>
      <w:r w:rsidR="00DA00DC">
        <w:t>beaucoup plus nombreuses</w:t>
      </w:r>
      <w:r>
        <w:t xml:space="preserve">, </w:t>
      </w:r>
      <w:r w:rsidR="00DA00DC">
        <w:t>heureusement</w:t>
      </w:r>
      <w:r>
        <w:t xml:space="preserve">, </w:t>
      </w:r>
      <w:r w:rsidR="00DA00DC">
        <w:t>que tu ne l</w:t>
      </w:r>
      <w:r>
        <w:t>’</w:t>
      </w:r>
      <w:r w:rsidR="00DA00DC">
        <w:t>as cru</w:t>
      </w:r>
      <w:r>
        <w:t xml:space="preserve"> – </w:t>
      </w:r>
      <w:r w:rsidR="00DA00DC">
        <w:t>ont été dispersées</w:t>
      </w:r>
      <w:r>
        <w:t xml:space="preserve">. </w:t>
      </w:r>
      <w:r w:rsidR="00DA00DC">
        <w:t>Il n</w:t>
      </w:r>
      <w:r>
        <w:t>’</w:t>
      </w:r>
      <w:r w:rsidR="00DA00DC">
        <w:t>y a que justice dans tout cela</w:t>
      </w:r>
      <w:r>
        <w:t xml:space="preserve">. </w:t>
      </w:r>
      <w:r w:rsidR="00DA00DC">
        <w:t>Au lieu de blasphémer en accusant de sévérité notre maître</w:t>
      </w:r>
      <w:r>
        <w:t xml:space="preserve">, </w:t>
      </w:r>
      <w:r w:rsidR="00DA00DC">
        <w:t>c</w:t>
      </w:r>
      <w:r>
        <w:t>’</w:t>
      </w:r>
      <w:r w:rsidR="00DA00DC">
        <w:t>est sa clémence</w:t>
      </w:r>
      <w:r>
        <w:t xml:space="preserve">, </w:t>
      </w:r>
      <w:r w:rsidR="00DA00DC">
        <w:t>tiens-le pour certain</w:t>
      </w:r>
      <w:r>
        <w:t xml:space="preserve">, </w:t>
      </w:r>
      <w:r w:rsidR="00DA00DC">
        <w:t>qu</w:t>
      </w:r>
      <w:r>
        <w:t>’</w:t>
      </w:r>
      <w:r w:rsidR="00DA00DC">
        <w:t>il convient de louer</w:t>
      </w:r>
      <w:r>
        <w:t xml:space="preserve">. </w:t>
      </w:r>
      <w:r w:rsidR="00DA00DC">
        <w:t>N</w:t>
      </w:r>
      <w:r>
        <w:t>’</w:t>
      </w:r>
      <w:r w:rsidR="00DA00DC">
        <w:t>oublie pas que c</w:t>
      </w:r>
      <w:r>
        <w:t>’</w:t>
      </w:r>
      <w:r w:rsidR="00DA00DC">
        <w:t>est de là que sont partis</w:t>
      </w:r>
      <w:r>
        <w:t xml:space="preserve">, </w:t>
      </w:r>
      <w:r w:rsidR="00DA00DC">
        <w:t>puis là encore que sont venus se réfugier les monstres qui avaient attenté à sa vie</w:t>
      </w:r>
      <w:r>
        <w:t>. »</w:t>
      </w:r>
    </w:p>
    <w:p w14:paraId="36339762" w14:textId="77777777" w:rsidR="00DD1C38" w:rsidRDefault="00DA00DC" w:rsidP="00DA00DC">
      <w:r>
        <w:lastRenderedPageBreak/>
        <w:t>Elle s</w:t>
      </w:r>
      <w:r w:rsidR="00DD1C38">
        <w:t>’</w:t>
      </w:r>
      <w:r>
        <w:t>arrêta pour passer son mouchoir sur mes yeux inondés de larmes</w:t>
      </w:r>
      <w:r w:rsidR="00DD1C38">
        <w:t>.</w:t>
      </w:r>
    </w:p>
    <w:p w14:paraId="0BF7B15A" w14:textId="75B18476" w:rsidR="00DA00DC" w:rsidRDefault="00DD1C38" w:rsidP="00DA00DC">
      <w:r>
        <w:t>« </w:t>
      </w:r>
      <w:r w:rsidR="00DA00DC">
        <w:t>Ne pleure pas</w:t>
      </w:r>
      <w:r>
        <w:t xml:space="preserve"> ! </w:t>
      </w:r>
      <w:r w:rsidR="00DA00DC">
        <w:t>Rien n</w:t>
      </w:r>
      <w:r>
        <w:t>’</w:t>
      </w:r>
      <w:r w:rsidR="00DA00DC">
        <w:t>est jamais tout à fait perdu ici-bas</w:t>
      </w:r>
      <w:r>
        <w:t xml:space="preserve">. </w:t>
      </w:r>
      <w:r w:rsidR="00DA00DC">
        <w:t>Le lieu en question rouvrira peut-être un jour ses portes</w:t>
      </w:r>
      <w:r>
        <w:t xml:space="preserve">. </w:t>
      </w:r>
      <w:r w:rsidR="00DA00DC">
        <w:t>Peut-être même sera-ce à toi qu</w:t>
      </w:r>
      <w:r>
        <w:t>’</w:t>
      </w:r>
      <w:r w:rsidR="00DA00DC">
        <w:t>il le devra</w:t>
      </w:r>
      <w:r>
        <w:t xml:space="preserve">. </w:t>
      </w:r>
      <w:r w:rsidR="00DA00DC">
        <w:t>Il y a là une tâche dont la perspective devrait suffire à te donner du courage</w:t>
      </w:r>
      <w:r>
        <w:t xml:space="preserve">. </w:t>
      </w:r>
      <w:r w:rsidR="00DA00DC">
        <w:t>Rien n</w:t>
      </w:r>
      <w:r>
        <w:t>’</w:t>
      </w:r>
      <w:r w:rsidR="00DA00DC">
        <w:t>empêchera alors la statue que voici de reprendre la place où tu l</w:t>
      </w:r>
      <w:r>
        <w:t>’</w:t>
      </w:r>
      <w:r w:rsidR="00DA00DC">
        <w:t>as connue</w:t>
      </w:r>
      <w:r>
        <w:t xml:space="preserve">. </w:t>
      </w:r>
      <w:r w:rsidR="00DA00DC">
        <w:t>En attendant</w:t>
      </w:r>
      <w:r>
        <w:t xml:space="preserve">, </w:t>
      </w:r>
      <w:r w:rsidR="00DA00DC">
        <w:t>elle t</w:t>
      </w:r>
      <w:r>
        <w:t>’</w:t>
      </w:r>
      <w:r w:rsidR="00DA00DC">
        <w:t>appartient</w:t>
      </w:r>
      <w:r>
        <w:t xml:space="preserve">, </w:t>
      </w:r>
      <w:r w:rsidR="00DA00DC">
        <w:t>mais</w:t>
      </w:r>
      <w:r>
        <w:t xml:space="preserve">, </w:t>
      </w:r>
      <w:r w:rsidR="00DA00DC">
        <w:t>il n</w:t>
      </w:r>
      <w:r>
        <w:t>’</w:t>
      </w:r>
      <w:r w:rsidR="00DA00DC">
        <w:t>est possible</w:t>
      </w:r>
      <w:r>
        <w:t xml:space="preserve">, </w:t>
      </w:r>
      <w:r w:rsidR="00DA00DC">
        <w:t>à aucun égard</w:t>
      </w:r>
      <w:r>
        <w:t xml:space="preserve">, </w:t>
      </w:r>
      <w:r w:rsidR="00DA00DC">
        <w:t>qu</w:t>
      </w:r>
      <w:r>
        <w:t>’</w:t>
      </w:r>
      <w:r w:rsidR="00DA00DC">
        <w:t>elle reste ici</w:t>
      </w:r>
      <w:r>
        <w:t xml:space="preserve">. </w:t>
      </w:r>
      <w:r w:rsidR="00DA00DC">
        <w:t>La loi du Prophète proscrit</w:t>
      </w:r>
      <w:r>
        <w:t xml:space="preserve">, </w:t>
      </w:r>
      <w:r w:rsidR="00DA00DC">
        <w:t>tu le sais</w:t>
      </w:r>
      <w:r>
        <w:t xml:space="preserve">, </w:t>
      </w:r>
      <w:r w:rsidR="00DA00DC">
        <w:t>la reproduction de la figure humaine</w:t>
      </w:r>
      <w:r>
        <w:t xml:space="preserve">. </w:t>
      </w:r>
      <w:r w:rsidR="00DA00DC">
        <w:t>Toi-même</w:t>
      </w:r>
      <w:r>
        <w:t xml:space="preserve">, </w:t>
      </w:r>
      <w:r w:rsidR="00DA00DC">
        <w:t>d</w:t>
      </w:r>
      <w:r>
        <w:t>’</w:t>
      </w:r>
      <w:r w:rsidR="00DA00DC">
        <w:t>autre part</w:t>
      </w:r>
      <w:r>
        <w:t xml:space="preserve">, </w:t>
      </w:r>
      <w:r w:rsidR="00DA00DC">
        <w:t>j</w:t>
      </w:r>
      <w:r>
        <w:t>’</w:t>
      </w:r>
      <w:r w:rsidR="00DA00DC">
        <w:t>en suis persuadée</w:t>
      </w:r>
      <w:r>
        <w:t xml:space="preserve">, </w:t>
      </w:r>
      <w:r w:rsidR="00DA00DC">
        <w:t>en cette minute de ton existence</w:t>
      </w:r>
      <w:r>
        <w:t xml:space="preserve">, </w:t>
      </w:r>
      <w:r w:rsidR="00DA00DC">
        <w:t>tu répugnerais à conserver un pareil objet près de toi</w:t>
      </w:r>
      <w:r>
        <w:t xml:space="preserve">. </w:t>
      </w:r>
      <w:r w:rsidR="00DA00DC">
        <w:t>Veux-tu que je me charge de le mettre en sûreté</w:t>
      </w:r>
      <w:r>
        <w:t> ? »</w:t>
      </w:r>
    </w:p>
    <w:p w14:paraId="554C38EF" w14:textId="77777777" w:rsidR="00DD1C38" w:rsidRDefault="00DA00DC" w:rsidP="00DA00DC">
      <w:r>
        <w:t>Je fis un signe affirmatif</w:t>
      </w:r>
      <w:r w:rsidR="00DD1C38">
        <w:t>.</w:t>
      </w:r>
    </w:p>
    <w:p w14:paraId="2A845FA6" w14:textId="74434F75" w:rsidR="00DA00DC" w:rsidRDefault="00DD1C38" w:rsidP="00DA00DC">
      <w:r>
        <w:t>« </w:t>
      </w:r>
      <w:r w:rsidR="00DA00DC">
        <w:t>À merveille</w:t>
      </w:r>
      <w:r>
        <w:t xml:space="preserve">. </w:t>
      </w:r>
      <w:r w:rsidR="00DA00DC">
        <w:t>La personne à qui je me propose de le confier le tiendra toujours</w:t>
      </w:r>
      <w:r>
        <w:t xml:space="preserve">, </w:t>
      </w:r>
      <w:r w:rsidR="00DA00DC">
        <w:t>quoi qu</w:t>
      </w:r>
      <w:r>
        <w:t>’</w:t>
      </w:r>
      <w:r w:rsidR="00DA00DC">
        <w:t>il arrive</w:t>
      </w:r>
      <w:r>
        <w:t xml:space="preserve">, </w:t>
      </w:r>
      <w:r w:rsidR="00DA00DC">
        <w:t>à ta disposition</w:t>
      </w:r>
      <w:r>
        <w:t>. »</w:t>
      </w:r>
    </w:p>
    <w:p w14:paraId="3BA780C6" w14:textId="77777777" w:rsidR="00DD1C38" w:rsidRDefault="00DA00DC" w:rsidP="00DA00DC">
      <w:r>
        <w:t>Je risquai une phrase de gratitude</w:t>
      </w:r>
      <w:r w:rsidR="00DD1C38">
        <w:t xml:space="preserve">. </w:t>
      </w:r>
      <w:r>
        <w:t>Elle m</w:t>
      </w:r>
      <w:r w:rsidR="00DD1C38">
        <w:t>’</w:t>
      </w:r>
      <w:r>
        <w:t>arrêta immédiatement</w:t>
      </w:r>
      <w:r w:rsidR="00DD1C38">
        <w:t>.</w:t>
      </w:r>
    </w:p>
    <w:p w14:paraId="09D71B45" w14:textId="6831055C" w:rsidR="00DA00DC" w:rsidRDefault="00DD1C38" w:rsidP="00DA00DC">
      <w:r>
        <w:t>« </w:t>
      </w:r>
      <w:r w:rsidR="00DA00DC">
        <w:t>Pas de ces manifestations entre nous</w:t>
      </w:r>
      <w:r>
        <w:t xml:space="preserve">. </w:t>
      </w:r>
      <w:r w:rsidR="00DA00DC">
        <w:t>Tu connais les motifs qui me font agir</w:t>
      </w:r>
      <w:r>
        <w:t xml:space="preserve">. </w:t>
      </w:r>
      <w:r w:rsidR="00DA00DC">
        <w:t>Ils ne sont pas désintéressés</w:t>
      </w:r>
      <w:r>
        <w:t xml:space="preserve">. </w:t>
      </w:r>
      <w:r w:rsidR="00DA00DC">
        <w:t>Si</w:t>
      </w:r>
      <w:r>
        <w:t xml:space="preserve">, </w:t>
      </w:r>
      <w:r w:rsidR="00DA00DC">
        <w:t>pourtant</w:t>
      </w:r>
      <w:r>
        <w:t xml:space="preserve">, </w:t>
      </w:r>
      <w:r w:rsidR="00DA00DC">
        <w:t>dans cette histoire</w:t>
      </w:r>
      <w:r>
        <w:t xml:space="preserve">, </w:t>
      </w:r>
      <w:r w:rsidR="00DA00DC">
        <w:t>il est quelqu</w:t>
      </w:r>
      <w:r>
        <w:t>’</w:t>
      </w:r>
      <w:r w:rsidR="00DA00DC">
        <w:t>un à qui doivent aller tes remerciements</w:t>
      </w:r>
      <w:r>
        <w:t xml:space="preserve">, </w:t>
      </w:r>
      <w:r w:rsidR="00DA00DC">
        <w:t xml:space="preserve">ce serait encore à </w:t>
      </w:r>
      <w:proofErr w:type="spellStart"/>
      <w:r w:rsidR="00DA00DC">
        <w:t>Hadjilar</w:t>
      </w:r>
      <w:proofErr w:type="spellEnd"/>
      <w:r w:rsidR="00DA00DC">
        <w:t xml:space="preserve"> Pacha</w:t>
      </w:r>
      <w:r>
        <w:t xml:space="preserve">. </w:t>
      </w:r>
      <w:r w:rsidR="00DA00DC">
        <w:t>Mais oui</w:t>
      </w:r>
      <w:r>
        <w:t xml:space="preserve">, </w:t>
      </w:r>
      <w:r w:rsidR="00DA00DC">
        <w:t>ma fille</w:t>
      </w:r>
      <w:r>
        <w:t xml:space="preserve">, </w:t>
      </w:r>
      <w:r w:rsidR="00DA00DC">
        <w:t>c</w:t>
      </w:r>
      <w:r>
        <w:t>’</w:t>
      </w:r>
      <w:r w:rsidR="00DA00DC">
        <w:t>est ainsi</w:t>
      </w:r>
      <w:r>
        <w:t xml:space="preserve">. </w:t>
      </w:r>
      <w:r w:rsidR="00DA00DC">
        <w:t>Dès que je l</w:t>
      </w:r>
      <w:r>
        <w:t>’</w:t>
      </w:r>
      <w:r w:rsidR="00DA00DC">
        <w:t>ai eu mis au courant de ton vœu</w:t>
      </w:r>
      <w:r>
        <w:t xml:space="preserve">, </w:t>
      </w:r>
      <w:r w:rsidR="00DA00DC">
        <w:t>c</w:t>
      </w:r>
      <w:r>
        <w:t>’</w:t>
      </w:r>
      <w:r w:rsidR="00DA00DC">
        <w:t>est lui qui s</w:t>
      </w:r>
      <w:r>
        <w:t>’</w:t>
      </w:r>
      <w:r w:rsidR="00DA00DC">
        <w:t>est arrangé pour qu</w:t>
      </w:r>
      <w:r>
        <w:t>’</w:t>
      </w:r>
      <w:r w:rsidR="00DA00DC">
        <w:t>il soit exaucé</w:t>
      </w:r>
      <w:r>
        <w:t xml:space="preserve">. </w:t>
      </w:r>
      <w:r w:rsidR="00DA00DC">
        <w:t>C</w:t>
      </w:r>
      <w:r>
        <w:t>’</w:t>
      </w:r>
      <w:r w:rsidR="00DA00DC">
        <w:t>est l</w:t>
      </w:r>
      <w:r>
        <w:t>’</w:t>
      </w:r>
      <w:r w:rsidR="00DA00DC">
        <w:t>homme de confiance qu</w:t>
      </w:r>
      <w:r>
        <w:t>’</w:t>
      </w:r>
      <w:r w:rsidR="00DA00DC">
        <w:t>il a expédié là-bas aussitôt qui a eu la bonne idée de rapporter</w:t>
      </w:r>
      <w:r>
        <w:t xml:space="preserve">, </w:t>
      </w:r>
      <w:r w:rsidR="00DA00DC">
        <w:t>en plus des renseignements que tu sais</w:t>
      </w:r>
      <w:r>
        <w:t xml:space="preserve">, </w:t>
      </w:r>
      <w:r w:rsidR="00DA00DC">
        <w:t>la statue en question</w:t>
      </w:r>
      <w:r>
        <w:t xml:space="preserve">. </w:t>
      </w:r>
      <w:r w:rsidR="00DA00DC">
        <w:t>Je n</w:t>
      </w:r>
      <w:r>
        <w:t>’</w:t>
      </w:r>
      <w:r w:rsidR="00DA00DC">
        <w:t>ignore pas ce que tu pourrais me répondre</w:t>
      </w:r>
      <w:r>
        <w:t xml:space="preserve">, </w:t>
      </w:r>
      <w:r w:rsidR="00DA00DC">
        <w:t>entre nous</w:t>
      </w:r>
      <w:r>
        <w:t xml:space="preserve"> : </w:t>
      </w:r>
      <w:r w:rsidR="00DA00DC">
        <w:t>qu</w:t>
      </w:r>
      <w:r>
        <w:t>’</w:t>
      </w:r>
      <w:proofErr w:type="spellStart"/>
      <w:r w:rsidR="00DA00DC">
        <w:t>Hadjilar</w:t>
      </w:r>
      <w:proofErr w:type="spellEnd"/>
      <w:r w:rsidR="00DA00DC">
        <w:t xml:space="preserve"> n</w:t>
      </w:r>
      <w:r>
        <w:t>’</w:t>
      </w:r>
      <w:r w:rsidR="00DA00DC">
        <w:t>a fait que son devoir</w:t>
      </w:r>
      <w:r>
        <w:t xml:space="preserve">, </w:t>
      </w:r>
      <w:r w:rsidR="00DA00DC">
        <w:t xml:space="preserve">et que le surcroît de crédit que tu es en train de lui valoir </w:t>
      </w:r>
      <w:r w:rsidR="00DA00DC">
        <w:lastRenderedPageBreak/>
        <w:t>auprès de Sa Majesté méritait bien cela</w:t>
      </w:r>
      <w:r>
        <w:t xml:space="preserve">. </w:t>
      </w:r>
      <w:r w:rsidR="00DA00DC">
        <w:t>Oui</w:t>
      </w:r>
      <w:r>
        <w:t xml:space="preserve">, </w:t>
      </w:r>
      <w:r w:rsidR="00DA00DC">
        <w:t>c</w:t>
      </w:r>
      <w:r>
        <w:t>’</w:t>
      </w:r>
      <w:r w:rsidR="00DA00DC">
        <w:t>est entendu</w:t>
      </w:r>
      <w:r>
        <w:t xml:space="preserve">, </w:t>
      </w:r>
      <w:r w:rsidR="00DA00DC">
        <w:t>mais enfin</w:t>
      </w:r>
      <w:r>
        <w:t> !… »</w:t>
      </w:r>
    </w:p>
    <w:p w14:paraId="4A106038" w14:textId="77777777" w:rsidR="00DD1C38" w:rsidRDefault="00DA00DC" w:rsidP="00DA00DC">
      <w:r>
        <w:t>Tout en parlant</w:t>
      </w:r>
      <w:r w:rsidR="00DD1C38">
        <w:t xml:space="preserve">, </w:t>
      </w:r>
      <w:r>
        <w:t>elle s</w:t>
      </w:r>
      <w:r w:rsidR="00DD1C38">
        <w:t>’</w:t>
      </w:r>
      <w:r>
        <w:t>occupait à réintégrer dans sa boîte d</w:t>
      </w:r>
      <w:r w:rsidR="00DD1C38">
        <w:t>’</w:t>
      </w:r>
      <w:r>
        <w:t>ébène l</w:t>
      </w:r>
      <w:r w:rsidR="00DD1C38">
        <w:t>’</w:t>
      </w:r>
      <w:r>
        <w:t>image sacrée</w:t>
      </w:r>
      <w:r w:rsidR="00DD1C38">
        <w:t xml:space="preserve">. </w:t>
      </w:r>
      <w:r>
        <w:t>Dans combien de semaines</w:t>
      </w:r>
      <w:r w:rsidR="00DD1C38">
        <w:t xml:space="preserve">, </w:t>
      </w:r>
      <w:r>
        <w:t>d</w:t>
      </w:r>
      <w:r w:rsidR="00DD1C38">
        <w:t>’</w:t>
      </w:r>
      <w:r>
        <w:t>années</w:t>
      </w:r>
      <w:r w:rsidR="00DD1C38">
        <w:t xml:space="preserve">, </w:t>
      </w:r>
      <w:r>
        <w:t>me serait-il donné de la revoir</w:t>
      </w:r>
      <w:r w:rsidR="00DD1C38">
        <w:t xml:space="preserve">, </w:t>
      </w:r>
      <w:r>
        <w:t>à présent</w:t>
      </w:r>
      <w:r w:rsidR="00DD1C38">
        <w:t xml:space="preserve"> ? </w:t>
      </w:r>
      <w:r>
        <w:t>Quelle espèce d</w:t>
      </w:r>
      <w:r w:rsidR="00DD1C38">
        <w:t>’</w:t>
      </w:r>
      <w:r>
        <w:t>être les hommes et les choses auraient-ils trouvé le moyen de faire de moi</w:t>
      </w:r>
      <w:r w:rsidR="00DD1C38">
        <w:t xml:space="preserve">, </w:t>
      </w:r>
      <w:r>
        <w:t>d</w:t>
      </w:r>
      <w:r w:rsidR="00DD1C38">
        <w:t>’</w:t>
      </w:r>
      <w:r>
        <w:t>ici là</w:t>
      </w:r>
      <w:r w:rsidR="00DD1C38">
        <w:t> ?</w:t>
      </w:r>
    </w:p>
    <w:p w14:paraId="789DAD04" w14:textId="77777777" w:rsidR="00DD1C38" w:rsidRDefault="00DD1C38" w:rsidP="00DA00DC">
      <w:r>
        <w:t>« </w:t>
      </w:r>
      <w:r w:rsidR="00DA00DC">
        <w:t>Et maintenant</w:t>
      </w:r>
      <w:r>
        <w:t xml:space="preserve">, </w:t>
      </w:r>
      <w:r w:rsidR="00DA00DC">
        <w:t xml:space="preserve">conclut la </w:t>
      </w:r>
      <w:proofErr w:type="spellStart"/>
      <w:r w:rsidR="00DA00DC">
        <w:t>Hasnadar</w:t>
      </w:r>
      <w:proofErr w:type="spellEnd"/>
      <w:r>
        <w:t xml:space="preserve">, </w:t>
      </w:r>
      <w:r w:rsidR="00DA00DC">
        <w:t>il s</w:t>
      </w:r>
      <w:r>
        <w:t>’</w:t>
      </w:r>
      <w:r w:rsidR="00DA00DC">
        <w:t>agit de revenir un peu à la réalité</w:t>
      </w:r>
      <w:r>
        <w:t xml:space="preserve">. </w:t>
      </w:r>
      <w:r w:rsidR="00DA00DC">
        <w:t>À cinq heures</w:t>
      </w:r>
      <w:r>
        <w:t xml:space="preserve">, </w:t>
      </w:r>
      <w:r w:rsidR="00DA00DC">
        <w:t>les femmes chargées de te préparer à l</w:t>
      </w:r>
      <w:r>
        <w:t>’</w:t>
      </w:r>
      <w:r w:rsidR="00DA00DC">
        <w:t>honneur insigne qui t</w:t>
      </w:r>
      <w:r>
        <w:t>’</w:t>
      </w:r>
      <w:r w:rsidR="00DA00DC">
        <w:t>attend seront ici</w:t>
      </w:r>
      <w:r>
        <w:t xml:space="preserve">. </w:t>
      </w:r>
      <w:r w:rsidR="00DA00DC">
        <w:t>Je veillerai à ce que tout le monde soit à la hauteur de sa tâche</w:t>
      </w:r>
      <w:r>
        <w:t xml:space="preserve">. </w:t>
      </w:r>
      <w:r w:rsidR="00DA00DC">
        <w:t>C</w:t>
      </w:r>
      <w:r>
        <w:t>’</w:t>
      </w:r>
      <w:r w:rsidR="00DA00DC">
        <w:t>est à neuf heures que Sa Majesté a daigné formuler le souhait de ta présence</w:t>
      </w:r>
      <w:r>
        <w:t xml:space="preserve">. </w:t>
      </w:r>
      <w:r w:rsidR="00DA00DC">
        <w:t>Je ne m</w:t>
      </w:r>
      <w:r>
        <w:t>’</w:t>
      </w:r>
      <w:r w:rsidR="00DA00DC">
        <w:t>en remettrai bien entendu à personne du soin de te conduire auprès de lui</w:t>
      </w:r>
      <w:r>
        <w:t xml:space="preserve">. </w:t>
      </w:r>
      <w:r w:rsidR="00DA00DC">
        <w:t>Pour le reste</w:t>
      </w:r>
      <w:r>
        <w:t xml:space="preserve">, </w:t>
      </w:r>
      <w:r w:rsidR="00DA00DC">
        <w:t>je crois t</w:t>
      </w:r>
      <w:r>
        <w:t>’</w:t>
      </w:r>
      <w:r w:rsidR="00DA00DC">
        <w:t>avoir</w:t>
      </w:r>
      <w:r>
        <w:t xml:space="preserve">, </w:t>
      </w:r>
      <w:r w:rsidR="00DA00DC">
        <w:t>depuis quinze jours</w:t>
      </w:r>
      <w:r>
        <w:t xml:space="preserve">, </w:t>
      </w:r>
      <w:r w:rsidR="00DA00DC">
        <w:t>suffisamment fait la leçon</w:t>
      </w:r>
      <w:r>
        <w:t xml:space="preserve">. </w:t>
      </w:r>
      <w:r w:rsidR="00DA00DC">
        <w:t>Néanmoins</w:t>
      </w:r>
      <w:r>
        <w:t xml:space="preserve">, </w:t>
      </w:r>
      <w:r w:rsidR="00DA00DC">
        <w:t>si tu as encore une question quelconque à me poser</w:t>
      </w:r>
      <w:r>
        <w:t xml:space="preserve">… </w:t>
      </w:r>
      <w:r w:rsidR="00DA00DC">
        <w:t>Ne te gêne pas</w:t>
      </w:r>
      <w:r>
        <w:t xml:space="preserve">. </w:t>
      </w:r>
      <w:r w:rsidR="00DA00DC">
        <w:t>C</w:t>
      </w:r>
      <w:r>
        <w:t>’</w:t>
      </w:r>
      <w:r w:rsidR="00DA00DC">
        <w:t>est le moment</w:t>
      </w:r>
      <w:r>
        <w:t> !</w:t>
      </w:r>
    </w:p>
    <w:p w14:paraId="2301EC67" w14:textId="77777777" w:rsidR="00DD1C38" w:rsidRDefault="00DD1C38" w:rsidP="00DA00DC">
      <w:r>
        <w:t>— </w:t>
      </w:r>
      <w:r w:rsidR="00DA00DC">
        <w:t>Je n</w:t>
      </w:r>
      <w:r>
        <w:t>’</w:t>
      </w:r>
      <w:r w:rsidR="00DA00DC">
        <w:t>en vois pas</w:t>
      </w:r>
      <w:r>
        <w:t xml:space="preserve"> ! </w:t>
      </w:r>
      <w:r w:rsidR="00DA00DC">
        <w:t>murmurai-je</w:t>
      </w:r>
      <w:r>
        <w:t xml:space="preserve">, </w:t>
      </w:r>
      <w:r w:rsidR="00DA00DC">
        <w:t>morne</w:t>
      </w:r>
      <w:r>
        <w:t>.</w:t>
      </w:r>
    </w:p>
    <w:p w14:paraId="1E375D19" w14:textId="77777777" w:rsidR="00DD1C38" w:rsidRDefault="00DD1C38" w:rsidP="00DA00DC">
      <w:r>
        <w:t>— </w:t>
      </w:r>
      <w:r w:rsidR="00DA00DC">
        <w:t>Je ne pourrais donc que te répéter ce que je t</w:t>
      </w:r>
      <w:r>
        <w:t>’</w:t>
      </w:r>
      <w:r w:rsidR="00DA00DC">
        <w:t>ai déjà dit à maintes reprises</w:t>
      </w:r>
      <w:r>
        <w:t xml:space="preserve">. </w:t>
      </w:r>
      <w:r w:rsidR="00DA00DC">
        <w:t>J</w:t>
      </w:r>
      <w:r>
        <w:t>’</w:t>
      </w:r>
      <w:r w:rsidR="00DA00DC">
        <w:t>aime mieux te faire confiance</w:t>
      </w:r>
      <w:r>
        <w:t xml:space="preserve">. </w:t>
      </w:r>
      <w:r w:rsidR="00DA00DC">
        <w:t>Une chose</w:t>
      </w:r>
      <w:r>
        <w:t xml:space="preserve">, </w:t>
      </w:r>
      <w:r w:rsidR="00DA00DC">
        <w:t>cependant</w:t>
      </w:r>
      <w:r>
        <w:t xml:space="preserve">, </w:t>
      </w:r>
      <w:r w:rsidR="00DA00DC">
        <w:t>sur laquelle je tiens à insister encore</w:t>
      </w:r>
      <w:r>
        <w:t xml:space="preserve">. </w:t>
      </w:r>
      <w:r w:rsidR="00DA00DC">
        <w:t>Notre souverain a eu si souvent à redouter pour son existence</w:t>
      </w:r>
      <w:r>
        <w:t xml:space="preserve"> ! </w:t>
      </w:r>
      <w:r w:rsidR="00DA00DC">
        <w:t>Il en résulte chez lui de temps en temps une bien naturelle nervosité</w:t>
      </w:r>
      <w:r>
        <w:t xml:space="preserve">. </w:t>
      </w:r>
      <w:r w:rsidR="00DA00DC">
        <w:t>À toi de veiller à éviter</w:t>
      </w:r>
      <w:r>
        <w:t xml:space="preserve"> – </w:t>
      </w:r>
      <w:r w:rsidR="00DA00DC">
        <w:t>éclats de voix</w:t>
      </w:r>
      <w:r>
        <w:t xml:space="preserve">, </w:t>
      </w:r>
      <w:r w:rsidR="00DA00DC">
        <w:t>brusquerie dans les gestes</w:t>
      </w:r>
      <w:r>
        <w:t xml:space="preserve"> – </w:t>
      </w:r>
      <w:r w:rsidR="00DA00DC">
        <w:t>tout ce qui pourrait être de nature à réveiller cette nervosité-là</w:t>
      </w:r>
      <w:r>
        <w:t xml:space="preserve">. </w:t>
      </w:r>
      <w:r w:rsidR="00DA00DC">
        <w:t>Autrement</w:t>
      </w:r>
      <w:r>
        <w:t xml:space="preserve">, </w:t>
      </w:r>
      <w:r w:rsidR="00DA00DC">
        <w:t>c</w:t>
      </w:r>
      <w:r>
        <w:t>’</w:t>
      </w:r>
      <w:r w:rsidR="00DA00DC">
        <w:t>est toi-même qui risquerais</w:t>
      </w:r>
      <w:r>
        <w:t xml:space="preserve">, </w:t>
      </w:r>
      <w:r w:rsidR="00DA00DC">
        <w:t>peut-être</w:t>
      </w:r>
      <w:r>
        <w:t>…</w:t>
      </w:r>
    </w:p>
    <w:p w14:paraId="66D59160" w14:textId="1BD6E5B7" w:rsidR="00DA00DC" w:rsidRDefault="00DD1C38" w:rsidP="00DA00DC">
      <w:r>
        <w:t>— </w:t>
      </w:r>
      <w:r w:rsidR="00DA00DC">
        <w:t>Oui</w:t>
      </w:r>
      <w:r>
        <w:t xml:space="preserve">, </w:t>
      </w:r>
      <w:r w:rsidR="00DA00DC">
        <w:t>fis-je d</w:t>
      </w:r>
      <w:r>
        <w:t>’</w:t>
      </w:r>
      <w:r w:rsidR="00DA00DC">
        <w:t>une voix lointaine</w:t>
      </w:r>
      <w:r>
        <w:t xml:space="preserve">, </w:t>
      </w:r>
      <w:r w:rsidR="00DA00DC">
        <w:t>d</w:t>
      </w:r>
      <w:r>
        <w:t>’</w:t>
      </w:r>
      <w:r w:rsidR="00DA00DC">
        <w:t>avoir le même sort que Zulma</w:t>
      </w:r>
      <w:r>
        <w:t>. »</w:t>
      </w:r>
    </w:p>
    <w:p w14:paraId="5E620086" w14:textId="77777777" w:rsidR="00DD1C38" w:rsidRDefault="00DA00DC" w:rsidP="00DA00DC">
      <w:r>
        <w:lastRenderedPageBreak/>
        <w:t>Pourquoi ai-je</w:t>
      </w:r>
      <w:r w:rsidR="00DD1C38">
        <w:t xml:space="preserve">, </w:t>
      </w:r>
      <w:r>
        <w:t>à cet instant-là</w:t>
      </w:r>
      <w:r w:rsidR="00DD1C38">
        <w:t xml:space="preserve">, </w:t>
      </w:r>
      <w:r>
        <w:t>prononcé cette phrase</w:t>
      </w:r>
      <w:r w:rsidR="00DD1C38">
        <w:t xml:space="preserve"> ? </w:t>
      </w:r>
      <w:r>
        <w:t>Résignée à tout</w:t>
      </w:r>
      <w:r w:rsidR="00DD1C38">
        <w:t xml:space="preserve">, </w:t>
      </w:r>
      <w:r>
        <w:t>comme je l</w:t>
      </w:r>
      <w:r w:rsidR="00DD1C38">
        <w:t>’</w:t>
      </w:r>
      <w:r>
        <w:t>étais</w:t>
      </w:r>
      <w:r w:rsidR="00DD1C38">
        <w:t xml:space="preserve">, </w:t>
      </w:r>
      <w:r>
        <w:t>je ne le comprends pas encore très bien</w:t>
      </w:r>
      <w:r w:rsidR="00DD1C38">
        <w:t xml:space="preserve">. </w:t>
      </w:r>
      <w:r>
        <w:t>La grande maîtresse avait sursauté</w:t>
      </w:r>
      <w:r w:rsidR="00DD1C38">
        <w:t>.</w:t>
      </w:r>
    </w:p>
    <w:p w14:paraId="4FF8437E" w14:textId="77777777" w:rsidR="00DD1C38" w:rsidRDefault="00DD1C38" w:rsidP="00DA00DC">
      <w:r>
        <w:t>« </w:t>
      </w:r>
      <w:r w:rsidR="00DA00DC">
        <w:t>Quoi</w:t>
      </w:r>
      <w:r>
        <w:t xml:space="preserve"> ? </w:t>
      </w:r>
      <w:r w:rsidR="00DA00DC">
        <w:t>fit-elle</w:t>
      </w:r>
      <w:r>
        <w:t xml:space="preserve">, </w:t>
      </w:r>
      <w:r w:rsidR="00DA00DC">
        <w:t>persuadée d</w:t>
      </w:r>
      <w:r>
        <w:t>’</w:t>
      </w:r>
      <w:r w:rsidR="00DA00DC">
        <w:t>avoir mal entendu</w:t>
      </w:r>
      <w:r>
        <w:t xml:space="preserve">. </w:t>
      </w:r>
      <w:r w:rsidR="00DA00DC">
        <w:t>Qu</w:t>
      </w:r>
      <w:r>
        <w:t>’</w:t>
      </w:r>
      <w:r w:rsidR="00DA00DC">
        <w:t>as-tu dit</w:t>
      </w:r>
      <w:r>
        <w:t> ?</w:t>
      </w:r>
    </w:p>
    <w:p w14:paraId="3F6E7910" w14:textId="77777777" w:rsidR="00DD1C38" w:rsidRDefault="00DD1C38" w:rsidP="00DA00DC">
      <w:r>
        <w:t>— </w:t>
      </w:r>
      <w:r w:rsidR="00DA00DC">
        <w:t>J</w:t>
      </w:r>
      <w:r>
        <w:t>’</w:t>
      </w:r>
      <w:r w:rsidR="00DA00DC">
        <w:t>ai parlé de Zulma</w:t>
      </w:r>
      <w:r>
        <w:t xml:space="preserve">, </w:t>
      </w:r>
      <w:r w:rsidR="00DA00DC">
        <w:t>répondis-je de la même voix conciliante</w:t>
      </w:r>
      <w:r>
        <w:t xml:space="preserve">. </w:t>
      </w:r>
      <w:r w:rsidR="00DA00DC">
        <w:t>Et puis après</w:t>
      </w:r>
      <w:r>
        <w:t xml:space="preserve"> ? </w:t>
      </w:r>
      <w:r w:rsidR="00DA00DC">
        <w:t>Voyons</w:t>
      </w:r>
      <w:r>
        <w:t xml:space="preserve">, </w:t>
      </w:r>
      <w:r w:rsidR="00DA00DC">
        <w:t>voyons</w:t>
      </w:r>
      <w:r>
        <w:t xml:space="preserve"> ! </w:t>
      </w:r>
      <w:r w:rsidR="00DA00DC">
        <w:t>J</w:t>
      </w:r>
      <w:r>
        <w:t>’</w:t>
      </w:r>
      <w:r w:rsidR="00DA00DC">
        <w:t>écoute tout</w:t>
      </w:r>
      <w:r>
        <w:t xml:space="preserve">. </w:t>
      </w:r>
      <w:r w:rsidR="00DA00DC">
        <w:t>J</w:t>
      </w:r>
      <w:r>
        <w:t>’</w:t>
      </w:r>
      <w:r w:rsidR="00DA00DC">
        <w:t>obéis à tout</w:t>
      </w:r>
      <w:r>
        <w:t xml:space="preserve">. </w:t>
      </w:r>
      <w:r w:rsidR="00DA00DC">
        <w:t>Je ne pose plus une seule question</w:t>
      </w:r>
      <w:r>
        <w:t xml:space="preserve">. </w:t>
      </w:r>
      <w:r w:rsidR="00DA00DC">
        <w:t>Je suis devenue la fille la plus docile du monde</w:t>
      </w:r>
      <w:r>
        <w:t xml:space="preserve">. </w:t>
      </w:r>
      <w:r w:rsidR="00DA00DC">
        <w:t>Ce n</w:t>
      </w:r>
      <w:r>
        <w:t>’</w:t>
      </w:r>
      <w:r w:rsidR="00DA00DC">
        <w:t>est tout de même pas une raison pour que j</w:t>
      </w:r>
      <w:r>
        <w:t>’</w:t>
      </w:r>
      <w:r w:rsidR="00DA00DC">
        <w:t>ignore l</w:t>
      </w:r>
      <w:r>
        <w:t>’</w:t>
      </w:r>
      <w:r w:rsidR="00DA00DC">
        <w:t>histoire de Zulma</w:t>
      </w:r>
      <w:r>
        <w:t>.</w:t>
      </w:r>
    </w:p>
    <w:p w14:paraId="596638F6" w14:textId="77777777" w:rsidR="00DD1C38" w:rsidRDefault="00DD1C38" w:rsidP="00DA00DC">
      <w:r>
        <w:t>— </w:t>
      </w:r>
      <w:r w:rsidR="00DA00DC">
        <w:t>Qui est-ce qui a pu</w:t>
      </w:r>
      <w:r>
        <w:t xml:space="preserve"> ? </w:t>
      </w:r>
      <w:r w:rsidR="00DA00DC">
        <w:t xml:space="preserve">gronda la </w:t>
      </w:r>
      <w:proofErr w:type="spellStart"/>
      <w:r w:rsidR="00DA00DC">
        <w:t>Hasnadar</w:t>
      </w:r>
      <w:proofErr w:type="spellEnd"/>
      <w:r w:rsidR="00DA00DC">
        <w:t xml:space="preserve"> </w:t>
      </w:r>
      <w:proofErr w:type="spellStart"/>
      <w:r w:rsidR="00DA00DC">
        <w:t>Housta</w:t>
      </w:r>
      <w:proofErr w:type="spellEnd"/>
      <w:r w:rsidR="00DA00DC">
        <w:t xml:space="preserve"> confondue</w:t>
      </w:r>
      <w:r>
        <w:t xml:space="preserve">. </w:t>
      </w:r>
      <w:r w:rsidR="00DA00DC">
        <w:t>Tu m</w:t>
      </w:r>
      <w:r>
        <w:t>’</w:t>
      </w:r>
      <w:r w:rsidR="00DA00DC">
        <w:t>entends</w:t>
      </w:r>
      <w:r>
        <w:t xml:space="preserve">, </w:t>
      </w:r>
      <w:r w:rsidR="00DA00DC">
        <w:t>je te donne l</w:t>
      </w:r>
      <w:r>
        <w:t>’</w:t>
      </w:r>
      <w:r w:rsidR="00DA00DC">
        <w:t>ordre</w:t>
      </w:r>
      <w:r>
        <w:t>…</w:t>
      </w:r>
    </w:p>
    <w:p w14:paraId="4CF9A0A9" w14:textId="77777777" w:rsidR="00DD1C38" w:rsidRDefault="00DD1C38" w:rsidP="00DA00DC">
      <w:r>
        <w:t>— </w:t>
      </w:r>
      <w:r w:rsidR="00DA00DC">
        <w:t>L</w:t>
      </w:r>
      <w:r>
        <w:t>’</w:t>
      </w:r>
      <w:r w:rsidR="00DA00DC">
        <w:t>ordre de quoi</w:t>
      </w:r>
      <w:r>
        <w:t xml:space="preserve"> ? </w:t>
      </w:r>
      <w:r w:rsidR="00DA00DC">
        <w:t>Et à quoi bon</w:t>
      </w:r>
      <w:r>
        <w:t xml:space="preserve"> ! </w:t>
      </w:r>
      <w:r w:rsidR="00DA00DC">
        <w:t>L</w:t>
      </w:r>
      <w:r>
        <w:t>’</w:t>
      </w:r>
      <w:r w:rsidR="00DA00DC">
        <w:t>essentiel est que ce soit la vérité</w:t>
      </w:r>
      <w:r>
        <w:t xml:space="preserve">. </w:t>
      </w:r>
      <w:r w:rsidR="00DA00DC">
        <w:t>Zulma qui était-ce</w:t>
      </w:r>
      <w:r>
        <w:t xml:space="preserve"> ? </w:t>
      </w:r>
      <w:r w:rsidR="00DA00DC">
        <w:t>Une pauvre fille d</w:t>
      </w:r>
      <w:r>
        <w:t>’</w:t>
      </w:r>
      <w:r w:rsidR="00DA00DC">
        <w:t>Asie comme moi</w:t>
      </w:r>
      <w:r>
        <w:t xml:space="preserve">. </w:t>
      </w:r>
      <w:r w:rsidR="00DA00DC">
        <w:t>Le Grand Eunuque</w:t>
      </w:r>
      <w:r>
        <w:t xml:space="preserve">, </w:t>
      </w:r>
      <w:r w:rsidR="00DA00DC">
        <w:t xml:space="preserve">le </w:t>
      </w:r>
      <w:proofErr w:type="spellStart"/>
      <w:r w:rsidR="00DA00DC">
        <w:t>Kesla</w:t>
      </w:r>
      <w:proofErr w:type="spellEnd"/>
      <w:r w:rsidR="00DA00DC">
        <w:t xml:space="preserve"> Agha</w:t>
      </w:r>
      <w:r>
        <w:t xml:space="preserve">, </w:t>
      </w:r>
      <w:r w:rsidR="00DA00DC">
        <w:t>l</w:t>
      </w:r>
      <w:r>
        <w:t>’</w:t>
      </w:r>
      <w:r w:rsidR="00DA00DC">
        <w:t>avait payée cher</w:t>
      </w:r>
      <w:r>
        <w:t xml:space="preserve">, </w:t>
      </w:r>
      <w:r w:rsidR="00DA00DC">
        <w:t>beaucoup plus cher que moi</w:t>
      </w:r>
      <w:r>
        <w:t xml:space="preserve">, </w:t>
      </w:r>
      <w:r w:rsidR="00DA00DC">
        <w:t>qui n</w:t>
      </w:r>
      <w:r>
        <w:t>’</w:t>
      </w:r>
      <w:r w:rsidR="00DA00DC">
        <w:t xml:space="preserve">ai coûté à Elias </w:t>
      </w:r>
      <w:proofErr w:type="spellStart"/>
      <w:r w:rsidR="00DA00DC">
        <w:t>Hadjilar</w:t>
      </w:r>
      <w:proofErr w:type="spellEnd"/>
      <w:r w:rsidR="00DA00DC">
        <w:t xml:space="preserve"> que le prix de transport</w:t>
      </w:r>
      <w:r>
        <w:t xml:space="preserve">. </w:t>
      </w:r>
      <w:r w:rsidR="00DA00DC">
        <w:t>Au harem</w:t>
      </w:r>
      <w:r>
        <w:t xml:space="preserve">, </w:t>
      </w:r>
      <w:r w:rsidR="00DA00DC">
        <w:t>où elle fut conduite</w:t>
      </w:r>
      <w:r>
        <w:t xml:space="preserve">, </w:t>
      </w:r>
      <w:r w:rsidR="00DA00DC">
        <w:t>elle plut à Sa Majesté</w:t>
      </w:r>
      <w:r>
        <w:t xml:space="preserve">, </w:t>
      </w:r>
      <w:r w:rsidR="00DA00DC">
        <w:t>très vite</w:t>
      </w:r>
      <w:r>
        <w:t xml:space="preserve">, </w:t>
      </w:r>
      <w:r w:rsidR="00DA00DC">
        <w:t>encore plus vite que moi</w:t>
      </w:r>
      <w:r>
        <w:t xml:space="preserve">. </w:t>
      </w:r>
      <w:r w:rsidR="00DA00DC">
        <w:t xml:space="preserve">Elle eut les honneurs du </w:t>
      </w:r>
      <w:proofErr w:type="spellStart"/>
      <w:r w:rsidR="00DA00DC">
        <w:t>Selamlik</w:t>
      </w:r>
      <w:proofErr w:type="spellEnd"/>
      <w:r w:rsidR="00DA00DC">
        <w:t xml:space="preserve"> le troisième ou quatrième jour de son arrivée ici</w:t>
      </w:r>
      <w:r>
        <w:t xml:space="preserve">. </w:t>
      </w:r>
      <w:r w:rsidR="00DA00DC">
        <w:t>Seulement</w:t>
      </w:r>
      <w:r>
        <w:t xml:space="preserve">, </w:t>
      </w:r>
      <w:r w:rsidR="00DA00DC">
        <w:t>voilà</w:t>
      </w:r>
      <w:r>
        <w:t xml:space="preserve">, </w:t>
      </w:r>
      <w:r w:rsidR="00DA00DC">
        <w:t>on avait eu tort de ne pas lui faire suffisamment</w:t>
      </w:r>
      <w:r>
        <w:t xml:space="preserve">, </w:t>
      </w:r>
      <w:r w:rsidR="00DA00DC">
        <w:t>à cette fruste montagnarde de Tiflis</w:t>
      </w:r>
      <w:r>
        <w:t xml:space="preserve">, </w:t>
      </w:r>
      <w:r w:rsidR="00DA00DC">
        <w:t>la leçon qui vient de m</w:t>
      </w:r>
      <w:r>
        <w:t>’</w:t>
      </w:r>
      <w:r w:rsidR="00DA00DC">
        <w:t>être faite à moi</w:t>
      </w:r>
      <w:r>
        <w:t xml:space="preserve">, </w:t>
      </w:r>
      <w:r w:rsidR="00DA00DC">
        <w:t>si bien qu</w:t>
      </w:r>
      <w:r>
        <w:t>’</w:t>
      </w:r>
      <w:r w:rsidR="00DA00DC">
        <w:t>au milieu de la nuit un coup de feu retentit dans l</w:t>
      </w:r>
      <w:r>
        <w:t>’</w:t>
      </w:r>
      <w:r w:rsidR="00DA00DC">
        <w:t>appartement impérial</w:t>
      </w:r>
      <w:r>
        <w:t xml:space="preserve">. </w:t>
      </w:r>
      <w:proofErr w:type="spellStart"/>
      <w:r w:rsidR="00DA00DC">
        <w:t>Djafer</w:t>
      </w:r>
      <w:proofErr w:type="spellEnd"/>
      <w:r>
        <w:t xml:space="preserve">, </w:t>
      </w:r>
      <w:r w:rsidR="00DA00DC">
        <w:t xml:space="preserve">le fidèle </w:t>
      </w:r>
      <w:proofErr w:type="spellStart"/>
      <w:r w:rsidR="00DA00DC">
        <w:t>Djafer</w:t>
      </w:r>
      <w:proofErr w:type="spellEnd"/>
      <w:r>
        <w:t xml:space="preserve">, </w:t>
      </w:r>
      <w:r w:rsidR="00DA00DC">
        <w:t>l</w:t>
      </w:r>
      <w:r>
        <w:t>’</w:t>
      </w:r>
      <w:r w:rsidR="00DA00DC">
        <w:t>esclave préféré de Sa Majesté s</w:t>
      </w:r>
      <w:r>
        <w:t>’</w:t>
      </w:r>
      <w:r w:rsidR="00DA00DC">
        <w:t>y précipita</w:t>
      </w:r>
      <w:r>
        <w:t xml:space="preserve">, </w:t>
      </w:r>
      <w:r w:rsidR="00DA00DC">
        <w:t>éperdu</w:t>
      </w:r>
      <w:r>
        <w:t xml:space="preserve">. </w:t>
      </w:r>
      <w:r w:rsidR="00DA00DC">
        <w:t>Il trouva le sultan son revolver à la main</w:t>
      </w:r>
      <w:r>
        <w:t xml:space="preserve">, </w:t>
      </w:r>
      <w:r w:rsidR="00DA00DC">
        <w:t>et à ses pieds la petite Géorgienne morte</w:t>
      </w:r>
      <w:r>
        <w:t>. « </w:t>
      </w:r>
      <w:r w:rsidR="00DA00DC">
        <w:t>Elle m</w:t>
      </w:r>
      <w:r>
        <w:t>’</w:t>
      </w:r>
      <w:r w:rsidR="00DA00DC">
        <w:t>a fait peur</w:t>
      </w:r>
      <w:r>
        <w:t xml:space="preserve">, </w:t>
      </w:r>
      <w:r w:rsidR="00DA00DC">
        <w:t>expliqua notre maître un peu ennuyé</w:t>
      </w:r>
      <w:r>
        <w:t xml:space="preserve">. </w:t>
      </w:r>
      <w:r w:rsidR="00DA00DC">
        <w:t>Tout allait très bien</w:t>
      </w:r>
      <w:r>
        <w:t xml:space="preserve">, </w:t>
      </w:r>
      <w:r w:rsidR="00DA00DC">
        <w:t>lorsque</w:t>
      </w:r>
      <w:r>
        <w:t xml:space="preserve">, </w:t>
      </w:r>
      <w:r w:rsidR="00DA00DC">
        <w:t>subitement</w:t>
      </w:r>
      <w:r>
        <w:t xml:space="preserve">, </w:t>
      </w:r>
      <w:r w:rsidR="00DA00DC">
        <w:t>elle a eu un grand geste</w:t>
      </w:r>
      <w:r>
        <w:t xml:space="preserve">… </w:t>
      </w:r>
      <w:r w:rsidR="00DA00DC">
        <w:t>J</w:t>
      </w:r>
      <w:r>
        <w:t>’</w:t>
      </w:r>
      <w:r w:rsidR="00DA00DC">
        <w:t>ai cru qu</w:t>
      </w:r>
      <w:r>
        <w:t>’</w:t>
      </w:r>
      <w:r w:rsidR="00DA00DC">
        <w:t>elle avait un poignard dans la main</w:t>
      </w:r>
      <w:r>
        <w:t xml:space="preserve">. </w:t>
      </w:r>
      <w:r w:rsidR="00DA00DC">
        <w:t>J</w:t>
      </w:r>
      <w:r>
        <w:t>’</w:t>
      </w:r>
      <w:r w:rsidR="00DA00DC">
        <w:t>ai tiré trop vite</w:t>
      </w:r>
      <w:r>
        <w:t xml:space="preserve">. </w:t>
      </w:r>
      <w:r w:rsidR="00DA00DC">
        <w:t>C</w:t>
      </w:r>
      <w:r>
        <w:t>’</w:t>
      </w:r>
      <w:r w:rsidR="00DA00DC">
        <w:t>est dommage</w:t>
      </w:r>
      <w:r>
        <w:t xml:space="preserve"> ! </w:t>
      </w:r>
      <w:r w:rsidR="00DA00DC">
        <w:t>Mais</w:t>
      </w:r>
      <w:r>
        <w:t xml:space="preserve">, </w:t>
      </w:r>
      <w:r w:rsidR="00DA00DC">
        <w:t>bah</w:t>
      </w:r>
      <w:r>
        <w:t xml:space="preserve"> ! </w:t>
      </w:r>
      <w:r w:rsidR="00DA00DC">
        <w:t>les femmes ne manquent pas</w:t>
      </w:r>
      <w:r>
        <w:t>. »</w:t>
      </w:r>
      <w:r w:rsidR="00DA00DC">
        <w:t xml:space="preserve"> Voilà</w:t>
      </w:r>
      <w:r>
        <w:t xml:space="preserve">, </w:t>
      </w:r>
      <w:r w:rsidR="00DA00DC">
        <w:t>c</w:t>
      </w:r>
      <w:r>
        <w:t>’</w:t>
      </w:r>
      <w:r w:rsidR="00DA00DC">
        <w:t xml:space="preserve">est </w:t>
      </w:r>
      <w:r w:rsidR="00DA00DC">
        <w:lastRenderedPageBreak/>
        <w:t>tout</w:t>
      </w:r>
      <w:r>
        <w:t xml:space="preserve"> ! </w:t>
      </w:r>
      <w:r w:rsidR="00DA00DC">
        <w:t>Mais je vous le demande</w:t>
      </w:r>
      <w:r>
        <w:t xml:space="preserve"> : </w:t>
      </w:r>
      <w:r w:rsidR="00DA00DC">
        <w:t>pourquoi</w:t>
      </w:r>
      <w:r>
        <w:t xml:space="preserve">, </w:t>
      </w:r>
      <w:r w:rsidR="00DA00DC">
        <w:t>de tout le harem</w:t>
      </w:r>
      <w:r>
        <w:t xml:space="preserve">, </w:t>
      </w:r>
      <w:r w:rsidR="00DA00DC">
        <w:t>aurais-je été la seule à ne pas savoir l</w:t>
      </w:r>
      <w:r>
        <w:t>’</w:t>
      </w:r>
      <w:r w:rsidR="00DA00DC">
        <w:t>histoire de Zulma</w:t>
      </w:r>
      <w:r w:rsidR="00DA00DC" w:rsidRPr="003A7320">
        <w:rPr>
          <w:rStyle w:val="Appelnotedebasdep"/>
        </w:rPr>
        <w:footnoteReference w:id="1"/>
      </w:r>
      <w:r>
        <w:t> ?</w:t>
      </w:r>
    </w:p>
    <w:p w14:paraId="3D33EECE" w14:textId="77777777" w:rsidR="00DD1C38" w:rsidRDefault="00DD1C38" w:rsidP="00DA00DC">
      <w:r>
        <w:t>— </w:t>
      </w:r>
      <w:r w:rsidR="00DA00DC">
        <w:t>Qui t</w:t>
      </w:r>
      <w:r>
        <w:t>’</w:t>
      </w:r>
      <w:r w:rsidR="00DA00DC">
        <w:t>a dit</w:t>
      </w:r>
      <w:r>
        <w:t xml:space="preserve">… </w:t>
      </w:r>
      <w:r w:rsidR="00DA00DC">
        <w:t>Qui a pu se permettre</w:t>
      </w:r>
      <w:r>
        <w:t xml:space="preserve"> ? </w:t>
      </w:r>
      <w:r w:rsidR="00DA00DC">
        <w:t xml:space="preserve">répéta la </w:t>
      </w:r>
      <w:proofErr w:type="spellStart"/>
      <w:r w:rsidR="00DA00DC">
        <w:t>Hasnadar</w:t>
      </w:r>
      <w:proofErr w:type="spellEnd"/>
      <w:r w:rsidR="00DA00DC">
        <w:t xml:space="preserve"> hors d</w:t>
      </w:r>
      <w:r>
        <w:t>’</w:t>
      </w:r>
      <w:r w:rsidR="00DA00DC">
        <w:t>elle-même</w:t>
      </w:r>
      <w:r>
        <w:t>.</w:t>
      </w:r>
    </w:p>
    <w:p w14:paraId="6F4743D5" w14:textId="77777777" w:rsidR="00DD1C38" w:rsidRDefault="00DD1C38" w:rsidP="00DA00DC">
      <w:r>
        <w:t>— </w:t>
      </w:r>
      <w:r w:rsidR="00DA00DC">
        <w:t>Qui a pu se permettre</w:t>
      </w:r>
      <w:r>
        <w:t xml:space="preserve"> ? </w:t>
      </w:r>
      <w:r w:rsidR="00DA00DC">
        <w:t>Moi</w:t>
      </w:r>
      <w:r>
        <w:t> ! »</w:t>
      </w:r>
      <w:r w:rsidR="00DA00DC">
        <w:t xml:space="preserve"> fit une voix sourde derrière nous</w:t>
      </w:r>
      <w:r>
        <w:t>.</w:t>
      </w:r>
    </w:p>
    <w:p w14:paraId="28FC726D" w14:textId="0C5D3858" w:rsidR="00DA00DC" w:rsidRDefault="00DA00DC" w:rsidP="00DA00DC">
      <w:r>
        <w:t>La grande maîtresse et moi</w:t>
      </w:r>
      <w:r w:rsidR="00DD1C38">
        <w:t xml:space="preserve">, </w:t>
      </w:r>
      <w:r>
        <w:t>d</w:t>
      </w:r>
      <w:r w:rsidR="00DD1C38">
        <w:t>’</w:t>
      </w:r>
      <w:r>
        <w:t>un même élan</w:t>
      </w:r>
      <w:r w:rsidR="00DD1C38">
        <w:t xml:space="preserve">, </w:t>
      </w:r>
      <w:r>
        <w:t>nous nous retournâmes</w:t>
      </w:r>
      <w:r w:rsidR="00DD1C38">
        <w:t>. »</w:t>
      </w:r>
    </w:p>
    <w:p w14:paraId="1E81B74A" w14:textId="77777777" w:rsidR="00DD1C38" w:rsidRDefault="00DA00DC" w:rsidP="00DA00DC">
      <w:r>
        <w:t>J</w:t>
      </w:r>
      <w:r w:rsidR="00DD1C38">
        <w:t>’</w:t>
      </w:r>
      <w:r>
        <w:t xml:space="preserve">étouffai un gémissement en apercevant </w:t>
      </w:r>
      <w:proofErr w:type="spellStart"/>
      <w:r>
        <w:t>Mihirmah</w:t>
      </w:r>
      <w:proofErr w:type="spellEnd"/>
      <w:r w:rsidR="00DD1C38">
        <w:t>.</w:t>
      </w:r>
    </w:p>
    <w:p w14:paraId="640BC6A3" w14:textId="1C02479B" w:rsidR="00DA00DC" w:rsidRDefault="00DA00DC" w:rsidP="00DA00DC"/>
    <w:p w14:paraId="3C91C1E1" w14:textId="77777777" w:rsidR="00DD1C38" w:rsidRDefault="00DA00DC" w:rsidP="00DA00DC">
      <w:r>
        <w:t>Elle n</w:t>
      </w:r>
      <w:r w:rsidR="00DD1C38">
        <w:t>’</w:t>
      </w:r>
      <w:r>
        <w:t>avait pas son uniforme rouge</w:t>
      </w:r>
      <w:r w:rsidR="00DD1C38">
        <w:t xml:space="preserve">. </w:t>
      </w:r>
      <w:r>
        <w:t>Seule une longue tunique de soie transparente la vêtait</w:t>
      </w:r>
      <w:r w:rsidR="00DD1C38">
        <w:t xml:space="preserve">, </w:t>
      </w:r>
      <w:r>
        <w:t>sur laquelle elle avait jeté à la hâte une pelisse de loutre</w:t>
      </w:r>
      <w:r w:rsidR="00DD1C38">
        <w:t xml:space="preserve">. </w:t>
      </w:r>
      <w:r>
        <w:t>Ses cheveux</w:t>
      </w:r>
      <w:r w:rsidR="00DD1C38">
        <w:t xml:space="preserve">, </w:t>
      </w:r>
      <w:r>
        <w:t>qu</w:t>
      </w:r>
      <w:r w:rsidR="00DD1C38">
        <w:t>’</w:t>
      </w:r>
      <w:r>
        <w:t>elle n</w:t>
      </w:r>
      <w:r w:rsidR="00DD1C38">
        <w:t>’</w:t>
      </w:r>
      <w:r>
        <w:t>avait même pas pris le temps de tresser</w:t>
      </w:r>
      <w:r w:rsidR="00DD1C38">
        <w:t xml:space="preserve">, </w:t>
      </w:r>
      <w:r>
        <w:t>balayaient ses épaules</w:t>
      </w:r>
      <w:r w:rsidR="00DD1C38">
        <w:t xml:space="preserve">. </w:t>
      </w:r>
      <w:r>
        <w:t>Ses yeux</w:t>
      </w:r>
      <w:r w:rsidR="00DD1C38">
        <w:t xml:space="preserve">, </w:t>
      </w:r>
      <w:r>
        <w:t>dans leurs immenses paupières bleuies regardaient fixement devant eux</w:t>
      </w:r>
      <w:r w:rsidR="00DD1C38">
        <w:t xml:space="preserve">. </w:t>
      </w:r>
      <w:r>
        <w:t>Belle</w:t>
      </w:r>
      <w:r w:rsidR="00DD1C38">
        <w:t xml:space="preserve">, </w:t>
      </w:r>
      <w:r>
        <w:t>bien sûr qu</w:t>
      </w:r>
      <w:r w:rsidR="00DD1C38">
        <w:t>’</w:t>
      </w:r>
      <w:r>
        <w:t>elle l</w:t>
      </w:r>
      <w:r w:rsidR="00DD1C38">
        <w:t>’</w:t>
      </w:r>
      <w:r>
        <w:t>était ainsi</w:t>
      </w:r>
      <w:r w:rsidR="00DD1C38">
        <w:t xml:space="preserve"> ! </w:t>
      </w:r>
      <w:r>
        <w:t>Jamais probablement elle ne l</w:t>
      </w:r>
      <w:r w:rsidR="00DD1C38">
        <w:t>’</w:t>
      </w:r>
      <w:r>
        <w:t>avait été davantage</w:t>
      </w:r>
      <w:r w:rsidR="00DD1C38">
        <w:t xml:space="preserve">. </w:t>
      </w:r>
      <w:r>
        <w:t>Mais d</w:t>
      </w:r>
      <w:r w:rsidR="00DD1C38">
        <w:t>’</w:t>
      </w:r>
      <w:r>
        <w:t>une beauté qui me fit peur</w:t>
      </w:r>
      <w:r w:rsidR="00DD1C38">
        <w:t xml:space="preserve">. </w:t>
      </w:r>
      <w:r>
        <w:t>Je reculai</w:t>
      </w:r>
      <w:r w:rsidR="00DD1C38">
        <w:t>.</w:t>
      </w:r>
    </w:p>
    <w:p w14:paraId="7A731607" w14:textId="71614B46" w:rsidR="00DA00DC" w:rsidRDefault="00DD1C38" w:rsidP="00DA00DC">
      <w:r>
        <w:t>« </w:t>
      </w:r>
      <w:r w:rsidR="00DA00DC">
        <w:t>Qu</w:t>
      </w:r>
      <w:r>
        <w:t>’</w:t>
      </w:r>
      <w:r w:rsidR="00DA00DC">
        <w:t>est-ce que tu viens faire ici</w:t>
      </w:r>
      <w:r>
        <w:t xml:space="preserve"> ? </w:t>
      </w:r>
      <w:r w:rsidR="00DA00DC">
        <w:t>clama la grande maîtresse au comble de la stupéfaction</w:t>
      </w:r>
      <w:r>
        <w:t xml:space="preserve">. </w:t>
      </w:r>
      <w:r w:rsidR="00DA00DC">
        <w:t>La Validé sera informée</w:t>
      </w:r>
      <w:r>
        <w:t>… »</w:t>
      </w:r>
    </w:p>
    <w:p w14:paraId="0AA7164A" w14:textId="77777777" w:rsidR="00DD1C38" w:rsidRDefault="00DA00DC" w:rsidP="00DA00DC">
      <w:proofErr w:type="spellStart"/>
      <w:r>
        <w:lastRenderedPageBreak/>
        <w:t>Mihirmah</w:t>
      </w:r>
      <w:proofErr w:type="spellEnd"/>
      <w:r>
        <w:t xml:space="preserve"> n</w:t>
      </w:r>
      <w:r w:rsidR="00DD1C38">
        <w:t>’</w:t>
      </w:r>
      <w:r>
        <w:t>eut même pas l</w:t>
      </w:r>
      <w:r w:rsidR="00DD1C38">
        <w:t>’</w:t>
      </w:r>
      <w:r>
        <w:t>air d</w:t>
      </w:r>
      <w:r w:rsidR="00DD1C38">
        <w:t>’</w:t>
      </w:r>
      <w:r>
        <w:t>avoir remarqué sa présence</w:t>
      </w:r>
      <w:r w:rsidR="00DD1C38">
        <w:t xml:space="preserve">. </w:t>
      </w:r>
      <w:r>
        <w:t>Elle était allée droit vers moi</w:t>
      </w:r>
      <w:r w:rsidR="00DD1C38">
        <w:t xml:space="preserve">. </w:t>
      </w:r>
      <w:r>
        <w:t>Elle m</w:t>
      </w:r>
      <w:r w:rsidR="00DD1C38">
        <w:t>’</w:t>
      </w:r>
      <w:r>
        <w:t>avait agrippée au poignet</w:t>
      </w:r>
      <w:r w:rsidR="00DD1C38">
        <w:t>.</w:t>
      </w:r>
    </w:p>
    <w:p w14:paraId="1EBBB0FE" w14:textId="77777777" w:rsidR="00DD1C38" w:rsidRDefault="00DD1C38" w:rsidP="00DA00DC">
      <w:r>
        <w:t>« </w:t>
      </w:r>
      <w:r w:rsidR="00DA00DC">
        <w:t>Qu</w:t>
      </w:r>
      <w:r>
        <w:t>’</w:t>
      </w:r>
      <w:r w:rsidR="00DA00DC">
        <w:t>est-ce que je viens d</w:t>
      </w:r>
      <w:r>
        <w:t>’</w:t>
      </w:r>
      <w:r w:rsidR="00DA00DC">
        <w:t>apprendre</w:t>
      </w:r>
      <w:r>
        <w:t xml:space="preserve"> ? </w:t>
      </w:r>
      <w:r w:rsidR="00DA00DC">
        <w:t>dit-elle</w:t>
      </w:r>
      <w:r>
        <w:t xml:space="preserve">, </w:t>
      </w:r>
      <w:r w:rsidR="00DA00DC">
        <w:t>et sa voix tout à coup s</w:t>
      </w:r>
      <w:r>
        <w:t>’</w:t>
      </w:r>
      <w:r w:rsidR="00DA00DC">
        <w:t>était faite rauque</w:t>
      </w:r>
      <w:r>
        <w:t xml:space="preserve">, </w:t>
      </w:r>
      <w:r w:rsidR="00DA00DC">
        <w:t>rauque à se briser</w:t>
      </w:r>
      <w:r>
        <w:t xml:space="preserve">. </w:t>
      </w:r>
      <w:r w:rsidR="00DA00DC">
        <w:t>Est-il vrai que tu doives aller là-bas ce soir</w:t>
      </w:r>
      <w:r>
        <w:t xml:space="preserve"> ? </w:t>
      </w:r>
      <w:r w:rsidR="00DA00DC">
        <w:t>Non</w:t>
      </w:r>
      <w:r>
        <w:t xml:space="preserve">, </w:t>
      </w:r>
      <w:r w:rsidR="00DA00DC">
        <w:t>ce n</w:t>
      </w:r>
      <w:r>
        <w:t>’</w:t>
      </w:r>
      <w:r w:rsidR="00DA00DC">
        <w:t>est pas possible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 ? </w:t>
      </w:r>
      <w:r w:rsidR="00DA00DC">
        <w:t>Dis-le-moi</w:t>
      </w:r>
      <w:r>
        <w:t xml:space="preserve"> ! </w:t>
      </w:r>
      <w:r w:rsidR="00DA00DC">
        <w:t>Je te l</w:t>
      </w:r>
      <w:r>
        <w:t>’</w:t>
      </w:r>
      <w:r w:rsidR="00DA00DC">
        <w:t>ordonne</w:t>
      </w:r>
      <w:r>
        <w:t xml:space="preserve">. </w:t>
      </w:r>
      <w:r w:rsidR="00DA00DC">
        <w:t>Je le veux</w:t>
      </w:r>
      <w:r>
        <w:t xml:space="preserve"> ! </w:t>
      </w:r>
      <w:r w:rsidR="00DA00DC">
        <w:t>Dis-le-moi</w:t>
      </w:r>
      <w:r>
        <w:t> !</w:t>
      </w:r>
    </w:p>
    <w:p w14:paraId="33F876FE" w14:textId="470ED2D9" w:rsidR="00DA00DC" w:rsidRDefault="00DD1C38" w:rsidP="00DA00DC">
      <w:r>
        <w:t>— </w:t>
      </w:r>
      <w:proofErr w:type="spellStart"/>
      <w:r w:rsidR="00DA00DC">
        <w:t>Mihirmah</w:t>
      </w:r>
      <w:proofErr w:type="spellEnd"/>
      <w:r>
        <w:t xml:space="preserve"> ! </w:t>
      </w:r>
      <w:r w:rsidR="00DA00DC">
        <w:t xml:space="preserve">fit la </w:t>
      </w:r>
      <w:proofErr w:type="spellStart"/>
      <w:r w:rsidR="00DA00DC">
        <w:t>Hasnadar</w:t>
      </w:r>
      <w:proofErr w:type="spellEnd"/>
      <w:r w:rsidR="00DA00DC">
        <w:t xml:space="preserve"> </w:t>
      </w:r>
      <w:proofErr w:type="spellStart"/>
      <w:r w:rsidR="00DA00DC">
        <w:t>Housta</w:t>
      </w:r>
      <w:proofErr w:type="spellEnd"/>
      <w:r w:rsidR="00DA00DC">
        <w:t xml:space="preserve"> les dents serrées</w:t>
      </w:r>
      <w:r>
        <w:t xml:space="preserve">. </w:t>
      </w:r>
      <w:r w:rsidR="00DA00DC">
        <w:t>Serais-tu devenue folle</w:t>
      </w:r>
      <w:r>
        <w:t xml:space="preserve">, </w:t>
      </w:r>
      <w:r w:rsidR="00DA00DC">
        <w:t>par hasard</w:t>
      </w:r>
      <w:r>
        <w:t> ? »</w:t>
      </w:r>
    </w:p>
    <w:p w14:paraId="078EE1CA" w14:textId="77777777" w:rsidR="00DD1C38" w:rsidRDefault="00DA00DC" w:rsidP="00DA00DC">
      <w:r>
        <w:t>Elle s</w:t>
      </w:r>
      <w:r w:rsidR="00DD1C38">
        <w:t>’</w:t>
      </w:r>
      <w:r>
        <w:t>était mise entre nous deux</w:t>
      </w:r>
      <w:r w:rsidR="00DD1C38">
        <w:t xml:space="preserve">. </w:t>
      </w:r>
      <w:proofErr w:type="spellStart"/>
      <w:r>
        <w:t>Mihirmah</w:t>
      </w:r>
      <w:proofErr w:type="spellEnd"/>
      <w:r>
        <w:t xml:space="preserve"> la repoussa avec violence</w:t>
      </w:r>
      <w:r w:rsidR="00DD1C38">
        <w:t xml:space="preserve">. </w:t>
      </w:r>
      <w:r>
        <w:t>À présent</w:t>
      </w:r>
      <w:r w:rsidR="00DD1C38">
        <w:t xml:space="preserve">, </w:t>
      </w:r>
      <w:r>
        <w:t>elle m</w:t>
      </w:r>
      <w:r w:rsidR="00DD1C38">
        <w:t>’</w:t>
      </w:r>
      <w:r>
        <w:t>avait saisie dans ses bras</w:t>
      </w:r>
      <w:r w:rsidR="00DD1C38">
        <w:t xml:space="preserve">. </w:t>
      </w:r>
      <w:r>
        <w:t>Ses lèvres étaient contre les miennes</w:t>
      </w:r>
      <w:r w:rsidR="00DD1C38">
        <w:t xml:space="preserve">. </w:t>
      </w:r>
      <w:r>
        <w:t>Elle haletait et menaçait à la fois</w:t>
      </w:r>
      <w:r w:rsidR="00DD1C38">
        <w:t>.</w:t>
      </w:r>
    </w:p>
    <w:p w14:paraId="23A39915" w14:textId="77777777" w:rsidR="00DD1C38" w:rsidRDefault="00DD1C38" w:rsidP="00DA00DC">
      <w:r>
        <w:t>« </w:t>
      </w:r>
      <w:r w:rsidR="00DA00DC">
        <w:t>Aller là-bas</w:t>
      </w:r>
      <w:r>
        <w:t xml:space="preserve">, </w:t>
      </w:r>
      <w:r w:rsidR="00DA00DC">
        <w:t>toi</w:t>
      </w:r>
      <w:r>
        <w:t xml:space="preserve"> ? </w:t>
      </w:r>
      <w:r w:rsidR="00DA00DC">
        <w:t>Non</w:t>
      </w:r>
      <w:r>
        <w:t xml:space="preserve">, </w:t>
      </w:r>
      <w:r w:rsidR="00DA00DC">
        <w:t>non</w:t>
      </w:r>
      <w:r>
        <w:t xml:space="preserve">, </w:t>
      </w:r>
      <w:r w:rsidR="00DA00DC">
        <w:t>je t</w:t>
      </w:r>
      <w:r>
        <w:t>’</w:t>
      </w:r>
      <w:r w:rsidR="00DA00DC">
        <w:t>en conjure</w:t>
      </w:r>
      <w:r>
        <w:t xml:space="preserve">, </w:t>
      </w:r>
      <w:r w:rsidR="00DA00DC">
        <w:t>je t</w:t>
      </w:r>
      <w:r>
        <w:t>’</w:t>
      </w:r>
      <w:r w:rsidR="00DA00DC">
        <w:t>en supplie</w:t>
      </w:r>
      <w:r>
        <w:t xml:space="preserve">. </w:t>
      </w:r>
      <w:r w:rsidR="00DA00DC">
        <w:t>D</w:t>
      </w:r>
      <w:r>
        <w:t>’</w:t>
      </w:r>
      <w:r w:rsidR="00DA00DC">
        <w:t>ailleurs</w:t>
      </w:r>
      <w:r>
        <w:t xml:space="preserve">, </w:t>
      </w:r>
      <w:r w:rsidR="00DA00DC">
        <w:t>je ne le permettrais pas</w:t>
      </w:r>
      <w:r>
        <w:t xml:space="preserve">, </w:t>
      </w:r>
      <w:r w:rsidR="00DA00DC">
        <w:t>tu le sais</w:t>
      </w:r>
      <w:r>
        <w:t xml:space="preserve">, </w:t>
      </w:r>
      <w:r w:rsidR="00DA00DC">
        <w:t>dussé-je</w:t>
      </w:r>
      <w:r>
        <w:t xml:space="preserve">, </w:t>
      </w:r>
      <w:r w:rsidR="00DA00DC">
        <w:t>s</w:t>
      </w:r>
      <w:r>
        <w:t>’</w:t>
      </w:r>
      <w:r w:rsidR="00DA00DC">
        <w:t>il le faut</w:t>
      </w:r>
      <w:r>
        <w:t xml:space="preserve">, </w:t>
      </w:r>
      <w:r w:rsidR="00DA00DC">
        <w:t>de mes mains</w:t>
      </w:r>
      <w:r>
        <w:t xml:space="preserve">… </w:t>
      </w:r>
      <w:r w:rsidR="00DA00DC">
        <w:t>Est-ce que seulement tu te rends compte</w:t>
      </w:r>
      <w:r>
        <w:t xml:space="preserve"> ? </w:t>
      </w:r>
      <w:r w:rsidR="00DA00DC">
        <w:t>Je croyais bien pourtant t</w:t>
      </w:r>
      <w:r>
        <w:t>’</w:t>
      </w:r>
      <w:r w:rsidR="00DA00DC">
        <w:t>avoir tout dit</w:t>
      </w:r>
      <w:r>
        <w:t xml:space="preserve">, </w:t>
      </w:r>
      <w:r w:rsidR="00DA00DC">
        <w:t>même les choses les plus répugnantes</w:t>
      </w:r>
      <w:r>
        <w:t xml:space="preserve">. </w:t>
      </w:r>
      <w:r w:rsidR="00DA00DC">
        <w:t>Allons donc</w:t>
      </w:r>
      <w:r>
        <w:t xml:space="preserve">, </w:t>
      </w:r>
      <w:r w:rsidR="00DA00DC">
        <w:t>une horreur pareille</w:t>
      </w:r>
      <w:r>
        <w:t xml:space="preserve">, </w:t>
      </w:r>
      <w:r w:rsidR="00DA00DC">
        <w:t>c</w:t>
      </w:r>
      <w:r>
        <w:t>’</w:t>
      </w:r>
      <w:r w:rsidR="00DA00DC">
        <w:t>est impossible</w:t>
      </w:r>
      <w:r>
        <w:t xml:space="preserve"> ! </w:t>
      </w:r>
      <w:r w:rsidR="00DA00DC">
        <w:t>Ton corps dans ses bras</w:t>
      </w:r>
      <w:r>
        <w:t xml:space="preserve">, </w:t>
      </w:r>
      <w:r w:rsidR="00DA00DC">
        <w:t>non</w:t>
      </w:r>
      <w:r>
        <w:t xml:space="preserve">, </w:t>
      </w:r>
      <w:r w:rsidR="00DA00DC">
        <w:t>non</w:t>
      </w:r>
      <w:r>
        <w:t xml:space="preserve">, </w:t>
      </w:r>
      <w:r w:rsidR="00DA00DC">
        <w:t>non</w:t>
      </w:r>
      <w:r>
        <w:t> !</w:t>
      </w:r>
    </w:p>
    <w:p w14:paraId="348D9230" w14:textId="77777777" w:rsidR="00DD1C38" w:rsidRDefault="00DD1C38" w:rsidP="00DA00DC">
      <w:r>
        <w:t>— </w:t>
      </w:r>
      <w:proofErr w:type="spellStart"/>
      <w:r w:rsidR="00DA00DC">
        <w:t>Mihirmah</w:t>
      </w:r>
      <w:proofErr w:type="spellEnd"/>
      <w:r>
        <w:t xml:space="preserve">, </w:t>
      </w:r>
      <w:r w:rsidR="00DA00DC">
        <w:t>une dernière fois</w:t>
      </w:r>
      <w:r>
        <w:t> ! »</w:t>
      </w:r>
      <w:r w:rsidR="00DA00DC">
        <w:t xml:space="preserve"> commanda la grande maîtresse</w:t>
      </w:r>
      <w:r>
        <w:t xml:space="preserve">, </w:t>
      </w:r>
      <w:r w:rsidR="00DA00DC">
        <w:t>devenue étrangement calme</w:t>
      </w:r>
      <w:r>
        <w:t>.</w:t>
      </w:r>
    </w:p>
    <w:p w14:paraId="20749C28" w14:textId="77777777" w:rsidR="00DD1C38" w:rsidRDefault="00DA00DC" w:rsidP="00DA00DC">
      <w:proofErr w:type="spellStart"/>
      <w:r>
        <w:t>Mihirmah</w:t>
      </w:r>
      <w:proofErr w:type="spellEnd"/>
      <w:r>
        <w:t xml:space="preserve"> sanglotait</w:t>
      </w:r>
      <w:r w:rsidR="00DD1C38">
        <w:t xml:space="preserve">, </w:t>
      </w:r>
      <w:r>
        <w:t>maintenant</w:t>
      </w:r>
      <w:r w:rsidR="00DD1C38">
        <w:t xml:space="preserve">. </w:t>
      </w:r>
      <w:r>
        <w:t>Défaillante de terreur</w:t>
      </w:r>
      <w:r w:rsidR="00DD1C38">
        <w:t xml:space="preserve">, </w:t>
      </w:r>
      <w:r>
        <w:t>je ne voyais plus rien</w:t>
      </w:r>
      <w:r w:rsidR="00DD1C38">
        <w:t xml:space="preserve">, </w:t>
      </w:r>
      <w:r>
        <w:t>prisonnière que j</w:t>
      </w:r>
      <w:r w:rsidR="00DD1C38">
        <w:t>’</w:t>
      </w:r>
      <w:r>
        <w:t>étais de ce corps qui se tordait contre le mien</w:t>
      </w:r>
      <w:r w:rsidR="00DD1C38">
        <w:t xml:space="preserve">, </w:t>
      </w:r>
      <w:r>
        <w:t>secouée par ses étreintes désordonnées</w:t>
      </w:r>
      <w:r w:rsidR="00DD1C38">
        <w:t xml:space="preserve">, </w:t>
      </w:r>
      <w:r>
        <w:t>en proie à toute cette convulsive folie</w:t>
      </w:r>
      <w:r w:rsidR="00DD1C38">
        <w:t xml:space="preserve">. </w:t>
      </w:r>
      <w:r>
        <w:t>Puis</w:t>
      </w:r>
      <w:r w:rsidR="00DD1C38">
        <w:t xml:space="preserve">, </w:t>
      </w:r>
      <w:r>
        <w:t>soudain</w:t>
      </w:r>
      <w:r w:rsidR="00DD1C38">
        <w:t xml:space="preserve">, </w:t>
      </w:r>
      <w:r>
        <w:t>j</w:t>
      </w:r>
      <w:r w:rsidR="00DD1C38">
        <w:t>’</w:t>
      </w:r>
      <w:r>
        <w:t>ignore comment</w:t>
      </w:r>
      <w:r w:rsidR="00DD1C38">
        <w:t xml:space="preserve">, </w:t>
      </w:r>
      <w:r>
        <w:t>je me sentis arrachée à ce corps</w:t>
      </w:r>
      <w:r w:rsidR="00DD1C38">
        <w:t xml:space="preserve">, </w:t>
      </w:r>
      <w:r>
        <w:t>séparée de lui avec une brutalité sans nom</w:t>
      </w:r>
      <w:r w:rsidR="00DD1C38">
        <w:t xml:space="preserve">. </w:t>
      </w:r>
      <w:r>
        <w:t>Je m</w:t>
      </w:r>
      <w:r w:rsidR="00DD1C38">
        <w:t>’</w:t>
      </w:r>
      <w:r>
        <w:t>écroulai parmi mes coussins</w:t>
      </w:r>
      <w:r w:rsidR="00DD1C38">
        <w:t xml:space="preserve">, </w:t>
      </w:r>
      <w:r>
        <w:t>meurtrie et dolente</w:t>
      </w:r>
      <w:r w:rsidR="00DD1C38">
        <w:t xml:space="preserve">. </w:t>
      </w:r>
      <w:r>
        <w:t>En même temps</w:t>
      </w:r>
      <w:r w:rsidR="00DD1C38">
        <w:t xml:space="preserve">, </w:t>
      </w:r>
      <w:r>
        <w:t xml:space="preserve">ce fut un bruit </w:t>
      </w:r>
      <w:r>
        <w:lastRenderedPageBreak/>
        <w:t>terrifiant</w:t>
      </w:r>
      <w:r w:rsidR="00DD1C38">
        <w:t xml:space="preserve">, </w:t>
      </w:r>
      <w:r>
        <w:t xml:space="preserve">un bruit mat et mou </w:t>
      </w:r>
      <w:proofErr w:type="spellStart"/>
      <w:r>
        <w:t>tout</w:t>
      </w:r>
      <w:proofErr w:type="spellEnd"/>
      <w:r>
        <w:t xml:space="preserve"> ensemble</w:t>
      </w:r>
      <w:r w:rsidR="00DD1C38">
        <w:t xml:space="preserve">, </w:t>
      </w:r>
      <w:r>
        <w:t>le choc d</w:t>
      </w:r>
      <w:r w:rsidR="00DD1C38">
        <w:t>’</w:t>
      </w:r>
      <w:r>
        <w:t>une chute sur le sol</w:t>
      </w:r>
      <w:r w:rsidR="00DD1C38">
        <w:t>.</w:t>
      </w:r>
    </w:p>
    <w:p w14:paraId="321A5511" w14:textId="77777777" w:rsidR="00DD1C38" w:rsidRDefault="00DD1C38" w:rsidP="00DA00DC">
      <w:r>
        <w:t>« </w:t>
      </w:r>
      <w:proofErr w:type="spellStart"/>
      <w:r w:rsidR="00DA00DC">
        <w:t>Djemil</w:t>
      </w:r>
      <w:proofErr w:type="spellEnd"/>
      <w:r>
        <w:t> ! »</w:t>
      </w:r>
      <w:r w:rsidR="00DA00DC">
        <w:t xml:space="preserve"> venait d</w:t>
      </w:r>
      <w:r>
        <w:t>’</w:t>
      </w:r>
      <w:r w:rsidR="00DA00DC">
        <w:t>ordonner la grande maîtresse</w:t>
      </w:r>
      <w:r>
        <w:t>.</w:t>
      </w:r>
    </w:p>
    <w:p w14:paraId="69544BD9" w14:textId="77777777" w:rsidR="00DD1C38" w:rsidRDefault="00DA00DC" w:rsidP="00DA00DC">
      <w:r>
        <w:t>Mon sang se glaça</w:t>
      </w:r>
      <w:r w:rsidR="00DD1C38">
        <w:t xml:space="preserve">. </w:t>
      </w:r>
      <w:r>
        <w:t>Un tel hurlement</w:t>
      </w:r>
      <w:r w:rsidR="00DD1C38">
        <w:t xml:space="preserve">, </w:t>
      </w:r>
      <w:r>
        <w:t>qu</w:t>
      </w:r>
      <w:r w:rsidR="00DD1C38">
        <w:t>’</w:t>
      </w:r>
      <w:r>
        <w:t>est-ce donc que ça pouvait être</w:t>
      </w:r>
      <w:r w:rsidR="00DD1C38">
        <w:t xml:space="preserve"> ? </w:t>
      </w:r>
      <w:r>
        <w:t>Quelque chose d</w:t>
      </w:r>
      <w:r w:rsidR="00DD1C38">
        <w:t>’</w:t>
      </w:r>
      <w:r>
        <w:t>enfantin et de bestial</w:t>
      </w:r>
      <w:r w:rsidR="00DD1C38">
        <w:t xml:space="preserve">, </w:t>
      </w:r>
      <w:r>
        <w:t>la lamentation d</w:t>
      </w:r>
      <w:r w:rsidR="00DD1C38">
        <w:t>’</w:t>
      </w:r>
      <w:r>
        <w:t>un animal qu</w:t>
      </w:r>
      <w:r w:rsidR="00DD1C38">
        <w:t>’</w:t>
      </w:r>
      <w:r>
        <w:t>on tue</w:t>
      </w:r>
      <w:r w:rsidR="00DD1C38">
        <w:t> !</w:t>
      </w:r>
    </w:p>
    <w:p w14:paraId="20171C9E" w14:textId="77777777" w:rsidR="00DD1C38" w:rsidRDefault="00DA00DC" w:rsidP="00DA00DC">
      <w:r>
        <w:t>Je regardai entre mes doigts</w:t>
      </w:r>
      <w:r w:rsidR="00DD1C38">
        <w:t xml:space="preserve">, </w:t>
      </w:r>
      <w:r>
        <w:t>et ce que je vis m</w:t>
      </w:r>
      <w:r w:rsidR="00DD1C38">
        <w:t>’</w:t>
      </w:r>
      <w:r>
        <w:t>emplit d</w:t>
      </w:r>
      <w:r w:rsidR="00DD1C38">
        <w:t>’</w:t>
      </w:r>
      <w:r>
        <w:t>une horreur</w:t>
      </w:r>
      <w:r w:rsidR="00DD1C38">
        <w:t xml:space="preserve">, </w:t>
      </w:r>
      <w:r>
        <w:t>d</w:t>
      </w:r>
      <w:r w:rsidR="00DD1C38">
        <w:t>’</w:t>
      </w:r>
      <w:r>
        <w:t>une horreur que je ne peux dire</w:t>
      </w:r>
      <w:r w:rsidR="00DD1C38">
        <w:t xml:space="preserve">. </w:t>
      </w:r>
      <w:r>
        <w:t>Tout de suite</w:t>
      </w:r>
      <w:r w:rsidR="00DD1C38">
        <w:t xml:space="preserve">, </w:t>
      </w:r>
      <w:r>
        <w:t>de nouveau</w:t>
      </w:r>
      <w:r w:rsidR="00DD1C38">
        <w:t xml:space="preserve">, </w:t>
      </w:r>
      <w:r>
        <w:t>je me bouchai les yeux</w:t>
      </w:r>
      <w:r w:rsidR="00DD1C38">
        <w:t xml:space="preserve">. </w:t>
      </w:r>
      <w:r>
        <w:t>Oui</w:t>
      </w:r>
      <w:r w:rsidR="00DD1C38">
        <w:t xml:space="preserve">, </w:t>
      </w:r>
      <w:r>
        <w:t>mais les oreilles</w:t>
      </w:r>
      <w:r w:rsidR="00DD1C38">
        <w:t xml:space="preserve">, </w:t>
      </w:r>
      <w:r>
        <w:t>alors</w:t>
      </w:r>
      <w:r w:rsidR="00DD1C38">
        <w:t xml:space="preserve"> ! </w:t>
      </w:r>
      <w:r>
        <w:t>Comment faire pour les empêcher d</w:t>
      </w:r>
      <w:r w:rsidR="00DD1C38">
        <w:t>’</w:t>
      </w:r>
      <w:r>
        <w:t>entendre</w:t>
      </w:r>
      <w:r w:rsidR="00DD1C38">
        <w:t xml:space="preserve"> ! </w:t>
      </w:r>
      <w:r>
        <w:t>Oh</w:t>
      </w:r>
      <w:r w:rsidR="00DD1C38">
        <w:t xml:space="preserve"> ! </w:t>
      </w:r>
      <w:r>
        <w:t>ce cri de bête assassinée</w:t>
      </w:r>
      <w:r w:rsidR="00DD1C38">
        <w:t xml:space="preserve">, </w:t>
      </w:r>
      <w:r>
        <w:t>et ce sifflement</w:t>
      </w:r>
      <w:r w:rsidR="00DD1C38">
        <w:t xml:space="preserve">, </w:t>
      </w:r>
      <w:r>
        <w:t>le sifflement du nerf de bœuf</w:t>
      </w:r>
      <w:r w:rsidR="00DD1C38">
        <w:t xml:space="preserve">, </w:t>
      </w:r>
      <w:r>
        <w:t>et cette voix de plus en plus calme et implacable</w:t>
      </w:r>
      <w:r w:rsidR="00DD1C38">
        <w:t xml:space="preserve">, </w:t>
      </w:r>
      <w:r>
        <w:t xml:space="preserve">la voix de la </w:t>
      </w:r>
      <w:proofErr w:type="spellStart"/>
      <w:r>
        <w:t>Hasnadar</w:t>
      </w:r>
      <w:proofErr w:type="spellEnd"/>
      <w:r>
        <w:t xml:space="preserve"> </w:t>
      </w:r>
      <w:proofErr w:type="spellStart"/>
      <w:r>
        <w:t>Housta</w:t>
      </w:r>
      <w:proofErr w:type="spellEnd"/>
      <w:r>
        <w:t xml:space="preserve"> qui numérotait les coups de courbache</w:t>
      </w:r>
      <w:r w:rsidR="00DD1C38">
        <w:t xml:space="preserve">… </w:t>
      </w:r>
      <w:r>
        <w:t>Quatre</w:t>
      </w:r>
      <w:r w:rsidR="00DD1C38">
        <w:t xml:space="preserve"> ! </w:t>
      </w:r>
      <w:r>
        <w:t>Cinq</w:t>
      </w:r>
      <w:r w:rsidR="00DD1C38">
        <w:t xml:space="preserve"> ! </w:t>
      </w:r>
      <w:r>
        <w:t>Six</w:t>
      </w:r>
      <w:r w:rsidR="00DD1C38">
        <w:t> !</w:t>
      </w:r>
    </w:p>
    <w:p w14:paraId="37E9C85C" w14:textId="61EEC562" w:rsidR="00DA00DC" w:rsidRDefault="00DD1C38" w:rsidP="00DA00DC">
      <w:r>
        <w:t>« </w:t>
      </w:r>
      <w:r w:rsidR="00DA00DC">
        <w:t>Jusqu</w:t>
      </w:r>
      <w:r>
        <w:t>’</w:t>
      </w:r>
      <w:r w:rsidR="00DA00DC">
        <w:t>à dix</w:t>
      </w:r>
      <w:r>
        <w:t xml:space="preserve">, </w:t>
      </w:r>
      <w:proofErr w:type="spellStart"/>
      <w:r w:rsidR="00DA00DC">
        <w:t>Djemil</w:t>
      </w:r>
      <w:proofErr w:type="spellEnd"/>
      <w:r>
        <w:t> ! »</w:t>
      </w:r>
    </w:p>
    <w:p w14:paraId="03C6BB6E" w14:textId="77777777" w:rsidR="00DD1C38" w:rsidRDefault="00DA00DC" w:rsidP="00DA00DC">
      <w:r>
        <w:t>Huit</w:t>
      </w:r>
      <w:r w:rsidR="00DD1C38">
        <w:t xml:space="preserve"> ! </w:t>
      </w:r>
      <w:r>
        <w:t>neuf</w:t>
      </w:r>
      <w:r w:rsidR="00DD1C38">
        <w:t xml:space="preserve"> ! </w:t>
      </w:r>
      <w:r>
        <w:t>L</w:t>
      </w:r>
      <w:r w:rsidR="00DD1C38">
        <w:t>’</w:t>
      </w:r>
      <w:r>
        <w:t>épouvantable plainte s</w:t>
      </w:r>
      <w:r w:rsidR="00DD1C38">
        <w:t>’</w:t>
      </w:r>
      <w:r>
        <w:t>était tue</w:t>
      </w:r>
      <w:r w:rsidR="00DD1C38">
        <w:t xml:space="preserve">. </w:t>
      </w:r>
      <w:r>
        <w:t>Non</w:t>
      </w:r>
      <w:r w:rsidR="00DD1C38">
        <w:t xml:space="preserve">, </w:t>
      </w:r>
      <w:r>
        <w:t>c</w:t>
      </w:r>
      <w:r w:rsidR="00DD1C38">
        <w:t>’</w:t>
      </w:r>
      <w:r>
        <w:t>était trop lâche de ma part</w:t>
      </w:r>
      <w:r w:rsidR="00DD1C38">
        <w:t xml:space="preserve">, </w:t>
      </w:r>
      <w:r>
        <w:t>à la fin</w:t>
      </w:r>
      <w:r w:rsidR="00DD1C38">
        <w:t xml:space="preserve"> ! </w:t>
      </w:r>
      <w:r>
        <w:t>Donc</w:t>
      </w:r>
      <w:r w:rsidR="00DD1C38">
        <w:t xml:space="preserve">, </w:t>
      </w:r>
      <w:r>
        <w:t>je voulus voir</w:t>
      </w:r>
      <w:r w:rsidR="00DD1C38">
        <w:t xml:space="preserve">, </w:t>
      </w:r>
      <w:r>
        <w:t>et je vis</w:t>
      </w:r>
      <w:r w:rsidR="00DD1C38">
        <w:t xml:space="preserve">. </w:t>
      </w:r>
      <w:proofErr w:type="spellStart"/>
      <w:r>
        <w:t>Mihirmah</w:t>
      </w:r>
      <w:proofErr w:type="spellEnd"/>
      <w:r>
        <w:t xml:space="preserve"> étendue tout de son long</w:t>
      </w:r>
      <w:r w:rsidR="00DD1C38">
        <w:t xml:space="preserve">, </w:t>
      </w:r>
      <w:r>
        <w:t>tunique en lambeaux</w:t>
      </w:r>
      <w:r w:rsidR="00DD1C38">
        <w:t xml:space="preserve">, </w:t>
      </w:r>
      <w:r>
        <w:t>gisait immobile par terre</w:t>
      </w:r>
      <w:r w:rsidR="00DD1C38">
        <w:t xml:space="preserve">. </w:t>
      </w:r>
      <w:r>
        <w:t>Son dos dénudé était sabré dans tous les sens de sillons blêmes</w:t>
      </w:r>
      <w:r w:rsidR="00DD1C38">
        <w:t xml:space="preserve">, </w:t>
      </w:r>
      <w:r>
        <w:t>de sillons bleus</w:t>
      </w:r>
      <w:r w:rsidR="00DD1C38">
        <w:t xml:space="preserve">, </w:t>
      </w:r>
      <w:r>
        <w:t>sanguinolents</w:t>
      </w:r>
      <w:r w:rsidR="00DD1C38">
        <w:t>.</w:t>
      </w:r>
    </w:p>
    <w:p w14:paraId="7DACC1A6" w14:textId="77777777" w:rsidR="00DD1C38" w:rsidRDefault="00DD1C38" w:rsidP="00DA00DC">
      <w:r>
        <w:t>« </w:t>
      </w:r>
      <w:r w:rsidR="00DA00DC">
        <w:t>À l</w:t>
      </w:r>
      <w:r>
        <w:t>’</w:t>
      </w:r>
      <w:r w:rsidR="00DA00DC">
        <w:t>infirmerie</w:t>
      </w:r>
      <w:r>
        <w:t> ! »</w:t>
      </w:r>
      <w:r w:rsidR="00DA00DC">
        <w:t xml:space="preserve"> dit simplement la grande maîtresse</w:t>
      </w:r>
      <w:r>
        <w:t>.</w:t>
      </w:r>
    </w:p>
    <w:p w14:paraId="4D9F31D6" w14:textId="77777777" w:rsidR="00DD1C38" w:rsidRDefault="00DA00DC" w:rsidP="00DA00DC">
      <w:r>
        <w:t>Le Nubien obéit</w:t>
      </w:r>
      <w:r w:rsidR="00DD1C38">
        <w:t xml:space="preserve">. </w:t>
      </w:r>
      <w:r>
        <w:t>Il jeta le corps brisé en deux</w:t>
      </w:r>
      <w:r w:rsidR="00DD1C38">
        <w:t xml:space="preserve">, </w:t>
      </w:r>
      <w:r>
        <w:t>tête ballottant contre genoux</w:t>
      </w:r>
      <w:r w:rsidR="00DD1C38">
        <w:t xml:space="preserve">, </w:t>
      </w:r>
      <w:r>
        <w:t>sur son bras droit</w:t>
      </w:r>
      <w:r w:rsidR="00DD1C38">
        <w:t xml:space="preserve">. </w:t>
      </w:r>
      <w:r>
        <w:t>Sous son bras gauche</w:t>
      </w:r>
      <w:r w:rsidR="00DD1C38">
        <w:t xml:space="preserve">, </w:t>
      </w:r>
      <w:r>
        <w:t>il assura la boîte d</w:t>
      </w:r>
      <w:r w:rsidR="00DD1C38">
        <w:t>’</w:t>
      </w:r>
      <w:r>
        <w:t>ébène</w:t>
      </w:r>
      <w:r w:rsidR="00DD1C38">
        <w:t xml:space="preserve">, </w:t>
      </w:r>
      <w:r>
        <w:t xml:space="preserve">la boîte de la statue de la </w:t>
      </w:r>
      <w:proofErr w:type="spellStart"/>
      <w:r>
        <w:t>Sitt</w:t>
      </w:r>
      <w:proofErr w:type="spellEnd"/>
      <w:r>
        <w:t>-el-</w:t>
      </w:r>
      <w:proofErr w:type="spellStart"/>
      <w:r>
        <w:t>Qobour</w:t>
      </w:r>
      <w:proofErr w:type="spellEnd"/>
      <w:r w:rsidR="00DD1C38">
        <w:t xml:space="preserve">. </w:t>
      </w:r>
      <w:r>
        <w:t>Puis il sortit</w:t>
      </w:r>
      <w:r w:rsidR="00DD1C38">
        <w:t>.</w:t>
      </w:r>
    </w:p>
    <w:p w14:paraId="2BF72F85" w14:textId="77777777" w:rsidR="00DD1C38" w:rsidRDefault="00DA00DC" w:rsidP="00DA00DC">
      <w:r>
        <w:t>La grande maîtresse était en train de rajuster son voile noir</w:t>
      </w:r>
      <w:r w:rsidR="00DD1C38">
        <w:t xml:space="preserve">. </w:t>
      </w:r>
      <w:r>
        <w:t>Elle semblait tout de même un peu pâle</w:t>
      </w:r>
      <w:r w:rsidR="00DD1C38">
        <w:t>.</w:t>
      </w:r>
    </w:p>
    <w:p w14:paraId="298F4F34" w14:textId="6F47AE50" w:rsidR="00DA00DC" w:rsidRDefault="00DD1C38" w:rsidP="00DA00DC">
      <w:r>
        <w:lastRenderedPageBreak/>
        <w:t>« </w:t>
      </w:r>
      <w:r w:rsidR="00DA00DC">
        <w:t>Des scènes pareilles</w:t>
      </w:r>
      <w:r>
        <w:t xml:space="preserve">, </w:t>
      </w:r>
      <w:r w:rsidR="00DA00DC">
        <w:t>dit-elle</w:t>
      </w:r>
      <w:r>
        <w:t xml:space="preserve">, </w:t>
      </w:r>
      <w:r w:rsidR="00DA00DC">
        <w:t>sont parfaitement déplacées</w:t>
      </w:r>
      <w:r>
        <w:t xml:space="preserve">. </w:t>
      </w:r>
      <w:r w:rsidR="00DA00DC">
        <w:t>Cela ne devrait pas se reproduire à l</w:t>
      </w:r>
      <w:r>
        <w:t>’</w:t>
      </w:r>
      <w:r w:rsidR="00DA00DC">
        <w:t>avenir</w:t>
      </w:r>
      <w:r>
        <w:t xml:space="preserve">. </w:t>
      </w:r>
      <w:r w:rsidR="00DA00DC">
        <w:t>J</w:t>
      </w:r>
      <w:r>
        <w:t>’</w:t>
      </w:r>
      <w:r w:rsidR="00DA00DC">
        <w:t>y veillerai</w:t>
      </w:r>
      <w:r>
        <w:t>… »</w:t>
      </w:r>
    </w:p>
    <w:p w14:paraId="65C3329A" w14:textId="77777777" w:rsidR="00DD1C38" w:rsidRDefault="00DA00DC" w:rsidP="00DA00DC">
      <w:r>
        <w:t>Je n</w:t>
      </w:r>
      <w:r w:rsidR="00DD1C38">
        <w:t>’</w:t>
      </w:r>
      <w:r>
        <w:t xml:space="preserve">ai jamais plus revu </w:t>
      </w:r>
      <w:proofErr w:type="spellStart"/>
      <w:r>
        <w:t>Mihirmah</w:t>
      </w:r>
      <w:proofErr w:type="spellEnd"/>
      <w:r w:rsidR="00DD1C38">
        <w:t>.</w:t>
      </w:r>
    </w:p>
    <w:p w14:paraId="613779D9" w14:textId="44E6CFEB" w:rsidR="00DA00DC" w:rsidRDefault="00DA00DC" w:rsidP="00DA00DC"/>
    <w:p w14:paraId="1D27C4F8" w14:textId="77777777" w:rsidR="00DD1C38" w:rsidRDefault="00DA00DC" w:rsidP="00DA00DC">
      <w:r>
        <w:t>À cinq heures</w:t>
      </w:r>
      <w:r w:rsidR="00DD1C38">
        <w:t xml:space="preserve">, </w:t>
      </w:r>
      <w:r>
        <w:t>ainsi qu</w:t>
      </w:r>
      <w:r w:rsidR="00DD1C38">
        <w:t>’</w:t>
      </w:r>
      <w:r>
        <w:t>elle en avait reçu l</w:t>
      </w:r>
      <w:r w:rsidR="00DD1C38">
        <w:t>’</w:t>
      </w:r>
      <w:r>
        <w:t>ordre</w:t>
      </w:r>
      <w:r w:rsidR="00DD1C38">
        <w:t xml:space="preserve">, </w:t>
      </w:r>
      <w:r>
        <w:t>la baigneuse de roses arriva</w:t>
      </w:r>
      <w:r w:rsidR="00DD1C38">
        <w:t xml:space="preserve">. </w:t>
      </w:r>
      <w:r>
        <w:t>C</w:t>
      </w:r>
      <w:r w:rsidR="00DD1C38">
        <w:t>’</w:t>
      </w:r>
      <w:r>
        <w:t>était une esclave de Sumatra</w:t>
      </w:r>
      <w:r w:rsidR="00DD1C38">
        <w:t xml:space="preserve">, </w:t>
      </w:r>
      <w:r>
        <w:t>qui possédait à fond sa pratique</w:t>
      </w:r>
      <w:r w:rsidR="00DD1C38">
        <w:t xml:space="preserve">. </w:t>
      </w:r>
      <w:r>
        <w:t>Elle avait été précédée par d</w:t>
      </w:r>
      <w:r w:rsidR="00DD1C38">
        <w:t>’</w:t>
      </w:r>
      <w:r>
        <w:t>autres femmes chargées de me masser</w:t>
      </w:r>
      <w:r w:rsidR="00DD1C38">
        <w:t xml:space="preserve">, </w:t>
      </w:r>
      <w:r>
        <w:t>de me parfumer</w:t>
      </w:r>
      <w:r w:rsidR="00DD1C38">
        <w:t xml:space="preserve">, </w:t>
      </w:r>
      <w:r>
        <w:t>de m</w:t>
      </w:r>
      <w:r w:rsidR="00DD1C38">
        <w:t>’</w:t>
      </w:r>
      <w:r>
        <w:t>oindre de tous les baumes d</w:t>
      </w:r>
      <w:r w:rsidR="00DD1C38">
        <w:t>’</w:t>
      </w:r>
      <w:r>
        <w:t>Orient</w:t>
      </w:r>
      <w:r w:rsidR="00DD1C38">
        <w:t xml:space="preserve">. </w:t>
      </w:r>
      <w:r>
        <w:t>Sur les tapis</w:t>
      </w:r>
      <w:r w:rsidR="00DD1C38">
        <w:t xml:space="preserve">, </w:t>
      </w:r>
      <w:r>
        <w:t>à même le sol</w:t>
      </w:r>
      <w:r w:rsidR="00DD1C38">
        <w:t xml:space="preserve">, </w:t>
      </w:r>
      <w:r>
        <w:t>une immense pièce de lin avait été disposée</w:t>
      </w:r>
      <w:r w:rsidR="00DD1C38">
        <w:t xml:space="preserve">. </w:t>
      </w:r>
      <w:r>
        <w:t>Ce fut là qu</w:t>
      </w:r>
      <w:r w:rsidR="00DD1C38">
        <w:t>’</w:t>
      </w:r>
      <w:r>
        <w:t>elle me fit étendre</w:t>
      </w:r>
      <w:r w:rsidR="00DD1C38">
        <w:t xml:space="preserve">, </w:t>
      </w:r>
      <w:r>
        <w:t>mes cheveux dénoués autour de moi</w:t>
      </w:r>
      <w:r w:rsidR="00DD1C38">
        <w:t xml:space="preserve">. </w:t>
      </w:r>
      <w:r>
        <w:t>Deux négresses qui l</w:t>
      </w:r>
      <w:r w:rsidR="00DD1C38">
        <w:t>’</w:t>
      </w:r>
      <w:r>
        <w:t>accompagnaient étaient chargées de vastes bourriches de vannerie débordant de pétales de roses</w:t>
      </w:r>
      <w:r w:rsidR="00DD1C38">
        <w:t xml:space="preserve">. </w:t>
      </w:r>
      <w:r>
        <w:t>Ce furent ces roses plus odorantes qu</w:t>
      </w:r>
      <w:r w:rsidR="00DD1C38">
        <w:t>’</w:t>
      </w:r>
      <w:r>
        <w:t>il n</w:t>
      </w:r>
      <w:r w:rsidR="00DD1C38">
        <w:t>’</w:t>
      </w:r>
      <w:r>
        <w:t>est possible d</w:t>
      </w:r>
      <w:r w:rsidR="00DD1C38">
        <w:t>’</w:t>
      </w:r>
      <w:r>
        <w:t>imaginer qui commencèrent à pleuvoir sur moi</w:t>
      </w:r>
      <w:r w:rsidR="00DD1C38">
        <w:t xml:space="preserve">. </w:t>
      </w:r>
      <w:r>
        <w:t>Lorsque j</w:t>
      </w:r>
      <w:r w:rsidR="00DD1C38">
        <w:t>’</w:t>
      </w:r>
      <w:r>
        <w:t>en fus complètement recouverte</w:t>
      </w:r>
      <w:r w:rsidR="00DD1C38">
        <w:t xml:space="preserve">, </w:t>
      </w:r>
      <w:r>
        <w:t>les quatre coins de la pièce de lin furent ramenés sur mon corps et serrés étroitement tout autour</w:t>
      </w:r>
      <w:r w:rsidR="00DD1C38">
        <w:t xml:space="preserve">, </w:t>
      </w:r>
      <w:r>
        <w:t>à la manière d</w:t>
      </w:r>
      <w:r w:rsidR="00DD1C38">
        <w:t>’</w:t>
      </w:r>
      <w:r>
        <w:t>un linceul</w:t>
      </w:r>
      <w:r w:rsidR="00DD1C38">
        <w:t xml:space="preserve">. </w:t>
      </w:r>
      <w:r>
        <w:t>Une heure durant</w:t>
      </w:r>
      <w:r w:rsidR="00DD1C38">
        <w:t xml:space="preserve">, </w:t>
      </w:r>
      <w:r>
        <w:t>on me laissa macérer au milieu de cette fraîcheur embaumée</w:t>
      </w:r>
      <w:r w:rsidR="00DD1C38">
        <w:t>.</w:t>
      </w:r>
    </w:p>
    <w:p w14:paraId="614B0511" w14:textId="77777777" w:rsidR="00DD1C38" w:rsidRDefault="00DD1C38" w:rsidP="00DA00DC">
      <w:r>
        <w:t>« </w:t>
      </w:r>
      <w:r w:rsidR="00DA00DC">
        <w:t>Bon travail</w:t>
      </w:r>
      <w:r>
        <w:t> ! »</w:t>
      </w:r>
      <w:r w:rsidR="00DA00DC">
        <w:t xml:space="preserve"> fit avec une moue approbative la grande maîtresse</w:t>
      </w:r>
      <w:r>
        <w:t xml:space="preserve">, </w:t>
      </w:r>
      <w:r w:rsidR="00DA00DC">
        <w:t>qui venait d</w:t>
      </w:r>
      <w:r>
        <w:t>’</w:t>
      </w:r>
      <w:r w:rsidR="00DA00DC">
        <w:t>entrer</w:t>
      </w:r>
      <w:r>
        <w:t>.</w:t>
      </w:r>
    </w:p>
    <w:p w14:paraId="3F522D39" w14:textId="77777777" w:rsidR="00DD1C38" w:rsidRDefault="00DA00DC" w:rsidP="00DA00DC">
      <w:r>
        <w:t>Elle tint à régler elle-même tous les autres détails de ma toilette</w:t>
      </w:r>
      <w:r w:rsidR="00DD1C38">
        <w:t xml:space="preserve">. </w:t>
      </w:r>
      <w:r>
        <w:t>Parmi les robes innombrables dont mes coffres débordaient déjà</w:t>
      </w:r>
      <w:r w:rsidR="00DD1C38">
        <w:t xml:space="preserve">, </w:t>
      </w:r>
      <w:r>
        <w:t>elle en choisit une bleue et argent</w:t>
      </w:r>
      <w:r w:rsidR="00DD1C38">
        <w:t xml:space="preserve">, </w:t>
      </w:r>
      <w:r>
        <w:t>vêture de nuit bien plus que de jour</w:t>
      </w:r>
      <w:r w:rsidR="00DD1C38">
        <w:t xml:space="preserve">, </w:t>
      </w:r>
      <w:r>
        <w:t>sans agrafes d</w:t>
      </w:r>
      <w:r w:rsidR="00DD1C38">
        <w:t>’</w:t>
      </w:r>
      <w:r>
        <w:t>aucune sorte</w:t>
      </w:r>
      <w:r w:rsidR="00DD1C38">
        <w:t xml:space="preserve">, </w:t>
      </w:r>
      <w:r>
        <w:t>nouée seulement aux hanches par une écharpe de mêmes couleurs</w:t>
      </w:r>
      <w:r w:rsidR="00DD1C38">
        <w:t xml:space="preserve">. </w:t>
      </w:r>
      <w:r>
        <w:t>Cette écharpe une fois relâchée</w:t>
      </w:r>
      <w:r w:rsidR="00DD1C38">
        <w:t xml:space="preserve">, </w:t>
      </w:r>
      <w:r>
        <w:t>tout le reste n</w:t>
      </w:r>
      <w:r w:rsidR="00DD1C38">
        <w:t>’</w:t>
      </w:r>
      <w:r>
        <w:t>avait plus qu</w:t>
      </w:r>
      <w:r w:rsidR="00DD1C38">
        <w:t>’</w:t>
      </w:r>
      <w:r>
        <w:t>à choir à mes pieds d</w:t>
      </w:r>
      <w:r w:rsidR="00DD1C38">
        <w:t>’</w:t>
      </w:r>
      <w:r>
        <w:t>un seul coup</w:t>
      </w:r>
      <w:r w:rsidR="00DD1C38">
        <w:t xml:space="preserve">. </w:t>
      </w:r>
      <w:r>
        <w:t>Ni bijoux</w:t>
      </w:r>
      <w:r w:rsidR="00DD1C38">
        <w:t xml:space="preserve">, </w:t>
      </w:r>
      <w:r>
        <w:t>ni bas</w:t>
      </w:r>
      <w:r w:rsidR="00DD1C38">
        <w:t xml:space="preserve">, </w:t>
      </w:r>
      <w:r>
        <w:t>bien entendu</w:t>
      </w:r>
      <w:r w:rsidR="00DD1C38">
        <w:t xml:space="preserve">, </w:t>
      </w:r>
      <w:r>
        <w:t>rien d</w:t>
      </w:r>
      <w:r w:rsidR="00DD1C38">
        <w:t>’</w:t>
      </w:r>
      <w:r>
        <w:t xml:space="preserve">autre que des mules en plumage de lophophore </w:t>
      </w:r>
      <w:r>
        <w:lastRenderedPageBreak/>
        <w:t>avec de hauts talons d</w:t>
      </w:r>
      <w:r w:rsidR="00DD1C38">
        <w:t>’</w:t>
      </w:r>
      <w:r>
        <w:t>argent</w:t>
      </w:r>
      <w:r w:rsidR="00DD1C38">
        <w:t xml:space="preserve">, </w:t>
      </w:r>
      <w:r>
        <w:t>ainsi qu</w:t>
      </w:r>
      <w:r w:rsidR="00DD1C38">
        <w:t>’</w:t>
      </w:r>
      <w:r>
        <w:t>une magnifique cape de martre</w:t>
      </w:r>
      <w:r w:rsidR="00DD1C38">
        <w:t xml:space="preserve">, </w:t>
      </w:r>
      <w:r>
        <w:t>dans laquelle</w:t>
      </w:r>
      <w:r w:rsidR="00DD1C38">
        <w:t xml:space="preserve">, </w:t>
      </w:r>
      <w:r>
        <w:t>le moment venu</w:t>
      </w:r>
      <w:r w:rsidR="00DD1C38">
        <w:t xml:space="preserve">, </w:t>
      </w:r>
      <w:r>
        <w:t xml:space="preserve">la </w:t>
      </w:r>
      <w:proofErr w:type="spellStart"/>
      <w:r>
        <w:t>Hasnadar</w:t>
      </w:r>
      <w:proofErr w:type="spellEnd"/>
      <w:r>
        <w:t xml:space="preserve"> prit la peine de m</w:t>
      </w:r>
      <w:r w:rsidR="00DD1C38">
        <w:t>’</w:t>
      </w:r>
      <w:r>
        <w:t>emmitoufler</w:t>
      </w:r>
      <w:r w:rsidR="00DD1C38">
        <w:t>.</w:t>
      </w:r>
    </w:p>
    <w:p w14:paraId="12E547E6" w14:textId="77777777" w:rsidR="00DD1C38" w:rsidRDefault="00DD1C38" w:rsidP="00DA00DC">
      <w:r>
        <w:t>« </w:t>
      </w:r>
      <w:r w:rsidR="00DA00DC">
        <w:t>Couvre-toi bien</w:t>
      </w:r>
      <w:r>
        <w:t> ! »</w:t>
      </w:r>
      <w:r w:rsidR="00DA00DC">
        <w:t xml:space="preserve"> m</w:t>
      </w:r>
      <w:r>
        <w:t>’</w:t>
      </w:r>
      <w:r w:rsidR="00DA00DC">
        <w:t>ordonna-t-elle</w:t>
      </w:r>
      <w:r>
        <w:t>.</w:t>
      </w:r>
    </w:p>
    <w:p w14:paraId="1166D28B" w14:textId="77777777" w:rsidR="00DD1C38" w:rsidRDefault="00DA00DC" w:rsidP="00DA00DC">
      <w:r>
        <w:t>Elle venait de s</w:t>
      </w:r>
      <w:r w:rsidR="00DD1C38">
        <w:t>’</w:t>
      </w:r>
      <w:r>
        <w:t>apercevoir que je claquais des dents</w:t>
      </w:r>
      <w:r w:rsidR="00DD1C38">
        <w:t xml:space="preserve">. </w:t>
      </w:r>
      <w:r>
        <w:t>Elle avait cru que c</w:t>
      </w:r>
      <w:r w:rsidR="00DD1C38">
        <w:t>’</w:t>
      </w:r>
      <w:r>
        <w:t>était de froid</w:t>
      </w:r>
      <w:r w:rsidR="00DD1C38">
        <w:t>.</w:t>
      </w:r>
    </w:p>
    <w:p w14:paraId="6C1EC6DD" w14:textId="0103FF53" w:rsidR="00DA00DC" w:rsidRDefault="00DD1C38" w:rsidP="00DA00DC">
      <w:r>
        <w:t>« </w:t>
      </w:r>
      <w:r w:rsidR="00DA00DC">
        <w:t>Il n</w:t>
      </w:r>
      <w:r>
        <w:t>’</w:t>
      </w:r>
      <w:r w:rsidR="00DA00DC">
        <w:t>y a que cette maudite grande galerie à traverser</w:t>
      </w:r>
      <w:r>
        <w:t xml:space="preserve">, </w:t>
      </w:r>
      <w:r w:rsidR="00DA00DC">
        <w:t>dit-elle</w:t>
      </w:r>
      <w:r>
        <w:t xml:space="preserve">. </w:t>
      </w:r>
      <w:r w:rsidR="00DA00DC">
        <w:t>On n</w:t>
      </w:r>
      <w:r>
        <w:t>’</w:t>
      </w:r>
      <w:r w:rsidR="00DA00DC">
        <w:t>a jamais pu réussir à la préserver des courants d</w:t>
      </w:r>
      <w:r>
        <w:t>’</w:t>
      </w:r>
      <w:r w:rsidR="00DA00DC">
        <w:t>air</w:t>
      </w:r>
      <w:r>
        <w:t xml:space="preserve">. </w:t>
      </w:r>
      <w:r w:rsidR="00DA00DC">
        <w:t>Mais là-bas</w:t>
      </w:r>
      <w:r>
        <w:t xml:space="preserve">, </w:t>
      </w:r>
      <w:r w:rsidR="00DA00DC">
        <w:t>sois sans aucune crainte</w:t>
      </w:r>
      <w:r>
        <w:t xml:space="preserve">. </w:t>
      </w:r>
      <w:r w:rsidR="00DA00DC">
        <w:t>C</w:t>
      </w:r>
      <w:r>
        <w:t>’</w:t>
      </w:r>
      <w:r w:rsidR="00DA00DC">
        <w:t>est plus que bien chauffé</w:t>
      </w:r>
      <w:r>
        <w:t>. »</w:t>
      </w:r>
    </w:p>
    <w:p w14:paraId="35062E67" w14:textId="77777777" w:rsidR="00DD1C38" w:rsidRDefault="00DA00DC" w:rsidP="00DA00DC">
      <w:r>
        <w:t xml:space="preserve">Précédées par </w:t>
      </w:r>
      <w:proofErr w:type="spellStart"/>
      <w:r>
        <w:t>Djemil</w:t>
      </w:r>
      <w:proofErr w:type="spellEnd"/>
      <w:r w:rsidR="00DD1C38">
        <w:t xml:space="preserve">, </w:t>
      </w:r>
      <w:r>
        <w:t>sa courbache toujours au poignet</w:t>
      </w:r>
      <w:r w:rsidR="00DD1C38">
        <w:t xml:space="preserve">, </w:t>
      </w:r>
      <w:r>
        <w:t>nous nous engageâmes donc dans la grande galerie</w:t>
      </w:r>
      <w:r w:rsidR="00DD1C38">
        <w:t xml:space="preserve">, </w:t>
      </w:r>
      <w:r>
        <w:t>déserte comme d</w:t>
      </w:r>
      <w:r w:rsidR="00DD1C38">
        <w:t>’</w:t>
      </w:r>
      <w:r>
        <w:t>habitude à cette heure</w:t>
      </w:r>
      <w:r w:rsidR="00DD1C38">
        <w:t xml:space="preserve">. </w:t>
      </w:r>
      <w:r>
        <w:t>Pas d</w:t>
      </w:r>
      <w:r w:rsidR="00DD1C38">
        <w:t>’</w:t>
      </w:r>
      <w:r>
        <w:t>autres bruits que des appels brefs</w:t>
      </w:r>
      <w:r w:rsidR="00DD1C38">
        <w:t xml:space="preserve">, </w:t>
      </w:r>
      <w:r>
        <w:t>des heurts de crosses de fusils sur les dalles</w:t>
      </w:r>
      <w:r w:rsidR="00DD1C38">
        <w:t xml:space="preserve"> : </w:t>
      </w:r>
      <w:r>
        <w:t>la relève des divers corps de garde qui s</w:t>
      </w:r>
      <w:r w:rsidR="00DD1C38">
        <w:t>’</w:t>
      </w:r>
      <w:r>
        <w:t>accomplissait</w:t>
      </w:r>
      <w:r w:rsidR="00DD1C38">
        <w:t xml:space="preserve">. </w:t>
      </w:r>
      <w:r>
        <w:t>Une gigantesque porte cloutée</w:t>
      </w:r>
      <w:r w:rsidR="00DD1C38">
        <w:t xml:space="preserve">, </w:t>
      </w:r>
      <w:r>
        <w:t>une seconde</w:t>
      </w:r>
      <w:r w:rsidR="00DD1C38">
        <w:t xml:space="preserve">, </w:t>
      </w:r>
      <w:r>
        <w:t>nous arrêta</w:t>
      </w:r>
      <w:r w:rsidR="00DD1C38">
        <w:t xml:space="preserve"> : </w:t>
      </w:r>
      <w:r>
        <w:t>l</w:t>
      </w:r>
      <w:r w:rsidR="00DD1C38">
        <w:t>’</w:t>
      </w:r>
      <w:r>
        <w:t xml:space="preserve">entrée du </w:t>
      </w:r>
      <w:proofErr w:type="spellStart"/>
      <w:r>
        <w:t>Mabeyin</w:t>
      </w:r>
      <w:proofErr w:type="spellEnd"/>
      <w:r>
        <w:t xml:space="preserve"> et du </w:t>
      </w:r>
      <w:proofErr w:type="spellStart"/>
      <w:r>
        <w:t>Selamlik</w:t>
      </w:r>
      <w:proofErr w:type="spellEnd"/>
      <w:r w:rsidR="00DD1C38">
        <w:t xml:space="preserve">. </w:t>
      </w:r>
      <w:r>
        <w:t>La grande maîtresse ramena son tcharchaf sur son front et me fit signe de faire de même</w:t>
      </w:r>
      <w:r w:rsidR="00DD1C38">
        <w:t xml:space="preserve">. </w:t>
      </w:r>
      <w:r>
        <w:t>Nous passâmes avec rapidité devant un poste de soldats en armes</w:t>
      </w:r>
      <w:r w:rsidR="00DD1C38">
        <w:t xml:space="preserve">. </w:t>
      </w:r>
      <w:r>
        <w:t>Et</w:t>
      </w:r>
      <w:r w:rsidR="00DD1C38">
        <w:t xml:space="preserve">, </w:t>
      </w:r>
      <w:r>
        <w:t>subitement des corridors emplis de miroirs et de lustres se mirent à étinceler</w:t>
      </w:r>
      <w:r w:rsidR="00DD1C38">
        <w:t>.</w:t>
      </w:r>
    </w:p>
    <w:p w14:paraId="28E58107" w14:textId="77777777" w:rsidR="00DD1C38" w:rsidRDefault="00DA00DC" w:rsidP="00DA00DC">
      <w:r>
        <w:t>Nous arrivâmes ainsi devant une porte en retrait</w:t>
      </w:r>
      <w:r w:rsidR="00DD1C38">
        <w:t xml:space="preserve">, </w:t>
      </w:r>
      <w:r>
        <w:t>minuscule</w:t>
      </w:r>
      <w:r w:rsidR="00DD1C38">
        <w:t xml:space="preserve">, </w:t>
      </w:r>
      <w:r>
        <w:t>celle-là</w:t>
      </w:r>
      <w:r w:rsidR="00DD1C38">
        <w:t xml:space="preserve">. </w:t>
      </w:r>
      <w:r>
        <w:t>Il devait presque falloir courber la tête pour la franchir</w:t>
      </w:r>
      <w:r w:rsidR="00DD1C38">
        <w:t>.</w:t>
      </w:r>
    </w:p>
    <w:p w14:paraId="493749BB" w14:textId="77777777" w:rsidR="00DD1C38" w:rsidRDefault="00DD1C38" w:rsidP="00DA00DC">
      <w:r>
        <w:t>« </w:t>
      </w:r>
      <w:r w:rsidR="00DA00DC">
        <w:t>C</w:t>
      </w:r>
      <w:r>
        <w:t>’</w:t>
      </w:r>
      <w:r w:rsidR="00DA00DC">
        <w:t>est ici</w:t>
      </w:r>
      <w:r>
        <w:t> ! »</w:t>
      </w:r>
      <w:r w:rsidR="00DA00DC">
        <w:t xml:space="preserve"> dit la </w:t>
      </w:r>
      <w:proofErr w:type="spellStart"/>
      <w:r w:rsidR="00DA00DC">
        <w:t>Hasnadar</w:t>
      </w:r>
      <w:proofErr w:type="spellEnd"/>
      <w:r>
        <w:t>.</w:t>
      </w:r>
    </w:p>
    <w:p w14:paraId="513C5124" w14:textId="77777777" w:rsidR="00DD1C38" w:rsidRDefault="00DA00DC" w:rsidP="00DA00DC">
      <w:r>
        <w:t>Et elle frappa</w:t>
      </w:r>
      <w:r w:rsidR="00DD1C38">
        <w:t>.</w:t>
      </w:r>
    </w:p>
    <w:p w14:paraId="6552865C" w14:textId="77777777" w:rsidR="00DD1C38" w:rsidRDefault="00DA00DC" w:rsidP="00DA00DC">
      <w:r>
        <w:t>La porte s</w:t>
      </w:r>
      <w:r w:rsidR="00DD1C38">
        <w:t>’</w:t>
      </w:r>
      <w:r>
        <w:t>entrouvrit</w:t>
      </w:r>
      <w:r w:rsidR="00DD1C38">
        <w:t xml:space="preserve">. </w:t>
      </w:r>
      <w:r>
        <w:t>J</w:t>
      </w:r>
      <w:r w:rsidR="00DD1C38">
        <w:t>’</w:t>
      </w:r>
      <w:r>
        <w:t>aperçus un nègre géant</w:t>
      </w:r>
      <w:r w:rsidR="00DD1C38">
        <w:t xml:space="preserve">, </w:t>
      </w:r>
      <w:r>
        <w:t xml:space="preserve">plus grand que </w:t>
      </w:r>
      <w:proofErr w:type="spellStart"/>
      <w:r>
        <w:t>Djemil</w:t>
      </w:r>
      <w:proofErr w:type="spellEnd"/>
      <w:r w:rsidR="00DD1C38">
        <w:t xml:space="preserve">, </w:t>
      </w:r>
      <w:r>
        <w:t>peut-être</w:t>
      </w:r>
      <w:r w:rsidR="00DD1C38">
        <w:t xml:space="preserve">. </w:t>
      </w:r>
      <w:r>
        <w:t>Il portait la livrée argent et bleu de la Cour impériale</w:t>
      </w:r>
      <w:r w:rsidR="00DD1C38">
        <w:t>.</w:t>
      </w:r>
    </w:p>
    <w:p w14:paraId="601641D3" w14:textId="77777777" w:rsidR="00DD1C38" w:rsidRDefault="00DD1C38" w:rsidP="00DA00DC">
      <w:r>
        <w:lastRenderedPageBreak/>
        <w:t>« </w:t>
      </w:r>
      <w:r w:rsidR="00DA00DC">
        <w:t>La voici</w:t>
      </w:r>
      <w:r>
        <w:t xml:space="preserve">, </w:t>
      </w:r>
      <w:proofErr w:type="spellStart"/>
      <w:r w:rsidR="00DA00DC">
        <w:t>Djafer</w:t>
      </w:r>
      <w:proofErr w:type="spellEnd"/>
      <w:r>
        <w:t> ! »</w:t>
      </w:r>
      <w:r w:rsidR="00DA00DC">
        <w:t xml:space="preserve"> dit simplement la </w:t>
      </w:r>
      <w:proofErr w:type="spellStart"/>
      <w:r w:rsidR="00DA00DC">
        <w:t>Hasnadar</w:t>
      </w:r>
      <w:proofErr w:type="spellEnd"/>
      <w:r w:rsidR="00DA00DC">
        <w:t xml:space="preserve"> </w:t>
      </w:r>
      <w:proofErr w:type="spellStart"/>
      <w:r w:rsidR="00DA00DC">
        <w:t>Housta</w:t>
      </w:r>
      <w:proofErr w:type="spellEnd"/>
      <w:r>
        <w:t>.</w:t>
      </w:r>
    </w:p>
    <w:p w14:paraId="75141758" w14:textId="77777777" w:rsidR="00DD1C38" w:rsidRDefault="00DA00DC" w:rsidP="00DA00DC">
      <w:r>
        <w:t>Seule</w:t>
      </w:r>
      <w:r w:rsidR="00DD1C38">
        <w:t xml:space="preserve">, </w:t>
      </w:r>
      <w:r>
        <w:t>à présent</w:t>
      </w:r>
      <w:r w:rsidR="00DD1C38">
        <w:t xml:space="preserve">, </w:t>
      </w:r>
      <w:r>
        <w:t>j</w:t>
      </w:r>
      <w:r w:rsidR="00DD1C38">
        <w:t>’</w:t>
      </w:r>
      <w:r>
        <w:t>étais toute seule dans une étrange chambre aménagée en rotonde</w:t>
      </w:r>
      <w:r w:rsidR="00DD1C38">
        <w:t xml:space="preserve">, </w:t>
      </w:r>
      <w:r>
        <w:t>éclairée avec parcimonie par des lampes qu</w:t>
      </w:r>
      <w:r w:rsidR="00DD1C38">
        <w:t>’</w:t>
      </w:r>
      <w:r>
        <w:t>on ne voyait pas</w:t>
      </w:r>
      <w:r w:rsidR="00DD1C38">
        <w:t xml:space="preserve">. </w:t>
      </w:r>
      <w:r>
        <w:t>Des tapis et des rideaux épais</w:t>
      </w:r>
      <w:r w:rsidR="00DD1C38">
        <w:t xml:space="preserve">. </w:t>
      </w:r>
      <w:r>
        <w:t>Un divan où l</w:t>
      </w:r>
      <w:r w:rsidR="00DD1C38">
        <w:t>’</w:t>
      </w:r>
      <w:r>
        <w:t>on accédait par deux marches en surélévation formait le centre de cette pièce bizarre</w:t>
      </w:r>
      <w:r w:rsidR="00DD1C38">
        <w:t xml:space="preserve">. </w:t>
      </w:r>
      <w:r>
        <w:t>Et</w:t>
      </w:r>
      <w:r w:rsidR="00DD1C38">
        <w:t xml:space="preserve">, </w:t>
      </w:r>
      <w:r>
        <w:t>comme teintes</w:t>
      </w:r>
      <w:r w:rsidR="00DD1C38">
        <w:t xml:space="preserve">, </w:t>
      </w:r>
      <w:r>
        <w:t>toujours ce bleu</w:t>
      </w:r>
      <w:r w:rsidR="00DD1C38">
        <w:t xml:space="preserve">, </w:t>
      </w:r>
      <w:r>
        <w:t>toujours cet argent</w:t>
      </w:r>
      <w:r w:rsidR="00DD1C38">
        <w:t> !</w:t>
      </w:r>
    </w:p>
    <w:p w14:paraId="406C94D5" w14:textId="77777777" w:rsidR="00DD1C38" w:rsidRDefault="00DA00DC" w:rsidP="00DA00DC">
      <w:r>
        <w:t>Ah</w:t>
      </w:r>
      <w:r w:rsidR="00DD1C38">
        <w:t xml:space="preserve"> ! </w:t>
      </w:r>
      <w:r>
        <w:t>certes oui</w:t>
      </w:r>
      <w:r w:rsidR="00DD1C38">
        <w:t xml:space="preserve">, </w:t>
      </w:r>
      <w:r>
        <w:t>il faisait chaud</w:t>
      </w:r>
      <w:r w:rsidR="00DD1C38">
        <w:t xml:space="preserve">. </w:t>
      </w:r>
      <w:r>
        <w:t>J</w:t>
      </w:r>
      <w:r w:rsidR="00DD1C38">
        <w:t>’</w:t>
      </w:r>
      <w:r>
        <w:t>étouffais presque</w:t>
      </w:r>
      <w:r w:rsidR="00DD1C38">
        <w:t xml:space="preserve">. </w:t>
      </w:r>
      <w:r>
        <w:t>Je continuais à claquer des dents</w:t>
      </w:r>
      <w:r w:rsidR="00DD1C38">
        <w:t xml:space="preserve">, </w:t>
      </w:r>
      <w:r>
        <w:t>cependant</w:t>
      </w:r>
      <w:r w:rsidR="00DD1C38">
        <w:t xml:space="preserve">. </w:t>
      </w:r>
      <w:r>
        <w:t>Je fis glisser ma cape de zibeline</w:t>
      </w:r>
      <w:r w:rsidR="00DD1C38">
        <w:t xml:space="preserve">, </w:t>
      </w:r>
      <w:r>
        <w:t>relâchai l</w:t>
      </w:r>
      <w:r w:rsidR="00DD1C38">
        <w:t>’</w:t>
      </w:r>
      <w:r>
        <w:t>écharpe de ma tunique</w:t>
      </w:r>
      <w:r w:rsidR="00DD1C38">
        <w:t xml:space="preserve">. </w:t>
      </w:r>
      <w:r>
        <w:t>Mon corps était tout en sueur</w:t>
      </w:r>
      <w:r w:rsidR="00DD1C38">
        <w:t xml:space="preserve">. </w:t>
      </w:r>
      <w:r>
        <w:t>Il y avait bien dix minutes que je me trouvais là</w:t>
      </w:r>
      <w:r w:rsidR="00DD1C38">
        <w:t xml:space="preserve">. </w:t>
      </w:r>
      <w:r>
        <w:t>S</w:t>
      </w:r>
      <w:r w:rsidR="00DD1C38">
        <w:t>’</w:t>
      </w:r>
      <w:r>
        <w:t>asseoir</w:t>
      </w:r>
      <w:r w:rsidR="00DD1C38">
        <w:t xml:space="preserve"> ? </w:t>
      </w:r>
      <w:r>
        <w:t>Oui</w:t>
      </w:r>
      <w:r w:rsidR="00DD1C38">
        <w:t xml:space="preserve">, </w:t>
      </w:r>
      <w:r>
        <w:t>si j</w:t>
      </w:r>
      <w:r w:rsidR="00DD1C38">
        <w:t>’</w:t>
      </w:r>
      <w:r>
        <w:t>avais osé</w:t>
      </w:r>
      <w:r w:rsidR="00DD1C38">
        <w:t>.</w:t>
      </w:r>
    </w:p>
    <w:p w14:paraId="724CBBF2" w14:textId="1ED08435" w:rsidR="00DA00DC" w:rsidRDefault="00DD1C38" w:rsidP="00DA00DC">
      <w:r>
        <w:t>« </w:t>
      </w:r>
      <w:r w:rsidR="00DA00DC">
        <w:t>Est-ce que cela va durer encore longtemps</w:t>
      </w:r>
      <w:r>
        <w:t xml:space="preserve"> ? </w:t>
      </w:r>
      <w:r w:rsidR="00DA00DC">
        <w:t>Ah</w:t>
      </w:r>
      <w:r>
        <w:t xml:space="preserve"> ! </w:t>
      </w:r>
      <w:r w:rsidR="00DA00DC">
        <w:t>finissons-en le plus vite possible</w:t>
      </w:r>
      <w:r>
        <w:t> ! »</w:t>
      </w:r>
    </w:p>
    <w:p w14:paraId="4C120462" w14:textId="77777777" w:rsidR="00DD1C38" w:rsidRDefault="00DA00DC" w:rsidP="00DA00DC">
      <w:r>
        <w:t>Ne venais-je pas de parler tout haut</w:t>
      </w:r>
      <w:r w:rsidR="00DD1C38">
        <w:t xml:space="preserve"> ? </w:t>
      </w:r>
      <w:r>
        <w:t>Je tressaillis à cette idée</w:t>
      </w:r>
      <w:r w:rsidR="00DD1C38">
        <w:t xml:space="preserve">. </w:t>
      </w:r>
      <w:r>
        <w:t>Et soudain ce tressaillement se mua en frisson d</w:t>
      </w:r>
      <w:r w:rsidR="00DD1C38">
        <w:t>’</w:t>
      </w:r>
      <w:r>
        <w:t>horreur</w:t>
      </w:r>
      <w:r w:rsidR="00DD1C38">
        <w:t xml:space="preserve">. </w:t>
      </w:r>
      <w:r>
        <w:t>Une espèce de ricanement</w:t>
      </w:r>
      <w:r w:rsidR="00DD1C38">
        <w:t xml:space="preserve">, </w:t>
      </w:r>
      <w:r>
        <w:t>de soupir étouffé avait retenti dans un coin</w:t>
      </w:r>
      <w:r w:rsidR="00DD1C38">
        <w:t xml:space="preserve">. </w:t>
      </w:r>
      <w:r>
        <w:t>Ainsi donc</w:t>
      </w:r>
      <w:r w:rsidR="00DD1C38">
        <w:t xml:space="preserve">, </w:t>
      </w:r>
      <w:r>
        <w:t>depuis un quart d</w:t>
      </w:r>
      <w:r w:rsidR="00DD1C38">
        <w:t>’</w:t>
      </w:r>
      <w:r>
        <w:t>heure</w:t>
      </w:r>
      <w:r w:rsidR="00DD1C38">
        <w:t xml:space="preserve">, </w:t>
      </w:r>
      <w:r>
        <w:t>je me figurais être seule ici</w:t>
      </w:r>
      <w:r w:rsidR="00DD1C38">
        <w:t xml:space="preserve"> ! </w:t>
      </w:r>
      <w:r>
        <w:t>Or</w:t>
      </w:r>
      <w:r w:rsidR="00DD1C38">
        <w:t xml:space="preserve">, </w:t>
      </w:r>
      <w:r>
        <w:t>voilà que ce n</w:t>
      </w:r>
      <w:r w:rsidR="00DD1C38">
        <w:t>’</w:t>
      </w:r>
      <w:r>
        <w:t>était pas vrai</w:t>
      </w:r>
      <w:r w:rsidR="00DD1C38">
        <w:t xml:space="preserve">. </w:t>
      </w:r>
      <w:r>
        <w:t>Il y avait quelqu</w:t>
      </w:r>
      <w:r w:rsidR="00DD1C38">
        <w:t>’</w:t>
      </w:r>
      <w:r>
        <w:t>un</w:t>
      </w:r>
      <w:r w:rsidR="00DD1C38">
        <w:t xml:space="preserve"> ! </w:t>
      </w:r>
      <w:r>
        <w:t>Il y avait quelqu</w:t>
      </w:r>
      <w:r w:rsidR="00DD1C38">
        <w:t>’</w:t>
      </w:r>
      <w:r>
        <w:t>un</w:t>
      </w:r>
      <w:r w:rsidR="00DD1C38">
        <w:t> !</w:t>
      </w:r>
    </w:p>
    <w:p w14:paraId="0EA47D2E" w14:textId="77777777" w:rsidR="00DD1C38" w:rsidRDefault="00DA00DC" w:rsidP="00DA00DC">
      <w:r>
        <w:t>D</w:t>
      </w:r>
      <w:r w:rsidR="00DD1C38">
        <w:t>’</w:t>
      </w:r>
      <w:r>
        <w:t>abord</w:t>
      </w:r>
      <w:r w:rsidR="00DD1C38">
        <w:t xml:space="preserve">, </w:t>
      </w:r>
      <w:r>
        <w:t>malgré tous mes efforts</w:t>
      </w:r>
      <w:r w:rsidR="00DD1C38">
        <w:t xml:space="preserve">, </w:t>
      </w:r>
      <w:r>
        <w:t>je ne vis rien</w:t>
      </w:r>
      <w:r w:rsidR="00DD1C38">
        <w:t xml:space="preserve">. </w:t>
      </w:r>
      <w:r>
        <w:t>De l</w:t>
      </w:r>
      <w:r w:rsidR="00DD1C38">
        <w:t>’</w:t>
      </w:r>
      <w:r>
        <w:t>ombre</w:t>
      </w:r>
      <w:r w:rsidR="00DD1C38">
        <w:t xml:space="preserve">, </w:t>
      </w:r>
      <w:r>
        <w:t>de l</w:t>
      </w:r>
      <w:r w:rsidR="00DD1C38">
        <w:t>’</w:t>
      </w:r>
      <w:r>
        <w:t>ombre encore</w:t>
      </w:r>
      <w:r w:rsidR="00DD1C38">
        <w:t xml:space="preserve">, </w:t>
      </w:r>
      <w:r>
        <w:t>de l</w:t>
      </w:r>
      <w:r w:rsidR="00DD1C38">
        <w:t>’</w:t>
      </w:r>
      <w:r>
        <w:t>ombre</w:t>
      </w:r>
      <w:r w:rsidR="00DD1C38">
        <w:t xml:space="preserve"> ! </w:t>
      </w:r>
      <w:r>
        <w:t>Puis</w:t>
      </w:r>
      <w:r w:rsidR="00DD1C38">
        <w:t xml:space="preserve">, </w:t>
      </w:r>
      <w:r>
        <w:t>cette ombre commença à se désépaissir</w:t>
      </w:r>
      <w:r w:rsidR="00DD1C38">
        <w:t xml:space="preserve">, </w:t>
      </w:r>
      <w:r>
        <w:t>à se décanter</w:t>
      </w:r>
      <w:r w:rsidR="00DD1C38">
        <w:t xml:space="preserve">. </w:t>
      </w:r>
      <w:r>
        <w:t>Et alors</w:t>
      </w:r>
      <w:r w:rsidR="00DD1C38">
        <w:t xml:space="preserve">, </w:t>
      </w:r>
      <w:r>
        <w:t>une chose terrifiante m</w:t>
      </w:r>
      <w:r w:rsidR="00DD1C38">
        <w:t>’</w:t>
      </w:r>
      <w:r>
        <w:t>apparut</w:t>
      </w:r>
      <w:r w:rsidR="00DD1C38">
        <w:t xml:space="preserve">, </w:t>
      </w:r>
      <w:r>
        <w:t>quelque chose de recroquevillé</w:t>
      </w:r>
      <w:r w:rsidR="00DD1C38">
        <w:t xml:space="preserve">, </w:t>
      </w:r>
      <w:r>
        <w:t>coudes aux genoux</w:t>
      </w:r>
      <w:r w:rsidR="00DD1C38">
        <w:t xml:space="preserve">, </w:t>
      </w:r>
      <w:r>
        <w:t>poings dans la barbe</w:t>
      </w:r>
      <w:r w:rsidR="00DD1C38">
        <w:t xml:space="preserve">, </w:t>
      </w:r>
      <w:r>
        <w:t>sur un sofa</w:t>
      </w:r>
      <w:r w:rsidR="00DD1C38">
        <w:t xml:space="preserve">, </w:t>
      </w:r>
      <w:r>
        <w:t>quelque chose de souffreteux</w:t>
      </w:r>
      <w:r w:rsidR="00DD1C38">
        <w:t xml:space="preserve">, </w:t>
      </w:r>
      <w:r>
        <w:t>d</w:t>
      </w:r>
      <w:r w:rsidR="00DD1C38">
        <w:t>’</w:t>
      </w:r>
      <w:r>
        <w:t>obscène</w:t>
      </w:r>
      <w:r w:rsidR="00DD1C38">
        <w:t xml:space="preserve">, </w:t>
      </w:r>
      <w:r>
        <w:t>d</w:t>
      </w:r>
      <w:r w:rsidR="00DD1C38">
        <w:t>’</w:t>
      </w:r>
      <w:r>
        <w:t>hirsute</w:t>
      </w:r>
      <w:r w:rsidR="00DD1C38">
        <w:t xml:space="preserve">, </w:t>
      </w:r>
      <w:r>
        <w:t>semblable à une atroce araignée velue</w:t>
      </w:r>
      <w:r w:rsidR="00DD1C38">
        <w:t xml:space="preserve">… </w:t>
      </w:r>
      <w:r>
        <w:t>Puis</w:t>
      </w:r>
      <w:r w:rsidR="00DD1C38">
        <w:t xml:space="preserve">, </w:t>
      </w:r>
      <w:r>
        <w:t>peu à peu</w:t>
      </w:r>
      <w:r w:rsidR="00DD1C38">
        <w:t xml:space="preserve">, </w:t>
      </w:r>
      <w:r>
        <w:t>voilà que cette chose se mit à se mouvoir</w:t>
      </w:r>
      <w:r w:rsidR="00DD1C38">
        <w:t xml:space="preserve">, </w:t>
      </w:r>
      <w:r>
        <w:t>à avancer</w:t>
      </w:r>
      <w:r w:rsidR="00DD1C38">
        <w:t xml:space="preserve">, </w:t>
      </w:r>
      <w:r>
        <w:t>avec une lenteur calculée</w:t>
      </w:r>
      <w:r w:rsidR="00DD1C38">
        <w:t xml:space="preserve">, </w:t>
      </w:r>
      <w:r>
        <w:t>menaçante</w:t>
      </w:r>
      <w:r w:rsidR="00DD1C38">
        <w:t xml:space="preserve">, </w:t>
      </w:r>
      <w:r>
        <w:t>épouvantable</w:t>
      </w:r>
      <w:r w:rsidR="00DD1C38">
        <w:t xml:space="preserve">. </w:t>
      </w:r>
      <w:r>
        <w:t>Horreur</w:t>
      </w:r>
      <w:r w:rsidR="00DD1C38">
        <w:t xml:space="preserve"> ! </w:t>
      </w:r>
      <w:r>
        <w:t>Sous l</w:t>
      </w:r>
      <w:r w:rsidR="00DD1C38">
        <w:t>’</w:t>
      </w:r>
      <w:r>
        <w:t>espèce de plaid bleu et argent qui le recouvrait</w:t>
      </w:r>
      <w:r w:rsidR="00DD1C38">
        <w:t xml:space="preserve">, </w:t>
      </w:r>
      <w:r>
        <w:t>lui aussi</w:t>
      </w:r>
      <w:r w:rsidR="00DD1C38">
        <w:t xml:space="preserve">, </w:t>
      </w:r>
      <w:r>
        <w:t>il était nu</w:t>
      </w:r>
      <w:r w:rsidR="00DD1C38">
        <w:t xml:space="preserve">, </w:t>
      </w:r>
      <w:r>
        <w:t>il était nu</w:t>
      </w:r>
      <w:r w:rsidR="00DD1C38">
        <w:t> !</w:t>
      </w:r>
    </w:p>
    <w:p w14:paraId="0F75DA7B" w14:textId="77777777" w:rsidR="00DD1C38" w:rsidRDefault="00DA00DC" w:rsidP="00DA00DC">
      <w:r>
        <w:lastRenderedPageBreak/>
        <w:t>Si l</w:t>
      </w:r>
      <w:r w:rsidR="00DD1C38">
        <w:t>’</w:t>
      </w:r>
      <w:r>
        <w:t>on ne meurt pas</w:t>
      </w:r>
      <w:r w:rsidR="00DD1C38">
        <w:t xml:space="preserve">, </w:t>
      </w:r>
      <w:r>
        <w:t>dans de tels instants</w:t>
      </w:r>
      <w:r w:rsidR="00DD1C38">
        <w:t xml:space="preserve">, </w:t>
      </w:r>
      <w:r>
        <w:t>c</w:t>
      </w:r>
      <w:r w:rsidR="00DD1C38">
        <w:t>’</w:t>
      </w:r>
      <w:r>
        <w:t>est que notre pauvre corps est bien constitué</w:t>
      </w:r>
      <w:r w:rsidR="00DD1C38">
        <w:t xml:space="preserve">, </w:t>
      </w:r>
      <w:r>
        <w:t>c</w:t>
      </w:r>
      <w:r w:rsidR="00DD1C38">
        <w:t>’</w:t>
      </w:r>
      <w:r>
        <w:t>est qu</w:t>
      </w:r>
      <w:r w:rsidR="00DD1C38">
        <w:t>’</w:t>
      </w:r>
      <w:r>
        <w:t>il faut qu</w:t>
      </w:r>
      <w:r w:rsidR="00DD1C38">
        <w:t>’</w:t>
      </w:r>
      <w:r>
        <w:t>il soit à l</w:t>
      </w:r>
      <w:r w:rsidR="00DD1C38">
        <w:t>’</w:t>
      </w:r>
      <w:r>
        <w:t>épreuve de toutes les hontes</w:t>
      </w:r>
      <w:r w:rsidR="00DD1C38">
        <w:t xml:space="preserve">, </w:t>
      </w:r>
      <w:r>
        <w:t>de tous les dégoûts</w:t>
      </w:r>
      <w:r w:rsidR="00DD1C38">
        <w:t xml:space="preserve">, </w:t>
      </w:r>
      <w:r>
        <w:t>de tous les stupres</w:t>
      </w:r>
      <w:r w:rsidR="00DD1C38">
        <w:t xml:space="preserve">, </w:t>
      </w:r>
      <w:r>
        <w:t>de toutes les sanies</w:t>
      </w:r>
      <w:r w:rsidR="00DD1C38">
        <w:t xml:space="preserve">. </w:t>
      </w:r>
      <w:r>
        <w:t>La chose continuait à avancer</w:t>
      </w:r>
      <w:r w:rsidR="00DD1C38">
        <w:t xml:space="preserve">. </w:t>
      </w:r>
      <w:r>
        <w:t>Elle poussait de petits halètements</w:t>
      </w:r>
      <w:r w:rsidR="00DD1C38">
        <w:t xml:space="preserve">. </w:t>
      </w:r>
      <w:r>
        <w:t>Un coin de langue sortait de ses dents</w:t>
      </w:r>
      <w:r w:rsidR="00DD1C38">
        <w:t xml:space="preserve">, </w:t>
      </w:r>
      <w:r>
        <w:t>où moussait une écume grisâtre</w:t>
      </w:r>
      <w:r w:rsidR="00DD1C38">
        <w:t xml:space="preserve">. </w:t>
      </w:r>
      <w:r>
        <w:t>Heureusement qu</w:t>
      </w:r>
      <w:r w:rsidR="00DD1C38">
        <w:t>’</w:t>
      </w:r>
      <w:r>
        <w:t>il y a des grâces d</w:t>
      </w:r>
      <w:r w:rsidR="00DD1C38">
        <w:t>’</w:t>
      </w:r>
      <w:r>
        <w:t>état</w:t>
      </w:r>
      <w:r w:rsidR="00DD1C38">
        <w:t xml:space="preserve">, </w:t>
      </w:r>
      <w:r>
        <w:t>dans ces moments-là</w:t>
      </w:r>
      <w:r w:rsidR="00DD1C38">
        <w:t xml:space="preserve"> ! </w:t>
      </w:r>
      <w:r>
        <w:t>Moi</w:t>
      </w:r>
      <w:r w:rsidR="00DD1C38">
        <w:t xml:space="preserve">, </w:t>
      </w:r>
      <w:r>
        <w:t>je sais bien que je n</w:t>
      </w:r>
      <w:r w:rsidR="00DD1C38">
        <w:t>’</w:t>
      </w:r>
      <w:r>
        <w:t>étais plus qu</w:t>
      </w:r>
      <w:r w:rsidR="00DD1C38">
        <w:t>’</w:t>
      </w:r>
      <w:r>
        <w:t>un être inerte et sans âme lorsque la lugubre araignée velue s</w:t>
      </w:r>
      <w:r w:rsidR="00DD1C38">
        <w:t>’</w:t>
      </w:r>
      <w:r>
        <w:t>abattit sur moi</w:t>
      </w:r>
      <w:r w:rsidR="00DD1C38">
        <w:t>.</w:t>
      </w:r>
    </w:p>
    <w:p w14:paraId="6E6C969F" w14:textId="576316FD" w:rsidR="00DA00DC" w:rsidRDefault="00DA00DC" w:rsidP="00DD1C38">
      <w:pPr>
        <w:pStyle w:val="Titre1"/>
        <w:numPr>
          <w:ilvl w:val="0"/>
          <w:numId w:val="16"/>
        </w:numPr>
        <w:ind w:firstLine="0"/>
      </w:pPr>
      <w:bookmarkStart w:id="33" w:name="__RefHeading___Toc367651726"/>
      <w:bookmarkStart w:id="34" w:name="_Toc194342879"/>
      <w:bookmarkEnd w:id="33"/>
      <w:r>
        <w:lastRenderedPageBreak/>
        <w:t>XVI</w:t>
      </w:r>
      <w:bookmarkEnd w:id="34"/>
    </w:p>
    <w:p w14:paraId="5E58EC8B" w14:textId="77777777" w:rsidR="00DD1C38" w:rsidRDefault="00DD1C38" w:rsidP="00DA00DC">
      <w:r>
        <w:t>« </w:t>
      </w:r>
      <w:r w:rsidR="00DA00DC">
        <w:t xml:space="preserve">Pauvre </w:t>
      </w:r>
      <w:proofErr w:type="spellStart"/>
      <w:r w:rsidR="00DA00DC">
        <w:t>Armène</w:t>
      </w:r>
      <w:proofErr w:type="spellEnd"/>
      <w:r>
        <w:t> ! »</w:t>
      </w:r>
      <w:r w:rsidR="00DA00DC">
        <w:t xml:space="preserve"> dit Roche simplement</w:t>
      </w:r>
      <w:r>
        <w:t>.</w:t>
      </w:r>
    </w:p>
    <w:p w14:paraId="3668A7F7" w14:textId="374B49BF" w:rsidR="00DA00DC" w:rsidRDefault="00DA00DC" w:rsidP="00DA00DC"/>
    <w:p w14:paraId="43C15C37" w14:textId="2A5E157E" w:rsidR="00DD1C38" w:rsidRDefault="00DD1C38" w:rsidP="00DA00DC">
      <w:r>
        <w:t>M</w:t>
      </w:r>
      <w:r w:rsidRPr="00DD1C38">
        <w:rPr>
          <w:vertAlign w:val="superscript"/>
        </w:rPr>
        <w:t>me</w:t>
      </w:r>
      <w:r>
        <w:t> </w:t>
      </w:r>
      <w:proofErr w:type="spellStart"/>
      <w:r w:rsidR="00DA00DC">
        <w:t>Hadjilar</w:t>
      </w:r>
      <w:proofErr w:type="spellEnd"/>
      <w:r w:rsidR="00DA00DC">
        <w:t xml:space="preserve"> tressaillit</w:t>
      </w:r>
      <w:r>
        <w:t xml:space="preserve">. </w:t>
      </w:r>
      <w:r w:rsidR="00DA00DC">
        <w:t>Elle eut un petit haussement d</w:t>
      </w:r>
      <w:r>
        <w:t>’</w:t>
      </w:r>
      <w:r w:rsidR="00DA00DC">
        <w:t>épaules</w:t>
      </w:r>
      <w:r>
        <w:t xml:space="preserve">. </w:t>
      </w:r>
      <w:r w:rsidR="00DA00DC">
        <w:t>Et puis après</w:t>
      </w:r>
      <w:r>
        <w:t xml:space="preserve"> ? </w:t>
      </w:r>
      <w:r w:rsidR="00DA00DC">
        <w:t>C</w:t>
      </w:r>
      <w:r>
        <w:t>’</w:t>
      </w:r>
      <w:r w:rsidR="00DA00DC">
        <w:t>était ainsi que les choses avaient eu lieu</w:t>
      </w:r>
      <w:r>
        <w:t xml:space="preserve">. </w:t>
      </w:r>
      <w:r w:rsidR="00DA00DC">
        <w:t>À quoi bon s</w:t>
      </w:r>
      <w:r>
        <w:t>’</w:t>
      </w:r>
      <w:r w:rsidR="00DA00DC">
        <w:t>apitoyer là-dessus</w:t>
      </w:r>
      <w:r>
        <w:t xml:space="preserve"> ! </w:t>
      </w:r>
      <w:r w:rsidR="00DA00DC">
        <w:t>On n</w:t>
      </w:r>
      <w:r>
        <w:t>’</w:t>
      </w:r>
      <w:r w:rsidR="00DA00DC">
        <w:t>y changerait rien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 ? </w:t>
      </w:r>
      <w:r w:rsidR="00DA00DC">
        <w:t>D</w:t>
      </w:r>
      <w:r>
        <w:t>’</w:t>
      </w:r>
      <w:r w:rsidR="00DA00DC">
        <w:t>ailleurs</w:t>
      </w:r>
      <w:r>
        <w:t xml:space="preserve">, </w:t>
      </w:r>
      <w:r w:rsidR="00DA00DC">
        <w:t>Roche avait été averti que ce n</w:t>
      </w:r>
      <w:r>
        <w:t>’</w:t>
      </w:r>
      <w:r w:rsidR="00DA00DC">
        <w:t>était pas pour être plainte qu</w:t>
      </w:r>
      <w:r>
        <w:t>’</w:t>
      </w:r>
      <w:r w:rsidR="00DA00DC">
        <w:t>elle lui avait raconté tout cela</w:t>
      </w:r>
      <w:r>
        <w:t>.</w:t>
      </w:r>
    </w:p>
    <w:p w14:paraId="2D3EA6F8" w14:textId="77777777" w:rsidR="00DD1C38" w:rsidRDefault="00DD1C38" w:rsidP="00DA00DC">
      <w:r>
        <w:t>« </w:t>
      </w:r>
      <w:r w:rsidR="00DA00DC">
        <w:t>Je comprends</w:t>
      </w:r>
      <w:r>
        <w:t xml:space="preserve"> ! </w:t>
      </w:r>
      <w:r w:rsidR="00DA00DC">
        <w:t>murmura-t-il</w:t>
      </w:r>
      <w:r>
        <w:t xml:space="preserve">, </w:t>
      </w:r>
      <w:r w:rsidR="00DA00DC">
        <w:t>après quelques minutes</w:t>
      </w:r>
      <w:r>
        <w:t>.</w:t>
      </w:r>
    </w:p>
    <w:p w14:paraId="0616B755" w14:textId="77777777" w:rsidR="00DD1C38" w:rsidRDefault="00DD1C38" w:rsidP="00DA00DC">
      <w:r>
        <w:t>— </w:t>
      </w:r>
      <w:r w:rsidR="00DA00DC">
        <w:t>Qu</w:t>
      </w:r>
      <w:r>
        <w:t>’</w:t>
      </w:r>
      <w:r w:rsidR="00DA00DC">
        <w:t>est-ce que tu comprends</w:t>
      </w:r>
      <w:r>
        <w:t> ?</w:t>
      </w:r>
    </w:p>
    <w:p w14:paraId="50560ED1" w14:textId="77777777" w:rsidR="00DD1C38" w:rsidRDefault="00DD1C38" w:rsidP="00DA00DC">
      <w:r>
        <w:t>— </w:t>
      </w:r>
      <w:r w:rsidR="00DA00DC">
        <w:t>Mais ton appréhension</w:t>
      </w:r>
      <w:r>
        <w:t xml:space="preserve">, </w:t>
      </w:r>
      <w:r w:rsidR="00DA00DC">
        <w:t>ton angoisse devant la possibilité d</w:t>
      </w:r>
      <w:r>
        <w:t>’</w:t>
      </w:r>
      <w:r w:rsidR="00DA00DC">
        <w:t>une révélation pareille</w:t>
      </w:r>
      <w:r>
        <w:t xml:space="preserve">… </w:t>
      </w:r>
      <w:r w:rsidR="00DA00DC">
        <w:t>Il y aurait de bien fortes chances</w:t>
      </w:r>
      <w:r>
        <w:t xml:space="preserve">, </w:t>
      </w:r>
      <w:r w:rsidR="00DA00DC">
        <w:t>en effet</w:t>
      </w:r>
      <w:r>
        <w:t>…</w:t>
      </w:r>
    </w:p>
    <w:p w14:paraId="15F4D416" w14:textId="77777777" w:rsidR="00DD1C38" w:rsidRDefault="00DD1C38" w:rsidP="00DA00DC">
      <w:r>
        <w:t>— </w:t>
      </w:r>
      <w:r w:rsidR="00DA00DC">
        <w:t>Des chances pour quoi</w:t>
      </w:r>
      <w:r>
        <w:t> ?</w:t>
      </w:r>
    </w:p>
    <w:p w14:paraId="7A5B9AB1" w14:textId="77777777" w:rsidR="00DD1C38" w:rsidRDefault="00DD1C38" w:rsidP="00DA00DC">
      <w:r>
        <w:t>— </w:t>
      </w:r>
      <w:r w:rsidR="00DA00DC">
        <w:t>Mais pour que</w:t>
      </w:r>
      <w:r>
        <w:t xml:space="preserve">, </w:t>
      </w:r>
      <w:r w:rsidR="00DA00DC">
        <w:t>dans le cas où lui</w:t>
      </w:r>
      <w:r>
        <w:t xml:space="preserve">, </w:t>
      </w:r>
      <w:r w:rsidR="00DA00DC">
        <w:t>Ménétrier</w:t>
      </w:r>
      <w:r>
        <w:t xml:space="preserve">, </w:t>
      </w:r>
      <w:r w:rsidR="00DA00DC">
        <w:t>enfin</w:t>
      </w:r>
      <w:r>
        <w:t xml:space="preserve">, </w:t>
      </w:r>
      <w:r w:rsidR="00DA00DC">
        <w:t>viendrait à savoir</w:t>
      </w:r>
      <w:r>
        <w:t xml:space="preserve">, </w:t>
      </w:r>
      <w:r w:rsidR="00DA00DC">
        <w:t>à être instruit</w:t>
      </w:r>
      <w:r>
        <w:t xml:space="preserve">… </w:t>
      </w:r>
      <w:r w:rsidR="00DA00DC">
        <w:t>Vos projets</w:t>
      </w:r>
      <w:r>
        <w:t xml:space="preserve">, </w:t>
      </w:r>
      <w:r w:rsidR="00DA00DC">
        <w:t>ainsi que tu m</w:t>
      </w:r>
      <w:r>
        <w:t>’</w:t>
      </w:r>
      <w:r w:rsidR="00DA00DC">
        <w:t>en exprimais la crainte tout à l</w:t>
      </w:r>
      <w:r>
        <w:t>’</w:t>
      </w:r>
      <w:r w:rsidR="00DA00DC">
        <w:t>heure</w:t>
      </w:r>
      <w:r>
        <w:t xml:space="preserve">, </w:t>
      </w:r>
      <w:r w:rsidR="00DA00DC">
        <w:t>risqueraient sans doute de s</w:t>
      </w:r>
      <w:r>
        <w:t>’</w:t>
      </w:r>
      <w:r w:rsidR="00DA00DC">
        <w:t>en trouver compromis</w:t>
      </w:r>
      <w:r>
        <w:t>.</w:t>
      </w:r>
    </w:p>
    <w:p w14:paraId="6F373C05" w14:textId="77777777" w:rsidR="00DD1C38" w:rsidRDefault="00DD1C38" w:rsidP="00DA00DC">
      <w:r>
        <w:t>— </w:t>
      </w:r>
      <w:r w:rsidR="00DA00DC">
        <w:t>Qui le prouve</w:t>
      </w:r>
      <w:r>
        <w:t> ? »</w:t>
      </w:r>
      <w:r w:rsidR="00DA00DC">
        <w:t xml:space="preserve"> fit-elle</w:t>
      </w:r>
      <w:r>
        <w:t xml:space="preserve">, </w:t>
      </w:r>
      <w:r w:rsidR="00DA00DC">
        <w:t>avec la magnifique inconscience des femmes</w:t>
      </w:r>
      <w:r>
        <w:t>.</w:t>
      </w:r>
    </w:p>
    <w:p w14:paraId="57560C37" w14:textId="77777777" w:rsidR="00DD1C38" w:rsidRDefault="00DA00DC" w:rsidP="00DA00DC">
      <w:r>
        <w:t>Et</w:t>
      </w:r>
      <w:r w:rsidR="00DD1C38">
        <w:t xml:space="preserve">, </w:t>
      </w:r>
      <w:r>
        <w:t>presque agressive</w:t>
      </w:r>
      <w:r w:rsidR="00DD1C38">
        <w:t xml:space="preserve">, </w:t>
      </w:r>
      <w:r>
        <w:t>elle ajouta</w:t>
      </w:r>
      <w:r w:rsidR="00DD1C38">
        <w:t> :</w:t>
      </w:r>
    </w:p>
    <w:p w14:paraId="516D6AF5" w14:textId="35068CD8" w:rsidR="00DA00DC" w:rsidRDefault="00DD1C38" w:rsidP="00DA00DC">
      <w:r>
        <w:t>« </w:t>
      </w:r>
      <w:r w:rsidR="00DA00DC">
        <w:t>Dois-je en conclure que cela suffirait à t</w:t>
      </w:r>
      <w:r>
        <w:t>’</w:t>
      </w:r>
      <w:r w:rsidR="00DA00DC">
        <w:t>arrêter</w:t>
      </w:r>
      <w:r>
        <w:t xml:space="preserve">, </w:t>
      </w:r>
      <w:r w:rsidR="00DA00DC">
        <w:t>toi</w:t>
      </w:r>
      <w:r>
        <w:t> ? »</w:t>
      </w:r>
    </w:p>
    <w:p w14:paraId="21A525B6" w14:textId="77777777" w:rsidR="00DD1C38" w:rsidRDefault="00DA00DC" w:rsidP="00DA00DC">
      <w:r>
        <w:t>Il eut un regard de triste reproche</w:t>
      </w:r>
      <w:r w:rsidR="00DD1C38">
        <w:t>.</w:t>
      </w:r>
    </w:p>
    <w:p w14:paraId="5D4BD057" w14:textId="77777777" w:rsidR="00DD1C38" w:rsidRDefault="00DD1C38" w:rsidP="00DA00DC">
      <w:r>
        <w:lastRenderedPageBreak/>
        <w:t>« </w:t>
      </w:r>
      <w:r w:rsidR="00DA00DC">
        <w:t>Moi</w:t>
      </w:r>
      <w:r>
        <w:t xml:space="preserve">, </w:t>
      </w:r>
      <w:r w:rsidR="00DA00DC">
        <w:t>ce n</w:t>
      </w:r>
      <w:r>
        <w:t>’</w:t>
      </w:r>
      <w:r w:rsidR="00DA00DC">
        <w:t>est pas tout à fait la même chose</w:t>
      </w:r>
      <w:r>
        <w:t xml:space="preserve">. </w:t>
      </w:r>
      <w:r w:rsidR="00DA00DC">
        <w:t>Moi</w:t>
      </w:r>
      <w:r>
        <w:t xml:space="preserve">, </w:t>
      </w:r>
      <w:r w:rsidR="00DA00DC">
        <w:t>je t</w:t>
      </w:r>
      <w:r>
        <w:t>’</w:t>
      </w:r>
      <w:r w:rsidR="00DA00DC">
        <w:t>aime</w:t>
      </w:r>
      <w:r>
        <w:t xml:space="preserve">, </w:t>
      </w:r>
      <w:proofErr w:type="spellStart"/>
      <w:r w:rsidR="00DA00DC">
        <w:t>Armène</w:t>
      </w:r>
      <w:proofErr w:type="spellEnd"/>
      <w:r>
        <w:t xml:space="preserve">, </w:t>
      </w:r>
      <w:r w:rsidR="00DA00DC">
        <w:t>comprends-tu</w:t>
      </w:r>
      <w:r>
        <w:t> ?</w:t>
      </w:r>
    </w:p>
    <w:p w14:paraId="38052348" w14:textId="77777777" w:rsidR="00DD1C38" w:rsidRDefault="00DD1C38" w:rsidP="00DA00DC">
      <w:r>
        <w:t>— </w:t>
      </w:r>
      <w:r w:rsidR="00DA00DC">
        <w:t>Grand merci</w:t>
      </w:r>
      <w:r>
        <w:t xml:space="preserve"> ! </w:t>
      </w:r>
      <w:r w:rsidR="00DA00DC">
        <w:t>Alors</w:t>
      </w:r>
      <w:r>
        <w:t xml:space="preserve">, </w:t>
      </w:r>
      <w:r w:rsidR="00DA00DC">
        <w:t>cela signifie que</w:t>
      </w:r>
      <w:r>
        <w:t xml:space="preserve">, </w:t>
      </w:r>
      <w:r w:rsidR="00DA00DC">
        <w:t>lui</w:t>
      </w:r>
      <w:r>
        <w:t xml:space="preserve">, </w:t>
      </w:r>
      <w:r w:rsidR="00DA00DC">
        <w:t>il ne m</w:t>
      </w:r>
      <w:r>
        <w:t>’</w:t>
      </w:r>
      <w:r w:rsidR="00DA00DC">
        <w:t>aime pas</w:t>
      </w:r>
      <w:r>
        <w:t> ?</w:t>
      </w:r>
    </w:p>
    <w:p w14:paraId="55963FF1" w14:textId="77777777" w:rsidR="00DD1C38" w:rsidRDefault="00DD1C38" w:rsidP="00DA00DC">
      <w:r>
        <w:t>— </w:t>
      </w:r>
      <w:r w:rsidR="00DA00DC">
        <w:t>Ne me fais pas dire ce que je n</w:t>
      </w:r>
      <w:r>
        <w:t>’</w:t>
      </w:r>
      <w:r w:rsidR="00DA00DC">
        <w:t>ai pas dit</w:t>
      </w:r>
      <w:r>
        <w:t xml:space="preserve">. </w:t>
      </w:r>
      <w:r w:rsidR="00DA00DC">
        <w:t>Il t</w:t>
      </w:r>
      <w:r>
        <w:t>’</w:t>
      </w:r>
      <w:r w:rsidR="00DA00DC">
        <w:t>aime</w:t>
      </w:r>
      <w:r>
        <w:t xml:space="preserve">, </w:t>
      </w:r>
      <w:r w:rsidR="00DA00DC">
        <w:t>j</w:t>
      </w:r>
      <w:r>
        <w:t>’</w:t>
      </w:r>
      <w:r w:rsidR="00DA00DC">
        <w:t>en suis sûr</w:t>
      </w:r>
      <w:r>
        <w:t xml:space="preserve">. </w:t>
      </w:r>
      <w:r w:rsidR="00DA00DC">
        <w:t>Mais je crois qu</w:t>
      </w:r>
      <w:r>
        <w:t>’</w:t>
      </w:r>
      <w:r w:rsidR="00DA00DC">
        <w:t>il t</w:t>
      </w:r>
      <w:r>
        <w:t>’</w:t>
      </w:r>
      <w:r w:rsidR="00DA00DC">
        <w:t>aime surtout pour lui</w:t>
      </w:r>
      <w:r>
        <w:t>.</w:t>
      </w:r>
    </w:p>
    <w:p w14:paraId="62770F93" w14:textId="77777777" w:rsidR="00DD1C38" w:rsidRDefault="00DD1C38" w:rsidP="00DA00DC">
      <w:r>
        <w:t>— </w:t>
      </w:r>
      <w:r w:rsidR="00DA00DC">
        <w:t>Ah</w:t>
      </w:r>
      <w:r>
        <w:t xml:space="preserve"> !… </w:t>
      </w:r>
      <w:r w:rsidR="00DA00DC">
        <w:t>Et toi</w:t>
      </w:r>
      <w:r>
        <w:t> ?</w:t>
      </w:r>
    </w:p>
    <w:p w14:paraId="4A367D5E" w14:textId="001FE3E9" w:rsidR="00DA00DC" w:rsidRDefault="00DD1C38" w:rsidP="00DA00DC">
      <w:r>
        <w:t>— </w:t>
      </w:r>
      <w:r w:rsidR="00DA00DC">
        <w:t>Oh</w:t>
      </w:r>
      <w:r>
        <w:t xml:space="preserve"> ! </w:t>
      </w:r>
      <w:r w:rsidR="00DA00DC">
        <w:t>moi aussi</w:t>
      </w:r>
      <w:r>
        <w:t xml:space="preserve">, </w:t>
      </w:r>
      <w:r w:rsidR="00DA00DC">
        <w:t>évidemment</w:t>
      </w:r>
      <w:r>
        <w:t xml:space="preserve">, </w:t>
      </w:r>
      <w:r w:rsidR="00DA00DC">
        <w:t>je t</w:t>
      </w:r>
      <w:r>
        <w:t>’</w:t>
      </w:r>
      <w:r w:rsidR="00DA00DC">
        <w:t>aime pour moi</w:t>
      </w:r>
      <w:r>
        <w:t xml:space="preserve">. </w:t>
      </w:r>
      <w:r w:rsidR="00DA00DC">
        <w:t>Mais</w:t>
      </w:r>
      <w:r>
        <w:t xml:space="preserve">, </w:t>
      </w:r>
      <w:r w:rsidR="00DA00DC">
        <w:t>apprends-le</w:t>
      </w:r>
      <w:r>
        <w:t xml:space="preserve">, </w:t>
      </w:r>
      <w:r w:rsidR="00DA00DC">
        <w:t>et c</w:t>
      </w:r>
      <w:r>
        <w:t>’</w:t>
      </w:r>
      <w:r w:rsidR="00DA00DC">
        <w:t>est là que réside la différence</w:t>
      </w:r>
      <w:r>
        <w:t xml:space="preserve">, </w:t>
      </w:r>
      <w:r w:rsidR="00DA00DC">
        <w:t>je t</w:t>
      </w:r>
      <w:r>
        <w:t>’</w:t>
      </w:r>
      <w:r w:rsidR="00DA00DC">
        <w:t>aime surtout beaucoup pour toi</w:t>
      </w:r>
      <w:r>
        <w:t>. »</w:t>
      </w:r>
    </w:p>
    <w:p w14:paraId="0CB277B2" w14:textId="77777777" w:rsidR="00DD1C38" w:rsidRDefault="00DA00DC" w:rsidP="00DA00DC">
      <w:r>
        <w:t>Elle ne dit rien</w:t>
      </w:r>
      <w:r w:rsidR="00DD1C38">
        <w:t xml:space="preserve">. </w:t>
      </w:r>
      <w:r>
        <w:t>Elle eut seulement un geste las</w:t>
      </w:r>
      <w:r w:rsidR="00DD1C38">
        <w:t xml:space="preserve">. </w:t>
      </w:r>
      <w:r>
        <w:t>On n</w:t>
      </w:r>
      <w:r w:rsidR="00DD1C38">
        <w:t>’</w:t>
      </w:r>
      <w:r>
        <w:t>apercevait plus sur les flots les reflets de la lune</w:t>
      </w:r>
      <w:r w:rsidR="00DD1C38">
        <w:t xml:space="preserve">, </w:t>
      </w:r>
      <w:r>
        <w:t>qui avait tourné</w:t>
      </w:r>
      <w:r w:rsidR="00DD1C38">
        <w:t xml:space="preserve">. </w:t>
      </w:r>
      <w:r>
        <w:t>Dans l</w:t>
      </w:r>
      <w:r w:rsidR="00DD1C38">
        <w:t>’</w:t>
      </w:r>
      <w:r>
        <w:t>ombre rougeoyaient vaguement</w:t>
      </w:r>
      <w:r w:rsidR="00DD1C38">
        <w:t xml:space="preserve">, </w:t>
      </w:r>
      <w:r>
        <w:t>comme autant de cruelles prunelles</w:t>
      </w:r>
      <w:r w:rsidR="00DD1C38">
        <w:t xml:space="preserve">, </w:t>
      </w:r>
      <w:r>
        <w:t>les rubis de la Vierge de Kara Tekké</w:t>
      </w:r>
      <w:r w:rsidR="00DD1C38">
        <w:t>.</w:t>
      </w:r>
    </w:p>
    <w:p w14:paraId="52BD2FB5" w14:textId="77777777" w:rsidR="00DD1C38" w:rsidRDefault="00DA00DC" w:rsidP="00DA00DC">
      <w:r>
        <w:t>Roche eut un timide sourire</w:t>
      </w:r>
      <w:r w:rsidR="00DD1C38">
        <w:t>.</w:t>
      </w:r>
    </w:p>
    <w:p w14:paraId="1C5A43B1" w14:textId="77777777" w:rsidR="00DD1C38" w:rsidRDefault="00DD1C38" w:rsidP="00DA00DC">
      <w:r>
        <w:t>« </w:t>
      </w:r>
      <w:r w:rsidR="00DA00DC">
        <w:t>Et ensuite</w:t>
      </w:r>
      <w:r>
        <w:t> ? »</w:t>
      </w:r>
      <w:r w:rsidR="00DA00DC">
        <w:t xml:space="preserve"> fit-il</w:t>
      </w:r>
      <w:r>
        <w:t>.</w:t>
      </w:r>
    </w:p>
    <w:p w14:paraId="323DE58A" w14:textId="77777777" w:rsidR="00DD1C38" w:rsidRDefault="00DA00DC" w:rsidP="00DA00DC">
      <w:r>
        <w:t>Elle n</w:t>
      </w:r>
      <w:r w:rsidR="00DD1C38">
        <w:t>’</w:t>
      </w:r>
      <w:r>
        <w:t>eut pas l</w:t>
      </w:r>
      <w:r w:rsidR="00DD1C38">
        <w:t>’</w:t>
      </w:r>
      <w:r>
        <w:t>air d</w:t>
      </w:r>
      <w:r w:rsidR="00DD1C38">
        <w:t>’</w:t>
      </w:r>
      <w:r>
        <w:t>avoir compris</w:t>
      </w:r>
      <w:r w:rsidR="00DD1C38">
        <w:t xml:space="preserve">. </w:t>
      </w:r>
      <w:r>
        <w:t>Les yeux grands ouverts</w:t>
      </w:r>
      <w:r w:rsidR="00DD1C38">
        <w:t xml:space="preserve">, </w:t>
      </w:r>
      <w:r>
        <w:t>elle le regardait</w:t>
      </w:r>
      <w:r w:rsidR="00DD1C38">
        <w:t>.</w:t>
      </w:r>
    </w:p>
    <w:p w14:paraId="6CC40047" w14:textId="77777777" w:rsidR="00DD1C38" w:rsidRDefault="00DD1C38" w:rsidP="00DA00DC">
      <w:r>
        <w:t>« </w:t>
      </w:r>
      <w:r w:rsidR="00DA00DC">
        <w:t>Ensuite</w:t>
      </w:r>
      <w:r>
        <w:t xml:space="preserve">, </w:t>
      </w:r>
      <w:r w:rsidR="00DA00DC">
        <w:t>dis-tu</w:t>
      </w:r>
      <w:r>
        <w:t> ?</w:t>
      </w:r>
    </w:p>
    <w:p w14:paraId="0D04F4CD" w14:textId="77777777" w:rsidR="00DD1C38" w:rsidRDefault="00DD1C38" w:rsidP="00DA00DC">
      <w:r>
        <w:t>— </w:t>
      </w:r>
      <w:r w:rsidR="00DA00DC">
        <w:t>Oui</w:t>
      </w:r>
      <w:r>
        <w:t xml:space="preserve">, </w:t>
      </w:r>
      <w:r w:rsidR="00DA00DC">
        <w:t>insista-t-il avec le même sourire douloureux</w:t>
      </w:r>
      <w:r>
        <w:t xml:space="preserve">. </w:t>
      </w:r>
      <w:r w:rsidR="00DA00DC">
        <w:t>Tu ne vas pas t</w:t>
      </w:r>
      <w:r>
        <w:t>’</w:t>
      </w:r>
      <w:r w:rsidR="00DA00DC">
        <w:t>arrêter en chemin</w:t>
      </w:r>
      <w:r>
        <w:t xml:space="preserve"> ? </w:t>
      </w:r>
      <w:r w:rsidR="00DA00DC">
        <w:t>Ton histoire ne finit pas là</w:t>
      </w:r>
      <w:r>
        <w:t xml:space="preserve">, </w:t>
      </w:r>
      <w:r w:rsidR="00DA00DC">
        <w:t>je suppose</w:t>
      </w:r>
      <w:r>
        <w:t> ?</w:t>
      </w:r>
    </w:p>
    <w:p w14:paraId="5C85D953" w14:textId="364B97A2" w:rsidR="00DA00DC" w:rsidRDefault="00DD1C38" w:rsidP="00DA00DC">
      <w:r>
        <w:t>— </w:t>
      </w:r>
      <w:r w:rsidR="00DA00DC">
        <w:t>Ah</w:t>
      </w:r>
      <w:r>
        <w:t xml:space="preserve"> ! </w:t>
      </w:r>
      <w:r w:rsidR="00DA00DC">
        <w:t>fit-elle en un cri de dégoût</w:t>
      </w:r>
      <w:r>
        <w:t xml:space="preserve">. </w:t>
      </w:r>
      <w:r w:rsidR="00DA00DC">
        <w:t>Tu trouves peut-être que cela ne suffit pas ainsi</w:t>
      </w:r>
      <w:r>
        <w:t> ? »</w:t>
      </w:r>
    </w:p>
    <w:p w14:paraId="15EF2703" w14:textId="77777777" w:rsidR="00DA00DC" w:rsidRDefault="00DA00DC" w:rsidP="00DA00DC"/>
    <w:p w14:paraId="5950C9E7" w14:textId="77777777" w:rsidR="00DD1C38" w:rsidRDefault="00DA00DC" w:rsidP="00DA00DC">
      <w:r>
        <w:lastRenderedPageBreak/>
        <w:t>Ç</w:t>
      </w:r>
      <w:r w:rsidR="00DD1C38">
        <w:t>’</w:t>
      </w:r>
      <w:r>
        <w:t>avait été au tour de Roche de baisser la tête</w:t>
      </w:r>
      <w:r w:rsidR="00DD1C38">
        <w:t xml:space="preserve">. </w:t>
      </w:r>
      <w:r>
        <w:t>Ils demeurèrent ainsi un long moment sans se parler</w:t>
      </w:r>
      <w:r w:rsidR="00DD1C38">
        <w:t xml:space="preserve">, </w:t>
      </w:r>
      <w:r>
        <w:t>main dans la main</w:t>
      </w:r>
      <w:r w:rsidR="00DD1C38">
        <w:t xml:space="preserve">, </w:t>
      </w:r>
      <w:r>
        <w:t>et cependant plus loin l</w:t>
      </w:r>
      <w:r w:rsidR="00DD1C38">
        <w:t>’</w:t>
      </w:r>
      <w:r>
        <w:t>un de l</w:t>
      </w:r>
      <w:r w:rsidR="00DD1C38">
        <w:t>’</w:t>
      </w:r>
      <w:r>
        <w:t>autre</w:t>
      </w:r>
      <w:r w:rsidR="00DD1C38">
        <w:t xml:space="preserve">, </w:t>
      </w:r>
      <w:r>
        <w:t>plus malheureux que jamais encore jusqu</w:t>
      </w:r>
      <w:r w:rsidR="00DD1C38">
        <w:t>’</w:t>
      </w:r>
      <w:r>
        <w:t>à ce jour ils ne l</w:t>
      </w:r>
      <w:r w:rsidR="00DD1C38">
        <w:t>’</w:t>
      </w:r>
      <w:r>
        <w:t>avaient été</w:t>
      </w:r>
      <w:r w:rsidR="00DD1C38">
        <w:t xml:space="preserve">. </w:t>
      </w:r>
      <w:r>
        <w:t>À quoi pouvaient-ils songer tous les deux</w:t>
      </w:r>
      <w:r w:rsidR="00DD1C38">
        <w:t xml:space="preserve">, </w:t>
      </w:r>
      <w:r>
        <w:t>durant ces affreuses minutes</w:t>
      </w:r>
      <w:r w:rsidR="00DD1C38">
        <w:t xml:space="preserve"> ? </w:t>
      </w:r>
      <w:r>
        <w:t>Ah</w:t>
      </w:r>
      <w:r w:rsidR="00DD1C38">
        <w:t xml:space="preserve"> ! </w:t>
      </w:r>
      <w:r>
        <w:t>sans doute</w:t>
      </w:r>
      <w:r w:rsidR="00DD1C38">
        <w:t xml:space="preserve">, </w:t>
      </w:r>
      <w:r>
        <w:t>que pour supprimer ce malheur</w:t>
      </w:r>
      <w:r w:rsidR="00DD1C38">
        <w:t xml:space="preserve">, </w:t>
      </w:r>
      <w:r>
        <w:t>pour les combler elle et lui à l</w:t>
      </w:r>
      <w:r w:rsidR="00DD1C38">
        <w:t>’</w:t>
      </w:r>
      <w:r>
        <w:t>instant d</w:t>
      </w:r>
      <w:r w:rsidR="00DD1C38">
        <w:t>’</w:t>
      </w:r>
      <w:r>
        <w:t>une inattaquable félicité</w:t>
      </w:r>
      <w:r w:rsidR="00DD1C38">
        <w:t xml:space="preserve">, </w:t>
      </w:r>
      <w:r>
        <w:t>une seule condition eût suffi</w:t>
      </w:r>
      <w:r w:rsidR="00DD1C38">
        <w:t xml:space="preserve">, </w:t>
      </w:r>
      <w:r>
        <w:t>une seule</w:t>
      </w:r>
      <w:r w:rsidR="00DD1C38">
        <w:t xml:space="preserve">, </w:t>
      </w:r>
      <w:r>
        <w:t>et tout était réglé</w:t>
      </w:r>
      <w:r w:rsidR="00DD1C38">
        <w:t xml:space="preserve"> ; </w:t>
      </w:r>
      <w:r>
        <w:t>que ce fût lui et non pas l</w:t>
      </w:r>
      <w:r w:rsidR="00DD1C38">
        <w:t>’</w:t>
      </w:r>
      <w:r>
        <w:t>autre qu</w:t>
      </w:r>
      <w:r w:rsidR="00DD1C38">
        <w:t>’</w:t>
      </w:r>
      <w:r>
        <w:t>elle eût aimé</w:t>
      </w:r>
      <w:r w:rsidR="00DD1C38">
        <w:t> !</w:t>
      </w:r>
    </w:p>
    <w:p w14:paraId="477C9B41" w14:textId="77777777" w:rsidR="00DD1C38" w:rsidRDefault="00DA00DC" w:rsidP="00DA00DC">
      <w:r>
        <w:t>Roche</w:t>
      </w:r>
      <w:r w:rsidR="00DD1C38">
        <w:t xml:space="preserve">, </w:t>
      </w:r>
      <w:r>
        <w:t>le premier</w:t>
      </w:r>
      <w:r w:rsidR="00DD1C38">
        <w:t xml:space="preserve">, </w:t>
      </w:r>
      <w:r>
        <w:t>rompit le silence</w:t>
      </w:r>
      <w:r w:rsidR="00DD1C38">
        <w:t>.</w:t>
      </w:r>
    </w:p>
    <w:p w14:paraId="684ECC41" w14:textId="0B5E9B68" w:rsidR="00DA00DC" w:rsidRDefault="00DD1C38" w:rsidP="00DA00DC">
      <w:r>
        <w:t>« </w:t>
      </w:r>
      <w:r w:rsidR="00DA00DC">
        <w:t>De tout ce que tu viens de me révéler</w:t>
      </w:r>
      <w:r>
        <w:t xml:space="preserve">, </w:t>
      </w:r>
      <w:r w:rsidR="00DA00DC">
        <w:t>demanda-t-il avec effort</w:t>
      </w:r>
      <w:r>
        <w:t xml:space="preserve">, </w:t>
      </w:r>
      <w:r w:rsidR="00DA00DC">
        <w:t>de tout cela le personnage qui est actuellement à deux pas de nous</w:t>
      </w:r>
      <w:r>
        <w:t xml:space="preserve">, </w:t>
      </w:r>
      <w:r w:rsidR="00DA00DC">
        <w:t>à l</w:t>
      </w:r>
      <w:r>
        <w:t>’</w:t>
      </w:r>
      <w:r w:rsidR="00DA00DC">
        <w:t>hôtel Bellevue</w:t>
      </w:r>
      <w:r>
        <w:t xml:space="preserve">, </w:t>
      </w:r>
      <w:proofErr w:type="gramStart"/>
      <w:r w:rsidR="00DA00DC">
        <w:t>ce</w:t>
      </w:r>
      <w:proofErr w:type="gramEnd"/>
      <w:r w:rsidR="00DA00DC">
        <w:t xml:space="preserve"> Youri </w:t>
      </w:r>
      <w:proofErr w:type="spellStart"/>
      <w:r w:rsidR="00DA00DC">
        <w:t>Becharra</w:t>
      </w:r>
      <w:proofErr w:type="spellEnd"/>
      <w:r w:rsidR="00DA00DC">
        <w:t xml:space="preserve"> est au courant</w:t>
      </w:r>
      <w:r>
        <w:t xml:space="preserve">, </w:t>
      </w:r>
      <w:r w:rsidR="00DA00DC">
        <w:t>bien entendu</w:t>
      </w:r>
      <w:r>
        <w:t> ? »</w:t>
      </w:r>
    </w:p>
    <w:p w14:paraId="114F5E53" w14:textId="77777777" w:rsidR="00DD1C38" w:rsidRDefault="00DA00DC" w:rsidP="00DA00DC">
      <w:r>
        <w:t>Elle se contenta de hausser à nouveau les épaules</w:t>
      </w:r>
      <w:r w:rsidR="00DD1C38">
        <w:t xml:space="preserve">. </w:t>
      </w:r>
      <w:r>
        <w:t>Au courant de tout</w:t>
      </w:r>
      <w:r w:rsidR="00DD1C38">
        <w:t xml:space="preserve">, </w:t>
      </w:r>
      <w:r>
        <w:t xml:space="preserve">comment </w:t>
      </w:r>
      <w:proofErr w:type="spellStart"/>
      <w:r>
        <w:t>Becharra</w:t>
      </w:r>
      <w:proofErr w:type="spellEnd"/>
      <w:r>
        <w:t xml:space="preserve"> n</w:t>
      </w:r>
      <w:r w:rsidR="00DD1C38">
        <w:t>’</w:t>
      </w:r>
      <w:r>
        <w:t xml:space="preserve">y </w:t>
      </w:r>
      <w:proofErr w:type="gramStart"/>
      <w:r>
        <w:t>aurait-il pas été</w:t>
      </w:r>
      <w:proofErr w:type="gramEnd"/>
      <w:r w:rsidR="00DD1C38">
        <w:t> !</w:t>
      </w:r>
    </w:p>
    <w:p w14:paraId="17E02525" w14:textId="125CE87A" w:rsidR="00DA00DC" w:rsidRDefault="00DD1C38" w:rsidP="00DA00DC">
      <w:r>
        <w:t>« </w:t>
      </w:r>
      <w:r w:rsidR="00DA00DC">
        <w:t>Bien</w:t>
      </w:r>
      <w:r>
        <w:t xml:space="preserve"> ! </w:t>
      </w:r>
      <w:r w:rsidR="00DA00DC">
        <w:t>Excuse-moi alors de te poser une dernière question</w:t>
      </w:r>
      <w:r>
        <w:t xml:space="preserve">. </w:t>
      </w:r>
      <w:r w:rsidR="00DA00DC">
        <w:t>Si tu ne te sens plus de force à parler</w:t>
      </w:r>
      <w:r>
        <w:t xml:space="preserve">, </w:t>
      </w:r>
      <w:r w:rsidR="00DA00DC">
        <w:t>elle aura du moins l</w:t>
      </w:r>
      <w:r>
        <w:t>’</w:t>
      </w:r>
      <w:r w:rsidR="00DA00DC">
        <w:t>avantage de résumer toutes les autres</w:t>
      </w:r>
      <w:r>
        <w:t xml:space="preserve">. </w:t>
      </w:r>
      <w:r w:rsidR="00DA00DC">
        <w:t>Ce n</w:t>
      </w:r>
      <w:r>
        <w:t>’</w:t>
      </w:r>
      <w:r w:rsidR="00DA00DC">
        <w:t>est point l</w:t>
      </w:r>
      <w:r>
        <w:t>’</w:t>
      </w:r>
      <w:r w:rsidR="00DA00DC">
        <w:t>amer besoin de souffrir qui me pousse</w:t>
      </w:r>
      <w:r>
        <w:t xml:space="preserve">, </w:t>
      </w:r>
      <w:r w:rsidR="00DA00DC">
        <w:t>je te le jure</w:t>
      </w:r>
      <w:r>
        <w:t xml:space="preserve">, </w:t>
      </w:r>
      <w:r w:rsidR="00DA00DC">
        <w:t>à te torturer de la sorte</w:t>
      </w:r>
      <w:r>
        <w:t xml:space="preserve">. </w:t>
      </w:r>
      <w:r w:rsidR="00DA00DC">
        <w:t>Mais il faut tout de même que j</w:t>
      </w:r>
      <w:r>
        <w:t>’</w:t>
      </w:r>
      <w:r w:rsidR="00DA00DC">
        <w:t>y voie clair</w:t>
      </w:r>
      <w:r>
        <w:t xml:space="preserve">, </w:t>
      </w:r>
      <w:r w:rsidR="00DA00DC">
        <w:t>que je sois renseigné sur pas mal de points</w:t>
      </w:r>
      <w:r>
        <w:t xml:space="preserve">, </w:t>
      </w:r>
      <w:r w:rsidR="00DA00DC">
        <w:t>si je tiens à remplir au mieux le rôle que dans quelques heures je vais être appelé à jouer</w:t>
      </w:r>
      <w:r>
        <w:t>. »</w:t>
      </w:r>
    </w:p>
    <w:p w14:paraId="00B0D158" w14:textId="77777777" w:rsidR="00DD1C38" w:rsidRDefault="00DA00DC" w:rsidP="00DA00DC">
      <w:r>
        <w:t>Elle le regarda en dessous</w:t>
      </w:r>
      <w:r w:rsidR="00DD1C38">
        <w:t xml:space="preserve">, </w:t>
      </w:r>
      <w:r>
        <w:t>comme une bête sur la défensive</w:t>
      </w:r>
      <w:r w:rsidR="00DD1C38">
        <w:t>.</w:t>
      </w:r>
    </w:p>
    <w:p w14:paraId="503B8CDF" w14:textId="77777777" w:rsidR="00DD1C38" w:rsidRDefault="00DA00DC" w:rsidP="00DA00DC">
      <w:r>
        <w:t>Imperturbable</w:t>
      </w:r>
      <w:r w:rsidR="00DD1C38">
        <w:t xml:space="preserve">, </w:t>
      </w:r>
      <w:r>
        <w:t>il continua</w:t>
      </w:r>
      <w:r w:rsidR="00DD1C38">
        <w:t> :</w:t>
      </w:r>
    </w:p>
    <w:p w14:paraId="410D59F5" w14:textId="77777777" w:rsidR="00DD1C38" w:rsidRDefault="00DD1C38" w:rsidP="00DA00DC">
      <w:r>
        <w:t>« </w:t>
      </w:r>
      <w:r w:rsidR="00DA00DC">
        <w:t>La question dont je viens de parler</w:t>
      </w:r>
      <w:r>
        <w:t xml:space="preserve">, </w:t>
      </w:r>
      <w:r w:rsidR="00DA00DC">
        <w:t>j</w:t>
      </w:r>
      <w:r>
        <w:t>’</w:t>
      </w:r>
      <w:r w:rsidR="00DA00DC">
        <w:t>ai déjà eu l</w:t>
      </w:r>
      <w:r>
        <w:t>’</w:t>
      </w:r>
      <w:r w:rsidR="00DA00DC">
        <w:t>occasion de te la poser au début de notre entretien de cette nuit</w:t>
      </w:r>
      <w:r>
        <w:t>.</w:t>
      </w:r>
    </w:p>
    <w:p w14:paraId="2B992E55" w14:textId="77777777" w:rsidR="00DD1C38" w:rsidRDefault="00DD1C38" w:rsidP="00DA00DC">
      <w:r>
        <w:lastRenderedPageBreak/>
        <w:t>— </w:t>
      </w:r>
      <w:r w:rsidR="00DA00DC">
        <w:t>Quelle est cette question</w:t>
      </w:r>
      <w:r>
        <w:t> ?</w:t>
      </w:r>
    </w:p>
    <w:p w14:paraId="316E0E6A" w14:textId="3840DE33" w:rsidR="00DA00DC" w:rsidRDefault="00DD1C38" w:rsidP="00DA00DC">
      <w:r>
        <w:t>— </w:t>
      </w:r>
      <w:r w:rsidR="00DA00DC">
        <w:t>Je t</w:t>
      </w:r>
      <w:r>
        <w:t>’</w:t>
      </w:r>
      <w:r w:rsidR="00DA00DC">
        <w:t xml:space="preserve">ai demandé si Youri </w:t>
      </w:r>
      <w:proofErr w:type="spellStart"/>
      <w:r w:rsidR="00DA00DC">
        <w:t>Becharra</w:t>
      </w:r>
      <w:proofErr w:type="spellEnd"/>
      <w:r w:rsidR="00DA00DC">
        <w:t xml:space="preserve"> a été ton amant</w:t>
      </w:r>
      <w:r>
        <w:t> ? »</w:t>
      </w:r>
    </w:p>
    <w:p w14:paraId="63A28423" w14:textId="77777777" w:rsidR="00DD1C38" w:rsidRDefault="00DA00DC" w:rsidP="00DA00DC">
      <w:r>
        <w:t>Elle ne broncha pas</w:t>
      </w:r>
      <w:r w:rsidR="00DD1C38">
        <w:t>.</w:t>
      </w:r>
    </w:p>
    <w:p w14:paraId="524CB584" w14:textId="77777777" w:rsidR="00DD1C38" w:rsidRDefault="00DD1C38" w:rsidP="00DA00DC">
      <w:r>
        <w:t>« </w:t>
      </w:r>
      <w:r w:rsidR="00DA00DC">
        <w:t>Je croyais t</w:t>
      </w:r>
      <w:r>
        <w:t>’</w:t>
      </w:r>
      <w:r w:rsidR="00DA00DC">
        <w:t>avoir répondu</w:t>
      </w:r>
      <w:r>
        <w:t xml:space="preserve">, </w:t>
      </w:r>
      <w:r w:rsidR="00DA00DC">
        <w:t>dit-elle</w:t>
      </w:r>
      <w:r>
        <w:t xml:space="preserve">. </w:t>
      </w:r>
      <w:r w:rsidR="00DA00DC">
        <w:t>Oui</w:t>
      </w:r>
      <w:r>
        <w:t xml:space="preserve">, </w:t>
      </w:r>
      <w:r w:rsidR="00DA00DC">
        <w:t>il l</w:t>
      </w:r>
      <w:r>
        <w:t>’</w:t>
      </w:r>
      <w:r w:rsidR="00DA00DC">
        <w:t>a été</w:t>
      </w:r>
      <w:r>
        <w:t xml:space="preserve">. </w:t>
      </w:r>
      <w:r w:rsidR="00DA00DC">
        <w:t>Mais je me rends compte que tu as raison</w:t>
      </w:r>
      <w:r>
        <w:t xml:space="preserve">. </w:t>
      </w:r>
      <w:r w:rsidR="00DA00DC">
        <w:t>Il reste d</w:t>
      </w:r>
      <w:r>
        <w:t>’</w:t>
      </w:r>
      <w:r w:rsidR="00DA00DC">
        <w:t>autres détails de ma vie que tu as besoin de connaître</w:t>
      </w:r>
      <w:r>
        <w:t xml:space="preserve">. </w:t>
      </w:r>
      <w:r w:rsidR="00DA00DC">
        <w:t>Si elles ne parviennent pas à les justifier</w:t>
      </w:r>
      <w:r>
        <w:t xml:space="preserve">, </w:t>
      </w:r>
      <w:r w:rsidR="00DA00DC">
        <w:t>les circonstances expliquent souvent bien des choses</w:t>
      </w:r>
      <w:r>
        <w:t xml:space="preserve">. </w:t>
      </w:r>
      <w:r w:rsidR="00DA00DC">
        <w:t>Maintenant</w:t>
      </w:r>
      <w:r>
        <w:t xml:space="preserve">, </w:t>
      </w:r>
      <w:r w:rsidR="00DA00DC">
        <w:t>le plus difficile est fait</w:t>
      </w:r>
      <w:r>
        <w:t xml:space="preserve">, </w:t>
      </w:r>
      <w:r w:rsidR="00DA00DC">
        <w:t>pour toi comme pour moi</w:t>
      </w:r>
      <w:r>
        <w:t xml:space="preserve">. </w:t>
      </w:r>
      <w:r w:rsidR="00DA00DC">
        <w:t>Le comble dans l</w:t>
      </w:r>
      <w:r>
        <w:t>’</w:t>
      </w:r>
      <w:r w:rsidR="00DA00DC">
        <w:t>horreur est atteint</w:t>
      </w:r>
      <w:r>
        <w:t xml:space="preserve">. </w:t>
      </w:r>
      <w:r w:rsidR="00DA00DC">
        <w:t>Et il est tout de même inutile que tu t</w:t>
      </w:r>
      <w:r>
        <w:t>’</w:t>
      </w:r>
      <w:r w:rsidR="00DA00DC">
        <w:t>imagines à mon sujet plus de boue encore qu</w:t>
      </w:r>
      <w:r>
        <w:t>’</w:t>
      </w:r>
      <w:r w:rsidR="00DA00DC">
        <w:t>il n</w:t>
      </w:r>
      <w:r>
        <w:t>’</w:t>
      </w:r>
      <w:r w:rsidR="00DA00DC">
        <w:t>y en a eu</w:t>
      </w:r>
      <w:r>
        <w:t xml:space="preserve">, </w:t>
      </w:r>
      <w:r w:rsidR="00DA00DC">
        <w:t>n</w:t>
      </w:r>
      <w:r>
        <w:t>’</w:t>
      </w:r>
      <w:r w:rsidR="00DA00DC">
        <w:t>est-il pas vrai</w:t>
      </w:r>
      <w:r>
        <w:t> ?</w:t>
      </w:r>
    </w:p>
    <w:p w14:paraId="19F1C9F8" w14:textId="77777777" w:rsidR="00DD1C38" w:rsidRDefault="00DD1C38" w:rsidP="00DA00DC">
      <w:r>
        <w:t>— </w:t>
      </w:r>
      <w:r w:rsidR="00DA00DC">
        <w:t>J</w:t>
      </w:r>
      <w:r>
        <w:t>’</w:t>
      </w:r>
      <w:r w:rsidR="00DA00DC">
        <w:t>écoute</w:t>
      </w:r>
      <w:r>
        <w:t xml:space="preserve"> », </w:t>
      </w:r>
      <w:r w:rsidR="00DA00DC">
        <w:t>dit-il</w:t>
      </w:r>
      <w:r>
        <w:t>.</w:t>
      </w:r>
    </w:p>
    <w:p w14:paraId="3EFB56A7" w14:textId="77777777" w:rsidR="00DD1C38" w:rsidRDefault="00DA00DC" w:rsidP="00DA00DC">
      <w:r>
        <w:t>Elle éteignit une cigarette qui faisait luire l</w:t>
      </w:r>
      <w:r w:rsidR="00DD1C38">
        <w:t>’</w:t>
      </w:r>
      <w:r>
        <w:t>émail sanglant de ses ongles</w:t>
      </w:r>
      <w:r w:rsidR="00DD1C38">
        <w:t xml:space="preserve">, </w:t>
      </w:r>
      <w:r>
        <w:t>et</w:t>
      </w:r>
      <w:r w:rsidR="00DD1C38">
        <w:t xml:space="preserve">, </w:t>
      </w:r>
      <w:r>
        <w:t>de sa voix monocorde</w:t>
      </w:r>
      <w:r w:rsidR="00DD1C38">
        <w:t xml:space="preserve">, </w:t>
      </w:r>
      <w:r>
        <w:t>elle poursuivit</w:t>
      </w:r>
      <w:r w:rsidR="00DD1C38">
        <w:t>.</w:t>
      </w:r>
    </w:p>
    <w:p w14:paraId="42A6E0D4" w14:textId="6BDE01E3" w:rsidR="00DA00DC" w:rsidRDefault="00DA00DC" w:rsidP="00DA00DC"/>
    <w:p w14:paraId="170C0D2B" w14:textId="77777777" w:rsidR="00DA00DC" w:rsidRDefault="00DA00DC" w:rsidP="00DA00DC"/>
    <w:p w14:paraId="4375AD35" w14:textId="77777777" w:rsidR="00DD1C38" w:rsidRDefault="00DD1C38" w:rsidP="00DA00DC">
      <w:r>
        <w:t>« </w:t>
      </w:r>
      <w:r w:rsidR="00DA00DC">
        <w:t>Une des coutumes les plus curieuses de la cour ottomane consistait dans le don fait par le sultan d</w:t>
      </w:r>
      <w:r>
        <w:t>’</w:t>
      </w:r>
      <w:r w:rsidR="00DA00DC">
        <w:t>une de ses femmes à un haut fonctionnaire auquel il entendait fournir un témoignage particulier de sa faveur</w:t>
      </w:r>
      <w:r>
        <w:t xml:space="preserve">. </w:t>
      </w:r>
      <w:r w:rsidR="00DA00DC">
        <w:t xml:space="preserve">Il offrait alors une </w:t>
      </w:r>
      <w:proofErr w:type="spellStart"/>
      <w:r w:rsidR="00DA00DC">
        <w:t>ikbal</w:t>
      </w:r>
      <w:proofErr w:type="spellEnd"/>
      <w:r>
        <w:t xml:space="preserve">, </w:t>
      </w:r>
      <w:r w:rsidR="00DA00DC">
        <w:t>des kadines</w:t>
      </w:r>
      <w:r>
        <w:t xml:space="preserve">, </w:t>
      </w:r>
      <w:r w:rsidR="00DA00DC">
        <w:t>odalisques dont il avait eu un enfant</w:t>
      </w:r>
      <w:r>
        <w:t xml:space="preserve">, </w:t>
      </w:r>
      <w:r w:rsidR="00DA00DC">
        <w:t xml:space="preserve">ne pouvant </w:t>
      </w:r>
      <w:proofErr w:type="gramStart"/>
      <w:r w:rsidR="00DA00DC">
        <w:t>de par</w:t>
      </w:r>
      <w:proofErr w:type="gramEnd"/>
      <w:r w:rsidR="00DA00DC">
        <w:t xml:space="preserve"> la loi d</w:t>
      </w:r>
      <w:r>
        <w:t>’</w:t>
      </w:r>
      <w:r w:rsidR="00DA00DC">
        <w:t>empire jamais quitter le palais</w:t>
      </w:r>
      <w:r>
        <w:t xml:space="preserve">. </w:t>
      </w:r>
      <w:r w:rsidR="00DA00DC">
        <w:t>L</w:t>
      </w:r>
      <w:r>
        <w:t>’</w:t>
      </w:r>
      <w:r w:rsidR="00DA00DC">
        <w:t>honneur de cette maternité-là m</w:t>
      </w:r>
      <w:r>
        <w:t>’</w:t>
      </w:r>
      <w:r w:rsidR="00DA00DC">
        <w:t>ayant été</w:t>
      </w:r>
      <w:r>
        <w:t xml:space="preserve">, </w:t>
      </w:r>
      <w:r w:rsidR="00DA00DC">
        <w:t>grâce au Ciel</w:t>
      </w:r>
      <w:r>
        <w:t xml:space="preserve">, </w:t>
      </w:r>
      <w:r w:rsidR="00DA00DC">
        <w:t>refusée</w:t>
      </w:r>
      <w:r>
        <w:t xml:space="preserve">, </w:t>
      </w:r>
      <w:r w:rsidR="00DA00DC">
        <w:t>il se trouva qu</w:t>
      </w:r>
      <w:r>
        <w:t>’</w:t>
      </w:r>
      <w:r w:rsidR="00DA00DC">
        <w:t>en 1908</w:t>
      </w:r>
      <w:r>
        <w:t xml:space="preserve">, </w:t>
      </w:r>
      <w:r w:rsidR="00DA00DC">
        <w:t>c</w:t>
      </w:r>
      <w:r>
        <w:t>’</w:t>
      </w:r>
      <w:r w:rsidR="00DA00DC">
        <w:t>est-à-dire deux ans après mon entrée au harem</w:t>
      </w:r>
      <w:r>
        <w:t xml:space="preserve">, </w:t>
      </w:r>
      <w:r w:rsidR="00DA00DC">
        <w:t>je fus admise au bénéfice de cette coutume</w:t>
      </w:r>
      <w:r>
        <w:t xml:space="preserve">. </w:t>
      </w:r>
      <w:r w:rsidR="00DA00DC">
        <w:t>Elle joua en ma faveur</w:t>
      </w:r>
      <w:r>
        <w:t xml:space="preserve">, </w:t>
      </w:r>
      <w:r w:rsidR="00DA00DC">
        <w:t>et je récupérai ainsi ma liberté</w:t>
      </w:r>
      <w:r>
        <w:t xml:space="preserve">, </w:t>
      </w:r>
      <w:r w:rsidR="00DA00DC">
        <w:t>une liberté</w:t>
      </w:r>
      <w:r>
        <w:t xml:space="preserve">, </w:t>
      </w:r>
      <w:r w:rsidR="00DA00DC">
        <w:t>ainsi que tu vas voir</w:t>
      </w:r>
      <w:r>
        <w:t xml:space="preserve">, </w:t>
      </w:r>
      <w:r w:rsidR="00DA00DC">
        <w:t>d</w:t>
      </w:r>
      <w:r>
        <w:t>’</w:t>
      </w:r>
      <w:r w:rsidR="00DA00DC">
        <w:t>une nature bien spéciale</w:t>
      </w:r>
      <w:r>
        <w:t xml:space="preserve">, </w:t>
      </w:r>
      <w:r w:rsidR="00DA00DC">
        <w:t>et qui ne me causa</w:t>
      </w:r>
      <w:r>
        <w:t xml:space="preserve">, </w:t>
      </w:r>
      <w:r w:rsidR="00DA00DC">
        <w:t>au commencement</w:t>
      </w:r>
      <w:r>
        <w:t xml:space="preserve">, </w:t>
      </w:r>
      <w:r w:rsidR="00DA00DC">
        <w:t>qu</w:t>
      </w:r>
      <w:r>
        <w:t>’</w:t>
      </w:r>
      <w:r w:rsidR="00DA00DC">
        <w:t>un enthousiasme bien relatif</w:t>
      </w:r>
      <w:r>
        <w:t xml:space="preserve">, </w:t>
      </w:r>
      <w:r w:rsidR="00DA00DC">
        <w:t xml:space="preserve">dans </w:t>
      </w:r>
      <w:r w:rsidR="00DA00DC">
        <w:lastRenderedPageBreak/>
        <w:t>l</w:t>
      </w:r>
      <w:r>
        <w:t>’</w:t>
      </w:r>
      <w:r w:rsidR="00DA00DC">
        <w:t>état d</w:t>
      </w:r>
      <w:r>
        <w:t>’</w:t>
      </w:r>
      <w:r w:rsidR="00DA00DC">
        <w:t>abêtissement</w:t>
      </w:r>
      <w:r>
        <w:t xml:space="preserve">, </w:t>
      </w:r>
      <w:r w:rsidR="00DA00DC">
        <w:t>de prostration</w:t>
      </w:r>
      <w:r>
        <w:t xml:space="preserve">, </w:t>
      </w:r>
      <w:r w:rsidR="00DA00DC">
        <w:t>auquel</w:t>
      </w:r>
      <w:r>
        <w:t xml:space="preserve">, </w:t>
      </w:r>
      <w:r w:rsidR="00DA00DC">
        <w:t>en moins de deux ans</w:t>
      </w:r>
      <w:r>
        <w:t xml:space="preserve">, </w:t>
      </w:r>
      <w:r w:rsidR="00DA00DC">
        <w:t>j</w:t>
      </w:r>
      <w:r>
        <w:t>’</w:t>
      </w:r>
      <w:r w:rsidR="00DA00DC">
        <w:t>en étais arrivée</w:t>
      </w:r>
      <w:r>
        <w:t>.</w:t>
      </w:r>
    </w:p>
    <w:p w14:paraId="745F2D0F" w14:textId="77777777" w:rsidR="00DD1C38" w:rsidRDefault="00DD1C38" w:rsidP="00DA00DC">
      <w:r>
        <w:t>« </w:t>
      </w:r>
      <w:r w:rsidR="00DA00DC">
        <w:t>Un témoignage particulier de la faveur du sultan</w:t>
      </w:r>
      <w:r>
        <w:t> ! »</w:t>
      </w:r>
      <w:r w:rsidR="00DA00DC">
        <w:t xml:space="preserve"> Très particulier</w:t>
      </w:r>
      <w:r>
        <w:t xml:space="preserve">, </w:t>
      </w:r>
      <w:r w:rsidR="00DA00DC">
        <w:t>en effet</w:t>
      </w:r>
      <w:r>
        <w:t xml:space="preserve">. </w:t>
      </w:r>
      <w:r w:rsidR="00DA00DC">
        <w:t>Huit fois sur dix</w:t>
      </w:r>
      <w:r>
        <w:t xml:space="preserve">, </w:t>
      </w:r>
      <w:r w:rsidR="00DA00DC">
        <w:t>il fallait en rabattre</w:t>
      </w:r>
      <w:r>
        <w:t xml:space="preserve">, </w:t>
      </w:r>
      <w:r w:rsidR="00DA00DC">
        <w:t>et il eût mieux valu pour l</w:t>
      </w:r>
      <w:r>
        <w:t>’</w:t>
      </w:r>
      <w:r w:rsidR="00DA00DC">
        <w:t>intéressée ne pas être l</w:t>
      </w:r>
      <w:r>
        <w:t>’</w:t>
      </w:r>
      <w:r w:rsidR="00DA00DC">
        <w:t>objet de cette faveur-là</w:t>
      </w:r>
      <w:r>
        <w:t xml:space="preserve">. </w:t>
      </w:r>
      <w:r w:rsidR="00DA00DC">
        <w:t>J</w:t>
      </w:r>
      <w:r>
        <w:t>’</w:t>
      </w:r>
      <w:r w:rsidR="00DA00DC">
        <w:t>en eus la révélation en même temps que celle du nom de l</w:t>
      </w:r>
      <w:r>
        <w:t>’</w:t>
      </w:r>
      <w:r w:rsidR="00DA00DC">
        <w:t>heureux mortel auquel me destinait la magnanimité de notre Seigneur tout-puissant</w:t>
      </w:r>
      <w:r>
        <w:t>.</w:t>
      </w:r>
    </w:p>
    <w:p w14:paraId="70F5249A" w14:textId="1482AE23" w:rsidR="00DA00DC" w:rsidRDefault="00DA00DC" w:rsidP="00DA00DC">
      <w:r>
        <w:t>Un matin</w:t>
      </w:r>
      <w:r w:rsidR="00DD1C38">
        <w:t xml:space="preserve">, </w:t>
      </w:r>
      <w:r>
        <w:t>au début de cette année 1908</w:t>
      </w:r>
      <w:r w:rsidR="00DD1C38">
        <w:t xml:space="preserve">, </w:t>
      </w:r>
      <w:r>
        <w:t xml:space="preserve">la </w:t>
      </w:r>
      <w:proofErr w:type="spellStart"/>
      <w:r>
        <w:t>Hasnadar</w:t>
      </w:r>
      <w:proofErr w:type="spellEnd"/>
      <w:r>
        <w:t xml:space="preserve"> </w:t>
      </w:r>
      <w:proofErr w:type="spellStart"/>
      <w:r>
        <w:t>Housta</w:t>
      </w:r>
      <w:proofErr w:type="spellEnd"/>
      <w:r>
        <w:t xml:space="preserve"> entra dans ma chambre</w:t>
      </w:r>
      <w:r w:rsidR="00DD1C38">
        <w:t xml:space="preserve">. </w:t>
      </w:r>
      <w:r>
        <w:t>Bien que je ne lui eusse encore apporté aucune des satisfactions qu</w:t>
      </w:r>
      <w:r w:rsidR="00DD1C38">
        <w:t>’</w:t>
      </w:r>
      <w:r>
        <w:t>elle avait attendues de moi</w:t>
      </w:r>
      <w:r w:rsidR="00DD1C38">
        <w:t xml:space="preserve">, </w:t>
      </w:r>
      <w:r>
        <w:t>d</w:t>
      </w:r>
      <w:r w:rsidR="00DD1C38">
        <w:t>’</w:t>
      </w:r>
      <w:r>
        <w:t>après les trop flatteuses idées qu</w:t>
      </w:r>
      <w:r w:rsidR="00DD1C38">
        <w:t>’</w:t>
      </w:r>
      <w:r>
        <w:t>elle s</w:t>
      </w:r>
      <w:r w:rsidR="00DD1C38">
        <w:t>’</w:t>
      </w:r>
      <w:r>
        <w:t>était faites de mes aptitudes</w:t>
      </w:r>
      <w:r w:rsidR="00DD1C38">
        <w:t xml:space="preserve">, </w:t>
      </w:r>
      <w:r>
        <w:t>elle ne m</w:t>
      </w:r>
      <w:r w:rsidR="00DD1C38">
        <w:t>’</w:t>
      </w:r>
      <w:r>
        <w:t>en tenait pas rancune et m</w:t>
      </w:r>
      <w:r w:rsidR="00DD1C38">
        <w:t>’</w:t>
      </w:r>
      <w:r>
        <w:t>avait conservé toute sa protection</w:t>
      </w:r>
      <w:r w:rsidR="00DD1C38">
        <w:t>. « </w:t>
      </w:r>
      <w:r>
        <w:t>Je continue à être assurée</w:t>
      </w:r>
      <w:r w:rsidR="00DD1C38">
        <w:t xml:space="preserve">, </w:t>
      </w:r>
      <w:r>
        <w:t>répétait-elle</w:t>
      </w:r>
      <w:r w:rsidR="00DD1C38">
        <w:t xml:space="preserve">, </w:t>
      </w:r>
      <w:r>
        <w:t>que tu réussiras quelque jour à remplir un rôle digne de toi</w:t>
      </w:r>
      <w:r w:rsidR="00DD1C38">
        <w:t xml:space="preserve">. </w:t>
      </w:r>
      <w:r>
        <w:t>Ce rôle</w:t>
      </w:r>
      <w:r w:rsidR="00DD1C38">
        <w:t xml:space="preserve">, </w:t>
      </w:r>
      <w:r>
        <w:t>c</w:t>
      </w:r>
      <w:r w:rsidR="00DD1C38">
        <w:t>’</w:t>
      </w:r>
      <w:r>
        <w:t>est à moi de le découvrir</w:t>
      </w:r>
      <w:r w:rsidR="00DD1C38">
        <w:t xml:space="preserve">, </w:t>
      </w:r>
      <w:r>
        <w:t>puisque tu n</w:t>
      </w:r>
      <w:r w:rsidR="00DD1C38">
        <w:t>’</w:t>
      </w:r>
      <w:r>
        <w:t>as ni assez de volonté ni assez d</w:t>
      </w:r>
      <w:r w:rsidR="00DD1C38">
        <w:t>’</w:t>
      </w:r>
      <w:r>
        <w:t>ambition pour cela</w:t>
      </w:r>
      <w:r w:rsidR="00DD1C38">
        <w:t>. »</w:t>
      </w:r>
    </w:p>
    <w:p w14:paraId="66A72B50" w14:textId="77777777" w:rsidR="00DD1C38" w:rsidRDefault="00DA00DC" w:rsidP="00DA00DC">
      <w:r>
        <w:t>Elle avait</w:t>
      </w:r>
      <w:r w:rsidR="00DD1C38">
        <w:t xml:space="preserve">, </w:t>
      </w:r>
      <w:r>
        <w:t>en pénétrant chez moi ce matin</w:t>
      </w:r>
      <w:r w:rsidR="00DD1C38">
        <w:t xml:space="preserve">, </w:t>
      </w:r>
      <w:r>
        <w:t xml:space="preserve">son air </w:t>
      </w:r>
      <w:proofErr w:type="spellStart"/>
      <w:r>
        <w:t>tout</w:t>
      </w:r>
      <w:proofErr w:type="spellEnd"/>
      <w:r>
        <w:t xml:space="preserve"> ensemble altier et rayonnant des grandes circonstances</w:t>
      </w:r>
      <w:r w:rsidR="00DD1C38">
        <w:t xml:space="preserve">. </w:t>
      </w:r>
      <w:r>
        <w:t>Je compris que quelque chose d</w:t>
      </w:r>
      <w:r w:rsidR="00DD1C38">
        <w:t>’</w:t>
      </w:r>
      <w:r>
        <w:t>important était sur le point de se passer</w:t>
      </w:r>
      <w:r w:rsidR="00DD1C38">
        <w:t>.</w:t>
      </w:r>
    </w:p>
    <w:p w14:paraId="5AC884D3" w14:textId="02508912" w:rsidR="00DA00DC" w:rsidRDefault="00DD1C38" w:rsidP="00DA00DC">
      <w:r>
        <w:t>« </w:t>
      </w:r>
      <w:r w:rsidR="00DA00DC">
        <w:t>Tu vas d</w:t>
      </w:r>
      <w:r>
        <w:t>’</w:t>
      </w:r>
      <w:r w:rsidR="00DA00DC">
        <w:t>abord</w:t>
      </w:r>
      <w:r>
        <w:t xml:space="preserve">, </w:t>
      </w:r>
      <w:r w:rsidR="00DA00DC">
        <w:t>commença-t-elle</w:t>
      </w:r>
      <w:r>
        <w:t xml:space="preserve">, </w:t>
      </w:r>
      <w:r w:rsidR="00DA00DC">
        <w:t>me faire le plaisir de me remercier</w:t>
      </w:r>
      <w:r>
        <w:t xml:space="preserve">, </w:t>
      </w:r>
      <w:r w:rsidR="00DA00DC">
        <w:t>ma petite</w:t>
      </w:r>
      <w:r>
        <w:t xml:space="preserve">. </w:t>
      </w:r>
      <w:r w:rsidR="00DA00DC">
        <w:t>Ton avenir n</w:t>
      </w:r>
      <w:r>
        <w:t>’</w:t>
      </w:r>
      <w:r w:rsidR="00DA00DC">
        <w:t>est pas au harem</w:t>
      </w:r>
      <w:r>
        <w:t xml:space="preserve">, </w:t>
      </w:r>
      <w:r w:rsidR="00DA00DC">
        <w:t>décidément</w:t>
      </w:r>
      <w:r>
        <w:t xml:space="preserve">. </w:t>
      </w:r>
      <w:r w:rsidR="00DA00DC">
        <w:t>J</w:t>
      </w:r>
      <w:r>
        <w:t>’</w:t>
      </w:r>
      <w:r w:rsidR="00DA00DC">
        <w:t>ai été longue à m</w:t>
      </w:r>
      <w:r>
        <w:t>’</w:t>
      </w:r>
      <w:r w:rsidR="00DA00DC">
        <w:t>en rendre compte</w:t>
      </w:r>
      <w:r>
        <w:t xml:space="preserve">, </w:t>
      </w:r>
      <w:r w:rsidR="00DA00DC">
        <w:t>diras-tu</w:t>
      </w:r>
      <w:r>
        <w:t xml:space="preserve">. </w:t>
      </w:r>
      <w:r w:rsidR="00DA00DC">
        <w:t>Mais tu vois que j</w:t>
      </w:r>
      <w:r>
        <w:t>’</w:t>
      </w:r>
      <w:r w:rsidR="00DA00DC">
        <w:t>y suis arrivée néanmoins</w:t>
      </w:r>
      <w:r>
        <w:t xml:space="preserve">. </w:t>
      </w:r>
      <w:r w:rsidR="00DA00DC">
        <w:t>Ici</w:t>
      </w:r>
      <w:r>
        <w:t xml:space="preserve">, </w:t>
      </w:r>
      <w:r w:rsidR="00DA00DC">
        <w:t>contrairement à l</w:t>
      </w:r>
      <w:r>
        <w:t>’</w:t>
      </w:r>
      <w:r w:rsidR="00DA00DC">
        <w:t>opinion établie</w:t>
      </w:r>
      <w:r>
        <w:t xml:space="preserve">, </w:t>
      </w:r>
      <w:r w:rsidR="00DA00DC">
        <w:t>l</w:t>
      </w:r>
      <w:r>
        <w:t>’</w:t>
      </w:r>
      <w:r w:rsidR="00DA00DC">
        <w:t>on n</w:t>
      </w:r>
      <w:r>
        <w:t>’</w:t>
      </w:r>
      <w:r w:rsidR="00DA00DC">
        <w:t>a jamais retenu quelqu</w:t>
      </w:r>
      <w:r>
        <w:t>’</w:t>
      </w:r>
      <w:r w:rsidR="00DA00DC">
        <w:t>un de force</w:t>
      </w:r>
      <w:r>
        <w:t xml:space="preserve">. </w:t>
      </w:r>
      <w:r w:rsidR="00DA00DC">
        <w:t>Notre Souverain bien-aimé</w:t>
      </w:r>
      <w:r>
        <w:t xml:space="preserve">, </w:t>
      </w:r>
      <w:r w:rsidR="00DA00DC">
        <w:t>en sa bonté et sa sagesse</w:t>
      </w:r>
      <w:r>
        <w:t xml:space="preserve">, </w:t>
      </w:r>
      <w:r w:rsidR="00DA00DC">
        <w:t>vient de trouver le moyen de faire la félicité de deux êtres à la fois</w:t>
      </w:r>
      <w:r>
        <w:t xml:space="preserve">. </w:t>
      </w:r>
      <w:r w:rsidR="00DA00DC">
        <w:t>Il t</w:t>
      </w:r>
      <w:r>
        <w:t>’</w:t>
      </w:r>
      <w:r w:rsidR="00DA00DC">
        <w:t>accorde ta liberté et il daigne</w:t>
      </w:r>
      <w:r>
        <w:t xml:space="preserve">, </w:t>
      </w:r>
      <w:r w:rsidR="00DA00DC">
        <w:t>par la même occasion</w:t>
      </w:r>
      <w:r>
        <w:t xml:space="preserve">, </w:t>
      </w:r>
      <w:r w:rsidR="00DA00DC">
        <w:t>témoigner son contentement à l</w:t>
      </w:r>
      <w:r>
        <w:t>’</w:t>
      </w:r>
      <w:r w:rsidR="00DA00DC">
        <w:t>un de ses sujets les plus loyaux</w:t>
      </w:r>
      <w:r>
        <w:t>. »</w:t>
      </w:r>
    </w:p>
    <w:p w14:paraId="3EED0595" w14:textId="77777777" w:rsidR="00DD1C38" w:rsidRDefault="00DA00DC" w:rsidP="00DA00DC">
      <w:r>
        <w:lastRenderedPageBreak/>
        <w:t>Elle ajouta</w:t>
      </w:r>
      <w:r w:rsidR="00DD1C38">
        <w:t xml:space="preserve">, </w:t>
      </w:r>
      <w:r>
        <w:t>avec un sourire dont je ne devais saisir la portée que par la suite</w:t>
      </w:r>
      <w:r w:rsidR="00DD1C38">
        <w:t> :</w:t>
      </w:r>
    </w:p>
    <w:p w14:paraId="645668C6" w14:textId="3635899C" w:rsidR="00DA00DC" w:rsidRDefault="00DD1C38" w:rsidP="00DA00DC">
      <w:r>
        <w:t>« </w:t>
      </w:r>
      <w:r w:rsidR="00DA00DC">
        <w:t>Mon orgueil</w:t>
      </w:r>
      <w:r>
        <w:t xml:space="preserve">, </w:t>
      </w:r>
      <w:r w:rsidR="00DA00DC">
        <w:t>pour continuer à être véridique</w:t>
      </w:r>
      <w:r>
        <w:t xml:space="preserve">, </w:t>
      </w:r>
      <w:r w:rsidR="00DA00DC">
        <w:t>est de n</w:t>
      </w:r>
      <w:r>
        <w:t>’</w:t>
      </w:r>
      <w:r w:rsidR="00DA00DC">
        <w:t>avoir pas été étrangère à la désignation de ce dernier</w:t>
      </w:r>
      <w:r>
        <w:t>. »</w:t>
      </w:r>
    </w:p>
    <w:p w14:paraId="4C9162DF" w14:textId="77777777" w:rsidR="00DD1C38" w:rsidRDefault="00DA00DC" w:rsidP="00DA00DC">
      <w:r>
        <w:t>Tiens-tu à savoir de qui il s</w:t>
      </w:r>
      <w:r w:rsidR="00DD1C38">
        <w:t>’</w:t>
      </w:r>
      <w:r>
        <w:t>agissait</w:t>
      </w:r>
      <w:r w:rsidR="00DD1C38">
        <w:t xml:space="preserve"> ? </w:t>
      </w:r>
      <w:r>
        <w:t>Tu l</w:t>
      </w:r>
      <w:r w:rsidR="00DD1C38">
        <w:t>’</w:t>
      </w:r>
      <w:r>
        <w:t>auras deviné</w:t>
      </w:r>
      <w:r w:rsidR="00DD1C38">
        <w:t xml:space="preserve">, </w:t>
      </w:r>
      <w:r>
        <w:t>j</w:t>
      </w:r>
      <w:r w:rsidR="00DD1C38">
        <w:t>’</w:t>
      </w:r>
      <w:r>
        <w:t>espère</w:t>
      </w:r>
      <w:r w:rsidR="00DD1C38">
        <w:t xml:space="preserve"> : </w:t>
      </w:r>
      <w:r>
        <w:t>d</w:t>
      </w:r>
      <w:r w:rsidR="00DD1C38">
        <w:t>’</w:t>
      </w:r>
      <w:r>
        <w:t xml:space="preserve">Elias </w:t>
      </w:r>
      <w:proofErr w:type="spellStart"/>
      <w:r>
        <w:t>Hadjilar</w:t>
      </w:r>
      <w:proofErr w:type="spellEnd"/>
      <w:r>
        <w:t xml:space="preserve"> Pacha</w:t>
      </w:r>
      <w:r w:rsidR="00DD1C38">
        <w:t xml:space="preserve">, </w:t>
      </w:r>
      <w:r>
        <w:t>tout simplement</w:t>
      </w:r>
      <w:r w:rsidR="00DD1C38">
        <w:t>.</w:t>
      </w:r>
    </w:p>
    <w:p w14:paraId="78F976AF" w14:textId="25FBEBCA" w:rsidR="00DA00DC" w:rsidRDefault="00DA00DC" w:rsidP="00DA00DC"/>
    <w:p w14:paraId="6D62C289" w14:textId="77777777" w:rsidR="00DD1C38" w:rsidRDefault="00DA00DC" w:rsidP="00DA00DC">
      <w:r>
        <w:t>Je dis</w:t>
      </w:r>
      <w:r w:rsidR="00DD1C38">
        <w:t xml:space="preserve"> : </w:t>
      </w:r>
      <w:r>
        <w:t>tout simplement</w:t>
      </w:r>
      <w:r w:rsidR="00DD1C38">
        <w:t xml:space="preserve">, </w:t>
      </w:r>
      <w:r>
        <w:t>en effet</w:t>
      </w:r>
      <w:r w:rsidR="00DD1C38">
        <w:t xml:space="preserve">, </w:t>
      </w:r>
      <w:r>
        <w:t>parce que</w:t>
      </w:r>
      <w:r w:rsidR="00DD1C38">
        <w:t xml:space="preserve">, </w:t>
      </w:r>
      <w:r>
        <w:t>malgré les apparences</w:t>
      </w:r>
      <w:r w:rsidR="00DD1C38">
        <w:t xml:space="preserve">, </w:t>
      </w:r>
      <w:r>
        <w:t>c</w:t>
      </w:r>
      <w:r w:rsidR="00DD1C38">
        <w:t>’</w:t>
      </w:r>
      <w:r>
        <w:t>était la chose la plus fatale</w:t>
      </w:r>
      <w:r w:rsidR="00DD1C38">
        <w:t xml:space="preserve">, </w:t>
      </w:r>
      <w:r>
        <w:t>la plus logique</w:t>
      </w:r>
      <w:r w:rsidR="00DD1C38">
        <w:t xml:space="preserve">, </w:t>
      </w:r>
      <w:r>
        <w:t>la plus conforme aux événements</w:t>
      </w:r>
      <w:r w:rsidR="00DD1C38">
        <w:t xml:space="preserve">. </w:t>
      </w:r>
      <w:r>
        <w:t>Au harem</w:t>
      </w:r>
      <w:r w:rsidR="00DD1C38">
        <w:t xml:space="preserve">, </w:t>
      </w:r>
      <w:r>
        <w:t>j</w:t>
      </w:r>
      <w:r w:rsidR="00DD1C38">
        <w:t>’</w:t>
      </w:r>
      <w:r>
        <w:t>étais assez mal placée pour être renseignée sur la marche de ceux-ci</w:t>
      </w:r>
      <w:r w:rsidR="00DD1C38">
        <w:t xml:space="preserve">. </w:t>
      </w:r>
      <w:r>
        <w:t>Ils ne piquaient d</w:t>
      </w:r>
      <w:r w:rsidR="00DD1C38">
        <w:t>’</w:t>
      </w:r>
      <w:r>
        <w:t>ailleurs point ma curiosité</w:t>
      </w:r>
      <w:r w:rsidR="00DD1C38">
        <w:t xml:space="preserve">. </w:t>
      </w:r>
      <w:r>
        <w:t>J</w:t>
      </w:r>
      <w:r w:rsidR="00DD1C38">
        <w:t>’</w:t>
      </w:r>
      <w:r>
        <w:t>ignorais donc que</w:t>
      </w:r>
      <w:r w:rsidR="00DD1C38">
        <w:t xml:space="preserve">, </w:t>
      </w:r>
      <w:r>
        <w:t>depuis quelque temps</w:t>
      </w:r>
      <w:r w:rsidR="00DD1C38">
        <w:t xml:space="preserve">, </w:t>
      </w:r>
      <w:r>
        <w:t>les rapports s</w:t>
      </w:r>
      <w:r w:rsidR="00DD1C38">
        <w:t>’</w:t>
      </w:r>
      <w:r>
        <w:t xml:space="preserve">étaient singulièrement rafraîchis entre Elias </w:t>
      </w:r>
      <w:proofErr w:type="spellStart"/>
      <w:r>
        <w:t>Hadjilar</w:t>
      </w:r>
      <w:proofErr w:type="spellEnd"/>
      <w:r>
        <w:t xml:space="preserve"> et la </w:t>
      </w:r>
      <w:proofErr w:type="spellStart"/>
      <w:r>
        <w:t>Hasnadar</w:t>
      </w:r>
      <w:proofErr w:type="spellEnd"/>
      <w:r>
        <w:t xml:space="preserve"> </w:t>
      </w:r>
      <w:proofErr w:type="spellStart"/>
      <w:r>
        <w:t>Housta</w:t>
      </w:r>
      <w:proofErr w:type="spellEnd"/>
      <w:r w:rsidR="00DD1C38">
        <w:t xml:space="preserve">. </w:t>
      </w:r>
      <w:r>
        <w:t>D</w:t>
      </w:r>
      <w:r w:rsidR="00DD1C38">
        <w:t>’</w:t>
      </w:r>
      <w:r>
        <w:t>énormes oppositions d</w:t>
      </w:r>
      <w:r w:rsidR="00DD1C38">
        <w:t>’</w:t>
      </w:r>
      <w:r>
        <w:t>intérêts ne pouvaient manquer de dresser un jour l</w:t>
      </w:r>
      <w:r w:rsidR="00DD1C38">
        <w:t>’</w:t>
      </w:r>
      <w:r>
        <w:t>un contre l</w:t>
      </w:r>
      <w:r w:rsidR="00DD1C38">
        <w:t>’</w:t>
      </w:r>
      <w:r>
        <w:t>autre le grand maître de la Cassette privée et la trésorière suprême du harem</w:t>
      </w:r>
      <w:r w:rsidR="00DD1C38">
        <w:t xml:space="preserve">. </w:t>
      </w:r>
      <w:r>
        <w:t>Dans cette lutte</w:t>
      </w:r>
      <w:r w:rsidR="00DD1C38">
        <w:t xml:space="preserve">, </w:t>
      </w:r>
      <w:r>
        <w:t>il fallait que l</w:t>
      </w:r>
      <w:r w:rsidR="00DD1C38">
        <w:t>’</w:t>
      </w:r>
      <w:r>
        <w:t>un des deux succombât</w:t>
      </w:r>
      <w:r w:rsidR="00DD1C38">
        <w:t xml:space="preserve">. </w:t>
      </w:r>
      <w:r>
        <w:t>Ce ne fut point</w:t>
      </w:r>
      <w:r w:rsidR="00DD1C38">
        <w:t xml:space="preserve">, </w:t>
      </w:r>
      <w:r>
        <w:t>au début tout au moins</w:t>
      </w:r>
      <w:r w:rsidR="00DD1C38">
        <w:t xml:space="preserve">, </w:t>
      </w:r>
      <w:r>
        <w:t xml:space="preserve">la </w:t>
      </w:r>
      <w:proofErr w:type="spellStart"/>
      <w:r>
        <w:t>Hasnadar</w:t>
      </w:r>
      <w:proofErr w:type="spellEnd"/>
      <w:r>
        <w:t xml:space="preserve"> </w:t>
      </w:r>
      <w:proofErr w:type="spellStart"/>
      <w:r>
        <w:t>Housta</w:t>
      </w:r>
      <w:proofErr w:type="spellEnd"/>
      <w:r w:rsidR="00DD1C38">
        <w:t xml:space="preserve">. </w:t>
      </w:r>
      <w:r>
        <w:t>La disgrâce d</w:t>
      </w:r>
      <w:r w:rsidR="00DD1C38">
        <w:t>’</w:t>
      </w:r>
      <w:proofErr w:type="spellStart"/>
      <w:r>
        <w:t>Hadjilar</w:t>
      </w:r>
      <w:proofErr w:type="spellEnd"/>
      <w:r>
        <w:t xml:space="preserve"> Pacha ne fut sans doute jamais effective</w:t>
      </w:r>
      <w:r w:rsidR="00DD1C38">
        <w:t xml:space="preserve">. </w:t>
      </w:r>
      <w:r>
        <w:t>Le sultan tint à se donner l</w:t>
      </w:r>
      <w:r w:rsidR="00DD1C38">
        <w:t>’</w:t>
      </w:r>
      <w:r>
        <w:t>air de lui maintenir sa confiance jusqu</w:t>
      </w:r>
      <w:r w:rsidR="00DD1C38">
        <w:t>’</w:t>
      </w:r>
      <w:r>
        <w:t>au bout</w:t>
      </w:r>
      <w:r w:rsidR="00DD1C38">
        <w:t xml:space="preserve">. </w:t>
      </w:r>
      <w:r>
        <w:t>Mais dès les premiers mois de cette année 1908</w:t>
      </w:r>
      <w:r w:rsidR="00DD1C38">
        <w:t xml:space="preserve">, </w:t>
      </w:r>
      <w:r>
        <w:t xml:space="preserve">Elias </w:t>
      </w:r>
      <w:proofErr w:type="spellStart"/>
      <w:r>
        <w:t>Hadjilar</w:t>
      </w:r>
      <w:proofErr w:type="spellEnd"/>
      <w:r>
        <w:t xml:space="preserve"> était fixé sur les véritables sentiments d</w:t>
      </w:r>
      <w:r w:rsidR="00DD1C38">
        <w:t>’</w:t>
      </w:r>
      <w:r>
        <w:t>Abdul-Hamid à son égard</w:t>
      </w:r>
      <w:r w:rsidR="00DD1C38">
        <w:t xml:space="preserve">. </w:t>
      </w:r>
      <w:r>
        <w:t>Cet homme</w:t>
      </w:r>
      <w:r w:rsidR="00DD1C38">
        <w:t xml:space="preserve">, </w:t>
      </w:r>
      <w:r>
        <w:t>mon mari donc</w:t>
      </w:r>
      <w:r w:rsidR="00DD1C38">
        <w:t xml:space="preserve">, </w:t>
      </w:r>
      <w:r>
        <w:t>puisqu</w:t>
      </w:r>
      <w:r w:rsidR="00DD1C38">
        <w:t>’</w:t>
      </w:r>
      <w:r>
        <w:t>il va falloir que je l</w:t>
      </w:r>
      <w:r w:rsidR="00DD1C38">
        <w:t>’</w:t>
      </w:r>
      <w:r>
        <w:t>appelle ainsi désormais</w:t>
      </w:r>
      <w:r w:rsidR="00DD1C38">
        <w:t xml:space="preserve">, </w:t>
      </w:r>
      <w:r>
        <w:t>a pu avoir tous les défauts</w:t>
      </w:r>
      <w:r w:rsidR="00DD1C38">
        <w:t xml:space="preserve">, </w:t>
      </w:r>
      <w:r>
        <w:t>toutes les tares que tu soupçonnes et que je connais</w:t>
      </w:r>
      <w:r w:rsidR="00DD1C38">
        <w:t xml:space="preserve">. </w:t>
      </w:r>
      <w:r>
        <w:t>Il n</w:t>
      </w:r>
      <w:r w:rsidR="00DD1C38">
        <w:t>’</w:t>
      </w:r>
      <w:r>
        <w:t>est guère possible de lui contester en revanche un sens politique qui lui a permis de ne se tromper que bien rarement</w:t>
      </w:r>
      <w:r w:rsidR="00DD1C38">
        <w:t xml:space="preserve">. </w:t>
      </w:r>
      <w:r>
        <w:t>Au printemps de 1908</w:t>
      </w:r>
      <w:r w:rsidR="00DD1C38">
        <w:t xml:space="preserve">, </w:t>
      </w:r>
      <w:r>
        <w:t>il savait que les dés étaient jetés</w:t>
      </w:r>
      <w:r w:rsidR="00DD1C38">
        <w:t xml:space="preserve">. </w:t>
      </w:r>
      <w:r>
        <w:t>Il voyait venir la Révolution et se préparait à conduire sa partie en conséquence</w:t>
      </w:r>
      <w:r w:rsidR="00DD1C38">
        <w:t xml:space="preserve">. </w:t>
      </w:r>
      <w:r>
        <w:t>Il pouvait sans frais s</w:t>
      </w:r>
      <w:r w:rsidR="00DD1C38">
        <w:t>’</w:t>
      </w:r>
      <w:r>
        <w:t>offrir l</w:t>
      </w:r>
      <w:r w:rsidR="00DD1C38">
        <w:t>’</w:t>
      </w:r>
      <w:r>
        <w:t xml:space="preserve">élégance de ne </w:t>
      </w:r>
      <w:r>
        <w:lastRenderedPageBreak/>
        <w:t>point se cramponner à un pouvoir dont il était sûr qu</w:t>
      </w:r>
      <w:r w:rsidR="00DD1C38">
        <w:t>’</w:t>
      </w:r>
      <w:r>
        <w:t>il serait sous peu défaillant</w:t>
      </w:r>
      <w:r w:rsidR="00DD1C38">
        <w:t>.</w:t>
      </w:r>
    </w:p>
    <w:p w14:paraId="75324429" w14:textId="77777777" w:rsidR="00DD1C38" w:rsidRDefault="00DA00DC" w:rsidP="00DA00DC">
      <w:r>
        <w:t>Mon retour chez lui</w:t>
      </w:r>
      <w:r w:rsidR="00DD1C38">
        <w:t xml:space="preserve">, </w:t>
      </w:r>
      <w:r>
        <w:t>dans ces circonstances</w:t>
      </w:r>
      <w:r w:rsidR="00DD1C38">
        <w:t xml:space="preserve">, </w:t>
      </w:r>
      <w:r>
        <w:t>ne le gêna ni ne le réjouit</w:t>
      </w:r>
      <w:r w:rsidR="00DD1C38">
        <w:t xml:space="preserve">. </w:t>
      </w:r>
      <w:r>
        <w:t>Tout le monde en cette affaire jouait au plus fin</w:t>
      </w:r>
      <w:r w:rsidR="00DD1C38">
        <w:t xml:space="preserve">. </w:t>
      </w:r>
      <w:proofErr w:type="spellStart"/>
      <w:r>
        <w:t>Hadjilar</w:t>
      </w:r>
      <w:proofErr w:type="spellEnd"/>
      <w:r>
        <w:t xml:space="preserve"> Pacha</w:t>
      </w:r>
      <w:r w:rsidR="00DD1C38">
        <w:t xml:space="preserve">, </w:t>
      </w:r>
      <w:r>
        <w:t>comme il se devait</w:t>
      </w:r>
      <w:r w:rsidR="00DD1C38">
        <w:t xml:space="preserve">, </w:t>
      </w:r>
      <w:r>
        <w:t>se répandit vis-à-vis du sultan en protestations de reconnaissance éperdue</w:t>
      </w:r>
      <w:r w:rsidR="00DD1C38">
        <w:t xml:space="preserve">. </w:t>
      </w:r>
      <w:r>
        <w:t>Pas un seul instant</w:t>
      </w:r>
      <w:r w:rsidR="00DD1C38">
        <w:t xml:space="preserve">, </w:t>
      </w:r>
      <w:r>
        <w:t>il ne donna l</w:t>
      </w:r>
      <w:r w:rsidR="00DD1C38">
        <w:t>’</w:t>
      </w:r>
      <w:r>
        <w:t>impression d</w:t>
      </w:r>
      <w:r w:rsidR="00DD1C38">
        <w:t>’</w:t>
      </w:r>
      <w:r>
        <w:t>avoir compris que cette manière qu</w:t>
      </w:r>
      <w:r w:rsidR="00DD1C38">
        <w:t>’</w:t>
      </w:r>
      <w:r>
        <w:t>on avait de l</w:t>
      </w:r>
      <w:r w:rsidR="00DD1C38">
        <w:t>’</w:t>
      </w:r>
      <w:r>
        <w:t>honorer en lui offrant son propre cadeau constituait aux yeux des gens bien informés la plus cinglante des offenses</w:t>
      </w:r>
      <w:r w:rsidR="00DD1C38">
        <w:t xml:space="preserve">. </w:t>
      </w:r>
      <w:r>
        <w:t>Par ailleurs</w:t>
      </w:r>
      <w:r w:rsidR="00DD1C38">
        <w:t xml:space="preserve">, </w:t>
      </w:r>
      <w:r>
        <w:t>une fois que je fus installée chez lui</w:t>
      </w:r>
      <w:r w:rsidR="00DD1C38">
        <w:t xml:space="preserve">, </w:t>
      </w:r>
      <w:r>
        <w:t>il n</w:t>
      </w:r>
      <w:r w:rsidR="00DD1C38">
        <w:t>’</w:t>
      </w:r>
      <w:r>
        <w:t>avait pas été long à se rassurer à mon endroit</w:t>
      </w:r>
      <w:r w:rsidR="00DD1C38">
        <w:t xml:space="preserve">, </w:t>
      </w:r>
      <w:r>
        <w:t>à se rendre compte que ni par gratitude ni par loyauté évidemment</w:t>
      </w:r>
      <w:r w:rsidR="00DD1C38">
        <w:t xml:space="preserve">, </w:t>
      </w:r>
      <w:r>
        <w:t>mais par inertie et indifférence j</w:t>
      </w:r>
      <w:r w:rsidR="00DD1C38">
        <w:t>’</w:t>
      </w:r>
      <w:r>
        <w:t>étais incapable de remplir auprès de lui le joli petit rôle d</w:t>
      </w:r>
      <w:r w:rsidR="00DD1C38">
        <w:t>’</w:t>
      </w:r>
      <w:r>
        <w:t>espionne auquel le Palais m</w:t>
      </w:r>
      <w:r w:rsidR="00DD1C38">
        <w:t>’</w:t>
      </w:r>
      <w:r>
        <w:t>avait destinée</w:t>
      </w:r>
      <w:r w:rsidR="00DD1C38">
        <w:t xml:space="preserve">. </w:t>
      </w:r>
      <w:r>
        <w:t>Nous nous mariâmes en avril</w:t>
      </w:r>
      <w:r w:rsidR="00DD1C38">
        <w:t xml:space="preserve">, </w:t>
      </w:r>
      <w:r>
        <w:t>au milieu d</w:t>
      </w:r>
      <w:r w:rsidR="00DD1C38">
        <w:t>’</w:t>
      </w:r>
      <w:r>
        <w:t>une pompe et d</w:t>
      </w:r>
      <w:r w:rsidR="00DD1C38">
        <w:t>’</w:t>
      </w:r>
      <w:r>
        <w:t>un éclat merveilleux</w:t>
      </w:r>
      <w:r w:rsidR="00DD1C38">
        <w:t xml:space="preserve">, </w:t>
      </w:r>
      <w:r>
        <w:t>parmi la magnificence inouïe de présents qui nous arrivaient de tous les côtés</w:t>
      </w:r>
      <w:r w:rsidR="00DD1C38">
        <w:t xml:space="preserve">. </w:t>
      </w:r>
      <w:r>
        <w:t>Comme on sentait bien que c</w:t>
      </w:r>
      <w:r w:rsidR="00DD1C38">
        <w:t>’</w:t>
      </w:r>
      <w:r>
        <w:t>était un monde qui allait finir</w:t>
      </w:r>
      <w:r w:rsidR="00DD1C38">
        <w:t xml:space="preserve"> ! </w:t>
      </w:r>
      <w:r>
        <w:t>Jamais</w:t>
      </w:r>
      <w:r w:rsidR="00DD1C38">
        <w:t xml:space="preserve">, </w:t>
      </w:r>
      <w:r>
        <w:t>non</w:t>
      </w:r>
      <w:r w:rsidR="00DD1C38">
        <w:t xml:space="preserve">, </w:t>
      </w:r>
      <w:r>
        <w:t>jamais</w:t>
      </w:r>
      <w:r w:rsidR="00DD1C38">
        <w:t xml:space="preserve">, </w:t>
      </w:r>
      <w:r>
        <w:t>tu peux m</w:t>
      </w:r>
      <w:r w:rsidR="00DD1C38">
        <w:t>’</w:t>
      </w:r>
      <w:r>
        <w:t>en croire</w:t>
      </w:r>
      <w:r w:rsidR="00DD1C38">
        <w:t xml:space="preserve">, </w:t>
      </w:r>
      <w:r>
        <w:t>je n</w:t>
      </w:r>
      <w:r w:rsidR="00DD1C38">
        <w:t>’</w:t>
      </w:r>
      <w:r>
        <w:t>ai vu tant de tapis ni de pierreries</w:t>
      </w:r>
      <w:r w:rsidR="00DD1C38">
        <w:t xml:space="preserve">, </w:t>
      </w:r>
      <w:r>
        <w:t>tant de porcelaines de Chine</w:t>
      </w:r>
      <w:r w:rsidR="00DD1C38">
        <w:t xml:space="preserve">, </w:t>
      </w:r>
      <w:r>
        <w:t>de vaisselle d</w:t>
      </w:r>
      <w:r w:rsidR="00DD1C38">
        <w:t>’</w:t>
      </w:r>
      <w:r>
        <w:t>or</w:t>
      </w:r>
      <w:r w:rsidR="00DD1C38">
        <w:t xml:space="preserve">, </w:t>
      </w:r>
      <w:r>
        <w:t>de bijoux de jade</w:t>
      </w:r>
      <w:r w:rsidR="00DD1C38">
        <w:t xml:space="preserve">. </w:t>
      </w:r>
      <w:r>
        <w:t>Mais jamais je n</w:t>
      </w:r>
      <w:r w:rsidR="00DD1C38">
        <w:t>’</w:t>
      </w:r>
      <w:r>
        <w:t>ai vu non plus</w:t>
      </w:r>
      <w:r w:rsidR="00DD1C38">
        <w:t xml:space="preserve">, </w:t>
      </w:r>
      <w:r>
        <w:t>tu peux m</w:t>
      </w:r>
      <w:r w:rsidR="00DD1C38">
        <w:t>’</w:t>
      </w:r>
      <w:r>
        <w:t>en croire davantage encore</w:t>
      </w:r>
      <w:r w:rsidR="00DD1C38">
        <w:t xml:space="preserve">, </w:t>
      </w:r>
      <w:r>
        <w:t>époux moins empressé que le mien à se prévaloir des privilèges que la loi lui conférait sur moi</w:t>
      </w:r>
      <w:r w:rsidR="00DD1C38">
        <w:t>.</w:t>
      </w:r>
    </w:p>
    <w:p w14:paraId="243FDC07" w14:textId="77777777" w:rsidR="00DD1C38" w:rsidRDefault="00DA00DC" w:rsidP="00DA00DC">
      <w:r>
        <w:t>Moins de trois mois après</w:t>
      </w:r>
      <w:r w:rsidR="00DD1C38">
        <w:t xml:space="preserve">, </w:t>
      </w:r>
      <w:r>
        <w:t>la Révolution éclatait</w:t>
      </w:r>
      <w:r w:rsidR="00DD1C38">
        <w:t xml:space="preserve">, </w:t>
      </w:r>
      <w:r>
        <w:t>le Comité Union et Progrès s</w:t>
      </w:r>
      <w:r w:rsidR="00DD1C38">
        <w:t>’</w:t>
      </w:r>
      <w:r>
        <w:t>emparait du pouvoir</w:t>
      </w:r>
      <w:r w:rsidR="00DD1C38">
        <w:t xml:space="preserve">, </w:t>
      </w:r>
      <w:r>
        <w:t>et</w:t>
      </w:r>
      <w:r w:rsidR="00DD1C38">
        <w:t xml:space="preserve">, </w:t>
      </w:r>
      <w:r>
        <w:t>par un tiède crépuscule d</w:t>
      </w:r>
      <w:r w:rsidR="00DD1C38">
        <w:t>’</w:t>
      </w:r>
      <w:r>
        <w:t>août</w:t>
      </w:r>
      <w:r w:rsidR="00DD1C38">
        <w:t xml:space="preserve">, </w:t>
      </w:r>
      <w:r>
        <w:t>je reprenais le train dans cette même gare d</w:t>
      </w:r>
      <w:r w:rsidR="00DD1C38">
        <w:t>’</w:t>
      </w:r>
      <w:proofErr w:type="spellStart"/>
      <w:r>
        <w:t>Haydar</w:t>
      </w:r>
      <w:proofErr w:type="spellEnd"/>
      <w:r>
        <w:t xml:space="preserve"> Pacha par où j</w:t>
      </w:r>
      <w:r w:rsidR="00DD1C38">
        <w:t>’</w:t>
      </w:r>
      <w:r>
        <w:t>étais arrivée deux années et demie plus tôt</w:t>
      </w:r>
      <w:r w:rsidR="00DD1C38">
        <w:t xml:space="preserve">. </w:t>
      </w:r>
      <w:r>
        <w:t>Une douzaine d</w:t>
      </w:r>
      <w:r w:rsidR="00DD1C38">
        <w:t>’</w:t>
      </w:r>
      <w:r>
        <w:t>esclaves et de servantes m</w:t>
      </w:r>
      <w:r w:rsidR="00DD1C38">
        <w:t>’</w:t>
      </w:r>
      <w:r>
        <w:t>accompagnaient</w:t>
      </w:r>
      <w:r w:rsidR="00DD1C38">
        <w:t xml:space="preserve">. </w:t>
      </w:r>
      <w:r>
        <w:t>Quelqu</w:t>
      </w:r>
      <w:r w:rsidR="00DD1C38">
        <w:t>’</w:t>
      </w:r>
      <w:r>
        <w:t>un était chargé de la direction de la petite caravane</w:t>
      </w:r>
      <w:r w:rsidR="00DD1C38">
        <w:t xml:space="preserve">, </w:t>
      </w:r>
      <w:r>
        <w:t>l</w:t>
      </w:r>
      <w:r w:rsidR="00DD1C38">
        <w:t>’</w:t>
      </w:r>
      <w:r>
        <w:t>homme de confiance de mon mari</w:t>
      </w:r>
      <w:r w:rsidR="00DD1C38">
        <w:t xml:space="preserve">, </w:t>
      </w:r>
      <w:r>
        <w:t xml:space="preserve">Youri </w:t>
      </w:r>
      <w:proofErr w:type="spellStart"/>
      <w:r>
        <w:t>Becharra</w:t>
      </w:r>
      <w:proofErr w:type="spellEnd"/>
      <w:r w:rsidR="00DD1C38">
        <w:t>.</w:t>
      </w:r>
    </w:p>
    <w:p w14:paraId="6E1BC1AE" w14:textId="246DD2E2" w:rsidR="00DA00DC" w:rsidRDefault="00DA00DC" w:rsidP="00DA00DC"/>
    <w:p w14:paraId="3E26B36C" w14:textId="77777777" w:rsidR="00DD1C38" w:rsidRDefault="00DA00DC" w:rsidP="00DA00DC">
      <w:r>
        <w:t>Ce n</w:t>
      </w:r>
      <w:r w:rsidR="00DD1C38">
        <w:t>’</w:t>
      </w:r>
      <w:r>
        <w:t>était point</w:t>
      </w:r>
      <w:r w:rsidR="00DD1C38">
        <w:t xml:space="preserve">, </w:t>
      </w:r>
      <w:r>
        <w:t>vers 1908</w:t>
      </w:r>
      <w:r w:rsidR="00DD1C38">
        <w:t xml:space="preserve">, </w:t>
      </w:r>
      <w:r>
        <w:t xml:space="preserve">un voyage pour petite fille que celui de </w:t>
      </w:r>
      <w:proofErr w:type="spellStart"/>
      <w:r>
        <w:t>Malatia</w:t>
      </w:r>
      <w:proofErr w:type="spellEnd"/>
      <w:r w:rsidR="00DD1C38">
        <w:t xml:space="preserve">, </w:t>
      </w:r>
      <w:r>
        <w:t>ville importante du Kurdistan et lieu d</w:t>
      </w:r>
      <w:r w:rsidR="00DD1C38">
        <w:t>’</w:t>
      </w:r>
      <w:r>
        <w:t>origine d</w:t>
      </w:r>
      <w:r w:rsidR="00DD1C38">
        <w:t>’</w:t>
      </w:r>
      <w:r>
        <w:t xml:space="preserve">Elias </w:t>
      </w:r>
      <w:proofErr w:type="spellStart"/>
      <w:r>
        <w:t>Hadjilar</w:t>
      </w:r>
      <w:proofErr w:type="spellEnd"/>
      <w:r w:rsidR="00DD1C38">
        <w:t xml:space="preserve">. </w:t>
      </w:r>
      <w:r>
        <w:t>La voie ferrée n</w:t>
      </w:r>
      <w:r w:rsidR="00DD1C38">
        <w:t>’</w:t>
      </w:r>
      <w:r>
        <w:t>allait guère au-delà d</w:t>
      </w:r>
      <w:r w:rsidR="00DD1C38">
        <w:t>’</w:t>
      </w:r>
      <w:proofErr w:type="spellStart"/>
      <w:r>
        <w:t>Afioun</w:t>
      </w:r>
      <w:proofErr w:type="spellEnd"/>
      <w:r w:rsidR="00DD1C38">
        <w:t xml:space="preserve">, </w:t>
      </w:r>
      <w:r>
        <w:t>où nous l</w:t>
      </w:r>
      <w:r w:rsidR="00DD1C38">
        <w:t>’</w:t>
      </w:r>
      <w:r>
        <w:t>avions prise lors du massacre de mon couvent</w:t>
      </w:r>
      <w:r w:rsidR="00DD1C38">
        <w:t xml:space="preserve">. </w:t>
      </w:r>
      <w:r>
        <w:t>Ensuite</w:t>
      </w:r>
      <w:r w:rsidR="00DD1C38">
        <w:t xml:space="preserve">, </w:t>
      </w:r>
      <w:r>
        <w:t>c</w:t>
      </w:r>
      <w:r w:rsidR="00DD1C38">
        <w:t>’</w:t>
      </w:r>
      <w:r>
        <w:t xml:space="preserve">était la steppe quasi désertique de </w:t>
      </w:r>
      <w:proofErr w:type="spellStart"/>
      <w:r>
        <w:t>Koniah</w:t>
      </w:r>
      <w:proofErr w:type="spellEnd"/>
      <w:r w:rsidR="00DD1C38">
        <w:t xml:space="preserve">, </w:t>
      </w:r>
      <w:r>
        <w:t>la terrible traversée du Taurus et l</w:t>
      </w:r>
      <w:r w:rsidR="00DD1C38">
        <w:t>’</w:t>
      </w:r>
      <w:r>
        <w:t>entrée dans ce pays kurde qui n</w:t>
      </w:r>
      <w:r w:rsidR="00DD1C38">
        <w:t>’</w:t>
      </w:r>
      <w:r>
        <w:t>a jamais passé pour très accueillant non plus</w:t>
      </w:r>
      <w:r w:rsidR="00DD1C38">
        <w:t xml:space="preserve">, </w:t>
      </w:r>
      <w:r>
        <w:t>en tout près de dix-huit cents kilomètres</w:t>
      </w:r>
      <w:r w:rsidR="00DD1C38">
        <w:t xml:space="preserve">, </w:t>
      </w:r>
      <w:r>
        <w:t>dont huit cents à peine en chemin de fer</w:t>
      </w:r>
      <w:r w:rsidR="00DD1C38">
        <w:t xml:space="preserve"> : </w:t>
      </w:r>
      <w:r>
        <w:t>trois semaines</w:t>
      </w:r>
      <w:r w:rsidR="00DD1C38">
        <w:t xml:space="preserve">, </w:t>
      </w:r>
      <w:r>
        <w:t>au total</w:t>
      </w:r>
      <w:r w:rsidR="00DD1C38">
        <w:t xml:space="preserve">, </w:t>
      </w:r>
      <w:r>
        <w:t>sans exagérer</w:t>
      </w:r>
      <w:r w:rsidR="00DD1C38">
        <w:t xml:space="preserve">. </w:t>
      </w:r>
      <w:r>
        <w:t>Quelles pouvaient bien être les raisons qui avaient poussé mon mari à m</w:t>
      </w:r>
      <w:r w:rsidR="00DD1C38">
        <w:t>’</w:t>
      </w:r>
      <w:r>
        <w:t>imposer une telle épreuve</w:t>
      </w:r>
      <w:r w:rsidR="00DD1C38">
        <w:t xml:space="preserve"> ? </w:t>
      </w:r>
      <w:r>
        <w:t>Elles étaient autrement complexes que le souci assez naturel</w:t>
      </w:r>
      <w:r w:rsidR="00DD1C38">
        <w:t xml:space="preserve">, </w:t>
      </w:r>
      <w:r>
        <w:t>étant donné le genre de place que je tenais dans sa vie</w:t>
      </w:r>
      <w:r w:rsidR="00DD1C38">
        <w:t xml:space="preserve">, </w:t>
      </w:r>
      <w:r>
        <w:t>de profiter des événements pour se débarrasser le plus tôt possible de moi</w:t>
      </w:r>
      <w:r w:rsidR="00DD1C38">
        <w:t>.</w:t>
      </w:r>
    </w:p>
    <w:p w14:paraId="2E142ABE" w14:textId="77777777" w:rsidR="00DD1C38" w:rsidRDefault="00DA00DC" w:rsidP="00DA00DC">
      <w:r>
        <w:t>Ces motifs étaient de plusieurs sortes</w:t>
      </w:r>
      <w:r w:rsidR="00DD1C38">
        <w:t xml:space="preserve">. </w:t>
      </w:r>
      <w:r>
        <w:t>L</w:t>
      </w:r>
      <w:r w:rsidR="00DD1C38">
        <w:t>’</w:t>
      </w:r>
      <w:r>
        <w:t>avènement en Turquie d</w:t>
      </w:r>
      <w:r w:rsidR="00DD1C38">
        <w:t>’</w:t>
      </w:r>
      <w:r>
        <w:t xml:space="preserve">un pseudo-gouvernement démocratique incitait Elias </w:t>
      </w:r>
      <w:proofErr w:type="spellStart"/>
      <w:r>
        <w:t>Hadjilar</w:t>
      </w:r>
      <w:proofErr w:type="spellEnd"/>
      <w:r>
        <w:t xml:space="preserve"> à modifier du tout au tout son train d</w:t>
      </w:r>
      <w:r w:rsidR="00DD1C38">
        <w:t>’</w:t>
      </w:r>
      <w:r>
        <w:t>existence</w:t>
      </w:r>
      <w:r w:rsidR="00DD1C38">
        <w:t xml:space="preserve">, </w:t>
      </w:r>
      <w:r>
        <w:t>s</w:t>
      </w:r>
      <w:r w:rsidR="00DD1C38">
        <w:t>’</w:t>
      </w:r>
      <w:r>
        <w:t>il voulait sinon se faire oublier</w:t>
      </w:r>
      <w:r w:rsidR="00DD1C38">
        <w:t xml:space="preserve">, </w:t>
      </w:r>
      <w:r>
        <w:t>du moins ne pas trop immédiatement attirer sur lui l</w:t>
      </w:r>
      <w:r w:rsidR="00DD1C38">
        <w:t>’</w:t>
      </w:r>
      <w:r>
        <w:t>attention des maîtres du nouveau régime</w:t>
      </w:r>
      <w:r w:rsidR="00DD1C38">
        <w:t xml:space="preserve">. </w:t>
      </w:r>
      <w:r>
        <w:t>Il s</w:t>
      </w:r>
      <w:r w:rsidR="00DD1C38">
        <w:t>’</w:t>
      </w:r>
      <w:r>
        <w:t>acheminait déjà vers ce but en commençant par envoyer très loin de la cour</w:t>
      </w:r>
      <w:r w:rsidR="00DD1C38">
        <w:t xml:space="preserve">, </w:t>
      </w:r>
      <w:r>
        <w:t>au fond d</w:t>
      </w:r>
      <w:r w:rsidR="00DD1C38">
        <w:t>’</w:t>
      </w:r>
      <w:r>
        <w:t>une province perdue</w:t>
      </w:r>
      <w:r w:rsidR="00DD1C38">
        <w:t xml:space="preserve">, </w:t>
      </w:r>
      <w:r>
        <w:t>une jeune femme à propos de laquelle on venait de beaucoup trop s</w:t>
      </w:r>
      <w:r w:rsidR="00DD1C38">
        <w:t>’</w:t>
      </w:r>
      <w:r>
        <w:t>occuper de lui</w:t>
      </w:r>
      <w:r w:rsidR="00DD1C38">
        <w:t xml:space="preserve">, </w:t>
      </w:r>
      <w:r>
        <w:t>et pas tout à fait dans le sens que les nouvelles tendances l</w:t>
      </w:r>
      <w:r w:rsidR="00DD1C38">
        <w:t>’</w:t>
      </w:r>
      <w:r>
        <w:t>exigeaient</w:t>
      </w:r>
      <w:r w:rsidR="00DD1C38">
        <w:t xml:space="preserve">. </w:t>
      </w:r>
      <w:r>
        <w:t>Cependant</w:t>
      </w:r>
      <w:r w:rsidR="00DD1C38">
        <w:t xml:space="preserve">, </w:t>
      </w:r>
      <w:r>
        <w:t>il ne fallait pas aller trop vite non plus</w:t>
      </w:r>
      <w:r w:rsidR="00DD1C38">
        <w:t xml:space="preserve">. </w:t>
      </w:r>
      <w:r>
        <w:t>Il eût été dangereux que le voyage en question prît la couleur d</w:t>
      </w:r>
      <w:r w:rsidR="00DD1C38">
        <w:t>’</w:t>
      </w:r>
      <w:r>
        <w:t>une répudiation</w:t>
      </w:r>
      <w:r w:rsidR="00DD1C38">
        <w:t xml:space="preserve">, </w:t>
      </w:r>
      <w:r>
        <w:t>ou même seulement d</w:t>
      </w:r>
      <w:r w:rsidR="00DD1C38">
        <w:t>’</w:t>
      </w:r>
      <w:r>
        <w:t>un exil</w:t>
      </w:r>
      <w:r w:rsidR="00DD1C38">
        <w:t xml:space="preserve">. </w:t>
      </w:r>
      <w:r>
        <w:t>Aujourd</w:t>
      </w:r>
      <w:r w:rsidR="00DD1C38">
        <w:t>’</w:t>
      </w:r>
      <w:r>
        <w:t>hui nous savons que les événements de 1908 signifiaient la ruine définitive de l</w:t>
      </w:r>
      <w:r w:rsidR="00DD1C38">
        <w:t>’</w:t>
      </w:r>
      <w:r>
        <w:t xml:space="preserve">autocratisme </w:t>
      </w:r>
      <w:proofErr w:type="spellStart"/>
      <w:r>
        <w:t>hamidien</w:t>
      </w:r>
      <w:proofErr w:type="spellEnd"/>
      <w:r w:rsidR="00DD1C38">
        <w:t xml:space="preserve">. </w:t>
      </w:r>
      <w:r>
        <w:t>Mais alors rien n</w:t>
      </w:r>
      <w:r w:rsidR="00DD1C38">
        <w:t>’</w:t>
      </w:r>
      <w:r>
        <w:t>était moins assuré</w:t>
      </w:r>
      <w:r w:rsidR="00DD1C38">
        <w:t xml:space="preserve">. </w:t>
      </w:r>
      <w:r>
        <w:t>Le redoutable vieillard n</w:t>
      </w:r>
      <w:r w:rsidR="00DD1C38">
        <w:t>’</w:t>
      </w:r>
      <w:r>
        <w:t>était pas déposé</w:t>
      </w:r>
      <w:r w:rsidR="00DD1C38">
        <w:t xml:space="preserve">. </w:t>
      </w:r>
      <w:r>
        <w:t>Il n</w:t>
      </w:r>
      <w:r w:rsidR="00DD1C38">
        <w:t>’</w:t>
      </w:r>
      <w:r>
        <w:t>avait pas dit son dernier mot</w:t>
      </w:r>
      <w:r w:rsidR="00DD1C38">
        <w:t xml:space="preserve">. </w:t>
      </w:r>
      <w:r>
        <w:t>Il pouvait fort bien récupérer le pouvoir</w:t>
      </w:r>
      <w:r w:rsidR="00DD1C38">
        <w:t xml:space="preserve">, </w:t>
      </w:r>
      <w:r>
        <w:t xml:space="preserve">et alors malheur au </w:t>
      </w:r>
      <w:r>
        <w:lastRenderedPageBreak/>
        <w:t>maladroit</w:t>
      </w:r>
      <w:r w:rsidR="00DD1C38">
        <w:t xml:space="preserve">, </w:t>
      </w:r>
      <w:r>
        <w:t>au trop pressé qui aurait commis la folie d</w:t>
      </w:r>
      <w:r w:rsidR="00DD1C38">
        <w:t>’</w:t>
      </w:r>
      <w:r>
        <w:t>infliger un traitement indigne à une épouse distinguée par lui et reçue en présent de sa main</w:t>
      </w:r>
      <w:r w:rsidR="00DD1C38">
        <w:t> !…</w:t>
      </w:r>
    </w:p>
    <w:p w14:paraId="7EDB1A7E" w14:textId="581E95F2" w:rsidR="00DD1C38" w:rsidRDefault="00DA00DC" w:rsidP="00DA00DC">
      <w:r>
        <w:t>Agissant au contraire comme il le faisait</w:t>
      </w:r>
      <w:r w:rsidR="00DD1C38">
        <w:t xml:space="preserve">, </w:t>
      </w:r>
      <w:proofErr w:type="spellStart"/>
      <w:r>
        <w:t>Hadjilar</w:t>
      </w:r>
      <w:proofErr w:type="spellEnd"/>
      <w:r>
        <w:t xml:space="preserve"> Pacha se mettait à l</w:t>
      </w:r>
      <w:r w:rsidR="00DD1C38">
        <w:t>’</w:t>
      </w:r>
      <w:r>
        <w:t>abri d</w:t>
      </w:r>
      <w:r w:rsidR="00DD1C38">
        <w:t>’</w:t>
      </w:r>
      <w:r>
        <w:t>aussi dangereux retours de flamme</w:t>
      </w:r>
      <w:r w:rsidR="00DD1C38">
        <w:t xml:space="preserve">. </w:t>
      </w:r>
      <w:r>
        <w:t>L</w:t>
      </w:r>
      <w:r w:rsidR="00DD1C38">
        <w:t>’</w:t>
      </w:r>
      <w:r>
        <w:t>escorte relativement considérable</w:t>
      </w:r>
      <w:r w:rsidR="00DD1C38">
        <w:t xml:space="preserve">, </w:t>
      </w:r>
      <w:r>
        <w:t>par exemple</w:t>
      </w:r>
      <w:r w:rsidR="00DD1C38">
        <w:t xml:space="preserve">, </w:t>
      </w:r>
      <w:r>
        <w:t>qu</w:t>
      </w:r>
      <w:r w:rsidR="00DD1C38">
        <w:t>’</w:t>
      </w:r>
      <w:r>
        <w:t>il mettait à ma disposition était le symbole vivant des honneurs dont il avait la prétention de continuer plus que jamais à m</w:t>
      </w:r>
      <w:r w:rsidR="00DD1C38">
        <w:t>’</w:t>
      </w:r>
      <w:r>
        <w:t>entourer</w:t>
      </w:r>
      <w:r w:rsidR="00DD1C38">
        <w:t xml:space="preserve">. </w:t>
      </w:r>
      <w:r>
        <w:t>En outre</w:t>
      </w:r>
      <w:r w:rsidR="00DD1C38">
        <w:t xml:space="preserve">, </w:t>
      </w:r>
      <w:r>
        <w:t>à qui confiait-il</w:t>
      </w:r>
      <w:r w:rsidR="00DD1C38">
        <w:t xml:space="preserve">, </w:t>
      </w:r>
      <w:r>
        <w:t>durant cette absence</w:t>
      </w:r>
      <w:r w:rsidR="00DD1C38">
        <w:t xml:space="preserve">, </w:t>
      </w:r>
      <w:r>
        <w:t>le soin de mon bien-être et de ma sécurité</w:t>
      </w:r>
      <w:r w:rsidR="00DD1C38">
        <w:t xml:space="preserve">, </w:t>
      </w:r>
      <w:r>
        <w:t>de veiller à ce que rien ni personne ne me manquât</w:t>
      </w:r>
      <w:r w:rsidR="00DD1C38">
        <w:t xml:space="preserve"> ? </w:t>
      </w:r>
      <w:r>
        <w:t>À son secrétaire le plus fidèle</w:t>
      </w:r>
      <w:r w:rsidR="00DD1C38">
        <w:t xml:space="preserve">, </w:t>
      </w:r>
      <w:r>
        <w:t>à celui qui</w:t>
      </w:r>
      <w:r w:rsidR="00DD1C38">
        <w:t xml:space="preserve">, </w:t>
      </w:r>
      <w:r>
        <w:t>au vu et au su de tous</w:t>
      </w:r>
      <w:r w:rsidR="00DD1C38">
        <w:t xml:space="preserve">, </w:t>
      </w:r>
      <w:r>
        <w:t xml:space="preserve">passait pour son </w:t>
      </w:r>
      <w:r>
        <w:rPr>
          <w:i/>
          <w:iCs/>
        </w:rPr>
        <w:t>alter ego</w:t>
      </w:r>
      <w:r w:rsidR="00DD1C38">
        <w:rPr>
          <w:i/>
          <w:iCs/>
        </w:rPr>
        <w:t xml:space="preserve"> ! </w:t>
      </w:r>
      <w:r>
        <w:t>De la véritable façon dont ce dernier</w:t>
      </w:r>
      <w:r w:rsidR="00DD1C38">
        <w:t xml:space="preserve">, </w:t>
      </w:r>
      <w:r>
        <w:t>en fin de compte</w:t>
      </w:r>
      <w:r w:rsidR="00DD1C38">
        <w:t xml:space="preserve">, </w:t>
      </w:r>
      <w:r>
        <w:t>remplirait sa mission envers moi</w:t>
      </w:r>
      <w:r w:rsidR="00DD1C38">
        <w:t xml:space="preserve">, </w:t>
      </w:r>
      <w:r>
        <w:t>il est probable qu</w:t>
      </w:r>
      <w:r w:rsidR="00DD1C38">
        <w:t>’</w:t>
      </w:r>
      <w:proofErr w:type="spellStart"/>
      <w:r>
        <w:t>Hadjilar</w:t>
      </w:r>
      <w:proofErr w:type="spellEnd"/>
      <w:r>
        <w:t xml:space="preserve"> Pacha n</w:t>
      </w:r>
      <w:r w:rsidR="00DD1C38">
        <w:t>’</w:t>
      </w:r>
      <w:r>
        <w:t>a eu guère cure</w:t>
      </w:r>
      <w:r w:rsidR="00DD1C38">
        <w:t xml:space="preserve">. </w:t>
      </w:r>
      <w:r>
        <w:t>Il ne brûlait pas à mon égard</w:t>
      </w:r>
      <w:r w:rsidR="00DD1C38">
        <w:t xml:space="preserve">, </w:t>
      </w:r>
      <w:r>
        <w:t>je te l</w:t>
      </w:r>
      <w:r w:rsidR="00DD1C38">
        <w:t>’</w:t>
      </w:r>
      <w:r>
        <w:t>ai dit</w:t>
      </w:r>
      <w:r w:rsidR="00DD1C38">
        <w:t xml:space="preserve">, </w:t>
      </w:r>
      <w:r>
        <w:t>d</w:t>
      </w:r>
      <w:r w:rsidR="00DD1C38">
        <w:t>’</w:t>
      </w:r>
      <w:r>
        <w:t>une passion exagérée</w:t>
      </w:r>
      <w:r w:rsidR="00DD1C38">
        <w:t xml:space="preserve">. </w:t>
      </w:r>
      <w:r>
        <w:t>L</w:t>
      </w:r>
      <w:r w:rsidR="00DD1C38">
        <w:t>’</w:t>
      </w:r>
      <w:r>
        <w:t>essentiel était pour lui que les apparences fussent strictement sauvegardées</w:t>
      </w:r>
      <w:r w:rsidR="00DD1C38">
        <w:t xml:space="preserve">. </w:t>
      </w:r>
      <w:r>
        <w:t>Il savait qu</w:t>
      </w:r>
      <w:r w:rsidR="00DD1C38">
        <w:t>’</w:t>
      </w:r>
      <w:r>
        <w:t>il pouvait s</w:t>
      </w:r>
      <w:r w:rsidR="00DD1C38">
        <w:t>’</w:t>
      </w:r>
      <w:r>
        <w:t>en remettre sur ces divers points à l</w:t>
      </w:r>
      <w:r w:rsidR="00DD1C38">
        <w:t>’</w:t>
      </w:r>
      <w:r>
        <w:t>intelligence de son confident</w:t>
      </w:r>
      <w:r w:rsidR="00DD1C38">
        <w:t xml:space="preserve">. </w:t>
      </w:r>
      <w:r>
        <w:t>Plus tard</w:t>
      </w:r>
      <w:r w:rsidR="00DD1C38">
        <w:t xml:space="preserve">, </w:t>
      </w:r>
      <w:r>
        <w:t>d</w:t>
      </w:r>
      <w:r w:rsidR="00DD1C38">
        <w:t>’</w:t>
      </w:r>
      <w:r>
        <w:t>ailleurs</w:t>
      </w:r>
      <w:r w:rsidR="00DD1C38">
        <w:t xml:space="preserve">, </w:t>
      </w:r>
      <w:r>
        <w:t>je n</w:t>
      </w:r>
      <w:r w:rsidR="00DD1C38">
        <w:t>’</w:t>
      </w:r>
      <w:r>
        <w:t>ai point été sans apprendre que j</w:t>
      </w:r>
      <w:r w:rsidR="00DD1C38">
        <w:t>’</w:t>
      </w:r>
      <w:r>
        <w:t>étais loin d</w:t>
      </w:r>
      <w:r w:rsidR="00DD1C38">
        <w:t>’</w:t>
      </w:r>
      <w:r>
        <w:t>être le seul trésor qu</w:t>
      </w:r>
      <w:r w:rsidR="00DD1C38">
        <w:t>’</w:t>
      </w:r>
      <w:r>
        <w:t>il l</w:t>
      </w:r>
      <w:r w:rsidR="00DD1C38">
        <w:t>’</w:t>
      </w:r>
      <w:r>
        <w:t>avait chargé de convoyer sur les difficiles pistes d</w:t>
      </w:r>
      <w:r w:rsidR="00DD1C38">
        <w:t>’</w:t>
      </w:r>
      <w:r>
        <w:t>Asie Mineure</w:t>
      </w:r>
      <w:r w:rsidR="00DD1C38">
        <w:t xml:space="preserve">. </w:t>
      </w:r>
      <w:r>
        <w:t>Parmi les coffres qui nous accompagnaient</w:t>
      </w:r>
      <w:r w:rsidR="00DD1C38">
        <w:t xml:space="preserve">, </w:t>
      </w:r>
      <w:r>
        <w:t>il y en avait bien une certaine quantité qui contenaient mes effets et mes robes</w:t>
      </w:r>
      <w:r w:rsidR="00DD1C38">
        <w:t xml:space="preserve">. </w:t>
      </w:r>
      <w:r>
        <w:t>Mais il y en avait d</w:t>
      </w:r>
      <w:r w:rsidR="00DD1C38">
        <w:t>’</w:t>
      </w:r>
      <w:r>
        <w:t>autres</w:t>
      </w:r>
      <w:r w:rsidR="00DD1C38">
        <w:t xml:space="preserve">, </w:t>
      </w:r>
      <w:r>
        <w:t>presque aussi nombreux</w:t>
      </w:r>
      <w:r w:rsidR="00DD1C38">
        <w:t xml:space="preserve">, </w:t>
      </w:r>
      <w:r>
        <w:t>à qui les miens servaient pour ainsi dire de caution</w:t>
      </w:r>
      <w:r w:rsidR="00DD1C38">
        <w:t xml:space="preserve">. </w:t>
      </w:r>
      <w:r>
        <w:t>Et ceux-là étaient bourrés de solides valeurs bancaires et boursières qui n</w:t>
      </w:r>
      <w:r w:rsidR="00DD1C38">
        <w:t>’</w:t>
      </w:r>
      <w:r>
        <w:t xml:space="preserve">avaient rien à voir avec les parfums et les aimables fanfreluches de </w:t>
      </w:r>
      <w:r w:rsidR="00DD1C38">
        <w:t>M</w:t>
      </w:r>
      <w:r w:rsidR="00DD1C38" w:rsidRPr="00DD1C38">
        <w:rPr>
          <w:vertAlign w:val="superscript"/>
        </w:rPr>
        <w:t>me</w:t>
      </w:r>
      <w:r w:rsidR="00DD1C38">
        <w:t> </w:t>
      </w:r>
      <w:proofErr w:type="spellStart"/>
      <w:r>
        <w:t>Hadjilar</w:t>
      </w:r>
      <w:proofErr w:type="spellEnd"/>
      <w:r>
        <w:t xml:space="preserve"> Pacha</w:t>
      </w:r>
      <w:r w:rsidR="00DD1C38">
        <w:t>.</w:t>
      </w:r>
    </w:p>
    <w:p w14:paraId="73666F90" w14:textId="77777777" w:rsidR="00DD1C38" w:rsidRDefault="00DA00DC" w:rsidP="00DA00DC">
      <w:r>
        <w:t xml:space="preserve">Nous fûmes à </w:t>
      </w:r>
      <w:proofErr w:type="spellStart"/>
      <w:r>
        <w:t>Malatia</w:t>
      </w:r>
      <w:proofErr w:type="spellEnd"/>
      <w:r>
        <w:t xml:space="preserve"> au début de septembre</w:t>
      </w:r>
      <w:r w:rsidR="00DD1C38">
        <w:t xml:space="preserve">. </w:t>
      </w:r>
      <w:r>
        <w:t>C</w:t>
      </w:r>
      <w:r w:rsidR="00DD1C38">
        <w:t>’</w:t>
      </w:r>
      <w:r>
        <w:t>est une ville entourée de jardins</w:t>
      </w:r>
      <w:r w:rsidR="00DD1C38">
        <w:t xml:space="preserve">, </w:t>
      </w:r>
      <w:r>
        <w:t>avec un beau et taciturne cimetière qui la domine</w:t>
      </w:r>
      <w:r w:rsidR="00DD1C38">
        <w:t xml:space="preserve">. </w:t>
      </w:r>
      <w:r>
        <w:t>On aurait pu être heureux là</w:t>
      </w:r>
      <w:r w:rsidR="00DD1C38">
        <w:t xml:space="preserve">, </w:t>
      </w:r>
      <w:r>
        <w:t>entre ces maisons et ces tombeaux</w:t>
      </w:r>
      <w:r w:rsidR="00DD1C38">
        <w:t xml:space="preserve">. </w:t>
      </w:r>
      <w:r>
        <w:t xml:space="preserve">Elias </w:t>
      </w:r>
      <w:proofErr w:type="spellStart"/>
      <w:r>
        <w:t>Hadjilar</w:t>
      </w:r>
      <w:proofErr w:type="spellEnd"/>
      <w:r>
        <w:t xml:space="preserve"> en était parti cinquante ans </w:t>
      </w:r>
      <w:r>
        <w:lastRenderedPageBreak/>
        <w:t>plus tôt</w:t>
      </w:r>
      <w:r w:rsidR="00DD1C38">
        <w:t xml:space="preserve">, </w:t>
      </w:r>
      <w:r>
        <w:t>en bien modeste équipage sans doute</w:t>
      </w:r>
      <w:r w:rsidR="00DD1C38">
        <w:t xml:space="preserve">, </w:t>
      </w:r>
      <w:r>
        <w:t>pour tenter sa chance dans la capitale de toutes les Turquies</w:t>
      </w:r>
      <w:r w:rsidR="00DD1C38">
        <w:t xml:space="preserve">. </w:t>
      </w:r>
      <w:r>
        <w:t>Jusqu</w:t>
      </w:r>
      <w:r w:rsidR="00DD1C38">
        <w:t>’</w:t>
      </w:r>
      <w:r>
        <w:t>à cette date</w:t>
      </w:r>
      <w:r w:rsidR="00DD1C38">
        <w:t xml:space="preserve">, </w:t>
      </w:r>
      <w:r>
        <w:t xml:space="preserve">il avait servi comme petit commis dans la maison de commerce du vieux </w:t>
      </w:r>
      <w:proofErr w:type="spellStart"/>
      <w:r>
        <w:t>Krikor</w:t>
      </w:r>
      <w:proofErr w:type="spellEnd"/>
      <w:r>
        <w:t xml:space="preserve"> </w:t>
      </w:r>
      <w:proofErr w:type="spellStart"/>
      <w:r>
        <w:t>Becharra</w:t>
      </w:r>
      <w:proofErr w:type="spellEnd"/>
      <w:r w:rsidR="00DD1C38">
        <w:t xml:space="preserve">. </w:t>
      </w:r>
      <w:r>
        <w:t>Aujourd</w:t>
      </w:r>
      <w:r w:rsidR="00DD1C38">
        <w:t>’</w:t>
      </w:r>
      <w:r>
        <w:t>hui</w:t>
      </w:r>
      <w:r w:rsidR="00DD1C38">
        <w:t xml:space="preserve">, </w:t>
      </w:r>
      <w:r>
        <w:t>les rôles étaient renversés</w:t>
      </w:r>
      <w:r w:rsidR="00DD1C38">
        <w:t xml:space="preserve">. </w:t>
      </w:r>
      <w:r>
        <w:t>Tous ces gens se soutiennent les uns les autres d</w:t>
      </w:r>
      <w:r w:rsidR="00DD1C38">
        <w:t>’</w:t>
      </w:r>
      <w:r>
        <w:t>une façon dont on n</w:t>
      </w:r>
      <w:r w:rsidR="00DD1C38">
        <w:t>’</w:t>
      </w:r>
      <w:r>
        <w:t>a pas idée chez vous</w:t>
      </w:r>
      <w:r w:rsidR="00DD1C38">
        <w:t xml:space="preserve">. </w:t>
      </w:r>
      <w:r>
        <w:t>Un des premiers actes de mon mari</w:t>
      </w:r>
      <w:r w:rsidR="00DD1C38">
        <w:t xml:space="preserve">, </w:t>
      </w:r>
      <w:r>
        <w:t>lorsque la fortune commença à lui sourire</w:t>
      </w:r>
      <w:r w:rsidR="00DD1C38">
        <w:t xml:space="preserve">, </w:t>
      </w:r>
      <w:r>
        <w:t xml:space="preserve">fut de convoquer à Constantinople le petit-fils de </w:t>
      </w:r>
      <w:proofErr w:type="spellStart"/>
      <w:r>
        <w:t>Krikor</w:t>
      </w:r>
      <w:proofErr w:type="spellEnd"/>
      <w:r>
        <w:t xml:space="preserve"> </w:t>
      </w:r>
      <w:proofErr w:type="spellStart"/>
      <w:r>
        <w:t>Becharra</w:t>
      </w:r>
      <w:proofErr w:type="spellEnd"/>
      <w:r>
        <w:t xml:space="preserve"> et de lui faire la situation que tu sais</w:t>
      </w:r>
      <w:r w:rsidR="00DD1C38">
        <w:t xml:space="preserve">. </w:t>
      </w:r>
      <w:r>
        <w:t>Voilà</w:t>
      </w:r>
      <w:r w:rsidR="00DD1C38">
        <w:t xml:space="preserve"> ! </w:t>
      </w:r>
      <w:r>
        <w:t>Tu dois commencer à comprendre</w:t>
      </w:r>
      <w:r w:rsidR="00DD1C38">
        <w:t xml:space="preserve">. </w:t>
      </w:r>
      <w:r>
        <w:t>Tout est à peu près clair</w:t>
      </w:r>
      <w:r w:rsidR="00DD1C38">
        <w:t xml:space="preserve">, </w:t>
      </w:r>
      <w:r>
        <w:t>à présent</w:t>
      </w:r>
      <w:r w:rsidR="00DD1C38">
        <w:t>.</w:t>
      </w:r>
    </w:p>
    <w:p w14:paraId="43816783" w14:textId="369453FA" w:rsidR="00DA00DC" w:rsidRDefault="00DA00DC" w:rsidP="00DA00DC"/>
    <w:p w14:paraId="26029986" w14:textId="77777777" w:rsidR="00DD1C38" w:rsidRDefault="00DA00DC" w:rsidP="00DA00DC">
      <w:r>
        <w:t>Elle s</w:t>
      </w:r>
      <w:r w:rsidR="00DD1C38">
        <w:t>’</w:t>
      </w:r>
      <w:r>
        <w:t>interrompit</w:t>
      </w:r>
      <w:r w:rsidR="00DD1C38">
        <w:t xml:space="preserve">. </w:t>
      </w:r>
      <w:r>
        <w:t>Elle regarda Roche bien en face</w:t>
      </w:r>
      <w:r w:rsidR="00DD1C38">
        <w:t>.</w:t>
      </w:r>
    </w:p>
    <w:p w14:paraId="4372F69A" w14:textId="77777777" w:rsidR="00DD1C38" w:rsidRDefault="00DD1C38" w:rsidP="00DA00DC">
      <w:r>
        <w:t>« </w:t>
      </w:r>
      <w:r w:rsidR="00DA00DC">
        <w:t>Tout</w:t>
      </w:r>
      <w:r>
        <w:t xml:space="preserve"> ? </w:t>
      </w:r>
      <w:r w:rsidR="00DA00DC">
        <w:t>Je lis dans tes yeux que non</w:t>
      </w:r>
      <w:r>
        <w:t xml:space="preserve">. </w:t>
      </w:r>
      <w:r w:rsidR="00DA00DC">
        <w:t>La question qu</w:t>
      </w:r>
      <w:r>
        <w:t>’</w:t>
      </w:r>
      <w:r w:rsidR="00DA00DC">
        <w:t>au début de la nuit</w:t>
      </w:r>
      <w:r>
        <w:t xml:space="preserve">, </w:t>
      </w:r>
      <w:r w:rsidR="00DA00DC">
        <w:t>puis tout à l</w:t>
      </w:r>
      <w:r>
        <w:t>’</w:t>
      </w:r>
      <w:r w:rsidR="00DA00DC">
        <w:t>heure</w:t>
      </w:r>
      <w:r>
        <w:t xml:space="preserve">, </w:t>
      </w:r>
      <w:r w:rsidR="00DA00DC">
        <w:t>tu n</w:t>
      </w:r>
      <w:r>
        <w:t>’</w:t>
      </w:r>
      <w:r w:rsidR="00DA00DC">
        <w:t>as pu t</w:t>
      </w:r>
      <w:r>
        <w:t>’</w:t>
      </w:r>
      <w:r w:rsidR="00DA00DC">
        <w:t>empêcher de me poser</w:t>
      </w:r>
      <w:r>
        <w:t xml:space="preserve">, </w:t>
      </w:r>
      <w:r w:rsidR="00DA00DC">
        <w:t>voilà qu</w:t>
      </w:r>
      <w:r>
        <w:t>’</w:t>
      </w:r>
      <w:r w:rsidR="00DA00DC">
        <w:t>elle brûle de nouveau tes lèvres</w:t>
      </w:r>
      <w:r>
        <w:t xml:space="preserve">. </w:t>
      </w:r>
      <w:r w:rsidR="00DA00DC">
        <w:t>Pauvre cœur avide de te torturer</w:t>
      </w:r>
      <w:r>
        <w:t xml:space="preserve">, </w:t>
      </w:r>
      <w:r w:rsidR="00DA00DC">
        <w:t>te figures-tu donc que je redoute d</w:t>
      </w:r>
      <w:r>
        <w:t>’</w:t>
      </w:r>
      <w:r w:rsidR="00DA00DC">
        <w:t>entrer dans les détails de cette aventure</w:t>
      </w:r>
      <w:r>
        <w:t xml:space="preserve">, </w:t>
      </w:r>
      <w:r w:rsidR="00DA00DC">
        <w:t>alors que ce sont eux seuls</w:t>
      </w:r>
      <w:r>
        <w:t xml:space="preserve">, </w:t>
      </w:r>
      <w:r w:rsidR="00DA00DC">
        <w:t>au contraire</w:t>
      </w:r>
      <w:r>
        <w:t xml:space="preserve">, </w:t>
      </w:r>
      <w:r w:rsidR="00DA00DC">
        <w:t>qui</w:t>
      </w:r>
      <w:r>
        <w:t xml:space="preserve">, </w:t>
      </w:r>
      <w:r w:rsidR="00DA00DC">
        <w:t>dans la mesure où je peux l</w:t>
      </w:r>
      <w:r>
        <w:t>’</w:t>
      </w:r>
      <w:r w:rsidR="00DA00DC">
        <w:t>être</w:t>
      </w:r>
      <w:r>
        <w:t xml:space="preserve">, </w:t>
      </w:r>
      <w:r w:rsidR="00DA00DC">
        <w:t>sont susceptibles de me disculper</w:t>
      </w:r>
      <w:r>
        <w:t xml:space="preserve"> ? </w:t>
      </w:r>
      <w:r w:rsidR="00DA00DC">
        <w:t>Oui</w:t>
      </w:r>
      <w:r>
        <w:t xml:space="preserve">, </w:t>
      </w:r>
      <w:r w:rsidR="00DA00DC">
        <w:t>j</w:t>
      </w:r>
      <w:r>
        <w:t>’</w:t>
      </w:r>
      <w:r w:rsidR="00DA00DC">
        <w:t xml:space="preserve">ai été la maîtresse de Youri </w:t>
      </w:r>
      <w:proofErr w:type="spellStart"/>
      <w:r w:rsidR="00DA00DC">
        <w:t>Becharra</w:t>
      </w:r>
      <w:proofErr w:type="spellEnd"/>
      <w:r>
        <w:t xml:space="preserve">. </w:t>
      </w:r>
      <w:r w:rsidR="00DA00DC">
        <w:t>Et puis après</w:t>
      </w:r>
      <w:r>
        <w:t xml:space="preserve"> ? </w:t>
      </w:r>
      <w:r w:rsidR="00DA00DC">
        <w:t>Les hommes sont extraordinaires</w:t>
      </w:r>
      <w:r>
        <w:t xml:space="preserve">. </w:t>
      </w:r>
      <w:r w:rsidR="00DA00DC">
        <w:t>Ils s</w:t>
      </w:r>
      <w:r>
        <w:t>’</w:t>
      </w:r>
      <w:r w:rsidR="00DA00DC">
        <w:t>imaginent que nous n</w:t>
      </w:r>
      <w:r>
        <w:t>’</w:t>
      </w:r>
      <w:r w:rsidR="00DA00DC">
        <w:t>avons pas autre chose à faire que d</w:t>
      </w:r>
      <w:r>
        <w:t>’</w:t>
      </w:r>
      <w:r w:rsidR="00DA00DC">
        <w:t>attendre toute notre existence à la loterie un numéro qui ne sortira peut-être jamais</w:t>
      </w:r>
      <w:r>
        <w:t xml:space="preserve">. </w:t>
      </w:r>
      <w:r w:rsidR="00DA00DC">
        <w:t>Je ne plaide ni coupable ni non coupable</w:t>
      </w:r>
      <w:r>
        <w:t xml:space="preserve">. </w:t>
      </w:r>
      <w:r w:rsidR="00DA00DC">
        <w:t>Je me borne à dire ce qui a été</w:t>
      </w:r>
      <w:r>
        <w:t xml:space="preserve">. </w:t>
      </w:r>
      <w:r w:rsidR="00DA00DC">
        <w:t>Je devais alors avoir dix-huit ans</w:t>
      </w:r>
      <w:r>
        <w:t xml:space="preserve">. </w:t>
      </w:r>
      <w:r w:rsidR="00DA00DC">
        <w:t>Les nuits étaient singulièrement douces</w:t>
      </w:r>
      <w:r>
        <w:t xml:space="preserve">, </w:t>
      </w:r>
      <w:r w:rsidR="00DA00DC">
        <w:t>tout le long de ce voyage d</w:t>
      </w:r>
      <w:r>
        <w:t>’</w:t>
      </w:r>
      <w:r w:rsidR="00DA00DC">
        <w:t>Asie</w:t>
      </w:r>
      <w:r>
        <w:t xml:space="preserve">, </w:t>
      </w:r>
      <w:r w:rsidR="00DA00DC">
        <w:t>avec les hasards et les imprévus de ces petits hôtels d</w:t>
      </w:r>
      <w:r>
        <w:t>’</w:t>
      </w:r>
      <w:r w:rsidR="00DA00DC">
        <w:t>Orient</w:t>
      </w:r>
      <w:r>
        <w:t xml:space="preserve">, </w:t>
      </w:r>
      <w:r w:rsidR="00DA00DC">
        <w:t>emplis de bruits de jets d</w:t>
      </w:r>
      <w:r>
        <w:t>’</w:t>
      </w:r>
      <w:r w:rsidR="00DA00DC">
        <w:t>eau et de norias</w:t>
      </w:r>
      <w:r>
        <w:t xml:space="preserve">, </w:t>
      </w:r>
      <w:r w:rsidR="00DA00DC">
        <w:t>avec ces caravansérails à demi ruinés au milieu de champs de géraniums</w:t>
      </w:r>
      <w:r>
        <w:t xml:space="preserve">. </w:t>
      </w:r>
      <w:r w:rsidR="00DA00DC">
        <w:t>Dix-huit ans</w:t>
      </w:r>
      <w:r>
        <w:t xml:space="preserve">, </w:t>
      </w:r>
      <w:r w:rsidR="00DA00DC">
        <w:t>je te le répète</w:t>
      </w:r>
      <w:r>
        <w:t xml:space="preserve"> ! </w:t>
      </w:r>
      <w:r w:rsidR="00DA00DC">
        <w:t>Il faut se donner la peine de se souvenir</w:t>
      </w:r>
      <w:r>
        <w:t xml:space="preserve">, </w:t>
      </w:r>
      <w:r w:rsidR="00DA00DC">
        <w:t>de calculer</w:t>
      </w:r>
      <w:r>
        <w:t xml:space="preserve"> ! </w:t>
      </w:r>
      <w:r w:rsidR="00DA00DC">
        <w:lastRenderedPageBreak/>
        <w:t>Après cette honteuse épreuve vieille de plus de deux ans</w:t>
      </w:r>
      <w:r>
        <w:t xml:space="preserve">, </w:t>
      </w:r>
      <w:r w:rsidR="00DA00DC">
        <w:t>déjà</w:t>
      </w:r>
      <w:r>
        <w:t xml:space="preserve">, </w:t>
      </w:r>
      <w:r w:rsidR="00DA00DC">
        <w:t>et les non moins lugubres récidives qui avaient pu suivre</w:t>
      </w:r>
      <w:r>
        <w:t xml:space="preserve">, </w:t>
      </w:r>
      <w:r w:rsidR="00DA00DC">
        <w:t>je me trouvais pour la première fois entre les bras de quelqu</w:t>
      </w:r>
      <w:r>
        <w:t>’</w:t>
      </w:r>
      <w:r w:rsidR="00DA00DC">
        <w:t>un que je n</w:t>
      </w:r>
      <w:r>
        <w:t>’</w:t>
      </w:r>
      <w:r w:rsidR="00DA00DC">
        <w:t>ai pas aimé</w:t>
      </w:r>
      <w:r>
        <w:t xml:space="preserve">, </w:t>
      </w:r>
      <w:r w:rsidR="00DA00DC">
        <w:t>que je ne pouvais pas aimer certes</w:t>
      </w:r>
      <w:r>
        <w:t xml:space="preserve">, </w:t>
      </w:r>
      <w:r w:rsidR="00DA00DC">
        <w:t>qu</w:t>
      </w:r>
      <w:r>
        <w:t>’</w:t>
      </w:r>
      <w:r w:rsidR="00DA00DC">
        <w:t>à certains égards j</w:t>
      </w:r>
      <w:r>
        <w:t>’</w:t>
      </w:r>
      <w:r w:rsidR="00DA00DC">
        <w:t>aurais été plutôt portée à haïr</w:t>
      </w:r>
      <w:r>
        <w:t xml:space="preserve">, </w:t>
      </w:r>
      <w:r w:rsidR="00DA00DC">
        <w:t>mais qui</w:t>
      </w:r>
      <w:r>
        <w:t xml:space="preserve">, </w:t>
      </w:r>
      <w:r w:rsidR="00DA00DC">
        <w:t>enfin</w:t>
      </w:r>
      <w:r>
        <w:t xml:space="preserve">, – </w:t>
      </w:r>
      <w:r w:rsidR="00DA00DC">
        <w:t>puisque je dois en faire la triste confession</w:t>
      </w:r>
      <w:r>
        <w:t xml:space="preserve">, </w:t>
      </w:r>
      <w:r w:rsidR="00DA00DC">
        <w:t>mon Dieu</w:t>
      </w:r>
      <w:r>
        <w:t xml:space="preserve"> ! – </w:t>
      </w:r>
      <w:r w:rsidR="00DA00DC">
        <w:t>n</w:t>
      </w:r>
      <w:r>
        <w:t>’</w:t>
      </w:r>
      <w:r w:rsidR="00DA00DC">
        <w:t>avait tout de même guère plus d</w:t>
      </w:r>
      <w:r>
        <w:t>’</w:t>
      </w:r>
      <w:r w:rsidR="00DA00DC">
        <w:t>une quarantaine d</w:t>
      </w:r>
      <w:r>
        <w:t>’</w:t>
      </w:r>
      <w:r w:rsidR="00DA00DC">
        <w:t>années</w:t>
      </w:r>
      <w:r>
        <w:t xml:space="preserve">, </w:t>
      </w:r>
      <w:r w:rsidR="00DA00DC">
        <w:t>et n</w:t>
      </w:r>
      <w:r>
        <w:t>’</w:t>
      </w:r>
      <w:r w:rsidR="00DA00DC">
        <w:t>était pas non plus tout à fait répugnant</w:t>
      </w:r>
      <w:r>
        <w:t>.</w:t>
      </w:r>
    </w:p>
    <w:p w14:paraId="35C9D360" w14:textId="4CC883BE" w:rsidR="00DA00DC" w:rsidRDefault="00DA00DC" w:rsidP="00DD1C38">
      <w:pPr>
        <w:pStyle w:val="Titre1"/>
        <w:numPr>
          <w:ilvl w:val="0"/>
          <w:numId w:val="16"/>
        </w:numPr>
        <w:ind w:firstLine="0"/>
      </w:pPr>
      <w:bookmarkStart w:id="35" w:name="__RefHeading___Toc367651727"/>
      <w:bookmarkStart w:id="36" w:name="_Toc194342880"/>
      <w:bookmarkEnd w:id="35"/>
      <w:r>
        <w:lastRenderedPageBreak/>
        <w:t>XVII</w:t>
      </w:r>
      <w:bookmarkEnd w:id="36"/>
    </w:p>
    <w:p w14:paraId="295BA5CF" w14:textId="77777777" w:rsidR="00DD1C38" w:rsidRDefault="00DA00DC" w:rsidP="00DA00DC">
      <w:r>
        <w:t>Roche s</w:t>
      </w:r>
      <w:r w:rsidR="00DD1C38">
        <w:t>’</w:t>
      </w:r>
      <w:r>
        <w:t>était levé</w:t>
      </w:r>
      <w:r w:rsidR="00DD1C38">
        <w:t xml:space="preserve">. </w:t>
      </w:r>
      <w:r>
        <w:t>Il se dirigea vers le balcon</w:t>
      </w:r>
      <w:r w:rsidR="00DD1C38">
        <w:t>.</w:t>
      </w:r>
    </w:p>
    <w:p w14:paraId="362C2BDB" w14:textId="77777777" w:rsidR="00DD1C38" w:rsidRDefault="00DD1C38" w:rsidP="00DA00DC">
      <w:r>
        <w:t>« </w:t>
      </w:r>
      <w:r w:rsidR="00DA00DC">
        <w:t>Où vas-tu</w:t>
      </w:r>
      <w:r>
        <w:t xml:space="preserve"> ? </w:t>
      </w:r>
      <w:r w:rsidR="00DA00DC">
        <w:t xml:space="preserve">demanda </w:t>
      </w:r>
      <w:proofErr w:type="spellStart"/>
      <w:r w:rsidR="00DA00DC">
        <w:t>Armène</w:t>
      </w:r>
      <w:proofErr w:type="spellEnd"/>
      <w:r>
        <w:t xml:space="preserve">. </w:t>
      </w:r>
      <w:r w:rsidR="00DA00DC">
        <w:t>Qu</w:t>
      </w:r>
      <w:r>
        <w:t>’</w:t>
      </w:r>
      <w:r w:rsidR="00DA00DC">
        <w:t>est-ce que tu as</w:t>
      </w:r>
      <w:r>
        <w:t> ?</w:t>
      </w:r>
    </w:p>
    <w:p w14:paraId="4EB19A33" w14:textId="3BF4B763" w:rsidR="00DA00DC" w:rsidRDefault="00DD1C38" w:rsidP="00DA00DC">
      <w:r>
        <w:t>— </w:t>
      </w:r>
      <w:r w:rsidR="00DA00DC">
        <w:t>Moi</w:t>
      </w:r>
      <w:r>
        <w:t xml:space="preserve"> ? </w:t>
      </w:r>
      <w:r w:rsidR="00DA00DC">
        <w:t>Rien</w:t>
      </w:r>
      <w:r>
        <w:t xml:space="preserve"> ! </w:t>
      </w:r>
      <w:r w:rsidR="00DA00DC">
        <w:t>fit-il</w:t>
      </w:r>
      <w:r>
        <w:t xml:space="preserve">. </w:t>
      </w:r>
      <w:r w:rsidR="00DA00DC">
        <w:t>Que veux-tu que j</w:t>
      </w:r>
      <w:r>
        <w:t>’</w:t>
      </w:r>
      <w:r w:rsidR="00DA00DC">
        <w:t>aie</w:t>
      </w:r>
      <w:r>
        <w:t xml:space="preserve"> ? </w:t>
      </w:r>
      <w:r w:rsidR="00DA00DC">
        <w:t>Besoin de prendre un peu l</w:t>
      </w:r>
      <w:r>
        <w:t>’</w:t>
      </w:r>
      <w:r w:rsidR="00DA00DC">
        <w:t>air</w:t>
      </w:r>
      <w:r>
        <w:t xml:space="preserve">, </w:t>
      </w:r>
      <w:r w:rsidR="00DA00DC">
        <w:t>sans doute</w:t>
      </w:r>
      <w:r>
        <w:t xml:space="preserve">. </w:t>
      </w:r>
      <w:r w:rsidR="00DA00DC">
        <w:t>Je ne suis pas habitué à demeurer assis très longtemps</w:t>
      </w:r>
      <w:r>
        <w:t>. »</w:t>
      </w:r>
    </w:p>
    <w:p w14:paraId="77A80915" w14:textId="77777777" w:rsidR="00DD1C38" w:rsidRDefault="00DA00DC" w:rsidP="00DA00DC">
      <w:r>
        <w:t>Une petite brise venait de naître</w:t>
      </w:r>
      <w:r w:rsidR="00DD1C38">
        <w:t xml:space="preserve">. </w:t>
      </w:r>
      <w:r>
        <w:t>Certainement</w:t>
      </w:r>
      <w:r w:rsidR="00DD1C38">
        <w:t xml:space="preserve">, </w:t>
      </w:r>
      <w:r>
        <w:t>l</w:t>
      </w:r>
      <w:r w:rsidR="00DD1C38">
        <w:t>’</w:t>
      </w:r>
      <w:r>
        <w:t>aube n</w:t>
      </w:r>
      <w:r w:rsidR="00DD1C38">
        <w:t>’</w:t>
      </w:r>
      <w:r>
        <w:t>allait plus tarder beaucoup à venir</w:t>
      </w:r>
      <w:r w:rsidR="00DD1C38">
        <w:t xml:space="preserve">. </w:t>
      </w:r>
      <w:r>
        <w:t>Comme toujours</w:t>
      </w:r>
      <w:r w:rsidR="00DD1C38">
        <w:t xml:space="preserve">, </w:t>
      </w:r>
      <w:r>
        <w:t>en cet instant-là</w:t>
      </w:r>
      <w:r w:rsidR="00DD1C38">
        <w:t xml:space="preserve">, </w:t>
      </w:r>
      <w:r>
        <w:t>les ténèbres se faisaient plus épaisses</w:t>
      </w:r>
      <w:r w:rsidR="00DD1C38">
        <w:t xml:space="preserve">. </w:t>
      </w:r>
      <w:r>
        <w:t>Toutes les étoiles avaient disparu</w:t>
      </w:r>
      <w:r w:rsidR="00DD1C38">
        <w:t xml:space="preserve">. </w:t>
      </w:r>
      <w:r>
        <w:t>Il n</w:t>
      </w:r>
      <w:r w:rsidR="00DD1C38">
        <w:t>’</w:t>
      </w:r>
      <w:r>
        <w:t>y en avait plus qu</w:t>
      </w:r>
      <w:r w:rsidR="00DD1C38">
        <w:t>’</w:t>
      </w:r>
      <w:r>
        <w:t>une</w:t>
      </w:r>
      <w:r w:rsidR="00DD1C38">
        <w:t xml:space="preserve">, </w:t>
      </w:r>
      <w:r>
        <w:t>d</w:t>
      </w:r>
      <w:r w:rsidR="00DD1C38">
        <w:t>’</w:t>
      </w:r>
      <w:r>
        <w:t>un éclat liquide</w:t>
      </w:r>
      <w:r w:rsidR="00DD1C38">
        <w:t xml:space="preserve">, </w:t>
      </w:r>
      <w:r>
        <w:t>au-dessus de Rouad</w:t>
      </w:r>
      <w:r w:rsidR="00DD1C38">
        <w:t xml:space="preserve">. </w:t>
      </w:r>
      <w:r>
        <w:t>Vénus</w:t>
      </w:r>
      <w:r w:rsidR="00DD1C38">
        <w:t xml:space="preserve">, </w:t>
      </w:r>
      <w:r>
        <w:t>peut-être</w:t>
      </w:r>
      <w:r w:rsidR="00DD1C38">
        <w:t xml:space="preserve"> ? </w:t>
      </w:r>
      <w:r>
        <w:t>Qu</w:t>
      </w:r>
      <w:r w:rsidR="00DD1C38">
        <w:t>’</w:t>
      </w:r>
      <w:r>
        <w:t>importait</w:t>
      </w:r>
      <w:r w:rsidR="00DD1C38">
        <w:t xml:space="preserve">, </w:t>
      </w:r>
      <w:r>
        <w:t>d</w:t>
      </w:r>
      <w:r w:rsidR="00DD1C38">
        <w:t>’</w:t>
      </w:r>
      <w:r>
        <w:t>ailleurs</w:t>
      </w:r>
      <w:r w:rsidR="00DD1C38">
        <w:t xml:space="preserve">. </w:t>
      </w:r>
      <w:r>
        <w:t>Un goût d</w:t>
      </w:r>
      <w:r w:rsidR="00DD1C38">
        <w:t>’</w:t>
      </w:r>
      <w:r>
        <w:t>iode circulait</w:t>
      </w:r>
      <w:r w:rsidR="00DD1C38">
        <w:t xml:space="preserve">. </w:t>
      </w:r>
      <w:r>
        <w:t>Les flots gémissaient doucement</w:t>
      </w:r>
      <w:r w:rsidR="00DD1C38">
        <w:t>.</w:t>
      </w:r>
    </w:p>
    <w:p w14:paraId="0D27EA32" w14:textId="02B3BA2B" w:rsidR="00DD1C38" w:rsidRDefault="00DA00DC" w:rsidP="00DA00DC">
      <w:r>
        <w:t>Roche eut un frisson</w:t>
      </w:r>
      <w:r w:rsidR="00DD1C38">
        <w:t xml:space="preserve">. </w:t>
      </w:r>
      <w:r>
        <w:t>Quelque chose obstruait sa gorge</w:t>
      </w:r>
      <w:r w:rsidR="00DD1C38">
        <w:t xml:space="preserve">, </w:t>
      </w:r>
      <w:r>
        <w:t>qu</w:t>
      </w:r>
      <w:r w:rsidR="00DD1C38">
        <w:t>’</w:t>
      </w:r>
      <w:r>
        <w:t>il avala</w:t>
      </w:r>
      <w:r w:rsidR="00DD1C38">
        <w:t xml:space="preserve">. </w:t>
      </w:r>
      <w:r>
        <w:t xml:space="preserve">Il revint vers </w:t>
      </w:r>
      <w:r w:rsidR="00DD1C38">
        <w:t>M</w:t>
      </w:r>
      <w:r w:rsidR="00DD1C38" w:rsidRPr="00DD1C38">
        <w:rPr>
          <w:vertAlign w:val="superscript"/>
        </w:rPr>
        <w:t>me</w:t>
      </w:r>
      <w:r w:rsidR="00DD1C38">
        <w:t> </w:t>
      </w:r>
      <w:proofErr w:type="spellStart"/>
      <w:r>
        <w:t>Hadjilar</w:t>
      </w:r>
      <w:proofErr w:type="spellEnd"/>
      <w:r w:rsidR="00DD1C38">
        <w:t>.</w:t>
      </w:r>
    </w:p>
    <w:p w14:paraId="5A77F5EC" w14:textId="04716477" w:rsidR="00DA00DC" w:rsidRDefault="00DD1C38" w:rsidP="00DA00DC">
      <w:r>
        <w:t>« </w:t>
      </w:r>
      <w:r w:rsidR="00DA00DC">
        <w:t>Excuse-moi</w:t>
      </w:r>
      <w:r>
        <w:t xml:space="preserve"> ! </w:t>
      </w:r>
      <w:r w:rsidR="00DA00DC">
        <w:t>dit-il</w:t>
      </w:r>
      <w:r>
        <w:t xml:space="preserve">. </w:t>
      </w:r>
      <w:r w:rsidR="00DA00DC">
        <w:t>Tout cela est idiot</w:t>
      </w:r>
      <w:r>
        <w:t xml:space="preserve">. </w:t>
      </w:r>
      <w:r w:rsidR="00DA00DC">
        <w:t>Sais-tu que</w:t>
      </w:r>
      <w:r>
        <w:t xml:space="preserve">, </w:t>
      </w:r>
      <w:r w:rsidR="00DA00DC">
        <w:t>dehors</w:t>
      </w:r>
      <w:r>
        <w:t xml:space="preserve">, </w:t>
      </w:r>
      <w:r w:rsidR="00DA00DC">
        <w:t>il fait presque froid</w:t>
      </w:r>
      <w:r>
        <w:t> ? »</w:t>
      </w:r>
    </w:p>
    <w:p w14:paraId="559FEC4E" w14:textId="77777777" w:rsidR="00DD1C38" w:rsidRDefault="00DA00DC" w:rsidP="00DA00DC">
      <w:r>
        <w:t>Ils ne parlaient plus</w:t>
      </w:r>
      <w:r w:rsidR="00DD1C38">
        <w:t xml:space="preserve">. </w:t>
      </w:r>
      <w:r>
        <w:t>Maintenant</w:t>
      </w:r>
      <w:r w:rsidR="00DD1C38">
        <w:t xml:space="preserve">, </w:t>
      </w:r>
      <w:r>
        <w:t>il n</w:t>
      </w:r>
      <w:r w:rsidR="00DD1C38">
        <w:t>’</w:t>
      </w:r>
      <w:r>
        <w:t>y avait plus moyen de se tromper</w:t>
      </w:r>
      <w:r w:rsidR="00DD1C38">
        <w:t xml:space="preserve"> ; </w:t>
      </w:r>
      <w:r>
        <w:t>c</w:t>
      </w:r>
      <w:r w:rsidR="00DD1C38">
        <w:t>’</w:t>
      </w:r>
      <w:r>
        <w:t>était le jour</w:t>
      </w:r>
      <w:r w:rsidR="00DD1C38">
        <w:t xml:space="preserve">, </w:t>
      </w:r>
      <w:r>
        <w:t>c</w:t>
      </w:r>
      <w:r w:rsidR="00DD1C38">
        <w:t>’</w:t>
      </w:r>
      <w:r>
        <w:t>était bien lui qui commençait</w:t>
      </w:r>
      <w:r w:rsidR="00DD1C38">
        <w:t xml:space="preserve">. </w:t>
      </w:r>
      <w:r>
        <w:t>S</w:t>
      </w:r>
      <w:r w:rsidR="00DD1C38">
        <w:t>’</w:t>
      </w:r>
      <w:r>
        <w:t>ils s</w:t>
      </w:r>
      <w:r w:rsidR="00DD1C38">
        <w:t>’</w:t>
      </w:r>
      <w:r>
        <w:t>étaient trouvés dans l</w:t>
      </w:r>
      <w:r w:rsidR="00DD1C38">
        <w:t>’</w:t>
      </w:r>
      <w:r>
        <w:t>une des pièces situées de l</w:t>
      </w:r>
      <w:r w:rsidR="00DD1C38">
        <w:t>’</w:t>
      </w:r>
      <w:r>
        <w:t>autre côté de la villa</w:t>
      </w:r>
      <w:r w:rsidR="00DD1C38">
        <w:t xml:space="preserve">, </w:t>
      </w:r>
      <w:r>
        <w:t xml:space="preserve">ils auraient pu voir la crête des monts </w:t>
      </w:r>
      <w:proofErr w:type="spellStart"/>
      <w:r>
        <w:t>Ansariehs</w:t>
      </w:r>
      <w:proofErr w:type="spellEnd"/>
      <w:r>
        <w:t xml:space="preserve"> déjà toute teintée de rose</w:t>
      </w:r>
      <w:r w:rsidR="00DD1C38">
        <w:t xml:space="preserve">. </w:t>
      </w:r>
      <w:r>
        <w:t>La mer n</w:t>
      </w:r>
      <w:r w:rsidR="00DD1C38">
        <w:t>’</w:t>
      </w:r>
      <w:r>
        <w:t>était encore que d</w:t>
      </w:r>
      <w:r w:rsidR="00DD1C38">
        <w:t>’</w:t>
      </w:r>
      <w:r>
        <w:t>un gris très pâle qui se nacra progressivement</w:t>
      </w:r>
      <w:r w:rsidR="00DD1C38">
        <w:t xml:space="preserve">, </w:t>
      </w:r>
      <w:r>
        <w:t>tira au lilas</w:t>
      </w:r>
      <w:r w:rsidR="00DD1C38">
        <w:t xml:space="preserve">. </w:t>
      </w:r>
      <w:r>
        <w:t>Et</w:t>
      </w:r>
      <w:r w:rsidR="00DD1C38">
        <w:t xml:space="preserve">, </w:t>
      </w:r>
      <w:r>
        <w:t>soudain</w:t>
      </w:r>
      <w:r w:rsidR="00DD1C38">
        <w:t xml:space="preserve">, </w:t>
      </w:r>
      <w:r>
        <w:t>dans les jardins proches</w:t>
      </w:r>
      <w:r w:rsidR="00DD1C38">
        <w:t xml:space="preserve">, </w:t>
      </w:r>
      <w:r>
        <w:t>tous les oiseaux se mirent à chanter à la fois</w:t>
      </w:r>
      <w:r w:rsidR="00DD1C38">
        <w:t>.</w:t>
      </w:r>
    </w:p>
    <w:p w14:paraId="79E3BFE2" w14:textId="77777777" w:rsidR="00DD1C38" w:rsidRDefault="00DD1C38" w:rsidP="00DA00DC">
      <w:r>
        <w:t>« </w:t>
      </w:r>
      <w:r w:rsidR="00DA00DC">
        <w:t>Ils se mettaient ainsi à chanter tous ensemble à l</w:t>
      </w:r>
      <w:r>
        <w:t>’</w:t>
      </w:r>
      <w:r w:rsidR="00DA00DC">
        <w:t>entour de notre maison</w:t>
      </w:r>
      <w:r>
        <w:t xml:space="preserve">, </w:t>
      </w:r>
      <w:r w:rsidR="00DA00DC">
        <w:t xml:space="preserve">dans nos jardins de </w:t>
      </w:r>
      <w:proofErr w:type="spellStart"/>
      <w:r w:rsidR="00DA00DC">
        <w:t>Malatia</w:t>
      </w:r>
      <w:proofErr w:type="spellEnd"/>
      <w:r>
        <w:t xml:space="preserve"> », </w:t>
      </w:r>
      <w:r w:rsidR="00DA00DC">
        <w:t xml:space="preserve">dit </w:t>
      </w:r>
      <w:proofErr w:type="spellStart"/>
      <w:r w:rsidR="00DA00DC">
        <w:t>Armène</w:t>
      </w:r>
      <w:proofErr w:type="spellEnd"/>
      <w:r>
        <w:t>.</w:t>
      </w:r>
    </w:p>
    <w:p w14:paraId="48ADA1AB" w14:textId="4B13432C" w:rsidR="00DD1C38" w:rsidRDefault="00DA00DC" w:rsidP="00DA00DC">
      <w:r>
        <w:lastRenderedPageBreak/>
        <w:t>L</w:t>
      </w:r>
      <w:r w:rsidR="00DD1C38">
        <w:t>’</w:t>
      </w:r>
      <w:r>
        <w:t>électricité brillait encore dans la chambre</w:t>
      </w:r>
      <w:r w:rsidR="00DD1C38">
        <w:t xml:space="preserve">. </w:t>
      </w:r>
      <w:r>
        <w:t>Elle l</w:t>
      </w:r>
      <w:r w:rsidR="00DD1C38">
        <w:t>’</w:t>
      </w:r>
      <w:r>
        <w:t>éteignit</w:t>
      </w:r>
      <w:r w:rsidR="00DD1C38">
        <w:t xml:space="preserve">. </w:t>
      </w:r>
      <w:r>
        <w:t>Elle éteignit également la veilleuse de l</w:t>
      </w:r>
      <w:r w:rsidR="00DD1C38">
        <w:t>’</w:t>
      </w:r>
      <w:r>
        <w:t>icône</w:t>
      </w:r>
      <w:r w:rsidR="00DD1C38">
        <w:t xml:space="preserve">. </w:t>
      </w:r>
      <w:r>
        <w:t>Ils restèrent alors un assez long temps à ne plus y voir qu</w:t>
      </w:r>
      <w:r w:rsidR="00DD1C38">
        <w:t>’</w:t>
      </w:r>
      <w:r>
        <w:t>avec peine</w:t>
      </w:r>
      <w:r w:rsidR="00DD1C38">
        <w:t xml:space="preserve">, </w:t>
      </w:r>
      <w:r>
        <w:t>éblouis par l</w:t>
      </w:r>
      <w:r w:rsidR="00DD1C38">
        <w:t>’</w:t>
      </w:r>
      <w:r>
        <w:t>immense incendie qui était en train d</w:t>
      </w:r>
      <w:r w:rsidR="00DD1C38">
        <w:t>’</w:t>
      </w:r>
      <w:r>
        <w:t>embraser le ciel avec cette incroyable rapidité des aurores de là-bas</w:t>
      </w:r>
      <w:r w:rsidR="00DD1C38">
        <w:t>. M</w:t>
      </w:r>
      <w:r w:rsidR="00DD1C38" w:rsidRPr="00DD1C38">
        <w:rPr>
          <w:vertAlign w:val="superscript"/>
        </w:rPr>
        <w:t>me</w:t>
      </w:r>
      <w:r w:rsidR="00DD1C38">
        <w:t> </w:t>
      </w:r>
      <w:proofErr w:type="spellStart"/>
      <w:r>
        <w:t>Hadjilar</w:t>
      </w:r>
      <w:proofErr w:type="spellEnd"/>
      <w:r>
        <w:t xml:space="preserve"> n</w:t>
      </w:r>
      <w:r w:rsidR="00DD1C38">
        <w:t>’</w:t>
      </w:r>
      <w:r>
        <w:t>avait rien changé de l</w:t>
      </w:r>
      <w:r w:rsidR="00DD1C38">
        <w:t>’</w:t>
      </w:r>
      <w:r>
        <w:t>attitude ni bougé de la place où</w:t>
      </w:r>
      <w:r w:rsidR="00DD1C38">
        <w:t xml:space="preserve">, </w:t>
      </w:r>
      <w:r>
        <w:t>quelques heures auparavant</w:t>
      </w:r>
      <w:r w:rsidR="00DD1C38">
        <w:t xml:space="preserve">, </w:t>
      </w:r>
      <w:r>
        <w:t>elle s</w:t>
      </w:r>
      <w:r w:rsidR="00DD1C38">
        <w:t>’</w:t>
      </w:r>
      <w:r>
        <w:t>était résignée à parler</w:t>
      </w:r>
      <w:r w:rsidR="00DD1C38">
        <w:t xml:space="preserve">. </w:t>
      </w:r>
      <w:r>
        <w:t>L</w:t>
      </w:r>
      <w:r w:rsidR="00DD1C38">
        <w:t>’</w:t>
      </w:r>
      <w:r>
        <w:t>impitoyable lumière du soleil qui s</w:t>
      </w:r>
      <w:r w:rsidR="00DD1C38">
        <w:t>’</w:t>
      </w:r>
      <w:r>
        <w:t>infiltrait à présent de toutes parts dans cette chambre réduite quelques minutes plus tôt au pudique éclairage des lampes voilées y faisait choir de grands pans d</w:t>
      </w:r>
      <w:r w:rsidR="00DD1C38">
        <w:t>’</w:t>
      </w:r>
      <w:r>
        <w:t>ombre d</w:t>
      </w:r>
      <w:r w:rsidR="00DD1C38">
        <w:t>’</w:t>
      </w:r>
      <w:r>
        <w:t>un seul coup</w:t>
      </w:r>
      <w:r w:rsidR="00DD1C38">
        <w:t xml:space="preserve">. </w:t>
      </w:r>
      <w:r>
        <w:t>Elle ne réussissait néanmoins qu</w:t>
      </w:r>
      <w:r w:rsidR="00DD1C38">
        <w:t>’</w:t>
      </w:r>
      <w:r>
        <w:t>à accroître</w:t>
      </w:r>
      <w:r w:rsidR="00DD1C38">
        <w:t xml:space="preserve">, </w:t>
      </w:r>
      <w:r>
        <w:t>s</w:t>
      </w:r>
      <w:r w:rsidR="00DD1C38">
        <w:t>’</w:t>
      </w:r>
      <w:r>
        <w:t>il était possible</w:t>
      </w:r>
      <w:r w:rsidR="00DD1C38">
        <w:t xml:space="preserve">, </w:t>
      </w:r>
      <w:r>
        <w:t>la beauté d</w:t>
      </w:r>
      <w:r w:rsidR="00DD1C38">
        <w:t>’</w:t>
      </w:r>
      <w:proofErr w:type="spellStart"/>
      <w:r>
        <w:t>Armène</w:t>
      </w:r>
      <w:proofErr w:type="spellEnd"/>
      <w:r>
        <w:t xml:space="preserve"> en permettant de la contempler davantage</w:t>
      </w:r>
      <w:r w:rsidR="00DD1C38">
        <w:t xml:space="preserve">. </w:t>
      </w:r>
      <w:r>
        <w:t>Alors</w:t>
      </w:r>
      <w:r w:rsidR="00DD1C38">
        <w:t xml:space="preserve">, </w:t>
      </w:r>
      <w:r>
        <w:t>oui</w:t>
      </w:r>
      <w:r w:rsidR="00DD1C38">
        <w:t xml:space="preserve">, </w:t>
      </w:r>
      <w:r>
        <w:t>alors seulement</w:t>
      </w:r>
      <w:r w:rsidR="00DD1C38">
        <w:t xml:space="preserve">, </w:t>
      </w:r>
      <w:r>
        <w:t>lui qui avait cru tellement l</w:t>
      </w:r>
      <w:r w:rsidR="00DD1C38">
        <w:t>’</w:t>
      </w:r>
      <w:r>
        <w:t>aimer</w:t>
      </w:r>
      <w:r w:rsidR="00DD1C38">
        <w:t xml:space="preserve">, </w:t>
      </w:r>
      <w:r>
        <w:t>il sembla à Roche qu</w:t>
      </w:r>
      <w:r w:rsidR="00DD1C38">
        <w:t>’</w:t>
      </w:r>
      <w:r>
        <w:t>il n</w:t>
      </w:r>
      <w:r w:rsidR="00DD1C38">
        <w:t>’</w:t>
      </w:r>
      <w:r>
        <w:t>avait jamais eu encore à ce point la révélation de ce qu</w:t>
      </w:r>
      <w:r w:rsidR="00DD1C38">
        <w:t>’</w:t>
      </w:r>
      <w:r>
        <w:t>il avait possédé</w:t>
      </w:r>
      <w:r w:rsidR="00DD1C38">
        <w:t xml:space="preserve">, </w:t>
      </w:r>
      <w:r>
        <w:t>puis perdu</w:t>
      </w:r>
      <w:r w:rsidR="00DD1C38">
        <w:t xml:space="preserve">. </w:t>
      </w:r>
      <w:r>
        <w:t>Un tragique sanglot l</w:t>
      </w:r>
      <w:r w:rsidR="00DD1C38">
        <w:t>’</w:t>
      </w:r>
      <w:r>
        <w:t>étouffa</w:t>
      </w:r>
      <w:r w:rsidR="00DD1C38">
        <w:t xml:space="preserve">. </w:t>
      </w:r>
      <w:r>
        <w:t>Désespérément</w:t>
      </w:r>
      <w:r w:rsidR="00DD1C38">
        <w:t xml:space="preserve">, </w:t>
      </w:r>
      <w:r>
        <w:t xml:space="preserve">il tendit ses bras vers </w:t>
      </w:r>
      <w:proofErr w:type="spellStart"/>
      <w:r>
        <w:t>Armène</w:t>
      </w:r>
      <w:proofErr w:type="spellEnd"/>
      <w:r w:rsidR="00DD1C38">
        <w:t xml:space="preserve">. </w:t>
      </w:r>
      <w:r>
        <w:t>Elle eut l</w:t>
      </w:r>
      <w:r w:rsidR="00DD1C38">
        <w:t>’</w:t>
      </w:r>
      <w:r>
        <w:t>intuition du péril qu</w:t>
      </w:r>
      <w:r w:rsidR="00DD1C38">
        <w:t>’</w:t>
      </w:r>
      <w:r>
        <w:t>ils couraient tous les deux</w:t>
      </w:r>
      <w:r w:rsidR="00DD1C38">
        <w:t xml:space="preserve">, </w:t>
      </w:r>
      <w:r>
        <w:t>lui certainement beaucoup plus qu</w:t>
      </w:r>
      <w:r w:rsidR="00DD1C38">
        <w:t>’</w:t>
      </w:r>
      <w:r>
        <w:t>elle</w:t>
      </w:r>
      <w:r w:rsidR="00DD1C38">
        <w:t xml:space="preserve">. </w:t>
      </w:r>
      <w:r>
        <w:t>Elle joignit les mains</w:t>
      </w:r>
      <w:r w:rsidR="00DD1C38">
        <w:t xml:space="preserve">. </w:t>
      </w:r>
      <w:r>
        <w:t>D</w:t>
      </w:r>
      <w:r w:rsidR="00DD1C38">
        <w:t>’</w:t>
      </w:r>
      <w:r>
        <w:t>instinct</w:t>
      </w:r>
      <w:r w:rsidR="00DD1C38">
        <w:t xml:space="preserve">, </w:t>
      </w:r>
      <w:r>
        <w:t>elle eut le tendre sourire de supplication sans lequel ils ne seraient certainement point parvenus</w:t>
      </w:r>
      <w:r w:rsidR="00DD1C38">
        <w:t xml:space="preserve">, </w:t>
      </w:r>
      <w:r>
        <w:t>ni elle ni lui</w:t>
      </w:r>
      <w:r w:rsidR="00DD1C38">
        <w:t xml:space="preserve">, </w:t>
      </w:r>
      <w:r>
        <w:t>à franchir ce redoutable pas</w:t>
      </w:r>
      <w:r w:rsidR="00DD1C38">
        <w:t>.</w:t>
      </w:r>
    </w:p>
    <w:p w14:paraId="3BBECA0C" w14:textId="31453FCE" w:rsidR="00DA00DC" w:rsidRDefault="00DA00DC" w:rsidP="00DA00DC"/>
    <w:p w14:paraId="0F2697F6" w14:textId="77777777" w:rsidR="00DD1C38" w:rsidRDefault="00DD1C38" w:rsidP="00DA00DC">
      <w:r>
        <w:t>« </w:t>
      </w:r>
      <w:r w:rsidR="00DA00DC">
        <w:t>Qu</w:t>
      </w:r>
      <w:r>
        <w:t>’</w:t>
      </w:r>
      <w:r w:rsidR="00DA00DC">
        <w:t>étais-je donc en train de te dire</w:t>
      </w:r>
      <w:r>
        <w:t xml:space="preserve"> ? </w:t>
      </w:r>
      <w:r w:rsidR="00DA00DC">
        <w:t>reprit-elle d</w:t>
      </w:r>
      <w:r>
        <w:t>’</w:t>
      </w:r>
      <w:r w:rsidR="00DA00DC">
        <w:t>une voix à peine changée</w:t>
      </w:r>
      <w:r>
        <w:t xml:space="preserve">. </w:t>
      </w:r>
      <w:r w:rsidR="00DA00DC">
        <w:t>Ah</w:t>
      </w:r>
      <w:r>
        <w:t xml:space="preserve"> ! </w:t>
      </w:r>
      <w:r w:rsidR="00DA00DC">
        <w:t>oui</w:t>
      </w:r>
      <w:r>
        <w:t xml:space="preserve">, </w:t>
      </w:r>
      <w:r w:rsidR="00DA00DC">
        <w:t>j</w:t>
      </w:r>
      <w:r>
        <w:t>’</w:t>
      </w:r>
      <w:r w:rsidR="00DA00DC">
        <w:t>y suis</w:t>
      </w:r>
      <w:r>
        <w:t xml:space="preserve"> ! </w:t>
      </w:r>
      <w:r w:rsidR="00DA00DC">
        <w:t>Qu</w:t>
      </w:r>
      <w:r>
        <w:t>’</w:t>
      </w:r>
      <w:r w:rsidR="00DA00DC">
        <w:t xml:space="preserve">à </w:t>
      </w:r>
      <w:proofErr w:type="spellStart"/>
      <w:r w:rsidR="00DA00DC">
        <w:t>Malatia</w:t>
      </w:r>
      <w:proofErr w:type="spellEnd"/>
      <w:r w:rsidR="00DA00DC">
        <w:t xml:space="preserve"> la maison où je m</w:t>
      </w:r>
      <w:r>
        <w:t>’</w:t>
      </w:r>
      <w:r w:rsidR="00DA00DC">
        <w:t>installai était</w:t>
      </w:r>
      <w:r>
        <w:t xml:space="preserve">, </w:t>
      </w:r>
      <w:r w:rsidR="00DA00DC">
        <w:t>bien plus encore que celle-ci</w:t>
      </w:r>
      <w:r>
        <w:t xml:space="preserve">, </w:t>
      </w:r>
      <w:r w:rsidR="00DA00DC">
        <w:t>entourée de jardins merveilleusement irrigués et peuplés d</w:t>
      </w:r>
      <w:r>
        <w:t>’</w:t>
      </w:r>
      <w:r w:rsidR="00DA00DC">
        <w:t>une foule d</w:t>
      </w:r>
      <w:r>
        <w:t>’</w:t>
      </w:r>
      <w:r w:rsidR="00DA00DC">
        <w:t>oiseaux</w:t>
      </w:r>
      <w:r>
        <w:t xml:space="preserve">. </w:t>
      </w:r>
      <w:r w:rsidR="00DA00DC">
        <w:t>Ce pays n</w:t>
      </w:r>
      <w:r>
        <w:t>’</w:t>
      </w:r>
      <w:r w:rsidR="00DA00DC">
        <w:t>est pas très éloigné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, </w:t>
      </w:r>
      <w:r w:rsidR="00DA00DC">
        <w:t>de l</w:t>
      </w:r>
      <w:r>
        <w:t>’</w:t>
      </w:r>
      <w:r w:rsidR="00DA00DC">
        <w:t>ancien Paradis terrestre</w:t>
      </w:r>
      <w:r>
        <w:t xml:space="preserve">. </w:t>
      </w:r>
      <w:r w:rsidR="00DA00DC">
        <w:t>Ne prends pas ombrage d</w:t>
      </w:r>
      <w:r>
        <w:t>’</w:t>
      </w:r>
      <w:r w:rsidR="00DA00DC">
        <w:t>aussi pauvres détails</w:t>
      </w:r>
      <w:r>
        <w:t xml:space="preserve">. </w:t>
      </w:r>
      <w:r w:rsidR="00DA00DC">
        <w:t>Ils n</w:t>
      </w:r>
      <w:r>
        <w:t>’</w:t>
      </w:r>
      <w:r w:rsidR="00DA00DC">
        <w:t>ont jamais eu d</w:t>
      </w:r>
      <w:r>
        <w:t>’</w:t>
      </w:r>
      <w:r w:rsidR="00DA00DC">
        <w:t>importance pour moi</w:t>
      </w:r>
      <w:r>
        <w:t xml:space="preserve">. </w:t>
      </w:r>
      <w:r w:rsidR="00DA00DC">
        <w:t>Je parle de tout cela avec le même détachement que s</w:t>
      </w:r>
      <w:r>
        <w:t>’</w:t>
      </w:r>
      <w:r w:rsidR="00DA00DC">
        <w:t>il s</w:t>
      </w:r>
      <w:r>
        <w:t>’</w:t>
      </w:r>
      <w:r w:rsidR="00DA00DC">
        <w:t>agissait d</w:t>
      </w:r>
      <w:r>
        <w:t>’</w:t>
      </w:r>
      <w:r w:rsidR="00DA00DC">
        <w:t>une autre femme</w:t>
      </w:r>
      <w:r>
        <w:t xml:space="preserve">, </w:t>
      </w:r>
      <w:r w:rsidR="00DA00DC">
        <w:t xml:space="preserve">et ce sont uniquement les efforts </w:t>
      </w:r>
      <w:r w:rsidR="00DA00DC">
        <w:lastRenderedPageBreak/>
        <w:t>tentés par un misérable pour le faire revivre qui empêchent ce passé d</w:t>
      </w:r>
      <w:r>
        <w:t>’</w:t>
      </w:r>
      <w:r w:rsidR="00DA00DC">
        <w:t>être tout à fait mort à mes yeux</w:t>
      </w:r>
      <w:r>
        <w:t xml:space="preserve">. </w:t>
      </w:r>
      <w:r w:rsidR="00DA00DC">
        <w:t>Cette maison</w:t>
      </w:r>
      <w:r>
        <w:t xml:space="preserve">, </w:t>
      </w:r>
      <w:r w:rsidR="00DA00DC">
        <w:t>donc</w:t>
      </w:r>
      <w:r>
        <w:t xml:space="preserve">, </w:t>
      </w:r>
      <w:r w:rsidR="00DA00DC">
        <w:t>était une fort belle maison</w:t>
      </w:r>
      <w:r>
        <w:t xml:space="preserve">. </w:t>
      </w:r>
      <w:r w:rsidR="00DA00DC">
        <w:t xml:space="preserve">Elias </w:t>
      </w:r>
      <w:proofErr w:type="spellStart"/>
      <w:r w:rsidR="00DA00DC">
        <w:t>Hadjilar</w:t>
      </w:r>
      <w:proofErr w:type="spellEnd"/>
      <w:r w:rsidR="00DA00DC">
        <w:t xml:space="preserve"> l</w:t>
      </w:r>
      <w:r>
        <w:t>’</w:t>
      </w:r>
      <w:r w:rsidR="00DA00DC">
        <w:t>avait achetée avant toutes les autres</w:t>
      </w:r>
      <w:r>
        <w:t xml:space="preserve">. </w:t>
      </w:r>
      <w:r w:rsidR="00DA00DC">
        <w:t>L</w:t>
      </w:r>
      <w:r>
        <w:t>’</w:t>
      </w:r>
      <w:r w:rsidR="00DA00DC">
        <w:t xml:space="preserve">ancien petit commis du vieux </w:t>
      </w:r>
      <w:proofErr w:type="spellStart"/>
      <w:r w:rsidR="00DA00DC">
        <w:t>Krikor</w:t>
      </w:r>
      <w:proofErr w:type="spellEnd"/>
      <w:r w:rsidR="00DA00DC">
        <w:t xml:space="preserve"> </w:t>
      </w:r>
      <w:proofErr w:type="spellStart"/>
      <w:r w:rsidR="00DA00DC">
        <w:t>Becharra</w:t>
      </w:r>
      <w:proofErr w:type="spellEnd"/>
      <w:r w:rsidR="00DA00DC">
        <w:t xml:space="preserve"> tenait à ce que les gens de sa ville natale fussent au courant de son ascension</w:t>
      </w:r>
      <w:r>
        <w:t xml:space="preserve">. </w:t>
      </w:r>
      <w:r w:rsidR="00DA00DC">
        <w:t>Dans l</w:t>
      </w:r>
      <w:r>
        <w:t>’</w:t>
      </w:r>
      <w:r w:rsidR="00DA00DC">
        <w:t>innombrable mobilier qu</w:t>
      </w:r>
      <w:r>
        <w:t>’</w:t>
      </w:r>
      <w:r w:rsidR="00DA00DC">
        <w:t>il y avait entassé</w:t>
      </w:r>
      <w:r>
        <w:t xml:space="preserve">, </w:t>
      </w:r>
      <w:r w:rsidR="00DA00DC">
        <w:t>il n</w:t>
      </w:r>
      <w:r>
        <w:t>’</w:t>
      </w:r>
      <w:r w:rsidR="00DA00DC">
        <w:t>était pas impossible de découvrir de-ci de-là quelques objets qui n</w:t>
      </w:r>
      <w:r>
        <w:t>’</w:t>
      </w:r>
      <w:r w:rsidR="00DA00DC">
        <w:t>étaient pas de trop mauvais goût</w:t>
      </w:r>
      <w:r>
        <w:t xml:space="preserve">. </w:t>
      </w:r>
      <w:r w:rsidR="00DA00DC">
        <w:t>J</w:t>
      </w:r>
      <w:r>
        <w:t>’</w:t>
      </w:r>
      <w:r w:rsidR="00DA00DC">
        <w:t xml:space="preserve">étais arrivée moi-même à </w:t>
      </w:r>
      <w:proofErr w:type="spellStart"/>
      <w:r w:rsidR="00DA00DC">
        <w:t>Malatia</w:t>
      </w:r>
      <w:proofErr w:type="spellEnd"/>
      <w:r w:rsidR="00DA00DC">
        <w:t xml:space="preserve"> escortée d</w:t>
      </w:r>
      <w:r>
        <w:t>’</w:t>
      </w:r>
      <w:r w:rsidR="00DA00DC">
        <w:t>une profusion de bagages sur l</w:t>
      </w:r>
      <w:r>
        <w:t>’</w:t>
      </w:r>
      <w:r w:rsidR="00DA00DC">
        <w:t>opportunité desquels je n</w:t>
      </w:r>
      <w:r>
        <w:t>’</w:t>
      </w:r>
      <w:r w:rsidR="00DA00DC">
        <w:t>avais même pas été appelée à donner mon avis</w:t>
      </w:r>
      <w:r>
        <w:t xml:space="preserve">. </w:t>
      </w:r>
      <w:r w:rsidR="00DA00DC">
        <w:t>Prévoyant la suite des événements et les maigres chances qu</w:t>
      </w:r>
      <w:r>
        <w:t>’</w:t>
      </w:r>
      <w:r w:rsidR="00DA00DC">
        <w:t xml:space="preserve">il avait de rester bien en cours sous le gouvernement </w:t>
      </w:r>
      <w:proofErr w:type="spellStart"/>
      <w:r w:rsidR="00DA00DC">
        <w:t>Jeune-Turc</w:t>
      </w:r>
      <w:proofErr w:type="spellEnd"/>
      <w:r>
        <w:t xml:space="preserve">, </w:t>
      </w:r>
      <w:r w:rsidR="00DA00DC">
        <w:t>mon mari prenait ainsi ses précautions et procédait à un prudent déménagement de ses biens</w:t>
      </w:r>
      <w:r>
        <w:t xml:space="preserve">. </w:t>
      </w:r>
      <w:r w:rsidR="00DA00DC">
        <w:t>Il se disait que dans son konak de Constantinople</w:t>
      </w:r>
      <w:r>
        <w:t xml:space="preserve">, </w:t>
      </w:r>
      <w:r w:rsidR="00DA00DC">
        <w:t>ses richesses étaient beaucoup trop en vue et suscitaient plus de sournoises convoitises qu</w:t>
      </w:r>
      <w:r>
        <w:t>’</w:t>
      </w:r>
      <w:r w:rsidR="00DA00DC">
        <w:t xml:space="preserve">à </w:t>
      </w:r>
      <w:proofErr w:type="spellStart"/>
      <w:r w:rsidR="00DA00DC">
        <w:t>Diarkébir</w:t>
      </w:r>
      <w:proofErr w:type="spellEnd"/>
      <w:r>
        <w:t xml:space="preserve">, </w:t>
      </w:r>
      <w:r w:rsidR="00DA00DC">
        <w:t>qu</w:t>
      </w:r>
      <w:r>
        <w:t>’</w:t>
      </w:r>
      <w:r w:rsidR="00DA00DC">
        <w:t>à</w:t>
      </w:r>
      <w:r w:rsidR="00600201">
        <w:t xml:space="preserve"> </w:t>
      </w:r>
      <w:r w:rsidR="00DA00DC">
        <w:t>Tartous et qu</w:t>
      </w:r>
      <w:r>
        <w:t>’</w:t>
      </w:r>
      <w:r w:rsidR="00DA00DC">
        <w:t xml:space="preserve">à </w:t>
      </w:r>
      <w:proofErr w:type="spellStart"/>
      <w:r w:rsidR="00DA00DC">
        <w:t>Malatia</w:t>
      </w:r>
      <w:proofErr w:type="spellEnd"/>
      <w:r>
        <w:t xml:space="preserve">, </w:t>
      </w:r>
      <w:r w:rsidR="00DA00DC">
        <w:t>les trois villes de l</w:t>
      </w:r>
      <w:r>
        <w:t>’</w:t>
      </w:r>
      <w:r w:rsidR="00DA00DC">
        <w:t>Empire les plus éloignées parmi toutes celles où il possédait des domaines</w:t>
      </w:r>
      <w:r>
        <w:t xml:space="preserve">. </w:t>
      </w:r>
      <w:r w:rsidR="00DA00DC">
        <w:t>Toutes ces histoires qui ne me passionnent pas encore beaucoup</w:t>
      </w:r>
      <w:r>
        <w:t xml:space="preserve">, </w:t>
      </w:r>
      <w:r w:rsidR="00DA00DC">
        <w:t>aujourd</w:t>
      </w:r>
      <w:r>
        <w:t>’</w:t>
      </w:r>
      <w:r w:rsidR="00DA00DC">
        <w:t>hui pourtant que je suis seule à disposer de ce qui demeure de cette plus que coquette fortune</w:t>
      </w:r>
      <w:r>
        <w:t xml:space="preserve">, </w:t>
      </w:r>
      <w:r w:rsidR="00DA00DC">
        <w:t>ne retenaient à cette époque en aucune manière mon attention</w:t>
      </w:r>
      <w:r>
        <w:t xml:space="preserve">. </w:t>
      </w:r>
      <w:r w:rsidR="00DA00DC">
        <w:t>De ma garde-robe et de mes bijoux</w:t>
      </w:r>
      <w:r>
        <w:t xml:space="preserve">, </w:t>
      </w:r>
      <w:r w:rsidR="00DA00DC">
        <w:t>quand il s</w:t>
      </w:r>
      <w:r>
        <w:t>’</w:t>
      </w:r>
      <w:r w:rsidR="00DA00DC">
        <w:t>était agi de quitter la capitale</w:t>
      </w:r>
      <w:r>
        <w:t xml:space="preserve">, </w:t>
      </w:r>
      <w:r w:rsidR="00DA00DC">
        <w:t>je m</w:t>
      </w:r>
      <w:r>
        <w:t>’</w:t>
      </w:r>
      <w:r w:rsidR="00DA00DC">
        <w:t>étais reposée sur mes femmes du soin de choisir ce qu</w:t>
      </w:r>
      <w:r>
        <w:t>’</w:t>
      </w:r>
      <w:r w:rsidR="00DA00DC">
        <w:t>il convenait d</w:t>
      </w:r>
      <w:r>
        <w:t>’</w:t>
      </w:r>
      <w:r w:rsidR="00DA00DC">
        <w:t>emporter</w:t>
      </w:r>
      <w:r>
        <w:t xml:space="preserve">. </w:t>
      </w:r>
      <w:r w:rsidR="00DA00DC">
        <w:t>Je n</w:t>
      </w:r>
      <w:r>
        <w:t>’</w:t>
      </w:r>
      <w:r w:rsidR="00DA00DC">
        <w:t>avais fait d</w:t>
      </w:r>
      <w:r>
        <w:t>’</w:t>
      </w:r>
      <w:r w:rsidR="00DA00DC">
        <w:t>exception qu</w:t>
      </w:r>
      <w:r>
        <w:t>’</w:t>
      </w:r>
      <w:r w:rsidR="00DA00DC">
        <w:t>en faveur d</w:t>
      </w:r>
      <w:r>
        <w:t>’</w:t>
      </w:r>
      <w:r w:rsidR="00DA00DC">
        <w:t>une seule chose</w:t>
      </w:r>
      <w:r>
        <w:t xml:space="preserve">. </w:t>
      </w:r>
      <w:r w:rsidR="00DA00DC">
        <w:t>Il n</w:t>
      </w:r>
      <w:r>
        <w:t>’</w:t>
      </w:r>
      <w:r w:rsidR="00DA00DC">
        <w:t>est pas difficile de deviner laquelle</w:t>
      </w:r>
      <w:r>
        <w:t xml:space="preserve"> : </w:t>
      </w:r>
      <w:r w:rsidR="00DA00DC">
        <w:t>la statue de la Vierge d</w:t>
      </w:r>
      <w:r>
        <w:t>’</w:t>
      </w:r>
      <w:r w:rsidR="00DA00DC">
        <w:t>El-</w:t>
      </w:r>
      <w:proofErr w:type="spellStart"/>
      <w:r w:rsidR="00DA00DC">
        <w:t>Qobour</w:t>
      </w:r>
      <w:proofErr w:type="spellEnd"/>
      <w:r>
        <w:t>.</w:t>
      </w:r>
    </w:p>
    <w:p w14:paraId="66164F74" w14:textId="77777777" w:rsidR="00DD1C38" w:rsidRDefault="00DA00DC" w:rsidP="00DA00DC">
      <w:r>
        <w:t>On peut incriminer mon fatalisme</w:t>
      </w:r>
      <w:r w:rsidR="00DD1C38">
        <w:t xml:space="preserve">, </w:t>
      </w:r>
      <w:r>
        <w:t>ma résignation</w:t>
      </w:r>
      <w:r w:rsidR="00DD1C38">
        <w:t xml:space="preserve">. </w:t>
      </w:r>
      <w:r>
        <w:t>Il ne faut pas me croire oublieuse cependant</w:t>
      </w:r>
      <w:r w:rsidR="00DD1C38">
        <w:t xml:space="preserve">, </w:t>
      </w:r>
      <w:r>
        <w:t>ou du moins je cesse de l</w:t>
      </w:r>
      <w:r w:rsidR="00DD1C38">
        <w:t>’</w:t>
      </w:r>
      <w:r>
        <w:t>être lorsque ce ne sont plus mes intérêts</w:t>
      </w:r>
      <w:r w:rsidR="00DD1C38">
        <w:t xml:space="preserve">, </w:t>
      </w:r>
      <w:r>
        <w:t>mais ceux des personnes auxquelles j</w:t>
      </w:r>
      <w:r w:rsidR="00DD1C38">
        <w:t>’</w:t>
      </w:r>
      <w:r>
        <w:t>ai des motifs d</w:t>
      </w:r>
      <w:r w:rsidR="00DD1C38">
        <w:t>’</w:t>
      </w:r>
      <w:r>
        <w:t>être attachée qui sont en jeu</w:t>
      </w:r>
      <w:r w:rsidR="00DD1C38">
        <w:t xml:space="preserve">. </w:t>
      </w:r>
      <w:r>
        <w:t xml:space="preserve">Te surprendrai-je en te disant que durant ces années </w:t>
      </w:r>
      <w:r>
        <w:lastRenderedPageBreak/>
        <w:t>abominables</w:t>
      </w:r>
      <w:r w:rsidR="00DD1C38">
        <w:t xml:space="preserve">, </w:t>
      </w:r>
      <w:r>
        <w:t>je n</w:t>
      </w:r>
      <w:r w:rsidR="00DD1C38">
        <w:t>’</w:t>
      </w:r>
      <w:r>
        <w:t>ai vécu</w:t>
      </w:r>
      <w:r w:rsidR="00DD1C38">
        <w:t xml:space="preserve"> – </w:t>
      </w:r>
      <w:r>
        <w:t>idée fixe de petite fille devenue femme</w:t>
      </w:r>
      <w:r w:rsidR="00DD1C38">
        <w:t xml:space="preserve"> – </w:t>
      </w:r>
      <w:r>
        <w:t>que pour un seul but</w:t>
      </w:r>
      <w:r w:rsidR="00DD1C38">
        <w:t xml:space="preserve">, </w:t>
      </w:r>
      <w:r>
        <w:t>une seule pensée</w:t>
      </w:r>
      <w:r w:rsidR="00DD1C38">
        <w:t xml:space="preserve"> : </w:t>
      </w:r>
      <w:r>
        <w:t>ramener la statue de Notre-Dame du Sépulcre dans son sanctuaire de Kara Tekké réouvert</w:t>
      </w:r>
      <w:r w:rsidR="00DD1C38">
        <w:t xml:space="preserve"> ? </w:t>
      </w:r>
      <w:r>
        <w:t>Il me semblait que</w:t>
      </w:r>
      <w:r w:rsidR="00DD1C38">
        <w:t xml:space="preserve">, </w:t>
      </w:r>
      <w:r>
        <w:t>si j</w:t>
      </w:r>
      <w:r w:rsidR="00DD1C38">
        <w:t>’</w:t>
      </w:r>
      <w:r>
        <w:t>y réussissais</w:t>
      </w:r>
      <w:r w:rsidR="00DD1C38">
        <w:t xml:space="preserve">, </w:t>
      </w:r>
      <w:r>
        <w:t>j</w:t>
      </w:r>
      <w:r w:rsidR="00DD1C38">
        <w:t>’</w:t>
      </w:r>
      <w:r>
        <w:t>aurais du même coup obtenu le rachat d</w:t>
      </w:r>
      <w:r w:rsidR="00DD1C38">
        <w:t>’</w:t>
      </w:r>
      <w:r>
        <w:t>une existence d</w:t>
      </w:r>
      <w:r w:rsidR="00DD1C38">
        <w:t>’</w:t>
      </w:r>
      <w:r>
        <w:t>impuretés dont toutes n</w:t>
      </w:r>
      <w:r w:rsidR="00DD1C38">
        <w:t>’</w:t>
      </w:r>
      <w:r>
        <w:t>ont pas été volontaires</w:t>
      </w:r>
      <w:r w:rsidR="00DD1C38">
        <w:t xml:space="preserve">. </w:t>
      </w:r>
      <w:r>
        <w:t>Dans les instants que</w:t>
      </w:r>
      <w:r w:rsidR="00DD1C38">
        <w:t xml:space="preserve">, </w:t>
      </w:r>
      <w:r>
        <w:t>moi non plus</w:t>
      </w:r>
      <w:r w:rsidR="00DD1C38">
        <w:t xml:space="preserve">, </w:t>
      </w:r>
      <w:r>
        <w:t>je n</w:t>
      </w:r>
      <w:r w:rsidR="00DD1C38">
        <w:t>’</w:t>
      </w:r>
      <w:r>
        <w:t>ai pas oubliés</w:t>
      </w:r>
      <w:r w:rsidR="00DD1C38">
        <w:t xml:space="preserve">, </w:t>
      </w:r>
      <w:r>
        <w:t>ceux où tu m</w:t>
      </w:r>
      <w:r w:rsidR="00DD1C38">
        <w:t>’</w:t>
      </w:r>
      <w:r>
        <w:t>as tenue plus que contre toi</w:t>
      </w:r>
      <w:r w:rsidR="00DD1C38">
        <w:t xml:space="preserve">, </w:t>
      </w:r>
      <w:r>
        <w:t>as-tu pu une seconde te douter qu</w:t>
      </w:r>
      <w:r w:rsidR="00DD1C38">
        <w:t>’</w:t>
      </w:r>
      <w:proofErr w:type="spellStart"/>
      <w:r>
        <w:t>Armène</w:t>
      </w:r>
      <w:proofErr w:type="spellEnd"/>
      <w:r>
        <w:t xml:space="preserve"> avait un secret de ce genre</w:t>
      </w:r>
      <w:r w:rsidR="00DD1C38">
        <w:t xml:space="preserve"> ? </w:t>
      </w:r>
      <w:r>
        <w:t>Ce secret</w:t>
      </w:r>
      <w:r w:rsidR="00DD1C38">
        <w:t xml:space="preserve">, </w:t>
      </w:r>
      <w:r>
        <w:t>tu le sais</w:t>
      </w:r>
      <w:r w:rsidR="00DD1C38">
        <w:t xml:space="preserve">, </w:t>
      </w:r>
      <w:r>
        <w:t>à présent</w:t>
      </w:r>
      <w:r w:rsidR="00DD1C38">
        <w:t xml:space="preserve">. </w:t>
      </w:r>
      <w:r>
        <w:t>Les circonstances qui m</w:t>
      </w:r>
      <w:r w:rsidR="00DD1C38">
        <w:t>’</w:t>
      </w:r>
      <w:r>
        <w:t>ont obligée de te le révéler font aussi que tu seras toujours certainement le seul à le connaître</w:t>
      </w:r>
      <w:r w:rsidR="00DD1C38">
        <w:t xml:space="preserve">. </w:t>
      </w:r>
      <w:r>
        <w:t>Cette supériorité te paraîtra sans doute minime</w:t>
      </w:r>
      <w:r w:rsidR="00DD1C38">
        <w:t xml:space="preserve">. </w:t>
      </w:r>
      <w:r>
        <w:t>Elle ne l</w:t>
      </w:r>
      <w:r w:rsidR="00DD1C38">
        <w:t>’</w:t>
      </w:r>
      <w:r>
        <w:t>est point</w:t>
      </w:r>
      <w:r w:rsidR="00DD1C38">
        <w:t xml:space="preserve">, </w:t>
      </w:r>
      <w:r>
        <w:t>je te le jure</w:t>
      </w:r>
      <w:r w:rsidR="00DD1C38">
        <w:t xml:space="preserve">, </w:t>
      </w:r>
      <w:r>
        <w:t>et tu la posséderas toujours quoi qu</w:t>
      </w:r>
      <w:r w:rsidR="00DD1C38">
        <w:t>’</w:t>
      </w:r>
      <w:r>
        <w:t>il arrive sur l</w:t>
      </w:r>
      <w:r w:rsidR="00DD1C38">
        <w:t>’</w:t>
      </w:r>
      <w:r>
        <w:t>homme que tu peux</w:t>
      </w:r>
      <w:r w:rsidR="00DD1C38">
        <w:t xml:space="preserve">, </w:t>
      </w:r>
      <w:r>
        <w:t>par ailleurs</w:t>
      </w:r>
      <w:r w:rsidR="00DD1C38">
        <w:t xml:space="preserve">, </w:t>
      </w:r>
      <w:r>
        <w:t>te croire des raisons de jalouser</w:t>
      </w:r>
      <w:r w:rsidR="00DD1C38">
        <w:t>.</w:t>
      </w:r>
    </w:p>
    <w:p w14:paraId="06A0D880" w14:textId="77777777" w:rsidR="00DD1C38" w:rsidRDefault="00DA00DC" w:rsidP="00DA00DC">
      <w:r>
        <w:t>Malheureusement</w:t>
      </w:r>
      <w:r w:rsidR="00DD1C38">
        <w:t xml:space="preserve">, </w:t>
      </w:r>
      <w:r>
        <w:t>pour en revenir à mon projet</w:t>
      </w:r>
      <w:r w:rsidR="00DD1C38">
        <w:t xml:space="preserve">, </w:t>
      </w:r>
      <w:r>
        <w:t>jamais il n</w:t>
      </w:r>
      <w:r w:rsidR="00DD1C38">
        <w:t>’</w:t>
      </w:r>
      <w:r>
        <w:t>avait été moins question de ressusciter le pauvre monastère</w:t>
      </w:r>
      <w:r w:rsidR="00DD1C38">
        <w:t xml:space="preserve">. </w:t>
      </w:r>
      <w:r>
        <w:t xml:space="preserve">Au cours de mon voyage de Constantinople à </w:t>
      </w:r>
      <w:proofErr w:type="spellStart"/>
      <w:r>
        <w:t>Malatia</w:t>
      </w:r>
      <w:proofErr w:type="spellEnd"/>
      <w:r w:rsidR="00DD1C38">
        <w:t xml:space="preserve">, </w:t>
      </w:r>
      <w:r>
        <w:t>je n</w:t>
      </w:r>
      <w:r w:rsidR="00DD1C38">
        <w:t>’</w:t>
      </w:r>
      <w:r>
        <w:t>étais point passée bien loin de l</w:t>
      </w:r>
      <w:r w:rsidR="00DD1C38">
        <w:t>’</w:t>
      </w:r>
      <w:r>
        <w:t>endroit où il s</w:t>
      </w:r>
      <w:r w:rsidR="00DD1C38">
        <w:t>’</w:t>
      </w:r>
      <w:r>
        <w:t>était élevé</w:t>
      </w:r>
      <w:r w:rsidR="00DD1C38">
        <w:t xml:space="preserve">. </w:t>
      </w:r>
      <w:r>
        <w:t>J</w:t>
      </w:r>
      <w:r w:rsidR="00DD1C38">
        <w:t>’</w:t>
      </w:r>
      <w:r>
        <w:t>aurais</w:t>
      </w:r>
      <w:r w:rsidR="00DD1C38">
        <w:t xml:space="preserve">, </w:t>
      </w:r>
      <w:r>
        <w:t>si j</w:t>
      </w:r>
      <w:r w:rsidR="00DD1C38">
        <w:t>’</w:t>
      </w:r>
      <w:r>
        <w:t>y avais tenu absolument</w:t>
      </w:r>
      <w:r w:rsidR="00DD1C38">
        <w:t xml:space="preserve">, </w:t>
      </w:r>
      <w:r>
        <w:t xml:space="preserve">obtenu sans difficulté de </w:t>
      </w:r>
      <w:proofErr w:type="spellStart"/>
      <w:r>
        <w:t>Becharra</w:t>
      </w:r>
      <w:proofErr w:type="spellEnd"/>
      <w:r>
        <w:t xml:space="preserve"> que notre petite troupe fît un crochet de nature à me permettre ce pèlerinage</w:t>
      </w:r>
      <w:r w:rsidR="00DD1C38">
        <w:t xml:space="preserve">. </w:t>
      </w:r>
      <w:r>
        <w:t>Oui</w:t>
      </w:r>
      <w:r w:rsidR="00DD1C38">
        <w:t xml:space="preserve">, </w:t>
      </w:r>
      <w:r>
        <w:t>mais se lamenter sur des ruines est un sport dont je n</w:t>
      </w:r>
      <w:r w:rsidR="00DD1C38">
        <w:t>’</w:t>
      </w:r>
      <w:r>
        <w:t>ai jamais compris la nécessité</w:t>
      </w:r>
      <w:r w:rsidR="00DD1C38">
        <w:t xml:space="preserve">. </w:t>
      </w:r>
      <w:r>
        <w:t>Après le drame de 1906</w:t>
      </w:r>
      <w:r w:rsidR="00DD1C38">
        <w:t xml:space="preserve">, </w:t>
      </w:r>
      <w:r>
        <w:t>ce qui restait de religieuses avait été réparti dans d</w:t>
      </w:r>
      <w:r w:rsidR="00DD1C38">
        <w:t>’</w:t>
      </w:r>
      <w:r>
        <w:t>autres couvents</w:t>
      </w:r>
      <w:r w:rsidR="00DD1C38">
        <w:t xml:space="preserve">, </w:t>
      </w:r>
      <w:r>
        <w:t>de-ci</w:t>
      </w:r>
      <w:r w:rsidR="00DD1C38">
        <w:t xml:space="preserve">, </w:t>
      </w:r>
      <w:r>
        <w:t>de-là</w:t>
      </w:r>
      <w:r w:rsidR="00DD1C38">
        <w:t xml:space="preserve">, </w:t>
      </w:r>
      <w:r>
        <w:t>au fin fonds de l</w:t>
      </w:r>
      <w:r w:rsidR="00DD1C38">
        <w:t>’</w:t>
      </w:r>
      <w:r>
        <w:t>Anatolie</w:t>
      </w:r>
      <w:r w:rsidR="00DD1C38">
        <w:t xml:space="preserve">, </w:t>
      </w:r>
      <w:r>
        <w:t>voire en Arménie et en Perse</w:t>
      </w:r>
      <w:r w:rsidR="00DD1C38">
        <w:t xml:space="preserve">, </w:t>
      </w:r>
      <w:r>
        <w:t>des endroits si inabordables soient-ils</w:t>
      </w:r>
      <w:r w:rsidR="00DD1C38">
        <w:t xml:space="preserve">, </w:t>
      </w:r>
      <w:r>
        <w:t>où je me demande sans cesse si je n</w:t>
      </w:r>
      <w:r w:rsidR="00DD1C38">
        <w:t>’</w:t>
      </w:r>
      <w:r>
        <w:t>irai pas disparaître un jour moi aussi</w:t>
      </w:r>
      <w:r w:rsidR="00DD1C38">
        <w:t xml:space="preserve">. </w:t>
      </w:r>
      <w:r>
        <w:t>Abandonnée aux intempéries</w:t>
      </w:r>
      <w:r w:rsidR="00DD1C38">
        <w:t xml:space="preserve">, </w:t>
      </w:r>
      <w:r>
        <w:t>la vénérable carcasse des bâtiments était très vite devenue un repaire à renards et à lynx</w:t>
      </w:r>
      <w:r w:rsidR="00DD1C38">
        <w:t xml:space="preserve">. </w:t>
      </w:r>
      <w:r>
        <w:t>La vindicte d</w:t>
      </w:r>
      <w:r w:rsidR="00DD1C38">
        <w:t>’</w:t>
      </w:r>
      <w:r>
        <w:t>Abdul-Hamid n</w:t>
      </w:r>
      <w:r w:rsidR="00DD1C38">
        <w:t>’</w:t>
      </w:r>
      <w:r>
        <w:t>avait pas consenti à désarmer</w:t>
      </w:r>
      <w:r w:rsidR="00DD1C38">
        <w:t xml:space="preserve">, </w:t>
      </w:r>
      <w:r>
        <w:t>et ce n</w:t>
      </w:r>
      <w:r w:rsidR="00DD1C38">
        <w:t>’</w:t>
      </w:r>
      <w:r>
        <w:t>était point sur ses successeurs</w:t>
      </w:r>
      <w:r w:rsidR="00DD1C38">
        <w:t xml:space="preserve">, </w:t>
      </w:r>
      <w:r>
        <w:t>chez qui le vieux fanatisme musulman avait fait place à un anticléricalisme de bas aloi</w:t>
      </w:r>
      <w:r w:rsidR="00DD1C38">
        <w:t xml:space="preserve">, </w:t>
      </w:r>
      <w:r>
        <w:t>qu</w:t>
      </w:r>
      <w:r w:rsidR="00DD1C38">
        <w:t>’</w:t>
      </w:r>
      <w:r>
        <w:t xml:space="preserve">il fallait compter </w:t>
      </w:r>
      <w:r>
        <w:lastRenderedPageBreak/>
        <w:t>pour favoriser une mesure quelconque de restauration</w:t>
      </w:r>
      <w:r w:rsidR="00DD1C38">
        <w:t xml:space="preserve">. </w:t>
      </w:r>
      <w:r>
        <w:t>Puis</w:t>
      </w:r>
      <w:r w:rsidR="00DD1C38">
        <w:t xml:space="preserve">, </w:t>
      </w:r>
      <w:r>
        <w:t>c</w:t>
      </w:r>
      <w:r w:rsidR="00DD1C38">
        <w:t>’</w:t>
      </w:r>
      <w:r>
        <w:t>était la Grande Guerre qui était venue</w:t>
      </w:r>
      <w:r w:rsidR="00DD1C38">
        <w:t xml:space="preserve">. </w:t>
      </w:r>
      <w:r>
        <w:t>Puis</w:t>
      </w:r>
      <w:r w:rsidR="00DD1C38">
        <w:t xml:space="preserve">, </w:t>
      </w:r>
      <w:r>
        <w:t>comme c</w:t>
      </w:r>
      <w:r w:rsidR="00DD1C38">
        <w:t>’</w:t>
      </w:r>
      <w:r>
        <w:t>est la règle dans cet infortuné pays</w:t>
      </w:r>
      <w:r w:rsidR="00DD1C38">
        <w:t xml:space="preserve">, </w:t>
      </w:r>
      <w:r>
        <w:t>d</w:t>
      </w:r>
      <w:r w:rsidR="00DD1C38">
        <w:t>’</w:t>
      </w:r>
      <w:r>
        <w:t>autres guerres encore</w:t>
      </w:r>
      <w:r w:rsidR="00DD1C38">
        <w:t xml:space="preserve">, </w:t>
      </w:r>
      <w:r>
        <w:t>toujours d</w:t>
      </w:r>
      <w:r w:rsidR="00DD1C38">
        <w:t>’</w:t>
      </w:r>
      <w:r>
        <w:t>autres guerres</w:t>
      </w:r>
      <w:r w:rsidR="00DD1C38">
        <w:t xml:space="preserve">. </w:t>
      </w:r>
      <w:r>
        <w:t>Aussi la statue de Notre-Dame du Sépulcre est-elle demeurée où tu la vois</w:t>
      </w:r>
      <w:r w:rsidR="00DD1C38">
        <w:t xml:space="preserve">, </w:t>
      </w:r>
      <w:r>
        <w:t>et ce n</w:t>
      </w:r>
      <w:r w:rsidR="00DD1C38">
        <w:t>’</w:t>
      </w:r>
      <w:r>
        <w:t>est point l</w:t>
      </w:r>
      <w:r w:rsidR="00DD1C38">
        <w:t>’</w:t>
      </w:r>
      <w:r>
        <w:t>aventure la moins extraordinaire de mon existence que d</w:t>
      </w:r>
      <w:r w:rsidR="00DD1C38">
        <w:t>’</w:t>
      </w:r>
      <w:r>
        <w:t>avoir été liée à un miracle pareil</w:t>
      </w:r>
      <w:r w:rsidR="00DD1C38">
        <w:t>. « </w:t>
      </w:r>
      <w:r>
        <w:t>De quel miracle veux-tu parler</w:t>
      </w:r>
      <w:r w:rsidR="00DD1C38">
        <w:t> ? »</w:t>
      </w:r>
      <w:r>
        <w:t xml:space="preserve"> demandes-tu</w:t>
      </w:r>
      <w:r w:rsidR="00DD1C38">
        <w:t xml:space="preserve">. </w:t>
      </w:r>
      <w:r>
        <w:t>À moi</w:t>
      </w:r>
      <w:r w:rsidR="00DD1C38">
        <w:t xml:space="preserve">, </w:t>
      </w:r>
      <w:r>
        <w:t>à mon tour</w:t>
      </w:r>
      <w:r w:rsidR="00DD1C38">
        <w:t xml:space="preserve">, </w:t>
      </w:r>
      <w:r>
        <w:t>de t</w:t>
      </w:r>
      <w:r w:rsidR="00DD1C38">
        <w:t>’</w:t>
      </w:r>
      <w:r>
        <w:t>interroger</w:t>
      </w:r>
      <w:r w:rsidR="00DD1C38">
        <w:t xml:space="preserve">, </w:t>
      </w:r>
      <w:r>
        <w:t xml:space="preserve">de te demander si tout de même tu ne considères pas comme un peu singulier que la sainte image qui avait fui </w:t>
      </w:r>
      <w:proofErr w:type="spellStart"/>
      <w:r>
        <w:t>Tortose</w:t>
      </w:r>
      <w:proofErr w:type="spellEnd"/>
      <w:r w:rsidR="00DD1C38">
        <w:t xml:space="preserve">, </w:t>
      </w:r>
      <w:r>
        <w:t>en 1291</w:t>
      </w:r>
      <w:r w:rsidR="00DD1C38">
        <w:t xml:space="preserve">, </w:t>
      </w:r>
      <w:r>
        <w:t>dans la barque du diacre Nestorius</w:t>
      </w:r>
      <w:r w:rsidR="00DD1C38">
        <w:t xml:space="preserve">, </w:t>
      </w:r>
      <w:r>
        <w:t>y soit rentrée six cent vingt ans plus tard</w:t>
      </w:r>
      <w:r w:rsidR="00DD1C38">
        <w:t xml:space="preserve">, </w:t>
      </w:r>
      <w:r>
        <w:t>dans la berline d</w:t>
      </w:r>
      <w:r w:rsidR="00DD1C38">
        <w:t>’</w:t>
      </w:r>
      <w:r>
        <w:t>un haut fonctionnaire ottoman disgracié</w:t>
      </w:r>
      <w:r w:rsidR="00DD1C38">
        <w:t>.</w:t>
      </w:r>
    </w:p>
    <w:p w14:paraId="4DC07F8C" w14:textId="77777777" w:rsidR="00DD1C38" w:rsidRDefault="00DA00DC" w:rsidP="00DA00DC">
      <w:r>
        <w:t>Six cent vingt ans plus tard</w:t>
      </w:r>
      <w:r w:rsidR="00DD1C38">
        <w:t xml:space="preserve">, </w:t>
      </w:r>
      <w:r>
        <w:t>je dis bien</w:t>
      </w:r>
      <w:r w:rsidR="00DD1C38">
        <w:t xml:space="preserve"> ! </w:t>
      </w:r>
      <w:r>
        <w:t>Ce fut en effet au début de 1911 que mon mari fut contraint de venir s</w:t>
      </w:r>
      <w:r w:rsidR="00DD1C38">
        <w:t>’</w:t>
      </w:r>
      <w:r>
        <w:t>installer ici</w:t>
      </w:r>
      <w:r w:rsidR="00DD1C38">
        <w:t xml:space="preserve">. </w:t>
      </w:r>
      <w:r>
        <w:t>J</w:t>
      </w:r>
      <w:r w:rsidR="00DD1C38">
        <w:t>’</w:t>
      </w:r>
      <w:r>
        <w:t>étais avec lui</w:t>
      </w:r>
      <w:r w:rsidR="00DD1C38">
        <w:t xml:space="preserve">, </w:t>
      </w:r>
      <w:r>
        <w:t>autre miracle</w:t>
      </w:r>
      <w:r w:rsidR="00DD1C38">
        <w:t xml:space="preserve"> ! </w:t>
      </w:r>
      <w:r>
        <w:t>En effet</w:t>
      </w:r>
      <w:r w:rsidR="00DD1C38">
        <w:t xml:space="preserve">, </w:t>
      </w:r>
      <w:r>
        <w:t>au cours de ces deux dernières années</w:t>
      </w:r>
      <w:r w:rsidR="00DD1C38">
        <w:t xml:space="preserve">, </w:t>
      </w:r>
      <w:r>
        <w:t>il venait de se passer un fait que le jour de nos noces</w:t>
      </w:r>
      <w:r w:rsidR="00DD1C38">
        <w:t xml:space="preserve">, </w:t>
      </w:r>
      <w:r>
        <w:t xml:space="preserve">ni </w:t>
      </w:r>
      <w:proofErr w:type="spellStart"/>
      <w:r>
        <w:t>Hadjilar</w:t>
      </w:r>
      <w:proofErr w:type="spellEnd"/>
      <w:r>
        <w:t xml:space="preserve"> Pacha ni moi n</w:t>
      </w:r>
      <w:r w:rsidR="00DD1C38">
        <w:t>’</w:t>
      </w:r>
      <w:r>
        <w:t>aurions jamais consenti à ranger au nombre des choses plausibles</w:t>
      </w:r>
      <w:r w:rsidR="00DD1C38">
        <w:t xml:space="preserve">. </w:t>
      </w:r>
      <w:r>
        <w:t>Dans l</w:t>
      </w:r>
      <w:r w:rsidR="00DD1C38">
        <w:t>’</w:t>
      </w:r>
      <w:r>
        <w:t>intervalle</w:t>
      </w:r>
      <w:r w:rsidR="00DD1C38">
        <w:t xml:space="preserve">, </w:t>
      </w:r>
      <w:r>
        <w:t>il était devenu amoureux de moi</w:t>
      </w:r>
      <w:r w:rsidR="00DD1C38">
        <w:t>.</w:t>
      </w:r>
    </w:p>
    <w:p w14:paraId="73C17560" w14:textId="639E5F72" w:rsidR="00DA00DC" w:rsidRDefault="00DA00DC" w:rsidP="00DA00DC"/>
    <w:p w14:paraId="5FC0DD2F" w14:textId="77777777" w:rsidR="00DA00DC" w:rsidRDefault="00DA00DC" w:rsidP="00DA00DC"/>
    <w:p w14:paraId="68B629D7" w14:textId="77777777" w:rsidR="00DD1C38" w:rsidRDefault="00DA00DC" w:rsidP="00DA00DC">
      <w:r>
        <w:t xml:space="preserve">Il arriva à </w:t>
      </w:r>
      <w:proofErr w:type="spellStart"/>
      <w:r>
        <w:t>Malatia</w:t>
      </w:r>
      <w:proofErr w:type="spellEnd"/>
      <w:r>
        <w:t xml:space="preserve"> à la fin de 1909</w:t>
      </w:r>
      <w:r w:rsidR="00DD1C38">
        <w:t xml:space="preserve">, </w:t>
      </w:r>
      <w:r>
        <w:t>avec l</w:t>
      </w:r>
      <w:r w:rsidR="00DD1C38">
        <w:t>’</w:t>
      </w:r>
      <w:r>
        <w:t>intention de n</w:t>
      </w:r>
      <w:r w:rsidR="00DD1C38">
        <w:t>’</w:t>
      </w:r>
      <w:r>
        <w:t>en plus bouger</w:t>
      </w:r>
      <w:r w:rsidR="00DD1C38">
        <w:t xml:space="preserve">, </w:t>
      </w:r>
      <w:r>
        <w:t>tant que la faction politique qui se trouvait au pouvoir continuerait à le détenir</w:t>
      </w:r>
      <w:r w:rsidR="00DD1C38">
        <w:t xml:space="preserve">. </w:t>
      </w:r>
      <w:r>
        <w:t>Le sultan déchu venait d</w:t>
      </w:r>
      <w:r w:rsidR="00DD1C38">
        <w:t>’</w:t>
      </w:r>
      <w:r>
        <w:t>être définitivement relégué à Salonique</w:t>
      </w:r>
      <w:r w:rsidR="00DD1C38">
        <w:t xml:space="preserve">. </w:t>
      </w:r>
      <w:r>
        <w:t xml:space="preserve">Elias </w:t>
      </w:r>
      <w:proofErr w:type="spellStart"/>
      <w:r>
        <w:t>Hadjilar</w:t>
      </w:r>
      <w:proofErr w:type="spellEnd"/>
      <w:r>
        <w:t xml:space="preserve"> n</w:t>
      </w:r>
      <w:r w:rsidR="00DD1C38">
        <w:t>’</w:t>
      </w:r>
      <w:r>
        <w:t>avait plus aucune réserve à garder vis-à-vis du maître tombé</w:t>
      </w:r>
      <w:r w:rsidR="00DD1C38">
        <w:t xml:space="preserve">. </w:t>
      </w:r>
      <w:r>
        <w:t>Il est vrai que malgré toutes ses avances</w:t>
      </w:r>
      <w:r w:rsidR="00DD1C38">
        <w:t xml:space="preserve">, </w:t>
      </w:r>
      <w:r>
        <w:t>malgré les services même qu</w:t>
      </w:r>
      <w:r w:rsidR="00DD1C38">
        <w:t>’</w:t>
      </w:r>
      <w:r>
        <w:t>il aurait</w:t>
      </w:r>
      <w:r w:rsidR="00DD1C38">
        <w:t xml:space="preserve">, </w:t>
      </w:r>
      <w:r>
        <w:t>pensait-il</w:t>
      </w:r>
      <w:r w:rsidR="00DD1C38">
        <w:t xml:space="preserve">, </w:t>
      </w:r>
      <w:r>
        <w:t>rendus à Enver et à Talat</w:t>
      </w:r>
      <w:r w:rsidR="00DD1C38">
        <w:t xml:space="preserve">, </w:t>
      </w:r>
      <w:r>
        <w:t>ceux-ci n</w:t>
      </w:r>
      <w:r w:rsidR="00DD1C38">
        <w:t>’</w:t>
      </w:r>
      <w:r>
        <w:t>avaient pas eu davantage d</w:t>
      </w:r>
      <w:r w:rsidR="00DD1C38">
        <w:t>’</w:t>
      </w:r>
      <w:r>
        <w:t>égards pour lui</w:t>
      </w:r>
      <w:r w:rsidR="00DD1C38">
        <w:t xml:space="preserve">. </w:t>
      </w:r>
      <w:r>
        <w:t>Ses richesses seules eussent suffi à causer sa perte</w:t>
      </w:r>
      <w:r w:rsidR="00DD1C38">
        <w:t xml:space="preserve">, </w:t>
      </w:r>
      <w:r>
        <w:t xml:space="preserve">en donnant à </w:t>
      </w:r>
      <w:r>
        <w:lastRenderedPageBreak/>
        <w:t>ces messieurs la tentation de se les approprier</w:t>
      </w:r>
      <w:r w:rsidR="00DD1C38">
        <w:t xml:space="preserve">. </w:t>
      </w:r>
      <w:r>
        <w:t>Les efforts plus ou moins habiles qu</w:t>
      </w:r>
      <w:r w:rsidR="00DD1C38">
        <w:t>’</w:t>
      </w:r>
      <w:r>
        <w:t>il fit pour les dissimuler leur fournirent le prétexte nécessaire</w:t>
      </w:r>
      <w:r w:rsidR="00DD1C38">
        <w:t xml:space="preserve">. </w:t>
      </w:r>
      <w:r>
        <w:t>Des ordres de virement passés par lui à des banques étrangères</w:t>
      </w:r>
      <w:r w:rsidR="00DD1C38">
        <w:t xml:space="preserve">, </w:t>
      </w:r>
      <w:r>
        <w:t>celles</w:t>
      </w:r>
      <w:r w:rsidR="00DD1C38">
        <w:t xml:space="preserve">, </w:t>
      </w:r>
      <w:r>
        <w:t>notamment</w:t>
      </w:r>
      <w:r w:rsidR="00DD1C38">
        <w:t xml:space="preserve">, </w:t>
      </w:r>
      <w:r>
        <w:t>d</w:t>
      </w:r>
      <w:r w:rsidR="00DD1C38">
        <w:t>’</w:t>
      </w:r>
      <w:r>
        <w:t>Escanecrabe et de Candresse</w:t>
      </w:r>
      <w:r w:rsidR="00DD1C38">
        <w:t xml:space="preserve">, </w:t>
      </w:r>
      <w:r>
        <w:t>furent interceptés par le fameux cabinet noir d</w:t>
      </w:r>
      <w:r w:rsidR="00DD1C38">
        <w:t>’</w:t>
      </w:r>
      <w:r>
        <w:t xml:space="preserve">El </w:t>
      </w:r>
      <w:proofErr w:type="spellStart"/>
      <w:r>
        <w:t>Bourdy</w:t>
      </w:r>
      <w:proofErr w:type="spellEnd"/>
      <w:r w:rsidR="00DD1C38">
        <w:t xml:space="preserve">. </w:t>
      </w:r>
      <w:r>
        <w:t>Bref</w:t>
      </w:r>
      <w:r w:rsidR="00DD1C38">
        <w:t xml:space="preserve">, </w:t>
      </w:r>
      <w:r>
        <w:t>ce ne fut pas absolument de son plein gré que l</w:t>
      </w:r>
      <w:r w:rsidR="00DD1C38">
        <w:t>’</w:t>
      </w:r>
      <w:r>
        <w:t xml:space="preserve">ex-Ministre de la Cassette privée abandonna Constantinople pour venir me retrouver à </w:t>
      </w:r>
      <w:proofErr w:type="spellStart"/>
      <w:r>
        <w:t>Malatia</w:t>
      </w:r>
      <w:proofErr w:type="spellEnd"/>
      <w:r w:rsidR="00DD1C38">
        <w:t>.</w:t>
      </w:r>
    </w:p>
    <w:p w14:paraId="7A2FBC3B" w14:textId="77777777" w:rsidR="00DD1C38" w:rsidRDefault="00DA00DC" w:rsidP="00DA00DC">
      <w:r>
        <w:t>Mon sort</w:t>
      </w:r>
      <w:r w:rsidR="00DD1C38">
        <w:t xml:space="preserve">, </w:t>
      </w:r>
      <w:r>
        <w:t>j</w:t>
      </w:r>
      <w:r w:rsidR="00DD1C38">
        <w:t>’</w:t>
      </w:r>
      <w:r>
        <w:t>en eus l</w:t>
      </w:r>
      <w:r w:rsidR="00DD1C38">
        <w:t>’</w:t>
      </w:r>
      <w:r>
        <w:t>impression</w:t>
      </w:r>
      <w:r w:rsidR="00DD1C38">
        <w:t xml:space="preserve">, </w:t>
      </w:r>
      <w:r>
        <w:t>était réglé dans sa pensée quand il y arriva</w:t>
      </w:r>
      <w:r w:rsidR="00DD1C38">
        <w:t xml:space="preserve">. </w:t>
      </w:r>
      <w:r>
        <w:t>Abdul-Hamid encore au pouvoir n</w:t>
      </w:r>
      <w:r w:rsidR="00DD1C38">
        <w:t>’</w:t>
      </w:r>
      <w:r>
        <w:t>eût certes pas manqué de lui faire payer cher tout traitement indigne infligé à l</w:t>
      </w:r>
      <w:r w:rsidR="00DD1C38">
        <w:t>’</w:t>
      </w:r>
      <w:r>
        <w:t>une de ses favorites</w:t>
      </w:r>
      <w:r w:rsidR="00DD1C38">
        <w:t xml:space="preserve">. </w:t>
      </w:r>
      <w:r>
        <w:t xml:space="preserve">Mais Elias </w:t>
      </w:r>
      <w:proofErr w:type="spellStart"/>
      <w:r>
        <w:t>Hadjilar</w:t>
      </w:r>
      <w:proofErr w:type="spellEnd"/>
      <w:r w:rsidR="00DD1C38">
        <w:t xml:space="preserve">, </w:t>
      </w:r>
      <w:r>
        <w:t>je le répète</w:t>
      </w:r>
      <w:r w:rsidR="00DD1C38">
        <w:t xml:space="preserve">, </w:t>
      </w:r>
      <w:r>
        <w:t>n</w:t>
      </w:r>
      <w:r w:rsidR="00DD1C38">
        <w:t>’</w:t>
      </w:r>
      <w:r>
        <w:t>avait plus d</w:t>
      </w:r>
      <w:r w:rsidR="00DD1C38">
        <w:t>’</w:t>
      </w:r>
      <w:r>
        <w:t>illusions quant aux chances de retour du sultan</w:t>
      </w:r>
      <w:r w:rsidR="00DD1C38">
        <w:t xml:space="preserve">. </w:t>
      </w:r>
      <w:r>
        <w:t>À quoi bon</w:t>
      </w:r>
      <w:r w:rsidR="00DD1C38">
        <w:t xml:space="preserve">, </w:t>
      </w:r>
      <w:r>
        <w:t>dans ces conditions</w:t>
      </w:r>
      <w:r w:rsidR="00DD1C38">
        <w:t xml:space="preserve">, </w:t>
      </w:r>
      <w:r>
        <w:t>conserver sous son toit cette intruse qu</w:t>
      </w:r>
      <w:r w:rsidR="00DD1C38">
        <w:t>’</w:t>
      </w:r>
      <w:r>
        <w:t>il avait été contraint d</w:t>
      </w:r>
      <w:r w:rsidR="00DD1C38">
        <w:t>’</w:t>
      </w:r>
      <w:r>
        <w:t>épouser et qui ne pouvait qu</w:t>
      </w:r>
      <w:r w:rsidR="00DD1C38">
        <w:t>’</w:t>
      </w:r>
      <w:r>
        <w:t>achever de le compromettre</w:t>
      </w:r>
      <w:r w:rsidR="00DD1C38">
        <w:t xml:space="preserve"> ? </w:t>
      </w:r>
      <w:r>
        <w:t>Il s</w:t>
      </w:r>
      <w:r w:rsidR="00DD1C38">
        <w:t>’</w:t>
      </w:r>
      <w:r>
        <w:t>apprêtait donc</w:t>
      </w:r>
      <w:r w:rsidR="00DD1C38">
        <w:t xml:space="preserve">, </w:t>
      </w:r>
      <w:r>
        <w:t>sans plus de retard</w:t>
      </w:r>
      <w:r w:rsidR="00DD1C38">
        <w:t xml:space="preserve">, </w:t>
      </w:r>
      <w:r>
        <w:t xml:space="preserve">à me </w:t>
      </w:r>
      <w:r w:rsidR="00DD1C38">
        <w:t>« </w:t>
      </w:r>
      <w:r>
        <w:t>divorcer</w:t>
      </w:r>
      <w:r w:rsidR="00DD1C38">
        <w:t xml:space="preserve"> », </w:t>
      </w:r>
      <w:r>
        <w:t>suivant l</w:t>
      </w:r>
      <w:r w:rsidR="00DD1C38">
        <w:t>’</w:t>
      </w:r>
      <w:r>
        <w:t>expression qui fait florès dans tout le Proche-Orient</w:t>
      </w:r>
      <w:r w:rsidR="00DD1C38">
        <w:t xml:space="preserve">. </w:t>
      </w:r>
      <w:r>
        <w:t>Ce fut alors que l</w:t>
      </w:r>
      <w:r w:rsidR="00DD1C38">
        <w:t>’</w:t>
      </w:r>
      <w:r>
        <w:t>imprévisible se produisit</w:t>
      </w:r>
      <w:r w:rsidR="00DD1C38">
        <w:t xml:space="preserve">. </w:t>
      </w:r>
      <w:r>
        <w:t>Son exil avait donné à mon mari des loisirs forcés</w:t>
      </w:r>
      <w:r w:rsidR="00DD1C38">
        <w:t xml:space="preserve">. </w:t>
      </w:r>
      <w:r>
        <w:t>Il les utilisa de la façon qui pouvait m</w:t>
      </w:r>
      <w:r w:rsidR="00DD1C38">
        <w:t>’</w:t>
      </w:r>
      <w:r>
        <w:t>être la plus désagréable</w:t>
      </w:r>
      <w:r w:rsidR="00DD1C38">
        <w:t xml:space="preserve">. </w:t>
      </w:r>
      <w:r>
        <w:t>Il les employa à m</w:t>
      </w:r>
      <w:r w:rsidR="00DD1C38">
        <w:t>’</w:t>
      </w:r>
      <w:r>
        <w:t>aimer</w:t>
      </w:r>
      <w:r w:rsidR="00DD1C38">
        <w:t>.</w:t>
      </w:r>
    </w:p>
    <w:p w14:paraId="21563530" w14:textId="77777777" w:rsidR="00DD1C38" w:rsidRDefault="00DA00DC" w:rsidP="00DA00DC">
      <w:r>
        <w:t>Il est</w:t>
      </w:r>
      <w:r w:rsidR="00DD1C38">
        <w:t xml:space="preserve">, </w:t>
      </w:r>
      <w:r>
        <w:t>t</w:t>
      </w:r>
      <w:r w:rsidR="00DD1C38">
        <w:t>’</w:t>
      </w:r>
      <w:r>
        <w:t>ai-je dit en commençant</w:t>
      </w:r>
      <w:r w:rsidR="00DD1C38">
        <w:t xml:space="preserve">, </w:t>
      </w:r>
      <w:r>
        <w:t xml:space="preserve">des </w:t>
      </w:r>
      <w:r w:rsidR="00DD1C38">
        <w:t>« </w:t>
      </w:r>
      <w:r>
        <w:t>femmes pour vieillards</w:t>
      </w:r>
      <w:r w:rsidR="00DD1C38">
        <w:t xml:space="preserve"> ». </w:t>
      </w:r>
      <w:r>
        <w:t>Ma lamentable destinée a été d</w:t>
      </w:r>
      <w:r w:rsidR="00DD1C38">
        <w:t>’</w:t>
      </w:r>
      <w:r>
        <w:t>appartenir à cette catégorie-là</w:t>
      </w:r>
      <w:r w:rsidR="00DD1C38">
        <w:t xml:space="preserve">. </w:t>
      </w:r>
      <w:r>
        <w:t>Comme tu vois</w:t>
      </w:r>
      <w:r w:rsidR="00DD1C38">
        <w:t xml:space="preserve">, </w:t>
      </w:r>
      <w:r>
        <w:t>elle continuait</w:t>
      </w:r>
      <w:r w:rsidR="00DD1C38">
        <w:t>.</w:t>
      </w:r>
    </w:p>
    <w:p w14:paraId="451790E4" w14:textId="77777777" w:rsidR="00DD1C38" w:rsidRDefault="00DA00DC" w:rsidP="00DA00DC">
      <w:r>
        <w:t>Dès le premier soir de son arrivée</w:t>
      </w:r>
      <w:r w:rsidR="00DD1C38">
        <w:t xml:space="preserve">, </w:t>
      </w:r>
      <w:r>
        <w:t xml:space="preserve">Elias </w:t>
      </w:r>
      <w:proofErr w:type="spellStart"/>
      <w:r>
        <w:t>Hadjilar</w:t>
      </w:r>
      <w:proofErr w:type="spellEnd"/>
      <w:r>
        <w:t xml:space="preserve"> s</w:t>
      </w:r>
      <w:r w:rsidR="00DD1C38">
        <w:t>’</w:t>
      </w:r>
      <w:r>
        <w:t xml:space="preserve">adressant à Youri </w:t>
      </w:r>
      <w:proofErr w:type="spellStart"/>
      <w:r>
        <w:t>Becharra</w:t>
      </w:r>
      <w:proofErr w:type="spellEnd"/>
      <w:r w:rsidR="00DD1C38">
        <w:t xml:space="preserve">, </w:t>
      </w:r>
      <w:r>
        <w:t>lui avait tenu à peu près ce langage</w:t>
      </w:r>
      <w:r w:rsidR="00DD1C38">
        <w:t> :</w:t>
      </w:r>
    </w:p>
    <w:p w14:paraId="45E6977F" w14:textId="03433A13" w:rsidR="00DA00DC" w:rsidRDefault="00DD1C38" w:rsidP="00DA00DC">
      <w:r>
        <w:t>« </w:t>
      </w:r>
      <w:r w:rsidR="00DA00DC">
        <w:t>Un seul regard m</w:t>
      </w:r>
      <w:r>
        <w:t>’</w:t>
      </w:r>
      <w:r w:rsidR="00DA00DC">
        <w:t>a suffi pour me convaincre que tout va ici comme ça doit aller</w:t>
      </w:r>
      <w:r>
        <w:t xml:space="preserve">. </w:t>
      </w:r>
      <w:r w:rsidR="00DA00DC">
        <w:t>Je n</w:t>
      </w:r>
      <w:r>
        <w:t>’</w:t>
      </w:r>
      <w:r w:rsidR="00DA00DC">
        <w:t>en attendais pas moins de toi</w:t>
      </w:r>
      <w:r>
        <w:t xml:space="preserve">. </w:t>
      </w:r>
      <w:r w:rsidR="00DA00DC">
        <w:t>Nous allons tous les trois dîner en famille ce soir</w:t>
      </w:r>
      <w:r>
        <w:t xml:space="preserve">, </w:t>
      </w:r>
      <w:r w:rsidR="00DA00DC">
        <w:t>et tu reviendras</w:t>
      </w:r>
      <w:r>
        <w:t xml:space="preserve">, </w:t>
      </w:r>
      <w:r w:rsidR="00DA00DC">
        <w:t>bien entendu</w:t>
      </w:r>
      <w:r>
        <w:t xml:space="preserve">, </w:t>
      </w:r>
      <w:r w:rsidR="00DA00DC">
        <w:t>t</w:t>
      </w:r>
      <w:r>
        <w:t>’</w:t>
      </w:r>
      <w:r w:rsidR="00DA00DC">
        <w:t>asseoir à notre table</w:t>
      </w:r>
      <w:r>
        <w:t xml:space="preserve">, </w:t>
      </w:r>
      <w:r w:rsidR="00DA00DC">
        <w:t>de temps en temps</w:t>
      </w:r>
      <w:r>
        <w:t xml:space="preserve">. </w:t>
      </w:r>
      <w:r w:rsidR="00DA00DC">
        <w:t>À présent</w:t>
      </w:r>
      <w:r>
        <w:t xml:space="preserve">, </w:t>
      </w:r>
      <w:r w:rsidR="00DA00DC">
        <w:t xml:space="preserve">que je te dise une chose qui ne va pas manquer de </w:t>
      </w:r>
      <w:r w:rsidR="00DA00DC">
        <w:lastRenderedPageBreak/>
        <w:t>te faire plaisir</w:t>
      </w:r>
      <w:r>
        <w:t xml:space="preserve">. </w:t>
      </w:r>
      <w:r w:rsidR="00DA00DC">
        <w:t>Déchargé momentanément du souci des affaires de l</w:t>
      </w:r>
      <w:r>
        <w:t>’</w:t>
      </w:r>
      <w:r w:rsidR="00DA00DC">
        <w:t>État</w:t>
      </w:r>
      <w:r>
        <w:t xml:space="preserve">, </w:t>
      </w:r>
      <w:r w:rsidR="00DA00DC">
        <w:t>je vais hélas</w:t>
      </w:r>
      <w:r>
        <w:t xml:space="preserve"> ! </w:t>
      </w:r>
      <w:r w:rsidR="00DA00DC">
        <w:t>disposer de plus de temps qu</w:t>
      </w:r>
      <w:r>
        <w:t>’</w:t>
      </w:r>
      <w:r w:rsidR="00DA00DC">
        <w:t>il ne m</w:t>
      </w:r>
      <w:r>
        <w:t>’</w:t>
      </w:r>
      <w:r w:rsidR="00DA00DC">
        <w:t>en faudra pour gérer mes petits intérêts privés</w:t>
      </w:r>
      <w:r>
        <w:t xml:space="preserve">. </w:t>
      </w:r>
      <w:r w:rsidR="00DA00DC">
        <w:t xml:space="preserve">Tu vas pouvoir te consacrer tout entier à la bonne marche de la maison </w:t>
      </w:r>
      <w:proofErr w:type="spellStart"/>
      <w:r w:rsidR="00DA00DC">
        <w:t>Krikor</w:t>
      </w:r>
      <w:proofErr w:type="spellEnd"/>
      <w:r w:rsidR="00DA00DC">
        <w:t xml:space="preserve"> </w:t>
      </w:r>
      <w:proofErr w:type="spellStart"/>
      <w:r w:rsidR="00DA00DC">
        <w:t>Becharra</w:t>
      </w:r>
      <w:proofErr w:type="spellEnd"/>
      <w:r>
        <w:t xml:space="preserve">. </w:t>
      </w:r>
      <w:r w:rsidR="00DA00DC">
        <w:t>C</w:t>
      </w:r>
      <w:r>
        <w:t>’</w:t>
      </w:r>
      <w:r w:rsidR="00DA00DC">
        <w:t>est une vieille et honorable maison</w:t>
      </w:r>
      <w:r>
        <w:t xml:space="preserve">. </w:t>
      </w:r>
      <w:r w:rsidR="00DA00DC">
        <w:t>Je sais trop ce dont je lui suis redevable pour permettre qu</w:t>
      </w:r>
      <w:r>
        <w:t>’</w:t>
      </w:r>
      <w:r w:rsidR="00DA00DC">
        <w:t>à cause de moi son héritier soit obligé de la laisser péricliter</w:t>
      </w:r>
      <w:r>
        <w:t>. »</w:t>
      </w:r>
    </w:p>
    <w:p w14:paraId="0B2A26B9" w14:textId="77777777" w:rsidR="00DD1C38" w:rsidRDefault="00DA00DC" w:rsidP="00DA00DC">
      <w:r>
        <w:t>Et</w:t>
      </w:r>
      <w:r w:rsidR="00DD1C38">
        <w:t xml:space="preserve">, </w:t>
      </w:r>
      <w:r>
        <w:t>m</w:t>
      </w:r>
      <w:r w:rsidR="00DD1C38">
        <w:t>’</w:t>
      </w:r>
      <w:r>
        <w:t>enveloppant à la dérobée d</w:t>
      </w:r>
      <w:r w:rsidR="00DD1C38">
        <w:t>’</w:t>
      </w:r>
      <w:r>
        <w:t>un regard qui avait soulevé en moi comme un haut-le-cœur</w:t>
      </w:r>
      <w:r w:rsidR="00DD1C38">
        <w:t xml:space="preserve">, </w:t>
      </w:r>
      <w:r>
        <w:t>il avait ajouté</w:t>
      </w:r>
      <w:r w:rsidR="00DD1C38">
        <w:t> :</w:t>
      </w:r>
    </w:p>
    <w:p w14:paraId="7A9A8A25" w14:textId="341E5831" w:rsidR="00DA00DC" w:rsidRDefault="00DD1C38" w:rsidP="00DA00DC">
      <w:r>
        <w:t>« </w:t>
      </w:r>
      <w:r w:rsidR="00DA00DC">
        <w:t>Tu ne dois pas en outre t</w:t>
      </w:r>
      <w:r>
        <w:t>’</w:t>
      </w:r>
      <w:r w:rsidR="00DA00DC">
        <w:t>étonner</w:t>
      </w:r>
      <w:r>
        <w:t xml:space="preserve">, </w:t>
      </w:r>
      <w:r w:rsidR="00DA00DC">
        <w:t>mon garçon</w:t>
      </w:r>
      <w:r>
        <w:t xml:space="preserve">, </w:t>
      </w:r>
      <w:r w:rsidR="00DA00DC">
        <w:t>qu</w:t>
      </w:r>
      <w:r>
        <w:t>’</w:t>
      </w:r>
      <w:r w:rsidR="00DA00DC">
        <w:t>après être resté aussi longtemps séparé d</w:t>
      </w:r>
      <w:r>
        <w:t>’</w:t>
      </w:r>
      <w:r w:rsidR="00DA00DC">
        <w:t>elle</w:t>
      </w:r>
      <w:r>
        <w:t xml:space="preserve">, </w:t>
      </w:r>
      <w:r w:rsidR="00DA00DC">
        <w:t>j</w:t>
      </w:r>
      <w:r>
        <w:t>’</w:t>
      </w:r>
      <w:r w:rsidR="00DA00DC">
        <w:t>éprouve le besoin de me retrouver un peu seul avec ma jolie petite femme</w:t>
      </w:r>
      <w:r>
        <w:t xml:space="preserve">. </w:t>
      </w:r>
      <w:r w:rsidR="00DA00DC">
        <w:t>Nous ne sommes pas de si vieux mariés que cela</w:t>
      </w:r>
      <w:r>
        <w:t xml:space="preserve">, </w:t>
      </w:r>
      <w:r w:rsidR="00DA00DC">
        <w:t>hé</w:t>
      </w:r>
      <w:r>
        <w:t xml:space="preserve">, </w:t>
      </w:r>
      <w:r w:rsidR="00DA00DC">
        <w:t>hé</w:t>
      </w:r>
      <w:r>
        <w:t xml:space="preserve">, </w:t>
      </w:r>
      <w:r w:rsidR="00DA00DC">
        <w:t>hé</w:t>
      </w:r>
      <w:r>
        <w:t> ! »</w:t>
      </w:r>
    </w:p>
    <w:p w14:paraId="334F30E8" w14:textId="77777777" w:rsidR="00DD1C38" w:rsidRDefault="00DA00DC" w:rsidP="00DA00DC">
      <w:r>
        <w:t>Qu</w:t>
      </w:r>
      <w:r w:rsidR="00DD1C38">
        <w:t>’</w:t>
      </w:r>
      <w:r>
        <w:t xml:space="preserve">est-ce que </w:t>
      </w:r>
      <w:proofErr w:type="spellStart"/>
      <w:r>
        <w:t>Becharra</w:t>
      </w:r>
      <w:proofErr w:type="spellEnd"/>
      <w:r>
        <w:t xml:space="preserve"> avait à répondre</w:t>
      </w:r>
      <w:r w:rsidR="00DD1C38">
        <w:t xml:space="preserve"> ? </w:t>
      </w:r>
      <w:r>
        <w:t>Quelle attitude pouvait-il prendre</w:t>
      </w:r>
      <w:r w:rsidR="00DD1C38">
        <w:t xml:space="preserve">, </w:t>
      </w:r>
      <w:r>
        <w:t>je te prie de me le dire</w:t>
      </w:r>
      <w:r w:rsidR="00DD1C38">
        <w:t xml:space="preserve"> ? </w:t>
      </w:r>
      <w:r>
        <w:t>Regimber</w:t>
      </w:r>
      <w:r w:rsidR="00DD1C38">
        <w:t xml:space="preserve"> ? </w:t>
      </w:r>
      <w:r>
        <w:t>Mais mon mari</w:t>
      </w:r>
      <w:r w:rsidR="00DD1C38">
        <w:t xml:space="preserve">, </w:t>
      </w:r>
      <w:r>
        <w:t>surtout dans sa ville natale</w:t>
      </w:r>
      <w:r w:rsidR="00DD1C38">
        <w:t xml:space="preserve">, </w:t>
      </w:r>
      <w:r>
        <w:t>était encore</w:t>
      </w:r>
      <w:r w:rsidR="00DD1C38">
        <w:t xml:space="preserve">, </w:t>
      </w:r>
      <w:r>
        <w:t>malgré sa disgrâce</w:t>
      </w:r>
      <w:r w:rsidR="00DD1C38">
        <w:t xml:space="preserve">, </w:t>
      </w:r>
      <w:r>
        <w:t>assez puissant</w:t>
      </w:r>
      <w:r w:rsidR="00DD1C38">
        <w:t xml:space="preserve">, </w:t>
      </w:r>
      <w:r>
        <w:t>pour tirer durement raison de n</w:t>
      </w:r>
      <w:r w:rsidR="00DD1C38">
        <w:t>’</w:t>
      </w:r>
      <w:r>
        <w:t>importe quel geste inconsidéré</w:t>
      </w:r>
      <w:r w:rsidR="00DD1C38">
        <w:t xml:space="preserve">. </w:t>
      </w:r>
      <w:r>
        <w:t>Toutefois</w:t>
      </w:r>
      <w:r w:rsidR="00DD1C38">
        <w:t xml:space="preserve">, </w:t>
      </w:r>
      <w:r>
        <w:t>au coup d</w:t>
      </w:r>
      <w:r w:rsidR="00DD1C38">
        <w:t>’</w:t>
      </w:r>
      <w:r>
        <w:t>œil que l</w:t>
      </w:r>
      <w:r w:rsidR="00DD1C38">
        <w:t>’</w:t>
      </w:r>
      <w:r>
        <w:t>autre lui lança</w:t>
      </w:r>
      <w:r w:rsidR="00DD1C38">
        <w:t xml:space="preserve">, </w:t>
      </w:r>
      <w:r>
        <w:t>je compris ce que c</w:t>
      </w:r>
      <w:r w:rsidR="00DD1C38">
        <w:t>’</w:t>
      </w:r>
      <w:r>
        <w:t>était que la haine</w:t>
      </w:r>
      <w:r w:rsidR="00DD1C38">
        <w:t xml:space="preserve">, </w:t>
      </w:r>
      <w:r>
        <w:t>et le genre de joie que pouvait procurer à ce subordonné le retour de son maître</w:t>
      </w:r>
      <w:r w:rsidR="00DD1C38">
        <w:t xml:space="preserve">. </w:t>
      </w:r>
      <w:r>
        <w:t>Je crois</w:t>
      </w:r>
      <w:r w:rsidR="00DD1C38">
        <w:t xml:space="preserve">, </w:t>
      </w:r>
      <w:r>
        <w:t>ma parole</w:t>
      </w:r>
      <w:r w:rsidR="00DD1C38">
        <w:t xml:space="preserve">, </w:t>
      </w:r>
      <w:r>
        <w:t xml:space="preserve">que </w:t>
      </w:r>
      <w:proofErr w:type="spellStart"/>
      <w:r>
        <w:t>Becharra</w:t>
      </w:r>
      <w:proofErr w:type="spellEnd"/>
      <w:r>
        <w:t xml:space="preserve"> avait espéré me garder</w:t>
      </w:r>
      <w:r w:rsidR="00DD1C38">
        <w:t xml:space="preserve">, </w:t>
      </w:r>
      <w:r>
        <w:t>qu</w:t>
      </w:r>
      <w:r w:rsidR="00DD1C38">
        <w:t>’</w:t>
      </w:r>
      <w:proofErr w:type="spellStart"/>
      <w:r>
        <w:t>Hadjilar</w:t>
      </w:r>
      <w:proofErr w:type="spellEnd"/>
      <w:r>
        <w:t xml:space="preserve"> Pacha me laisserait à lui</w:t>
      </w:r>
      <w:r w:rsidR="00DD1C38">
        <w:t xml:space="preserve"> ! </w:t>
      </w:r>
      <w:r>
        <w:t>Je vois la question que tu vas me poser</w:t>
      </w:r>
      <w:r w:rsidR="00DD1C38">
        <w:t xml:space="preserve">. </w:t>
      </w:r>
      <w:r>
        <w:t>Je me la suis moi-même posée bien souvent</w:t>
      </w:r>
      <w:r w:rsidR="00DD1C38">
        <w:t xml:space="preserve">. </w:t>
      </w:r>
      <w:r>
        <w:t>M</w:t>
      </w:r>
      <w:r w:rsidR="00DD1C38">
        <w:t>’</w:t>
      </w:r>
      <w:r>
        <w:t>a-t-il aimée</w:t>
      </w:r>
      <w:r w:rsidR="00DD1C38">
        <w:t xml:space="preserve"> ? </w:t>
      </w:r>
      <w:r>
        <w:t>Je ne l</w:t>
      </w:r>
      <w:r w:rsidR="00DD1C38">
        <w:t>’</w:t>
      </w:r>
      <w:r>
        <w:t>ai jamais su</w:t>
      </w:r>
      <w:r w:rsidR="00DD1C38">
        <w:t xml:space="preserve">. </w:t>
      </w:r>
      <w:r>
        <w:t>Aimer</w:t>
      </w:r>
      <w:r w:rsidR="00DD1C38">
        <w:t xml:space="preserve">, </w:t>
      </w:r>
      <w:r>
        <w:t>pour un homme pareil</w:t>
      </w:r>
      <w:r w:rsidR="00DD1C38">
        <w:t xml:space="preserve">, </w:t>
      </w:r>
      <w:r>
        <w:t>n</w:t>
      </w:r>
      <w:r w:rsidR="00DD1C38">
        <w:t>’</w:t>
      </w:r>
      <w:r>
        <w:t>est-ce pas</w:t>
      </w:r>
      <w:r w:rsidR="00DD1C38">
        <w:t xml:space="preserve"> ? </w:t>
      </w:r>
      <w:r>
        <w:t>c</w:t>
      </w:r>
      <w:r w:rsidR="00DD1C38">
        <w:t>’</w:t>
      </w:r>
      <w:r>
        <w:t>est un mot qui correspond à des préoccupations si complexes</w:t>
      </w:r>
      <w:r w:rsidR="00DD1C38">
        <w:t xml:space="preserve">, </w:t>
      </w:r>
      <w:r>
        <w:t>si différentes de tout ce à quoi</w:t>
      </w:r>
      <w:r w:rsidR="00DD1C38">
        <w:t xml:space="preserve">, </w:t>
      </w:r>
      <w:r>
        <w:t>nous</w:t>
      </w:r>
      <w:r w:rsidR="00DD1C38">
        <w:t xml:space="preserve">, </w:t>
      </w:r>
      <w:r>
        <w:t>tout de suite nous pensons</w:t>
      </w:r>
      <w:r w:rsidR="00DD1C38">
        <w:t xml:space="preserve">. </w:t>
      </w:r>
      <w:r>
        <w:t>Ce n</w:t>
      </w:r>
      <w:r w:rsidR="00DD1C38">
        <w:t>’</w:t>
      </w:r>
      <w:r>
        <w:t>est pas seulement la passion</w:t>
      </w:r>
      <w:r w:rsidR="00DD1C38">
        <w:t xml:space="preserve">, </w:t>
      </w:r>
      <w:r>
        <w:t>le désir</w:t>
      </w:r>
      <w:r w:rsidR="00DD1C38">
        <w:t xml:space="preserve">, </w:t>
      </w:r>
      <w:r>
        <w:t>c</w:t>
      </w:r>
      <w:r w:rsidR="00DD1C38">
        <w:t>’</w:t>
      </w:r>
      <w:r>
        <w:t>est aussi la vanité</w:t>
      </w:r>
      <w:r w:rsidR="00DD1C38">
        <w:t xml:space="preserve">, </w:t>
      </w:r>
      <w:r>
        <w:t>c</w:t>
      </w:r>
      <w:r w:rsidR="00DD1C38">
        <w:t>’</w:t>
      </w:r>
      <w:r>
        <w:t>est l</w:t>
      </w:r>
      <w:r w:rsidR="00DD1C38">
        <w:t>’</w:t>
      </w:r>
      <w:r>
        <w:t>argent</w:t>
      </w:r>
      <w:r w:rsidR="00DD1C38">
        <w:t xml:space="preserve">, </w:t>
      </w:r>
      <w:r>
        <w:t>les distances sociales abolies</w:t>
      </w:r>
      <w:r w:rsidR="00DD1C38">
        <w:t xml:space="preserve">… </w:t>
      </w:r>
      <w:r>
        <w:t>M</w:t>
      </w:r>
      <w:r w:rsidR="00DD1C38">
        <w:t>’</w:t>
      </w:r>
      <w:r>
        <w:t>a-t-il aimée</w:t>
      </w:r>
      <w:r w:rsidR="00DD1C38">
        <w:t xml:space="preserve"> ? </w:t>
      </w:r>
      <w:r>
        <w:t>Je ne sais pas</w:t>
      </w:r>
      <w:r w:rsidR="00DD1C38">
        <w:t xml:space="preserve">, </w:t>
      </w:r>
      <w:r>
        <w:t>non</w:t>
      </w:r>
      <w:r w:rsidR="00DD1C38">
        <w:t xml:space="preserve">. </w:t>
      </w:r>
      <w:r>
        <w:t>Une réponse affirmative dans les circonstances présentes</w:t>
      </w:r>
      <w:r w:rsidR="00DD1C38">
        <w:t xml:space="preserve">, </w:t>
      </w:r>
      <w:r>
        <w:t>en tout cas</w:t>
      </w:r>
      <w:r w:rsidR="00DD1C38">
        <w:t xml:space="preserve">, </w:t>
      </w:r>
      <w:r>
        <w:t>ne serait pas faite pour simplifier les choses</w:t>
      </w:r>
      <w:r w:rsidR="00DD1C38">
        <w:t xml:space="preserve">. </w:t>
      </w:r>
      <w:r>
        <w:t xml:space="preserve">Mais </w:t>
      </w:r>
      <w:r>
        <w:lastRenderedPageBreak/>
        <w:t>dans ces âmes torves et basses comme est la sienne</w:t>
      </w:r>
      <w:r w:rsidR="00DD1C38">
        <w:t xml:space="preserve">, </w:t>
      </w:r>
      <w:r>
        <w:t>comme l</w:t>
      </w:r>
      <w:r w:rsidR="00DD1C38">
        <w:t>’</w:t>
      </w:r>
      <w:r>
        <w:t>ont été celles de presque tous les êtres que mon sort a été de fréquenter</w:t>
      </w:r>
      <w:r w:rsidR="00DD1C38">
        <w:t xml:space="preserve">, </w:t>
      </w:r>
      <w:r>
        <w:t>il existe peut-être des coins moins ténébreux que les autres</w:t>
      </w:r>
      <w:r w:rsidR="00DD1C38">
        <w:t xml:space="preserve">, </w:t>
      </w:r>
      <w:r>
        <w:t>des coins baignés par des lueurs qui</w:t>
      </w:r>
      <w:r w:rsidR="00DD1C38">
        <w:t xml:space="preserve">, </w:t>
      </w:r>
      <w:r>
        <w:t>pour si livides et orageuses qu</w:t>
      </w:r>
      <w:r w:rsidR="00DD1C38">
        <w:t>’</w:t>
      </w:r>
      <w:r>
        <w:t>elles soient</w:t>
      </w:r>
      <w:r w:rsidR="00DD1C38">
        <w:t xml:space="preserve">, </w:t>
      </w:r>
      <w:r>
        <w:t>n</w:t>
      </w:r>
      <w:r w:rsidR="00DD1C38">
        <w:t>’</w:t>
      </w:r>
      <w:r>
        <w:t>en sont tout de même pas moins des lueurs</w:t>
      </w:r>
      <w:r w:rsidR="00DD1C38">
        <w:t xml:space="preserve">. </w:t>
      </w:r>
      <w:r>
        <w:t>Sois bien en repos</w:t>
      </w:r>
      <w:r w:rsidR="00DD1C38">
        <w:t xml:space="preserve">, </w:t>
      </w:r>
      <w:r>
        <w:t>cependant</w:t>
      </w:r>
      <w:r w:rsidR="00DD1C38">
        <w:t xml:space="preserve">. </w:t>
      </w:r>
      <w:r>
        <w:t>Ce que j</w:t>
      </w:r>
      <w:r w:rsidR="00DD1C38">
        <w:t>’</w:t>
      </w:r>
      <w:r>
        <w:t xml:space="preserve">en </w:t>
      </w:r>
      <w:proofErr w:type="spellStart"/>
      <w:r>
        <w:t>dis là</w:t>
      </w:r>
      <w:proofErr w:type="spellEnd"/>
      <w:r>
        <w:t xml:space="preserve"> n</w:t>
      </w:r>
      <w:r w:rsidR="00DD1C38">
        <w:t>’</w:t>
      </w:r>
      <w:r>
        <w:t>a d</w:t>
      </w:r>
      <w:r w:rsidR="00DD1C38">
        <w:t>’</w:t>
      </w:r>
      <w:r>
        <w:t>autre mobile que le besoin de me sentir moi-même en repos avec moi</w:t>
      </w:r>
      <w:r w:rsidR="00DD1C38">
        <w:t xml:space="preserve">. </w:t>
      </w:r>
      <w:r>
        <w:t>Si je pouvais</w:t>
      </w:r>
      <w:r w:rsidR="00DD1C38">
        <w:t xml:space="preserve">, </w:t>
      </w:r>
      <w:r>
        <w:t>en cette minute</w:t>
      </w:r>
      <w:r w:rsidR="00DD1C38">
        <w:t xml:space="preserve">, </w:t>
      </w:r>
      <w:r>
        <w:t xml:space="preserve">voir Youri </w:t>
      </w:r>
      <w:proofErr w:type="spellStart"/>
      <w:r>
        <w:t>Becharra</w:t>
      </w:r>
      <w:proofErr w:type="spellEnd"/>
      <w:r>
        <w:t xml:space="preserve"> mort à mes pieds</w:t>
      </w:r>
      <w:r w:rsidR="00DD1C38">
        <w:t xml:space="preserve">, </w:t>
      </w:r>
      <w:r>
        <w:t>je serais</w:t>
      </w:r>
      <w:r w:rsidR="00DD1C38">
        <w:t xml:space="preserve">, </w:t>
      </w:r>
      <w:r>
        <w:t>sache-le</w:t>
      </w:r>
      <w:r w:rsidR="00DD1C38">
        <w:t xml:space="preserve">, </w:t>
      </w:r>
      <w:r>
        <w:t>la femme la plus heureuse du monde</w:t>
      </w:r>
      <w:r w:rsidR="00DD1C38">
        <w:t xml:space="preserve">. </w:t>
      </w:r>
      <w:r>
        <w:t>Telle n</w:t>
      </w:r>
      <w:r w:rsidR="00DD1C38">
        <w:t>’</w:t>
      </w:r>
      <w:r>
        <w:t>est malheureusement pas la réalité</w:t>
      </w:r>
      <w:r w:rsidR="00DD1C38">
        <w:t xml:space="preserve">. </w:t>
      </w:r>
      <w:r>
        <w:t>Et puis d</w:t>
      </w:r>
      <w:r w:rsidR="00DD1C38">
        <w:t>’</w:t>
      </w:r>
      <w:r>
        <w:t>ailleurs</w:t>
      </w:r>
      <w:r w:rsidR="00DD1C38">
        <w:t xml:space="preserve">, </w:t>
      </w:r>
      <w:r>
        <w:t>cette mort-là</w:t>
      </w:r>
      <w:r w:rsidR="00DD1C38">
        <w:t xml:space="preserve">, </w:t>
      </w:r>
      <w:r>
        <w:t>il est si monstrueusement retors et habile</w:t>
      </w:r>
      <w:r w:rsidR="00DD1C38">
        <w:t xml:space="preserve">, </w:t>
      </w:r>
      <w:r>
        <w:t>que je me demande si j</w:t>
      </w:r>
      <w:r w:rsidR="00DD1C38">
        <w:t>’</w:t>
      </w:r>
      <w:r>
        <w:t>ai même le droit</w:t>
      </w:r>
      <w:r w:rsidR="00DD1C38">
        <w:t xml:space="preserve">, </w:t>
      </w:r>
      <w:r>
        <w:t>s</w:t>
      </w:r>
      <w:r w:rsidR="00DD1C38">
        <w:t>’</w:t>
      </w:r>
      <w:r>
        <w:t>il est raisonnable de ma part de l</w:t>
      </w:r>
      <w:r w:rsidR="00DD1C38">
        <w:t>’</w:t>
      </w:r>
      <w:r>
        <w:t>appeler de mes vœux</w:t>
      </w:r>
      <w:r w:rsidR="00DD1C38">
        <w:t>.</w:t>
      </w:r>
    </w:p>
    <w:p w14:paraId="7F414CC7" w14:textId="6B1C2F4B" w:rsidR="00DA00DC" w:rsidRDefault="00DA00DC" w:rsidP="00DA00DC"/>
    <w:p w14:paraId="188639F1" w14:textId="459E3076" w:rsidR="00DD1C38" w:rsidRDefault="00DD1C38" w:rsidP="00DA00DC">
      <w:r>
        <w:t>M</w:t>
      </w:r>
      <w:r w:rsidRPr="00DD1C38">
        <w:rPr>
          <w:vertAlign w:val="superscript"/>
        </w:rPr>
        <w:t>me</w:t>
      </w:r>
      <w:r>
        <w:t> </w:t>
      </w:r>
      <w:proofErr w:type="spellStart"/>
      <w:r w:rsidR="00DA00DC">
        <w:t>Hadjilar</w:t>
      </w:r>
      <w:proofErr w:type="spellEnd"/>
      <w:r w:rsidR="00DA00DC">
        <w:t xml:space="preserve"> tressaillit</w:t>
      </w:r>
      <w:r>
        <w:t xml:space="preserve">. </w:t>
      </w:r>
      <w:r w:rsidR="00DA00DC">
        <w:t>Le tic-tac de la pendule qui battait dans une des pièces voisines venait de s</w:t>
      </w:r>
      <w:r>
        <w:t>’</w:t>
      </w:r>
      <w:r w:rsidR="00DA00DC">
        <w:t>arrêter</w:t>
      </w:r>
      <w:r>
        <w:t xml:space="preserve">. </w:t>
      </w:r>
      <w:r w:rsidR="00DA00DC">
        <w:t>Le déclic annonciateur de l</w:t>
      </w:r>
      <w:r>
        <w:t>’</w:t>
      </w:r>
      <w:r w:rsidR="00DA00DC">
        <w:t>heure retentit</w:t>
      </w:r>
      <w:r>
        <w:t xml:space="preserve">. </w:t>
      </w:r>
      <w:r w:rsidR="00DA00DC">
        <w:t>Ce fut le coup unique d</w:t>
      </w:r>
      <w:r>
        <w:t>’</w:t>
      </w:r>
      <w:r w:rsidR="00DA00DC">
        <w:t>une demie qui sonna</w:t>
      </w:r>
      <w:r>
        <w:t>.</w:t>
      </w:r>
    </w:p>
    <w:p w14:paraId="1D69C14D" w14:textId="77777777" w:rsidR="00DD1C38" w:rsidRDefault="00DD1C38" w:rsidP="00DA00DC">
      <w:r>
        <w:t>« </w:t>
      </w:r>
      <w:r w:rsidR="00DA00DC">
        <w:t>Quelle heure est-ce</w:t>
      </w:r>
      <w:r>
        <w:t> ? »</w:t>
      </w:r>
      <w:r w:rsidR="00DA00DC">
        <w:t xml:space="preserve"> demanda </w:t>
      </w:r>
      <w:proofErr w:type="spellStart"/>
      <w:r w:rsidR="00DA00DC">
        <w:t>Armène</w:t>
      </w:r>
      <w:proofErr w:type="spellEnd"/>
      <w:r>
        <w:t>.</w:t>
      </w:r>
    </w:p>
    <w:p w14:paraId="38FDE2BD" w14:textId="77777777" w:rsidR="00DD1C38" w:rsidRDefault="00DA00DC" w:rsidP="00DA00DC">
      <w:r>
        <w:t>Roche répondit</w:t>
      </w:r>
      <w:r w:rsidR="00DD1C38">
        <w:t> :</w:t>
      </w:r>
    </w:p>
    <w:p w14:paraId="639C64DC" w14:textId="77777777" w:rsidR="00DD1C38" w:rsidRDefault="00DD1C38" w:rsidP="00DA00DC">
      <w:r>
        <w:t>« </w:t>
      </w:r>
      <w:r w:rsidR="00DA00DC">
        <w:t>Six heures et demie</w:t>
      </w:r>
      <w:r>
        <w:t>.</w:t>
      </w:r>
    </w:p>
    <w:p w14:paraId="10EEEA72" w14:textId="77777777" w:rsidR="00DD1C38" w:rsidRDefault="00DD1C38" w:rsidP="00DA00DC">
      <w:r>
        <w:t>— </w:t>
      </w:r>
      <w:r w:rsidR="00DA00DC">
        <w:t>Six heures et demie</w:t>
      </w:r>
      <w:r>
        <w:t xml:space="preserve"> ! </w:t>
      </w:r>
      <w:r w:rsidR="00DA00DC">
        <w:t>C</w:t>
      </w:r>
      <w:r>
        <w:t>’</w:t>
      </w:r>
      <w:r w:rsidR="00DA00DC">
        <w:t>est bien à huit heures que s</w:t>
      </w:r>
      <w:r>
        <w:t>’</w:t>
      </w:r>
      <w:r w:rsidR="00DA00DC">
        <w:t>ouvre le bureau du téléphone</w:t>
      </w:r>
      <w:r>
        <w:t> ?</w:t>
      </w:r>
    </w:p>
    <w:p w14:paraId="1AC7B0F0" w14:textId="01D62FA8" w:rsidR="00DA00DC" w:rsidRDefault="00DD1C38" w:rsidP="00DA00DC">
      <w:r>
        <w:t>— </w:t>
      </w:r>
      <w:r w:rsidR="00DA00DC">
        <w:t>Oui</w:t>
      </w:r>
      <w:r>
        <w:t>. »</w:t>
      </w:r>
    </w:p>
    <w:p w14:paraId="23EEC22E" w14:textId="77777777" w:rsidR="00DD1C38" w:rsidRDefault="00DA00DC" w:rsidP="00DA00DC">
      <w:r>
        <w:t>Un frisson d</w:t>
      </w:r>
      <w:r w:rsidR="00DD1C38">
        <w:t>’</w:t>
      </w:r>
      <w:r>
        <w:t>angoisse parcourut ses traits</w:t>
      </w:r>
      <w:r w:rsidR="00DD1C38">
        <w:t xml:space="preserve">. </w:t>
      </w:r>
      <w:r>
        <w:t>Elle se contint</w:t>
      </w:r>
      <w:r w:rsidR="00DD1C38">
        <w:t xml:space="preserve">. </w:t>
      </w:r>
      <w:r>
        <w:t>Elle continua</w:t>
      </w:r>
      <w:r w:rsidR="00DD1C38">
        <w:t>.</w:t>
      </w:r>
    </w:p>
    <w:p w14:paraId="788160A9" w14:textId="38A4C38D" w:rsidR="00DA00DC" w:rsidRDefault="00DA00DC" w:rsidP="00DA00DC"/>
    <w:p w14:paraId="150D9A9E" w14:textId="77777777" w:rsidR="00DD1C38" w:rsidRDefault="00DD1C38" w:rsidP="00DA00DC">
      <w:r>
        <w:lastRenderedPageBreak/>
        <w:t>« </w:t>
      </w:r>
      <w:r w:rsidR="00DA00DC">
        <w:t>Tout ce que je vais pouvoir ajouter</w:t>
      </w:r>
      <w:r>
        <w:t xml:space="preserve">, </w:t>
      </w:r>
      <w:r w:rsidR="00DA00DC">
        <w:t>maintenant</w:t>
      </w:r>
      <w:r>
        <w:t xml:space="preserve">, </w:t>
      </w:r>
      <w:r w:rsidR="00DA00DC">
        <w:t>n</w:t>
      </w:r>
      <w:r>
        <w:t>’</w:t>
      </w:r>
      <w:r w:rsidR="00DA00DC">
        <w:t>aura plus guère d</w:t>
      </w:r>
      <w:r>
        <w:t>’</w:t>
      </w:r>
      <w:r w:rsidR="00DA00DC">
        <w:t>importance</w:t>
      </w:r>
      <w:r>
        <w:t xml:space="preserve">. </w:t>
      </w:r>
      <w:r w:rsidR="00DA00DC">
        <w:t>L</w:t>
      </w:r>
      <w:r>
        <w:t>’</w:t>
      </w:r>
      <w:r w:rsidR="00DA00DC">
        <w:t>essentiel est dit</w:t>
      </w:r>
      <w:r>
        <w:t xml:space="preserve">. </w:t>
      </w:r>
      <w:r w:rsidR="00DA00DC">
        <w:t>C</w:t>
      </w:r>
      <w:r>
        <w:t>’</w:t>
      </w:r>
      <w:r w:rsidR="00DA00DC">
        <w:t>est pour la forme que je parle</w:t>
      </w:r>
      <w:r>
        <w:t xml:space="preserve">, </w:t>
      </w:r>
      <w:r w:rsidR="00DA00DC">
        <w:t>afin qu</w:t>
      </w:r>
      <w:r>
        <w:t>’</w:t>
      </w:r>
      <w:r w:rsidR="00DA00DC">
        <w:t>il n</w:t>
      </w:r>
      <w:r>
        <w:t>’</w:t>
      </w:r>
      <w:r w:rsidR="00DA00DC">
        <w:t>y ait pas un seul détail</w:t>
      </w:r>
      <w:r>
        <w:t xml:space="preserve">, </w:t>
      </w:r>
      <w:r w:rsidR="00DA00DC">
        <w:t>si petit soit-il</w:t>
      </w:r>
      <w:r>
        <w:t xml:space="preserve">, </w:t>
      </w:r>
      <w:r w:rsidR="00DA00DC">
        <w:t>qui ne te soit familier</w:t>
      </w:r>
      <w:r>
        <w:t xml:space="preserve">. </w:t>
      </w:r>
      <w:r w:rsidR="00DA00DC">
        <w:t>Dès la fin de 1910</w:t>
      </w:r>
      <w:r>
        <w:t xml:space="preserve">, </w:t>
      </w:r>
      <w:r w:rsidR="00DA00DC">
        <w:t>une révolte kurde ayant éclaté dans le vilayet de</w:t>
      </w:r>
      <w:r w:rsidR="00600201">
        <w:t xml:space="preserve"> </w:t>
      </w:r>
      <w:proofErr w:type="spellStart"/>
      <w:r w:rsidR="00DA00DC">
        <w:t>Diarbékir</w:t>
      </w:r>
      <w:proofErr w:type="spellEnd"/>
      <w:r>
        <w:t xml:space="preserve">, </w:t>
      </w:r>
      <w:r w:rsidR="00DA00DC">
        <w:t>les Jeunes-Turcs s</w:t>
      </w:r>
      <w:r>
        <w:t>’</w:t>
      </w:r>
      <w:r w:rsidR="00DA00DC">
        <w:t xml:space="preserve">avisèrent des dangers que pouvait faire courir au nouveau régime la tolérance accordée à un dignitaire </w:t>
      </w:r>
      <w:proofErr w:type="spellStart"/>
      <w:r w:rsidR="00DA00DC">
        <w:t>hamidien</w:t>
      </w:r>
      <w:proofErr w:type="spellEnd"/>
      <w:r w:rsidR="00DA00DC">
        <w:t xml:space="preserve"> de résider dans sa province natale</w:t>
      </w:r>
      <w:r>
        <w:t xml:space="preserve">. </w:t>
      </w:r>
      <w:r w:rsidR="00DA00DC">
        <w:t>Cette autorisation fut révoquée</w:t>
      </w:r>
      <w:r>
        <w:t xml:space="preserve">. </w:t>
      </w:r>
      <w:r w:rsidR="00DA00DC">
        <w:t xml:space="preserve">La maison de </w:t>
      </w:r>
      <w:proofErr w:type="spellStart"/>
      <w:r w:rsidR="00DA00DC">
        <w:t>Malatia</w:t>
      </w:r>
      <w:proofErr w:type="spellEnd"/>
      <w:r w:rsidR="00DA00DC">
        <w:t xml:space="preserve"> fut mise sous séquestre et mon mari reçut l</w:t>
      </w:r>
      <w:r>
        <w:t>’</w:t>
      </w:r>
      <w:r w:rsidR="00DA00DC">
        <w:t>ordre de se retirer en Syrie</w:t>
      </w:r>
      <w:r>
        <w:t xml:space="preserve">, </w:t>
      </w:r>
      <w:r w:rsidR="00DA00DC">
        <w:t>à Tartous</w:t>
      </w:r>
      <w:r>
        <w:t xml:space="preserve">, </w:t>
      </w:r>
      <w:r w:rsidR="00DA00DC">
        <w:t>où lui restait la seule de ses maisons qui n</w:t>
      </w:r>
      <w:r>
        <w:t>’</w:t>
      </w:r>
      <w:r w:rsidR="00DA00DC">
        <w:t>eût pas été confisquée</w:t>
      </w:r>
      <w:r>
        <w:t xml:space="preserve">. </w:t>
      </w:r>
      <w:r w:rsidR="00DA00DC">
        <w:t>Nous partîmes au début de 1911</w:t>
      </w:r>
      <w:r>
        <w:t xml:space="preserve">. </w:t>
      </w:r>
      <w:r w:rsidR="00DA00DC">
        <w:t>Il faut voir ce que fut ce voyage</w:t>
      </w:r>
      <w:r>
        <w:t xml:space="preserve">, </w:t>
      </w:r>
      <w:r w:rsidR="00DA00DC">
        <w:t>dans cette saison-là</w:t>
      </w:r>
      <w:r>
        <w:t xml:space="preserve">, </w:t>
      </w:r>
      <w:r w:rsidR="00DA00DC">
        <w:t>par des montagnes pleines de neige</w:t>
      </w:r>
      <w:r>
        <w:t xml:space="preserve">. </w:t>
      </w:r>
      <w:r w:rsidR="00DA00DC">
        <w:t>La vicinalité ottomane a toujours possédé des secrets remarquables pour venir à bout en un rien de temps des ressorts des berlines les mieux suspendues</w:t>
      </w:r>
      <w:r>
        <w:t xml:space="preserve">. </w:t>
      </w:r>
      <w:r w:rsidR="00DA00DC">
        <w:t>Aujourd</w:t>
      </w:r>
      <w:r>
        <w:t>’</w:t>
      </w:r>
      <w:r w:rsidR="00DA00DC">
        <w:t>hui</w:t>
      </w:r>
      <w:r>
        <w:t xml:space="preserve">, </w:t>
      </w:r>
      <w:r w:rsidR="00DA00DC">
        <w:t xml:space="preserve">on va couramment de </w:t>
      </w:r>
      <w:proofErr w:type="spellStart"/>
      <w:r w:rsidR="00DA00DC">
        <w:t>Malatia</w:t>
      </w:r>
      <w:proofErr w:type="spellEnd"/>
      <w:r w:rsidR="00DA00DC">
        <w:t xml:space="preserve"> à Tartous en moins de deux jours d</w:t>
      </w:r>
      <w:r>
        <w:t>’</w:t>
      </w:r>
      <w:r w:rsidR="00DA00DC">
        <w:t>automobile</w:t>
      </w:r>
      <w:r>
        <w:t xml:space="preserve">. </w:t>
      </w:r>
      <w:r w:rsidR="00DA00DC">
        <w:t>Nous en mîmes douze</w:t>
      </w:r>
      <w:r>
        <w:t xml:space="preserve">. </w:t>
      </w:r>
      <w:r w:rsidR="00DA00DC">
        <w:t xml:space="preserve">Elias </w:t>
      </w:r>
      <w:proofErr w:type="spellStart"/>
      <w:r w:rsidR="00DA00DC">
        <w:t>Hadjilar</w:t>
      </w:r>
      <w:proofErr w:type="spellEnd"/>
      <w:r w:rsidR="00DA00DC">
        <w:t xml:space="preserve"> était très déprimé</w:t>
      </w:r>
      <w:r>
        <w:t xml:space="preserve">, </w:t>
      </w:r>
      <w:r w:rsidR="00DA00DC">
        <w:t>très fatigué</w:t>
      </w:r>
      <w:r>
        <w:t xml:space="preserve">. </w:t>
      </w:r>
      <w:r w:rsidR="00DA00DC">
        <w:t>Moi je me moquais éperdument de tout ce qui pouvait arriver</w:t>
      </w:r>
      <w:r>
        <w:t xml:space="preserve">. </w:t>
      </w:r>
      <w:r w:rsidR="00DA00DC">
        <w:t>Durant la journée</w:t>
      </w:r>
      <w:r>
        <w:t xml:space="preserve">, </w:t>
      </w:r>
      <w:r w:rsidR="00DA00DC">
        <w:t>tandis qu</w:t>
      </w:r>
      <w:r>
        <w:t>’</w:t>
      </w:r>
      <w:r w:rsidR="00DA00DC">
        <w:t>il somnolait</w:t>
      </w:r>
      <w:r>
        <w:t xml:space="preserve">, </w:t>
      </w:r>
      <w:r w:rsidR="00DA00DC">
        <w:t>qu</w:t>
      </w:r>
      <w:r>
        <w:t>’</w:t>
      </w:r>
      <w:r w:rsidR="00DA00DC">
        <w:t>il ronflotait</w:t>
      </w:r>
      <w:r>
        <w:t xml:space="preserve">, </w:t>
      </w:r>
      <w:r w:rsidR="00DA00DC">
        <w:t>je regardais avec un mélange de surprise sans cesse renouvelée et d</w:t>
      </w:r>
      <w:r>
        <w:t>’</w:t>
      </w:r>
      <w:r w:rsidR="00DA00DC">
        <w:t>écœurement ce très vieil homme dont la tête</w:t>
      </w:r>
      <w:r>
        <w:t xml:space="preserve">, </w:t>
      </w:r>
      <w:r w:rsidR="00DA00DC">
        <w:t>à chaque cahot</w:t>
      </w:r>
      <w:r>
        <w:t xml:space="preserve">, </w:t>
      </w:r>
      <w:r w:rsidR="00DA00DC">
        <w:t>s</w:t>
      </w:r>
      <w:r>
        <w:t>’</w:t>
      </w:r>
      <w:r w:rsidR="00DA00DC">
        <w:t>en venait dodeliner sur mon épaule</w:t>
      </w:r>
      <w:r>
        <w:t>. « </w:t>
      </w:r>
      <w:r w:rsidR="00DA00DC">
        <w:t>Mon mari</w:t>
      </w:r>
      <w:r>
        <w:t> ! »</w:t>
      </w:r>
      <w:r w:rsidR="00DA00DC">
        <w:t xml:space="preserve"> </w:t>
      </w:r>
      <w:proofErr w:type="spellStart"/>
      <w:r w:rsidR="00DA00DC">
        <w:t>me</w:t>
      </w:r>
      <w:proofErr w:type="spellEnd"/>
      <w:r w:rsidR="00DA00DC">
        <w:t xml:space="preserve"> répétais-je avec un éclat de rire qui arrivait parfois à le réveiller</w:t>
      </w:r>
      <w:r>
        <w:t xml:space="preserve">. </w:t>
      </w:r>
      <w:r w:rsidR="00DA00DC">
        <w:t>Il entrouvrait ses paupières bouffies</w:t>
      </w:r>
      <w:r>
        <w:t xml:space="preserve">, </w:t>
      </w:r>
      <w:r w:rsidR="00DA00DC">
        <w:t>me voyait rire</w:t>
      </w:r>
      <w:r>
        <w:t xml:space="preserve">, </w:t>
      </w:r>
      <w:r w:rsidR="00DA00DC">
        <w:t>me croyait heureuse</w:t>
      </w:r>
      <w:r>
        <w:t xml:space="preserve">, </w:t>
      </w:r>
      <w:r w:rsidR="00DA00DC">
        <w:t>me souriait</w:t>
      </w:r>
      <w:r>
        <w:t xml:space="preserve">… </w:t>
      </w:r>
      <w:r w:rsidR="00DA00DC">
        <w:t>Heureuse</w:t>
      </w:r>
      <w:r>
        <w:t xml:space="preserve">, </w:t>
      </w:r>
      <w:r w:rsidR="00DA00DC">
        <w:t>c</w:t>
      </w:r>
      <w:r>
        <w:t>’</w:t>
      </w:r>
      <w:r w:rsidR="00DA00DC">
        <w:t>est peut-être trop dire</w:t>
      </w:r>
      <w:r>
        <w:t xml:space="preserve">. </w:t>
      </w:r>
      <w:r w:rsidR="00DA00DC">
        <w:t>La vérité est que je n</w:t>
      </w:r>
      <w:r>
        <w:t>’</w:t>
      </w:r>
      <w:r w:rsidR="00DA00DC">
        <w:t>étais pas mécontente d</w:t>
      </w:r>
      <w:r>
        <w:t>’</w:t>
      </w:r>
      <w:r w:rsidR="00DA00DC">
        <w:t>un dépaysement par lequel je rompais d</w:t>
      </w:r>
      <w:r>
        <w:t>’</w:t>
      </w:r>
      <w:r w:rsidR="00DA00DC">
        <w:t>une façon que j</w:t>
      </w:r>
      <w:r>
        <w:t>’</w:t>
      </w:r>
      <w:r w:rsidR="00DA00DC">
        <w:t>espérais bien définitive</w:t>
      </w:r>
      <w:r>
        <w:t xml:space="preserve">, </w:t>
      </w:r>
      <w:r w:rsidR="00DA00DC">
        <w:t>avec un passé détesté</w:t>
      </w:r>
      <w:r>
        <w:t>.</w:t>
      </w:r>
    </w:p>
    <w:p w14:paraId="67F91BCB" w14:textId="199C1CE7" w:rsidR="00DA00DC" w:rsidRDefault="00DA00DC" w:rsidP="00DA00DC"/>
    <w:p w14:paraId="5AAC3B06" w14:textId="4C1985BC" w:rsidR="00DA00DC" w:rsidRDefault="00DA00DC" w:rsidP="00DA00DC">
      <w:r>
        <w:t>Vers le soir du douzième jour</w:t>
      </w:r>
      <w:r w:rsidR="00DD1C38">
        <w:t xml:space="preserve">, </w:t>
      </w:r>
      <w:r>
        <w:t>nous aperçûmes une masse rousse qui s</w:t>
      </w:r>
      <w:r w:rsidR="00DD1C38">
        <w:t>’</w:t>
      </w:r>
      <w:r>
        <w:t>en venait vers nous avec lenteur</w:t>
      </w:r>
      <w:r w:rsidR="00DD1C38">
        <w:t xml:space="preserve">, </w:t>
      </w:r>
      <w:r>
        <w:t>avec majesté</w:t>
      </w:r>
      <w:r w:rsidR="00DD1C38">
        <w:t xml:space="preserve">. </w:t>
      </w:r>
      <w:r>
        <w:lastRenderedPageBreak/>
        <w:t>C</w:t>
      </w:r>
      <w:r w:rsidR="00DD1C38">
        <w:t>’</w:t>
      </w:r>
      <w:r>
        <w:t xml:space="preserve">était Notre-Dame de </w:t>
      </w:r>
      <w:proofErr w:type="spellStart"/>
      <w:r>
        <w:t>Tortose</w:t>
      </w:r>
      <w:proofErr w:type="spellEnd"/>
      <w:r w:rsidR="00DD1C38">
        <w:t xml:space="preserve">. </w:t>
      </w:r>
      <w:r>
        <w:t>Je jetai un coup d</w:t>
      </w:r>
      <w:r w:rsidR="00DD1C38">
        <w:t>’</w:t>
      </w:r>
      <w:r>
        <w:t>œil du côté du filet de la berline</w:t>
      </w:r>
      <w:r w:rsidR="00DD1C38">
        <w:t xml:space="preserve"> ; </w:t>
      </w:r>
      <w:r>
        <w:t>c</w:t>
      </w:r>
      <w:r w:rsidR="00DD1C38">
        <w:t>’</w:t>
      </w:r>
      <w:r>
        <w:t>était là que se trouvait</w:t>
      </w:r>
      <w:r w:rsidR="00DD1C38">
        <w:t xml:space="preserve">, </w:t>
      </w:r>
      <w:r>
        <w:t>bien assujetti avec des courroies</w:t>
      </w:r>
      <w:r w:rsidR="00DD1C38">
        <w:t xml:space="preserve">, </w:t>
      </w:r>
      <w:r>
        <w:t>le coffre de cèdre enfermant la statue qui faisait ainsi sa rentrée dans sa ville</w:t>
      </w:r>
      <w:r w:rsidR="00DD1C38">
        <w:t xml:space="preserve">. </w:t>
      </w:r>
      <w:r>
        <w:t>En passant devant la sainte basilique</w:t>
      </w:r>
      <w:r w:rsidR="00DD1C38">
        <w:t xml:space="preserve">, </w:t>
      </w:r>
      <w:r>
        <w:t>je me signai</w:t>
      </w:r>
      <w:r w:rsidR="00DD1C38">
        <w:t xml:space="preserve">. </w:t>
      </w:r>
      <w:r>
        <w:t>Ce jour était le 2</w:t>
      </w:r>
      <w:r w:rsidR="00DD1C38">
        <w:t>3 février</w:t>
      </w:r>
      <w:r>
        <w:t xml:space="preserve"> 1911</w:t>
      </w:r>
      <w:r w:rsidR="00DD1C38">
        <w:t xml:space="preserve">. </w:t>
      </w:r>
      <w:r>
        <w:t>Depuis</w:t>
      </w:r>
      <w:r w:rsidR="00DD1C38">
        <w:t xml:space="preserve">, </w:t>
      </w:r>
      <w:r>
        <w:t>il y a eu la Guerre</w:t>
      </w:r>
      <w:r w:rsidR="00DD1C38">
        <w:t xml:space="preserve"> ; </w:t>
      </w:r>
      <w:r>
        <w:t>puis</w:t>
      </w:r>
      <w:r w:rsidR="00DD1C38">
        <w:t xml:space="preserve">, </w:t>
      </w:r>
      <w:r>
        <w:t>toi</w:t>
      </w:r>
      <w:r w:rsidR="00DD1C38">
        <w:t xml:space="preserve"> ; </w:t>
      </w:r>
      <w:r>
        <w:t>puis</w:t>
      </w:r>
      <w:r w:rsidR="00DD1C38">
        <w:t xml:space="preserve">, </w:t>
      </w:r>
      <w:r>
        <w:t>la mort de mon mari</w:t>
      </w:r>
      <w:r w:rsidR="00DD1C38">
        <w:t xml:space="preserve"> ; </w:t>
      </w:r>
      <w:r>
        <w:t>puis</w:t>
      </w:r>
      <w:r w:rsidR="00DD1C38">
        <w:t xml:space="preserve">… </w:t>
      </w:r>
      <w:r>
        <w:t>lui</w:t>
      </w:r>
      <w:r w:rsidR="00DD1C38">
        <w:t xml:space="preserve">. </w:t>
      </w:r>
      <w:r>
        <w:t>Voilà</w:t>
      </w:r>
      <w:r w:rsidR="00DD1C38">
        <w:t xml:space="preserve"> ! </w:t>
      </w:r>
      <w:r>
        <w:t>C</w:t>
      </w:r>
      <w:r w:rsidR="00DD1C38">
        <w:t>’</w:t>
      </w:r>
      <w:r>
        <w:t>est fait</w:t>
      </w:r>
      <w:r w:rsidR="00DD1C38">
        <w:t xml:space="preserve">. </w:t>
      </w:r>
      <w:r>
        <w:t>Tu sais tout</w:t>
      </w:r>
      <w:r w:rsidR="00DD1C38">
        <w:t>. »</w:t>
      </w:r>
    </w:p>
    <w:p w14:paraId="1C612DD3" w14:textId="77777777" w:rsidR="00DA00DC" w:rsidRDefault="00DA00DC" w:rsidP="00DA00DC"/>
    <w:p w14:paraId="599FE388" w14:textId="77777777" w:rsidR="00DD1C38" w:rsidRDefault="00DA00DC" w:rsidP="00DA00DC">
      <w:r>
        <w:t>À partir de ce moment-là</w:t>
      </w:r>
      <w:r w:rsidR="00DD1C38">
        <w:t xml:space="preserve">, </w:t>
      </w:r>
      <w:r>
        <w:t>elle ne parla plus qu</w:t>
      </w:r>
      <w:r w:rsidR="00DD1C38">
        <w:t>’</w:t>
      </w:r>
      <w:r>
        <w:t>à bâtons rompus</w:t>
      </w:r>
      <w:r w:rsidR="00DD1C38">
        <w:t xml:space="preserve">, </w:t>
      </w:r>
      <w:r>
        <w:t>sursautant douloureusement chaque fois que le déclic de la terrible pendule invisible venait les surprendre</w:t>
      </w:r>
      <w:r w:rsidR="00DD1C38">
        <w:t xml:space="preserve">. </w:t>
      </w:r>
      <w:r>
        <w:t>L</w:t>
      </w:r>
      <w:r w:rsidR="00DD1C38">
        <w:t>’</w:t>
      </w:r>
      <w:r>
        <w:t>îlot de Rouad</w:t>
      </w:r>
      <w:r w:rsidR="00DD1C38">
        <w:t xml:space="preserve">, </w:t>
      </w:r>
      <w:r>
        <w:t>en face d</w:t>
      </w:r>
      <w:r w:rsidR="00DD1C38">
        <w:t>’</w:t>
      </w:r>
      <w:r>
        <w:t>eux</w:t>
      </w:r>
      <w:r w:rsidR="00DD1C38">
        <w:t xml:space="preserve">, </w:t>
      </w:r>
      <w:r>
        <w:t>était d</w:t>
      </w:r>
      <w:r w:rsidR="00DD1C38">
        <w:t>’</w:t>
      </w:r>
      <w:r>
        <w:t>une blancheur de craie</w:t>
      </w:r>
      <w:r w:rsidR="00DD1C38">
        <w:t xml:space="preserve">. </w:t>
      </w:r>
      <w:r>
        <w:t>Le bleu de la mer se faisait de plus en plus profond</w:t>
      </w:r>
      <w:r w:rsidR="00DD1C38">
        <w:t xml:space="preserve">. </w:t>
      </w:r>
      <w:r>
        <w:t>Le chant des oiseaux était de plus en plus dominé par les bruits emplis de gaieté de la petite ville</w:t>
      </w:r>
      <w:r w:rsidR="00DD1C38">
        <w:t xml:space="preserve"> : </w:t>
      </w:r>
      <w:r>
        <w:t>complaintes de mariniers</w:t>
      </w:r>
      <w:r w:rsidR="00DD1C38">
        <w:t xml:space="preserve">, </w:t>
      </w:r>
      <w:r>
        <w:t>appels de crieurs de poissons</w:t>
      </w:r>
      <w:r w:rsidR="00DD1C38">
        <w:t xml:space="preserve">, </w:t>
      </w:r>
      <w:r>
        <w:t>de marchands de fruits</w:t>
      </w:r>
      <w:r w:rsidR="00DD1C38">
        <w:t xml:space="preserve">, </w:t>
      </w:r>
      <w:r>
        <w:t>de porteurs d</w:t>
      </w:r>
      <w:r w:rsidR="00DD1C38">
        <w:t>’</w:t>
      </w:r>
      <w:r>
        <w:t>eau</w:t>
      </w:r>
      <w:r w:rsidR="00DD1C38">
        <w:t xml:space="preserve">, </w:t>
      </w:r>
      <w:r>
        <w:t>de caquètements de poulets</w:t>
      </w:r>
      <w:r w:rsidR="00DD1C38">
        <w:t xml:space="preserve">, </w:t>
      </w:r>
      <w:r>
        <w:t>gloussements de chameaux à l</w:t>
      </w:r>
      <w:r w:rsidR="00DD1C38">
        <w:t>’</w:t>
      </w:r>
      <w:r>
        <w:t>entrave</w:t>
      </w:r>
      <w:r w:rsidR="00DD1C38">
        <w:t xml:space="preserve">, </w:t>
      </w:r>
      <w:r>
        <w:t>toute une vie allègre et pittoresque</w:t>
      </w:r>
      <w:r w:rsidR="00DD1C38">
        <w:t xml:space="preserve">, </w:t>
      </w:r>
      <w:r>
        <w:t>dans laquelle il eût fait bon se fondre</w:t>
      </w:r>
      <w:r w:rsidR="00DD1C38">
        <w:t xml:space="preserve">, </w:t>
      </w:r>
      <w:r>
        <w:t>se résorber</w:t>
      </w:r>
      <w:r w:rsidR="00DD1C38">
        <w:t>…</w:t>
      </w:r>
    </w:p>
    <w:p w14:paraId="272D8A8D" w14:textId="45F16AED" w:rsidR="00DA00DC" w:rsidRDefault="00DA00DC" w:rsidP="00DA00DC"/>
    <w:p w14:paraId="2DF36B11" w14:textId="77777777" w:rsidR="00DD1C38" w:rsidRDefault="00DA00DC" w:rsidP="00DA00DC">
      <w:r>
        <w:t>Le déclic</w:t>
      </w:r>
      <w:r w:rsidR="00DD1C38">
        <w:t xml:space="preserve">, </w:t>
      </w:r>
      <w:r>
        <w:t>de nouveau</w:t>
      </w:r>
      <w:r w:rsidR="00DD1C38">
        <w:t xml:space="preserve"> ! </w:t>
      </w:r>
      <w:r>
        <w:t>La demie après sept heures</w:t>
      </w:r>
      <w:r w:rsidR="00DD1C38">
        <w:t xml:space="preserve">, </w:t>
      </w:r>
      <w:r>
        <w:t>cette fois</w:t>
      </w:r>
      <w:r w:rsidR="00DD1C38">
        <w:t>.</w:t>
      </w:r>
    </w:p>
    <w:p w14:paraId="531C1359" w14:textId="77777777" w:rsidR="00DD1C38" w:rsidRDefault="00DD1C38" w:rsidP="00DA00DC">
      <w:r>
        <w:t>« </w:t>
      </w:r>
      <w:r w:rsidR="00DA00DC">
        <w:t>C</w:t>
      </w:r>
      <w:r>
        <w:t>’</w:t>
      </w:r>
      <w:r w:rsidR="00DA00DC">
        <w:t>est bien à huit heures</w:t>
      </w:r>
      <w:r>
        <w:t xml:space="preserve">, </w:t>
      </w:r>
      <w:r w:rsidR="00DA00DC">
        <w:t>tu en es certain</w:t>
      </w:r>
      <w:r>
        <w:t> ?</w:t>
      </w:r>
    </w:p>
    <w:p w14:paraId="7DF9CDF7" w14:textId="77777777" w:rsidR="00DD1C38" w:rsidRDefault="00DD1C38" w:rsidP="00DA00DC">
      <w:r>
        <w:t>— </w:t>
      </w:r>
      <w:r w:rsidR="00DA00DC">
        <w:t>Certain</w:t>
      </w:r>
      <w:r>
        <w:t xml:space="preserve"> ! </w:t>
      </w:r>
      <w:r w:rsidR="00DA00DC">
        <w:t>J</w:t>
      </w:r>
      <w:r>
        <w:t>’</w:t>
      </w:r>
      <w:r w:rsidR="00DA00DC">
        <w:t>ai pris la peine de le demander hier soir à Casella</w:t>
      </w:r>
      <w:r>
        <w:t xml:space="preserve">. </w:t>
      </w:r>
      <w:r w:rsidR="00DA00DC">
        <w:t>Voyons</w:t>
      </w:r>
      <w:r>
        <w:t xml:space="preserve">, </w:t>
      </w:r>
      <w:r w:rsidR="00DA00DC">
        <w:t>puisqu</w:t>
      </w:r>
      <w:r>
        <w:t>’</w:t>
      </w:r>
      <w:r w:rsidR="00DA00DC">
        <w:t>il en est encore temps</w:t>
      </w:r>
      <w:r>
        <w:t xml:space="preserve">, </w:t>
      </w:r>
      <w:r w:rsidR="00DA00DC">
        <w:t>il me semble que j</w:t>
      </w:r>
      <w:r>
        <w:t>’</w:t>
      </w:r>
      <w:r w:rsidR="00DA00DC">
        <w:t>avais quelque chose de plus à te dire</w:t>
      </w:r>
      <w:r>
        <w:t xml:space="preserve">. </w:t>
      </w:r>
      <w:r w:rsidR="00DA00DC">
        <w:t>Ah oui</w:t>
      </w:r>
      <w:r>
        <w:t xml:space="preserve">, </w:t>
      </w:r>
      <w:r w:rsidR="00DA00DC">
        <w:t>à propos</w:t>
      </w:r>
      <w:r>
        <w:t xml:space="preserve"> ! </w:t>
      </w:r>
      <w:r w:rsidR="00DA00DC">
        <w:t>Le chantage que ce hideux individu tente sur toi aujourd</w:t>
      </w:r>
      <w:r>
        <w:t>’</w:t>
      </w:r>
      <w:r w:rsidR="00DA00DC">
        <w:t>hui</w:t>
      </w:r>
      <w:r>
        <w:t xml:space="preserve">, </w:t>
      </w:r>
      <w:r w:rsidR="00DA00DC">
        <w:t>pourquoi ne l</w:t>
      </w:r>
      <w:r>
        <w:t>’</w:t>
      </w:r>
      <w:r w:rsidR="00DA00DC">
        <w:t>a-t-il pas essayé plus tôt</w:t>
      </w:r>
      <w:r>
        <w:t> ?</w:t>
      </w:r>
    </w:p>
    <w:p w14:paraId="2FB640AE" w14:textId="77777777" w:rsidR="00DD1C38" w:rsidRDefault="00DD1C38" w:rsidP="00DA00DC">
      <w:r>
        <w:lastRenderedPageBreak/>
        <w:t>— </w:t>
      </w:r>
      <w:r w:rsidR="00DA00DC">
        <w:t>Qui t</w:t>
      </w:r>
      <w:r>
        <w:t>’</w:t>
      </w:r>
      <w:r w:rsidR="00DA00DC">
        <w:t>a dit qu</w:t>
      </w:r>
      <w:r>
        <w:t>’</w:t>
      </w:r>
      <w:r w:rsidR="00DA00DC">
        <w:t>il ne l</w:t>
      </w:r>
      <w:r>
        <w:t>’</w:t>
      </w:r>
      <w:r w:rsidR="00DA00DC">
        <w:t>a pas essayé</w:t>
      </w:r>
      <w:r>
        <w:t xml:space="preserve"> ? </w:t>
      </w:r>
      <w:r w:rsidR="00DA00DC">
        <w:t>fit-elle d</w:t>
      </w:r>
      <w:r>
        <w:t>’</w:t>
      </w:r>
      <w:r w:rsidR="00DA00DC">
        <w:t>une voix singulière</w:t>
      </w:r>
      <w:r>
        <w:t>.</w:t>
      </w:r>
    </w:p>
    <w:p w14:paraId="49F0C50C" w14:textId="735F7271" w:rsidR="00DA00DC" w:rsidRDefault="00DD1C38" w:rsidP="00DA00DC">
      <w:r>
        <w:t>— </w:t>
      </w:r>
      <w:r w:rsidR="00DA00DC">
        <w:t>Et alors</w:t>
      </w:r>
      <w:r>
        <w:t> ? »</w:t>
      </w:r>
    </w:p>
    <w:p w14:paraId="7E2FD1A4" w14:textId="77777777" w:rsidR="00DD1C38" w:rsidRDefault="00DA00DC" w:rsidP="00DA00DC">
      <w:r>
        <w:t>Elle haussa les épaules</w:t>
      </w:r>
      <w:r w:rsidR="00DD1C38">
        <w:t>.</w:t>
      </w:r>
    </w:p>
    <w:p w14:paraId="57FA72C0" w14:textId="77777777" w:rsidR="00DD1C38" w:rsidRDefault="00DD1C38" w:rsidP="00DA00DC">
      <w:r>
        <w:t>« </w:t>
      </w:r>
      <w:r w:rsidR="00DA00DC">
        <w:t>Et alors quoi</w:t>
      </w:r>
      <w:r>
        <w:t xml:space="preserve"> ? </w:t>
      </w:r>
      <w:r w:rsidR="00DA00DC">
        <w:t>Il n</w:t>
      </w:r>
      <w:r>
        <w:t>’</w:t>
      </w:r>
      <w:r w:rsidR="00DA00DC">
        <w:t xml:space="preserve">allait tout de même pas me menacer de révéler à Elias </w:t>
      </w:r>
      <w:proofErr w:type="spellStart"/>
      <w:r w:rsidR="00DA00DC">
        <w:t>Hadjilar</w:t>
      </w:r>
      <w:proofErr w:type="spellEnd"/>
      <w:r w:rsidR="00DA00DC">
        <w:t xml:space="preserve"> des choses que mon mari savait mieux que lui</w:t>
      </w:r>
      <w:r>
        <w:t> !</w:t>
      </w:r>
    </w:p>
    <w:p w14:paraId="329AAA23" w14:textId="77777777" w:rsidR="00DD1C38" w:rsidRDefault="00DD1C38" w:rsidP="00DA00DC">
      <w:r>
        <w:t>— </w:t>
      </w:r>
      <w:r w:rsidR="00DA00DC">
        <w:t>C</w:t>
      </w:r>
      <w:r>
        <w:t>’</w:t>
      </w:r>
      <w:r w:rsidR="00DA00DC">
        <w:t>est entendu</w:t>
      </w:r>
      <w:r>
        <w:t xml:space="preserve">. </w:t>
      </w:r>
      <w:r w:rsidR="00DA00DC">
        <w:t>Mais à moi</w:t>
      </w:r>
      <w:r>
        <w:t xml:space="preserve"> ? </w:t>
      </w:r>
      <w:r w:rsidR="00DA00DC">
        <w:t>Te surveillant comme il n</w:t>
      </w:r>
      <w:r>
        <w:t>’</w:t>
      </w:r>
      <w:r w:rsidR="00DA00DC">
        <w:t>a jamais cessé de le faire</w:t>
      </w:r>
      <w:r>
        <w:t xml:space="preserve">, </w:t>
      </w:r>
      <w:r w:rsidR="00DA00DC">
        <w:t>il a connu mon existence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> ?</w:t>
      </w:r>
    </w:p>
    <w:p w14:paraId="5D175AB8" w14:textId="77777777" w:rsidR="00DD1C38" w:rsidRDefault="00DD1C38" w:rsidP="00DA00DC">
      <w:r>
        <w:t>— </w:t>
      </w:r>
      <w:r w:rsidR="00DA00DC">
        <w:t>Qui te dit qu</w:t>
      </w:r>
      <w:r>
        <w:t>’</w:t>
      </w:r>
      <w:r w:rsidR="00DA00DC">
        <w:t>il n</w:t>
      </w:r>
      <w:r>
        <w:t>’</w:t>
      </w:r>
      <w:r w:rsidR="00DA00DC">
        <w:t>a pas essayé</w:t>
      </w:r>
      <w:r>
        <w:t> ?…</w:t>
      </w:r>
    </w:p>
    <w:p w14:paraId="760755D3" w14:textId="77777777" w:rsidR="00DD1C38" w:rsidRDefault="00DD1C38" w:rsidP="00DA00DC">
      <w:r>
        <w:t>— </w:t>
      </w:r>
      <w:r w:rsidR="00DA00DC">
        <w:t>Et alors</w:t>
      </w:r>
      <w:r>
        <w:t> ?</w:t>
      </w:r>
    </w:p>
    <w:p w14:paraId="1B95F815" w14:textId="77777777" w:rsidR="00DD1C38" w:rsidRDefault="00DD1C38" w:rsidP="00DA00DC">
      <w:r>
        <w:t>— </w:t>
      </w:r>
      <w:r w:rsidR="00DA00DC">
        <w:t>Il n</w:t>
      </w:r>
      <w:r>
        <w:t>’</w:t>
      </w:r>
      <w:r w:rsidR="00DA00DC">
        <w:t>a pas insisté davantage</w:t>
      </w:r>
      <w:r>
        <w:t xml:space="preserve">… </w:t>
      </w:r>
      <w:r w:rsidR="00DA00DC">
        <w:t>Je l</w:t>
      </w:r>
      <w:r>
        <w:t>’</w:t>
      </w:r>
      <w:r w:rsidR="00DA00DC">
        <w:t>avais prévenu que je prendrais les devants</w:t>
      </w:r>
      <w:r>
        <w:t xml:space="preserve">, </w:t>
      </w:r>
      <w:r w:rsidR="00DA00DC">
        <w:t>que je te dirais tout</w:t>
      </w:r>
      <w:r>
        <w:t>.</w:t>
      </w:r>
    </w:p>
    <w:p w14:paraId="34E8B313" w14:textId="77777777" w:rsidR="00DD1C38" w:rsidRDefault="00DD1C38" w:rsidP="00DA00DC">
      <w:r>
        <w:t>— </w:t>
      </w:r>
      <w:r w:rsidR="00DA00DC">
        <w:t>Tout</w:t>
      </w:r>
      <w:r>
        <w:t> ?</w:t>
      </w:r>
    </w:p>
    <w:p w14:paraId="2586BDD5" w14:textId="77777777" w:rsidR="00DD1C38" w:rsidRDefault="00DD1C38" w:rsidP="00DA00DC">
      <w:r>
        <w:t>— </w:t>
      </w:r>
      <w:r w:rsidR="00DA00DC">
        <w:t>Oui</w:t>
      </w:r>
      <w:r>
        <w:t xml:space="preserve"> ! </w:t>
      </w:r>
      <w:r w:rsidR="00DA00DC">
        <w:t>fit-elle</w:t>
      </w:r>
      <w:r>
        <w:t xml:space="preserve">, </w:t>
      </w:r>
      <w:r w:rsidR="00DA00DC">
        <w:t>baissant la tête</w:t>
      </w:r>
      <w:r>
        <w:t>.</w:t>
      </w:r>
    </w:p>
    <w:p w14:paraId="2F9EE20E" w14:textId="5E2AA848" w:rsidR="00DA00DC" w:rsidRDefault="00DD1C38" w:rsidP="00DA00DC">
      <w:r>
        <w:t>— </w:t>
      </w:r>
      <w:r w:rsidR="00DA00DC">
        <w:t>Tout</w:t>
      </w:r>
      <w:r>
        <w:t xml:space="preserve"> ? </w:t>
      </w:r>
      <w:r w:rsidR="00DA00DC">
        <w:t>répéta-t-il avec une douceur infinie</w:t>
      </w:r>
      <w:r>
        <w:t xml:space="preserve">. </w:t>
      </w:r>
      <w:r w:rsidR="00DA00DC">
        <w:t>C</w:t>
      </w:r>
      <w:r>
        <w:t>’</w:t>
      </w:r>
      <w:r w:rsidR="00DA00DC">
        <w:t>est-à-dire ce que tu veux que Ménétrier n</w:t>
      </w:r>
      <w:r>
        <w:t>’</w:t>
      </w:r>
      <w:r w:rsidR="00DA00DC">
        <w:t>apprenne jamais</w:t>
      </w:r>
      <w:r>
        <w:t xml:space="preserve"> ? </w:t>
      </w:r>
      <w:r w:rsidR="00DA00DC">
        <w:t>J</w:t>
      </w:r>
      <w:r>
        <w:t>’</w:t>
      </w:r>
      <w:r w:rsidR="00DA00DC">
        <w:t>avais bien compris</w:t>
      </w:r>
      <w:r>
        <w:t xml:space="preserve">. </w:t>
      </w:r>
      <w:r w:rsidR="00DA00DC">
        <w:t>Je suis bien malheureux</w:t>
      </w:r>
      <w:r>
        <w:t xml:space="preserve">, </w:t>
      </w:r>
      <w:proofErr w:type="spellStart"/>
      <w:r w:rsidR="00DA00DC">
        <w:t>Armène</w:t>
      </w:r>
      <w:proofErr w:type="spellEnd"/>
      <w:r>
        <w:t xml:space="preserve">. </w:t>
      </w:r>
      <w:r w:rsidR="00DA00DC">
        <w:t>Embrasse-moi</w:t>
      </w:r>
      <w:r>
        <w:t>. »</w:t>
      </w:r>
    </w:p>
    <w:p w14:paraId="7D530E58" w14:textId="77777777" w:rsidR="00DA00DC" w:rsidRDefault="00DA00DC" w:rsidP="00DA00DC"/>
    <w:p w14:paraId="0D444D12" w14:textId="6F20B8A0" w:rsidR="00DD1C38" w:rsidRDefault="00DA00DC" w:rsidP="00DA00DC">
      <w:r>
        <w:t>Elle obéit</w:t>
      </w:r>
      <w:r w:rsidR="00DD1C38">
        <w:t xml:space="preserve">. </w:t>
      </w:r>
      <w:r>
        <w:t>Il vint se rasseoir en silence</w:t>
      </w:r>
      <w:r w:rsidR="00DD1C38">
        <w:t xml:space="preserve">. </w:t>
      </w:r>
      <w:r>
        <w:t>Désormais</w:t>
      </w:r>
      <w:r w:rsidR="00DD1C38">
        <w:t xml:space="preserve">, </w:t>
      </w:r>
      <w:r>
        <w:t>ils ne s</w:t>
      </w:r>
      <w:r w:rsidR="00DD1C38">
        <w:t>’</w:t>
      </w:r>
      <w:r>
        <w:t>adressèrent plus la parole</w:t>
      </w:r>
      <w:r w:rsidR="00DD1C38">
        <w:t>. M</w:t>
      </w:r>
      <w:r w:rsidR="00DD1C38" w:rsidRPr="00DD1C38">
        <w:rPr>
          <w:vertAlign w:val="superscript"/>
        </w:rPr>
        <w:t>me</w:t>
      </w:r>
      <w:r w:rsidR="00DD1C38">
        <w:t> </w:t>
      </w:r>
      <w:proofErr w:type="spellStart"/>
      <w:r>
        <w:t>Hadjilar</w:t>
      </w:r>
      <w:proofErr w:type="spellEnd"/>
      <w:r>
        <w:t xml:space="preserve"> avait fermé les yeux</w:t>
      </w:r>
      <w:r w:rsidR="00DD1C38">
        <w:t xml:space="preserve">. </w:t>
      </w:r>
      <w:r>
        <w:t>Ceux de Roche parcouraient la pièce</w:t>
      </w:r>
      <w:r w:rsidR="00DD1C38">
        <w:t xml:space="preserve">, </w:t>
      </w:r>
      <w:r>
        <w:t>au hasard</w:t>
      </w:r>
      <w:r w:rsidR="00DD1C38">
        <w:t xml:space="preserve">. </w:t>
      </w:r>
      <w:r>
        <w:t>Ils s</w:t>
      </w:r>
      <w:r w:rsidR="00DD1C38">
        <w:t>’</w:t>
      </w:r>
      <w:r>
        <w:t>arrêtèrent sur un guéridon où se trouvait</w:t>
      </w:r>
      <w:r w:rsidR="00DD1C38">
        <w:t xml:space="preserve">, </w:t>
      </w:r>
      <w:r>
        <w:t>à côté du seau à champagne</w:t>
      </w:r>
      <w:r w:rsidR="00DD1C38">
        <w:t xml:space="preserve">, </w:t>
      </w:r>
      <w:r>
        <w:t>un appareil téléphonique</w:t>
      </w:r>
      <w:r w:rsidR="00DD1C38">
        <w:t xml:space="preserve">, </w:t>
      </w:r>
      <w:r>
        <w:t>très nickelé</w:t>
      </w:r>
      <w:r w:rsidR="00DD1C38">
        <w:t xml:space="preserve">, </w:t>
      </w:r>
      <w:r>
        <w:t xml:space="preserve">très </w:t>
      </w:r>
      <w:r>
        <w:lastRenderedPageBreak/>
        <w:t>brillant</w:t>
      </w:r>
      <w:r w:rsidR="00DD1C38">
        <w:t xml:space="preserve">, </w:t>
      </w:r>
      <w:r>
        <w:t>avec un récepteur en ivoire</w:t>
      </w:r>
      <w:r w:rsidR="00DD1C38">
        <w:t xml:space="preserve">, </w:t>
      </w:r>
      <w:r>
        <w:t>très blanc aussi</w:t>
      </w:r>
      <w:r w:rsidR="00DD1C38">
        <w:t xml:space="preserve">. </w:t>
      </w:r>
      <w:r>
        <w:t>Une hirondelle pénétra dans la chambre</w:t>
      </w:r>
      <w:r w:rsidR="00DD1C38">
        <w:t xml:space="preserve">, </w:t>
      </w:r>
      <w:r>
        <w:t>tournoya un instant</w:t>
      </w:r>
      <w:r w:rsidR="00DD1C38">
        <w:t xml:space="preserve">, </w:t>
      </w:r>
      <w:r>
        <w:t>puis ressortit</w:t>
      </w:r>
      <w:r w:rsidR="00DD1C38">
        <w:t xml:space="preserve">. </w:t>
      </w:r>
      <w:r>
        <w:t>Roche pensa à celles d</w:t>
      </w:r>
      <w:r w:rsidR="00DD1C38">
        <w:t>’</w:t>
      </w:r>
      <w:proofErr w:type="spellStart"/>
      <w:r>
        <w:t>Afioun-Karahissar</w:t>
      </w:r>
      <w:proofErr w:type="spellEnd"/>
      <w:r w:rsidR="00DD1C38">
        <w:t xml:space="preserve">. </w:t>
      </w:r>
      <w:r>
        <w:t xml:space="preserve">Pourquoi </w:t>
      </w:r>
      <w:proofErr w:type="spellStart"/>
      <w:r>
        <w:t>Armène</w:t>
      </w:r>
      <w:proofErr w:type="spellEnd"/>
      <w:r w:rsidR="00DD1C38">
        <w:t xml:space="preserve">, </w:t>
      </w:r>
      <w:r>
        <w:t>alors si docile</w:t>
      </w:r>
      <w:r w:rsidR="00DD1C38">
        <w:t xml:space="preserve">, </w:t>
      </w:r>
      <w:r>
        <w:t>ne quittait-elle pas tout</w:t>
      </w:r>
      <w:r w:rsidR="00DD1C38">
        <w:t xml:space="preserve">, </w:t>
      </w:r>
      <w:r>
        <w:t>ne partait-elle pas avec lui</w:t>
      </w:r>
      <w:r w:rsidR="00DD1C38">
        <w:t> ?</w:t>
      </w:r>
    </w:p>
    <w:p w14:paraId="01A187F5" w14:textId="3D2D4888" w:rsidR="00DA00DC" w:rsidRDefault="00DA00DC" w:rsidP="00DA00DC"/>
    <w:p w14:paraId="03628CB5" w14:textId="77777777" w:rsidR="00DD1C38" w:rsidRDefault="00DA00DC" w:rsidP="00DA00DC">
      <w:r>
        <w:t>Le déclic</w:t>
      </w:r>
      <w:r w:rsidR="00DD1C38">
        <w:t> ?</w:t>
      </w:r>
    </w:p>
    <w:p w14:paraId="3E7EA8E9" w14:textId="3C5174CA" w:rsidR="00DD1C38" w:rsidRDefault="00DA00DC" w:rsidP="00DA00DC">
      <w:r>
        <w:t xml:space="preserve">Il regarda </w:t>
      </w:r>
      <w:r w:rsidR="00DD1C38">
        <w:t>M</w:t>
      </w:r>
      <w:r w:rsidR="00DD1C38" w:rsidRPr="00DD1C38">
        <w:rPr>
          <w:vertAlign w:val="superscript"/>
        </w:rPr>
        <w:t>me</w:t>
      </w:r>
      <w:r w:rsidR="00DD1C38">
        <w:t> </w:t>
      </w:r>
      <w:proofErr w:type="spellStart"/>
      <w:r>
        <w:t>Hadjilar</w:t>
      </w:r>
      <w:proofErr w:type="spellEnd"/>
      <w:r w:rsidR="00DD1C38">
        <w:t xml:space="preserve">, </w:t>
      </w:r>
      <w:r>
        <w:t>et il se sentit frémir tout à coup</w:t>
      </w:r>
      <w:r w:rsidR="00DD1C38">
        <w:t xml:space="preserve">. </w:t>
      </w:r>
      <w:r>
        <w:t>Les yeux d</w:t>
      </w:r>
      <w:r w:rsidR="00DD1C38">
        <w:t>’</w:t>
      </w:r>
      <w:proofErr w:type="spellStart"/>
      <w:r>
        <w:t>Armène</w:t>
      </w:r>
      <w:proofErr w:type="spellEnd"/>
      <w:r>
        <w:t xml:space="preserve"> étaient fixes</w:t>
      </w:r>
      <w:r w:rsidR="00DD1C38">
        <w:t xml:space="preserve">, </w:t>
      </w:r>
      <w:r>
        <w:t>fixes</w:t>
      </w:r>
      <w:r w:rsidR="00DD1C38">
        <w:t xml:space="preserve">. </w:t>
      </w:r>
      <w:r>
        <w:t>La direction que son regard suivait</w:t>
      </w:r>
      <w:r w:rsidR="00DD1C38">
        <w:t xml:space="preserve">, </w:t>
      </w:r>
      <w:r>
        <w:t>le sien la suivit également</w:t>
      </w:r>
      <w:r w:rsidR="00DD1C38">
        <w:t xml:space="preserve">. </w:t>
      </w:r>
      <w:r>
        <w:t>Ce qu</w:t>
      </w:r>
      <w:r w:rsidR="00DD1C38">
        <w:t>’</w:t>
      </w:r>
      <w:r>
        <w:t>il aperçut alors était une chose extraordinairement simple</w:t>
      </w:r>
      <w:r w:rsidR="00DD1C38">
        <w:t xml:space="preserve">, </w:t>
      </w:r>
      <w:r>
        <w:t>simple et terrifiante tout à la fois</w:t>
      </w:r>
      <w:r w:rsidR="00DD1C38">
        <w:t xml:space="preserve">. </w:t>
      </w:r>
      <w:r>
        <w:t>Oui</w:t>
      </w:r>
      <w:r w:rsidR="00DD1C38">
        <w:t xml:space="preserve">, </w:t>
      </w:r>
      <w:r>
        <w:t>là-haut</w:t>
      </w:r>
      <w:r w:rsidR="00DD1C38">
        <w:t xml:space="preserve">, </w:t>
      </w:r>
      <w:r>
        <w:t>en un coin du plafond</w:t>
      </w:r>
      <w:r w:rsidR="00DD1C38">
        <w:t xml:space="preserve">, </w:t>
      </w:r>
      <w:r>
        <w:t>une boîte couleur acajou</w:t>
      </w:r>
      <w:r w:rsidR="00DD1C38">
        <w:t xml:space="preserve">, </w:t>
      </w:r>
      <w:r>
        <w:t>tout bonnement</w:t>
      </w:r>
      <w:r w:rsidR="00DD1C38">
        <w:t xml:space="preserve">, </w:t>
      </w:r>
      <w:r>
        <w:t>avec un champignon de métal</w:t>
      </w:r>
      <w:r w:rsidR="00DD1C38">
        <w:t xml:space="preserve">, </w:t>
      </w:r>
      <w:r>
        <w:t>un timbre</w:t>
      </w:r>
      <w:r w:rsidR="00DD1C38">
        <w:t xml:space="preserve">, </w:t>
      </w:r>
      <w:r>
        <w:t>quoi</w:t>
      </w:r>
      <w:r w:rsidR="00DD1C38">
        <w:t xml:space="preserve"> ! </w:t>
      </w:r>
      <w:r>
        <w:t>dont on distinguait à merveille le battant</w:t>
      </w:r>
      <w:r w:rsidR="00DD1C38">
        <w:t xml:space="preserve">, </w:t>
      </w:r>
      <w:r>
        <w:t>le timbre de la sonnerie téléphonique</w:t>
      </w:r>
      <w:r w:rsidR="00DD1C38">
        <w:t> !…</w:t>
      </w:r>
    </w:p>
    <w:p w14:paraId="27FCB53C" w14:textId="76BCA7CF" w:rsidR="00DA00DC" w:rsidRDefault="00DA00DC" w:rsidP="00DA00DC"/>
    <w:p w14:paraId="7BE39B8C" w14:textId="77777777" w:rsidR="00DD1C38" w:rsidRDefault="00DA00DC" w:rsidP="00DA00DC">
      <w:r>
        <w:t>Ce battant</w:t>
      </w:r>
      <w:r w:rsidR="00DD1C38">
        <w:t xml:space="preserve">, </w:t>
      </w:r>
      <w:r>
        <w:t>ils le virent se relever</w:t>
      </w:r>
      <w:r w:rsidR="00DD1C38">
        <w:t xml:space="preserve">, </w:t>
      </w:r>
      <w:r>
        <w:t>oh</w:t>
      </w:r>
      <w:r w:rsidR="00DD1C38">
        <w:t xml:space="preserve"> ! </w:t>
      </w:r>
      <w:r>
        <w:t>pas de beaucoup</w:t>
      </w:r>
      <w:r w:rsidR="00DD1C38">
        <w:t xml:space="preserve">, </w:t>
      </w:r>
      <w:r>
        <w:t>d</w:t>
      </w:r>
      <w:r w:rsidR="00DD1C38">
        <w:t>’</w:t>
      </w:r>
      <w:r>
        <w:t>un</w:t>
      </w:r>
      <w:r w:rsidR="00DD1C38">
        <w:t xml:space="preserve">, </w:t>
      </w:r>
      <w:r>
        <w:t>de deux centimètres tout au plus</w:t>
      </w:r>
      <w:r w:rsidR="00DD1C38">
        <w:t xml:space="preserve">, </w:t>
      </w:r>
      <w:r>
        <w:t>peut-être</w:t>
      </w:r>
      <w:r w:rsidR="00DD1C38">
        <w:t xml:space="preserve">… </w:t>
      </w:r>
      <w:r>
        <w:t>Une seconde</w:t>
      </w:r>
      <w:r w:rsidR="00DD1C38">
        <w:t xml:space="preserve">, </w:t>
      </w:r>
      <w:r>
        <w:t>ainsi en l</w:t>
      </w:r>
      <w:r w:rsidR="00DD1C38">
        <w:t>’</w:t>
      </w:r>
      <w:r>
        <w:t>air</w:t>
      </w:r>
      <w:r w:rsidR="00DD1C38">
        <w:t xml:space="preserve">, </w:t>
      </w:r>
      <w:r>
        <w:t>il parut hésiter</w:t>
      </w:r>
      <w:r w:rsidR="00DD1C38">
        <w:t>…</w:t>
      </w:r>
    </w:p>
    <w:p w14:paraId="2EA6CDE1" w14:textId="1C22BE1A" w:rsidR="00DA00DC" w:rsidRDefault="00DA00DC" w:rsidP="00DA00DC"/>
    <w:p w14:paraId="7393F32A" w14:textId="77777777" w:rsidR="00DD1C38" w:rsidRDefault="00DA00DC" w:rsidP="00DA00DC">
      <w:r>
        <w:t>Et puis</w:t>
      </w:r>
      <w:r w:rsidR="00DD1C38">
        <w:t xml:space="preserve">, </w:t>
      </w:r>
      <w:r>
        <w:t>stridente</w:t>
      </w:r>
      <w:r w:rsidR="00DD1C38">
        <w:t xml:space="preserve">, </w:t>
      </w:r>
      <w:r>
        <w:t>inexorable</w:t>
      </w:r>
      <w:r w:rsidR="00DD1C38">
        <w:t xml:space="preserve">, </w:t>
      </w:r>
      <w:r>
        <w:t>la sonnerie se mit à sonner</w:t>
      </w:r>
      <w:r w:rsidR="00DD1C38">
        <w:t>.</w:t>
      </w:r>
    </w:p>
    <w:p w14:paraId="1D2D19A7" w14:textId="65D33B39" w:rsidR="00DA00DC" w:rsidRDefault="00DA00DC" w:rsidP="00DD1C38">
      <w:pPr>
        <w:pStyle w:val="Titre1"/>
        <w:numPr>
          <w:ilvl w:val="0"/>
          <w:numId w:val="16"/>
        </w:numPr>
        <w:ind w:firstLine="0"/>
      </w:pPr>
      <w:bookmarkStart w:id="37" w:name="__RefHeading___Toc367651728"/>
      <w:bookmarkStart w:id="38" w:name="_Toc194342881"/>
      <w:bookmarkEnd w:id="37"/>
      <w:r>
        <w:lastRenderedPageBreak/>
        <w:t>XVIII</w:t>
      </w:r>
      <w:bookmarkEnd w:id="38"/>
    </w:p>
    <w:p w14:paraId="119A8FA9" w14:textId="77777777" w:rsidR="00DD1C38" w:rsidRDefault="00DD1C38" w:rsidP="00DA00DC">
      <w:r>
        <w:t>« </w:t>
      </w:r>
      <w:r w:rsidR="00DA00DC">
        <w:t>Courage</w:t>
      </w:r>
      <w:r>
        <w:t xml:space="preserve">, </w:t>
      </w:r>
      <w:proofErr w:type="spellStart"/>
      <w:r w:rsidR="00DA00DC">
        <w:t>Armène</w:t>
      </w:r>
      <w:proofErr w:type="spellEnd"/>
      <w:r>
        <w:t> ! »</w:t>
      </w:r>
      <w:r w:rsidR="00DA00DC">
        <w:t xml:space="preserve"> murmura Roche</w:t>
      </w:r>
      <w:r>
        <w:t>.</w:t>
      </w:r>
    </w:p>
    <w:p w14:paraId="6E099B8C" w14:textId="0DE47CF6" w:rsidR="00DA00DC" w:rsidRDefault="00DA00DC" w:rsidP="00DA00DC"/>
    <w:p w14:paraId="3AC45DB6" w14:textId="6379E271" w:rsidR="00DD1C38" w:rsidRDefault="00DA00DC" w:rsidP="00DA00DC">
      <w:r>
        <w:t>Il se dirigea vers le guéridon</w:t>
      </w:r>
      <w:r w:rsidR="00DD1C38">
        <w:t xml:space="preserve">. </w:t>
      </w:r>
      <w:r>
        <w:t>Avec les mêmes précautions qu</w:t>
      </w:r>
      <w:r w:rsidR="00DD1C38">
        <w:t>’</w:t>
      </w:r>
      <w:r>
        <w:t>il aurait mises à manipuler une grenade</w:t>
      </w:r>
      <w:r w:rsidR="00DD1C38">
        <w:t xml:space="preserve">, </w:t>
      </w:r>
      <w:r>
        <w:t>il s</w:t>
      </w:r>
      <w:r w:rsidR="00DD1C38">
        <w:t>’</w:t>
      </w:r>
      <w:r>
        <w:t>empara du redoutable appareil téléphonique</w:t>
      </w:r>
      <w:r w:rsidR="00DD1C38">
        <w:t xml:space="preserve">, </w:t>
      </w:r>
      <w:r>
        <w:t>déroula méticuleusement la brassée de cordon caoutchouté pendue à l</w:t>
      </w:r>
      <w:r w:rsidR="00DD1C38">
        <w:t>’</w:t>
      </w:r>
      <w:r>
        <w:t>un de ses crochets</w:t>
      </w:r>
      <w:r w:rsidR="00DD1C38">
        <w:t xml:space="preserve">. </w:t>
      </w:r>
      <w:r>
        <w:t>Puis</w:t>
      </w:r>
      <w:r w:rsidR="00DD1C38">
        <w:t xml:space="preserve">, </w:t>
      </w:r>
      <w:r>
        <w:t xml:space="preserve">il revint vers </w:t>
      </w:r>
      <w:r w:rsidR="00DD1C38">
        <w:t>M</w:t>
      </w:r>
      <w:r w:rsidR="00DD1C38" w:rsidRPr="00DD1C38">
        <w:rPr>
          <w:vertAlign w:val="superscript"/>
        </w:rPr>
        <w:t>me</w:t>
      </w:r>
      <w:r w:rsidR="00DD1C38">
        <w:t> </w:t>
      </w:r>
      <w:proofErr w:type="spellStart"/>
      <w:r>
        <w:t>Hadjilar</w:t>
      </w:r>
      <w:proofErr w:type="spellEnd"/>
      <w:r w:rsidR="00DD1C38">
        <w:t>.</w:t>
      </w:r>
    </w:p>
    <w:p w14:paraId="6D1811F7" w14:textId="77777777" w:rsidR="00DD1C38" w:rsidRDefault="00DA00DC" w:rsidP="00DA00DC">
      <w:r>
        <w:t>La sonnerie retentissait toujours</w:t>
      </w:r>
      <w:r w:rsidR="00DD1C38">
        <w:t>.</w:t>
      </w:r>
    </w:p>
    <w:p w14:paraId="049C0E70" w14:textId="77777777" w:rsidR="00DD1C38" w:rsidRDefault="00DD1C38" w:rsidP="00DA00DC">
      <w:r>
        <w:t>« </w:t>
      </w:r>
      <w:r w:rsidR="00DA00DC">
        <w:t>Courage</w:t>
      </w:r>
      <w:r>
        <w:t> ! »</w:t>
      </w:r>
      <w:r w:rsidR="00DA00DC">
        <w:t xml:space="preserve"> répéta-t-il à mi-voix</w:t>
      </w:r>
      <w:r>
        <w:t>.</w:t>
      </w:r>
    </w:p>
    <w:p w14:paraId="1A8458A6" w14:textId="77777777" w:rsidR="00DD1C38" w:rsidRDefault="00DA00DC" w:rsidP="00DA00DC">
      <w:r>
        <w:t>Le pauvre regard qu</w:t>
      </w:r>
      <w:r w:rsidR="00DD1C38">
        <w:t>’</w:t>
      </w:r>
      <w:r>
        <w:t>elle lui lança lui fit peur</w:t>
      </w:r>
      <w:r w:rsidR="00DD1C38">
        <w:t xml:space="preserve">. </w:t>
      </w:r>
      <w:r>
        <w:t>Il se demanda si elle allait seulement pouvoir parler</w:t>
      </w:r>
      <w:r w:rsidR="00DD1C38">
        <w:t>.</w:t>
      </w:r>
    </w:p>
    <w:p w14:paraId="6DFFE790" w14:textId="71E287E5" w:rsidR="00DA00DC" w:rsidRDefault="00DA00DC" w:rsidP="00DA00DC"/>
    <w:p w14:paraId="0D637B6F" w14:textId="1820CFFF" w:rsidR="00DA00DC" w:rsidRDefault="00DD1C38" w:rsidP="00DA00DC">
      <w:r>
        <w:t>« </w:t>
      </w:r>
      <w:r w:rsidR="00DA00DC">
        <w:t>Allô</w:t>
      </w:r>
      <w:r>
        <w:t xml:space="preserve"> ? </w:t>
      </w:r>
      <w:r w:rsidR="00DA00DC">
        <w:t>Oui</w:t>
      </w:r>
      <w:r>
        <w:t xml:space="preserve">, </w:t>
      </w:r>
      <w:r w:rsidR="00DA00DC">
        <w:t>c</w:t>
      </w:r>
      <w:r>
        <w:t>’</w:t>
      </w:r>
      <w:r w:rsidR="00DA00DC">
        <w:t>est bien moi</w:t>
      </w:r>
      <w:r>
        <w:t xml:space="preserve"> ! – </w:t>
      </w:r>
      <w:r w:rsidR="00DA00DC">
        <w:t>Oui</w:t>
      </w:r>
      <w:r>
        <w:t xml:space="preserve">, </w:t>
      </w:r>
      <w:r w:rsidR="00DA00DC">
        <w:t>je vous reconnais</w:t>
      </w:r>
      <w:r>
        <w:t xml:space="preserve">. – </w:t>
      </w:r>
      <w:r w:rsidR="00DA00DC">
        <w:t>Parfaitement</w:t>
      </w:r>
      <w:r>
        <w:t xml:space="preserve">, </w:t>
      </w:r>
      <w:r w:rsidR="00DA00DC">
        <w:t>je l</w:t>
      </w:r>
      <w:r>
        <w:t>’</w:t>
      </w:r>
      <w:r w:rsidR="00DA00DC">
        <w:t>ai bien reçue</w:t>
      </w:r>
      <w:r>
        <w:t xml:space="preserve">. – </w:t>
      </w:r>
      <w:r w:rsidR="00DA00DC">
        <w:t>Étonnée</w:t>
      </w:r>
      <w:r>
        <w:t xml:space="preserve"> ? </w:t>
      </w:r>
      <w:r w:rsidR="00DA00DC">
        <w:t>Non pas trop</w:t>
      </w:r>
      <w:r>
        <w:t xml:space="preserve">. </w:t>
      </w:r>
      <w:r w:rsidR="00DA00DC">
        <w:t>C</w:t>
      </w:r>
      <w:r>
        <w:t>’</w:t>
      </w:r>
      <w:r w:rsidR="00DA00DC">
        <w:t>est-à-dire que cependant</w:t>
      </w:r>
      <w:r>
        <w:t xml:space="preserve">… – </w:t>
      </w:r>
      <w:r w:rsidR="00DA00DC">
        <w:t>Si je suis souffrante</w:t>
      </w:r>
      <w:r>
        <w:t xml:space="preserve"> ? </w:t>
      </w:r>
      <w:r w:rsidR="00DA00DC">
        <w:t>Non</w:t>
      </w:r>
      <w:r>
        <w:t xml:space="preserve">, </w:t>
      </w:r>
      <w:r w:rsidR="00DA00DC">
        <w:t>pourquoi cela</w:t>
      </w:r>
      <w:r>
        <w:t xml:space="preserve"> ? – </w:t>
      </w:r>
      <w:r w:rsidR="00DA00DC">
        <w:t>Un peu d</w:t>
      </w:r>
      <w:r>
        <w:t>’</w:t>
      </w:r>
      <w:r w:rsidR="00DA00DC">
        <w:t>émotion</w:t>
      </w:r>
      <w:r>
        <w:t xml:space="preserve">, </w:t>
      </w:r>
      <w:r w:rsidR="00DA00DC">
        <w:t>peut-être</w:t>
      </w:r>
      <w:r>
        <w:t xml:space="preserve">, </w:t>
      </w:r>
      <w:r w:rsidR="00DA00DC">
        <w:t>à cause de la surprise</w:t>
      </w:r>
      <w:r>
        <w:t xml:space="preserve">… </w:t>
      </w:r>
      <w:r w:rsidR="00DA00DC">
        <w:t>Vous me comprenez</w:t>
      </w:r>
      <w:r>
        <w:t xml:space="preserve">, </w:t>
      </w:r>
      <w:r w:rsidR="00DA00DC">
        <w:t>oui</w:t>
      </w:r>
      <w:r>
        <w:t xml:space="preserve">, </w:t>
      </w:r>
      <w:r w:rsidR="00DA00DC">
        <w:t>enfin</w:t>
      </w:r>
      <w:r>
        <w:t> !… »</w:t>
      </w:r>
    </w:p>
    <w:p w14:paraId="3E94DA83" w14:textId="77777777" w:rsidR="00DD1C38" w:rsidRDefault="00DA00DC" w:rsidP="00DA00DC">
      <w:r>
        <w:t>Sa voix menaçait</w:t>
      </w:r>
      <w:r w:rsidR="00DD1C38">
        <w:t xml:space="preserve">, </w:t>
      </w:r>
      <w:r>
        <w:t>à chaque syllabe</w:t>
      </w:r>
      <w:r w:rsidR="00DD1C38">
        <w:t xml:space="preserve">, </w:t>
      </w:r>
      <w:r>
        <w:t>de se briser littéralement</w:t>
      </w:r>
      <w:r w:rsidR="00DD1C38">
        <w:t>.</w:t>
      </w:r>
    </w:p>
    <w:p w14:paraId="0B9AE448" w14:textId="6249A6E7" w:rsidR="00DA00DC" w:rsidRDefault="00DD1C38" w:rsidP="00DA00DC">
      <w:r>
        <w:t>« </w:t>
      </w:r>
      <w:r w:rsidR="00DA00DC">
        <w:t>Si je savais qu</w:t>
      </w:r>
      <w:r>
        <w:t>’</w:t>
      </w:r>
      <w:r w:rsidR="00DA00DC">
        <w:t>il devait venir demain à Tartous</w:t>
      </w:r>
      <w:r>
        <w:t xml:space="preserve"> ? </w:t>
      </w:r>
      <w:r w:rsidR="00DA00DC">
        <w:t>Bien sûr</w:t>
      </w:r>
      <w:r>
        <w:t xml:space="preserve">. </w:t>
      </w:r>
      <w:r w:rsidR="00DA00DC">
        <w:t>Qu</w:t>
      </w:r>
      <w:r>
        <w:t>’</w:t>
      </w:r>
      <w:r w:rsidR="00DA00DC">
        <w:t>est-ce que vous lui voulez</w:t>
      </w:r>
      <w:r>
        <w:t xml:space="preserve"> ? – </w:t>
      </w:r>
      <w:r w:rsidR="00DA00DC">
        <w:t>Vous dites</w:t>
      </w:r>
      <w:r>
        <w:t xml:space="preserve"> ? – </w:t>
      </w:r>
      <w:r w:rsidR="00DA00DC">
        <w:t>Oh</w:t>
      </w:r>
      <w:r>
        <w:t xml:space="preserve"> ! </w:t>
      </w:r>
      <w:r w:rsidR="00DA00DC">
        <w:t>mais c</w:t>
      </w:r>
      <w:r>
        <w:t>’</w:t>
      </w:r>
      <w:r w:rsidR="00DA00DC">
        <w:t>est infâme</w:t>
      </w:r>
      <w:r>
        <w:t xml:space="preserve"> ! </w:t>
      </w:r>
      <w:r w:rsidR="00DA00DC">
        <w:t>Est-ce que cela ne finira donc jamais</w:t>
      </w:r>
      <w:r>
        <w:t xml:space="preserve"> ? </w:t>
      </w:r>
      <w:r w:rsidR="00DA00DC">
        <w:t>Est-ce que vous n</w:t>
      </w:r>
      <w:r>
        <w:t>’</w:t>
      </w:r>
      <w:r w:rsidR="00DA00DC">
        <w:t>aurez jamais de pitié</w:t>
      </w:r>
      <w:r>
        <w:t xml:space="preserve"> ?… </w:t>
      </w:r>
      <w:r w:rsidR="00DA00DC">
        <w:t>D</w:t>
      </w:r>
      <w:r>
        <w:t>’</w:t>
      </w:r>
      <w:r w:rsidR="00DA00DC">
        <w:t>abord</w:t>
      </w:r>
      <w:r>
        <w:t xml:space="preserve">, </w:t>
      </w:r>
      <w:r w:rsidR="00DA00DC">
        <w:t>comment avez-vous su</w:t>
      </w:r>
      <w:r>
        <w:t> ? »</w:t>
      </w:r>
    </w:p>
    <w:p w14:paraId="76929FE8" w14:textId="77777777" w:rsidR="00DD1C38" w:rsidRDefault="00DA00DC" w:rsidP="00DA00DC">
      <w:r>
        <w:lastRenderedPageBreak/>
        <w:t>Un visage à ce point décomposé par la peur</w:t>
      </w:r>
      <w:r w:rsidR="00DD1C38">
        <w:t xml:space="preserve">, </w:t>
      </w:r>
      <w:r>
        <w:t>la peur toute nue</w:t>
      </w:r>
      <w:r w:rsidR="00DD1C38">
        <w:t xml:space="preserve">, </w:t>
      </w:r>
      <w:r>
        <w:t>l</w:t>
      </w:r>
      <w:r w:rsidR="00DD1C38">
        <w:t>’</w:t>
      </w:r>
      <w:r>
        <w:t>horrible peur</w:t>
      </w:r>
      <w:r w:rsidR="00DD1C38">
        <w:t xml:space="preserve">, </w:t>
      </w:r>
      <w:r>
        <w:t>Roche ne se rappelait pas en avoir vu</w:t>
      </w:r>
      <w:r w:rsidR="00DD1C38">
        <w:t xml:space="preserve">. </w:t>
      </w:r>
      <w:r>
        <w:t>Il lui saisit la main</w:t>
      </w:r>
      <w:r w:rsidR="00DD1C38">
        <w:t xml:space="preserve">. </w:t>
      </w:r>
      <w:r>
        <w:t>En même temps</w:t>
      </w:r>
      <w:r w:rsidR="00DD1C38">
        <w:t xml:space="preserve">, </w:t>
      </w:r>
      <w:r>
        <w:t>il se mettait un doigt sur les lèvres</w:t>
      </w:r>
      <w:r w:rsidR="00DD1C38">
        <w:t xml:space="preserve">. </w:t>
      </w:r>
      <w:r>
        <w:t>Il ne fallait point qu</w:t>
      </w:r>
      <w:r w:rsidR="00DD1C38">
        <w:t>’</w:t>
      </w:r>
      <w:r>
        <w:t>elle se laissât ainsi entraîner dans la discussion</w:t>
      </w:r>
      <w:r w:rsidR="00DD1C38">
        <w:t xml:space="preserve">, </w:t>
      </w:r>
      <w:r>
        <w:t>surtout qu</w:t>
      </w:r>
      <w:r w:rsidR="00DD1C38">
        <w:t>’</w:t>
      </w:r>
      <w:r>
        <w:t>elle lui donnât l</w:t>
      </w:r>
      <w:r w:rsidR="00DD1C38">
        <w:t>’</w:t>
      </w:r>
      <w:r>
        <w:t>impression de le redouter</w:t>
      </w:r>
      <w:r w:rsidR="00DD1C38">
        <w:t xml:space="preserve">, </w:t>
      </w:r>
      <w:r>
        <w:t>d</w:t>
      </w:r>
      <w:r w:rsidR="00DD1C38">
        <w:t>’</w:t>
      </w:r>
      <w:r>
        <w:t>être par avance sa proie</w:t>
      </w:r>
      <w:r w:rsidR="00DD1C38">
        <w:t xml:space="preserve">, </w:t>
      </w:r>
      <w:r>
        <w:t>à ce misérable interlocuteur invisible</w:t>
      </w:r>
      <w:r w:rsidR="00DD1C38">
        <w:t xml:space="preserve">. </w:t>
      </w:r>
      <w:r>
        <w:t>Désespérément</w:t>
      </w:r>
      <w:r w:rsidR="00DD1C38">
        <w:t xml:space="preserve">, </w:t>
      </w:r>
      <w:r>
        <w:t>il la suppliait des yeux</w:t>
      </w:r>
      <w:r w:rsidR="00DD1C38">
        <w:t xml:space="preserve">, </w:t>
      </w:r>
      <w:r>
        <w:t>il tentait de lui communiquer un peu de force dont elle avait tant besoin</w:t>
      </w:r>
      <w:r w:rsidR="00DD1C38">
        <w:t>.</w:t>
      </w:r>
    </w:p>
    <w:p w14:paraId="05122429" w14:textId="6F8FB153" w:rsidR="00DA00DC" w:rsidRDefault="00DD1C38" w:rsidP="00DA00DC">
      <w:r>
        <w:t>« </w:t>
      </w:r>
      <w:r w:rsidR="00DA00DC">
        <w:t>Quoi</w:t>
      </w:r>
      <w:r>
        <w:t xml:space="preserve"> ? – </w:t>
      </w:r>
      <w:r w:rsidR="00DA00DC">
        <w:t>D</w:t>
      </w:r>
      <w:r>
        <w:t>’</w:t>
      </w:r>
      <w:r w:rsidR="00DA00DC">
        <w:t>abord</w:t>
      </w:r>
      <w:r>
        <w:t xml:space="preserve">, </w:t>
      </w:r>
      <w:r w:rsidR="00DA00DC">
        <w:t>je vous défends de me parler ainsi</w:t>
      </w:r>
      <w:r>
        <w:t xml:space="preserve">. </w:t>
      </w:r>
      <w:r w:rsidR="00DA00DC">
        <w:t>Ah</w:t>
      </w:r>
      <w:r>
        <w:t xml:space="preserve"> ! </w:t>
      </w:r>
      <w:r w:rsidR="00DA00DC">
        <w:t>mon mari m</w:t>
      </w:r>
      <w:r>
        <w:t>’</w:t>
      </w:r>
      <w:r w:rsidR="00DA00DC">
        <w:t>avait bien prévenue</w:t>
      </w:r>
      <w:r>
        <w:t xml:space="preserve"> !… </w:t>
      </w:r>
      <w:r w:rsidR="00DA00DC">
        <w:t>Entre vos mains</w:t>
      </w:r>
      <w:r>
        <w:t xml:space="preserve"> ? </w:t>
      </w:r>
      <w:r w:rsidR="00DA00DC">
        <w:t>avez-vous dit</w:t>
      </w:r>
      <w:r>
        <w:t xml:space="preserve">. </w:t>
      </w:r>
      <w:r w:rsidR="00DA00DC">
        <w:t>Allons donc</w:t>
      </w:r>
      <w:r>
        <w:t xml:space="preserve">, </w:t>
      </w:r>
      <w:r w:rsidR="00DA00DC">
        <w:t>mais c</w:t>
      </w:r>
      <w:r>
        <w:t>’</w:t>
      </w:r>
      <w:r w:rsidR="00DA00DC">
        <w:t>est vous qui plutôt</w:t>
      </w:r>
      <w:r>
        <w:t xml:space="preserve"> !… </w:t>
      </w:r>
      <w:r w:rsidR="00DA00DC">
        <w:t>Vous ne savez pas ce que je peux</w:t>
      </w:r>
      <w:r>
        <w:t xml:space="preserve">, </w:t>
      </w:r>
      <w:r w:rsidR="00DA00DC">
        <w:t>ici</w:t>
      </w:r>
      <w:r>
        <w:t xml:space="preserve"> !… </w:t>
      </w:r>
      <w:r w:rsidR="00DA00DC">
        <w:t>Oh</w:t>
      </w:r>
      <w:r>
        <w:t xml:space="preserve"> ! </w:t>
      </w:r>
      <w:r w:rsidR="00DA00DC">
        <w:t>ce n</w:t>
      </w:r>
      <w:r>
        <w:t>’</w:t>
      </w:r>
      <w:r w:rsidR="00DA00DC">
        <w:t>est pas la peine de rire</w:t>
      </w:r>
      <w:r>
        <w:t xml:space="preserve"> ! </w:t>
      </w:r>
      <w:r w:rsidR="00DA00DC">
        <w:t>Je vous avertis que d</w:t>
      </w:r>
      <w:r>
        <w:t>’</w:t>
      </w:r>
      <w:r w:rsidR="00DA00DC">
        <w:t>un seul mot il m</w:t>
      </w:r>
      <w:r>
        <w:t>’</w:t>
      </w:r>
      <w:r w:rsidR="00DA00DC">
        <w:t>est aisé</w:t>
      </w:r>
      <w:r>
        <w:t xml:space="preserve">… – </w:t>
      </w:r>
      <w:r w:rsidR="00DA00DC">
        <w:t>Que dites-vous</w:t>
      </w:r>
      <w:r>
        <w:t xml:space="preserve"> ? </w:t>
      </w:r>
      <w:r w:rsidR="00DA00DC">
        <w:t>Que ce serait la meilleure façon de lui faire apprendre plus rapidement encore</w:t>
      </w:r>
      <w:r>
        <w:t xml:space="preserve"> ?… – </w:t>
      </w:r>
      <w:r w:rsidR="00DA00DC">
        <w:t>Oh</w:t>
      </w:r>
      <w:r>
        <w:t xml:space="preserve"> ! </w:t>
      </w:r>
      <w:r w:rsidR="00DA00DC">
        <w:t>vous ne ferez pas cela</w:t>
      </w:r>
      <w:r>
        <w:t xml:space="preserve"> ! </w:t>
      </w:r>
      <w:r w:rsidR="00DA00DC">
        <w:t>Vous ne le ferez pas</w:t>
      </w:r>
      <w:r>
        <w:t xml:space="preserve">. </w:t>
      </w:r>
      <w:r w:rsidR="00DA00DC">
        <w:t>Rappelez-vous</w:t>
      </w:r>
      <w:r>
        <w:t xml:space="preserve">, </w:t>
      </w:r>
      <w:r w:rsidR="00DA00DC">
        <w:t>je vous en supplie</w:t>
      </w:r>
      <w:r>
        <w:t xml:space="preserve"> ! </w:t>
      </w:r>
      <w:r w:rsidR="00DA00DC">
        <w:t>Que vous ai-je fait</w:t>
      </w:r>
      <w:r>
        <w:t xml:space="preserve"> ? </w:t>
      </w:r>
      <w:r w:rsidR="00DA00DC">
        <w:t>Je n</w:t>
      </w:r>
      <w:r>
        <w:t>’</w:t>
      </w:r>
      <w:r w:rsidR="00DA00DC">
        <w:t>ai jamais été mauvaise pour vous</w:t>
      </w:r>
      <w:r>
        <w:t xml:space="preserve"> ! </w:t>
      </w:r>
      <w:r w:rsidR="00DA00DC">
        <w:t>Au contraire</w:t>
      </w:r>
      <w:r>
        <w:t xml:space="preserve"> ? </w:t>
      </w:r>
      <w:r w:rsidR="00DA00DC">
        <w:t>dites-vous</w:t>
      </w:r>
      <w:r>
        <w:t xml:space="preserve">. </w:t>
      </w:r>
      <w:r w:rsidR="00DA00DC">
        <w:t>Ce n</w:t>
      </w:r>
      <w:r>
        <w:t>’</w:t>
      </w:r>
      <w:r w:rsidR="00DA00DC">
        <w:t>est pas la question</w:t>
      </w:r>
      <w:r>
        <w:t xml:space="preserve">. – </w:t>
      </w:r>
      <w:r w:rsidR="00DA00DC">
        <w:t>Quoi</w:t>
      </w:r>
      <w:r>
        <w:t xml:space="preserve"> ? – </w:t>
      </w:r>
      <w:r w:rsidR="00DA00DC">
        <w:t>Assez</w:t>
      </w:r>
      <w:r>
        <w:t xml:space="preserve"> ! </w:t>
      </w:r>
      <w:r w:rsidR="00DA00DC">
        <w:t>Taisez-vous</w:t>
      </w:r>
      <w:r>
        <w:t xml:space="preserve"> ! </w:t>
      </w:r>
      <w:r w:rsidR="00DA00DC">
        <w:t>Encore une fois</w:t>
      </w:r>
      <w:r>
        <w:t xml:space="preserve">, </w:t>
      </w:r>
      <w:r w:rsidR="00DA00DC">
        <w:t>je vous interdis</w:t>
      </w:r>
      <w:r>
        <w:t> !… »</w:t>
      </w:r>
    </w:p>
    <w:p w14:paraId="08A9991D" w14:textId="77777777" w:rsidR="00DD1C38" w:rsidRDefault="00DA00DC" w:rsidP="00DA00DC">
      <w:r>
        <w:t>Elle poussa un soupir étouffé</w:t>
      </w:r>
      <w:r w:rsidR="00DD1C38">
        <w:t xml:space="preserve">. </w:t>
      </w:r>
      <w:r>
        <w:t>Roche</w:t>
      </w:r>
      <w:r w:rsidR="00DD1C38">
        <w:t xml:space="preserve">, </w:t>
      </w:r>
      <w:r>
        <w:t>ne se contenant plus</w:t>
      </w:r>
      <w:r w:rsidR="00DD1C38">
        <w:t xml:space="preserve">, </w:t>
      </w:r>
      <w:r>
        <w:t>venait de s</w:t>
      </w:r>
      <w:r w:rsidR="00DD1C38">
        <w:t>’</w:t>
      </w:r>
      <w:r>
        <w:t>emparer de l</w:t>
      </w:r>
      <w:r w:rsidR="00DD1C38">
        <w:t>’</w:t>
      </w:r>
      <w:r>
        <w:t>écouteur libre</w:t>
      </w:r>
      <w:r w:rsidR="00DD1C38">
        <w:t xml:space="preserve">. </w:t>
      </w:r>
      <w:r>
        <w:t>Elle eut un geste affolé pour le repousser</w:t>
      </w:r>
      <w:r w:rsidR="00DD1C38">
        <w:t xml:space="preserve">, </w:t>
      </w:r>
      <w:r>
        <w:t>pour le lui reprendre</w:t>
      </w:r>
      <w:r w:rsidR="00DD1C38">
        <w:t xml:space="preserve">. </w:t>
      </w:r>
      <w:r>
        <w:t>Impitoyable</w:t>
      </w:r>
      <w:r w:rsidR="00DD1C38">
        <w:t xml:space="preserve">, </w:t>
      </w:r>
      <w:r>
        <w:t>il lui immobilisa le poignet</w:t>
      </w:r>
      <w:r w:rsidR="00DD1C38">
        <w:t>.</w:t>
      </w:r>
    </w:p>
    <w:p w14:paraId="7A683813" w14:textId="720D70B4" w:rsidR="00DA00DC" w:rsidRDefault="00DD1C38" w:rsidP="00DA00DC">
      <w:r>
        <w:t>« </w:t>
      </w:r>
      <w:r w:rsidR="00DA00DC">
        <w:t>Un mouvement de plus</w:t>
      </w:r>
      <w:r>
        <w:t xml:space="preserve">, </w:t>
      </w:r>
      <w:r w:rsidR="00DA00DC">
        <w:t>fit-il</w:t>
      </w:r>
      <w:r>
        <w:t xml:space="preserve">, </w:t>
      </w:r>
      <w:r w:rsidR="00DA00DC">
        <w:t>et je te préviens que c</w:t>
      </w:r>
      <w:r>
        <w:t>’</w:t>
      </w:r>
      <w:r w:rsidR="00DA00DC">
        <w:t>est moi qui vais lui parler</w:t>
      </w:r>
      <w:r>
        <w:t xml:space="preserve">, </w:t>
      </w:r>
      <w:r w:rsidR="00DA00DC">
        <w:t>entrer dans le jeu</w:t>
      </w:r>
      <w:r>
        <w:t xml:space="preserve">. </w:t>
      </w:r>
      <w:r w:rsidR="00DA00DC">
        <w:t>Allons</w:t>
      </w:r>
      <w:r>
        <w:t xml:space="preserve">, </w:t>
      </w:r>
      <w:r w:rsidR="00DA00DC">
        <w:t>allons</w:t>
      </w:r>
      <w:r>
        <w:t xml:space="preserve">, </w:t>
      </w:r>
      <w:r w:rsidR="00DA00DC">
        <w:t>continue</w:t>
      </w:r>
      <w:r>
        <w:t xml:space="preserve"> ! </w:t>
      </w:r>
      <w:r w:rsidR="00DA00DC">
        <w:t>Un peu de courage</w:t>
      </w:r>
      <w:r>
        <w:t xml:space="preserve">, </w:t>
      </w:r>
      <w:r w:rsidR="00DA00DC">
        <w:t>que diable</w:t>
      </w:r>
      <w:r>
        <w:t xml:space="preserve"> ! </w:t>
      </w:r>
      <w:r w:rsidR="00DA00DC">
        <w:t>C</w:t>
      </w:r>
      <w:r>
        <w:t>’</w:t>
      </w:r>
      <w:r w:rsidR="00DA00DC">
        <w:t>est ton bonheur qui est en cause</w:t>
      </w:r>
      <w:r>
        <w:t xml:space="preserve">, </w:t>
      </w:r>
      <w:r w:rsidR="00DA00DC">
        <w:t>et non pas le mien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> ? »</w:t>
      </w:r>
    </w:p>
    <w:p w14:paraId="2127CD25" w14:textId="77777777" w:rsidR="00DD1C38" w:rsidRDefault="00DA00DC" w:rsidP="00DA00DC">
      <w:r>
        <w:t>Domptée</w:t>
      </w:r>
      <w:r w:rsidR="00DD1C38">
        <w:t xml:space="preserve">, </w:t>
      </w:r>
      <w:r>
        <w:t>elle avait repris l</w:t>
      </w:r>
      <w:r w:rsidR="00DD1C38">
        <w:t>’</w:t>
      </w:r>
      <w:r>
        <w:t>appareil</w:t>
      </w:r>
      <w:r w:rsidR="00DD1C38">
        <w:t xml:space="preserve">. </w:t>
      </w:r>
      <w:r>
        <w:t>On eût dit que sa voix s</w:t>
      </w:r>
      <w:r w:rsidR="00DD1C38">
        <w:t>’</w:t>
      </w:r>
      <w:r>
        <w:t>était un peu raffermie</w:t>
      </w:r>
      <w:r w:rsidR="00DD1C38">
        <w:t>.</w:t>
      </w:r>
    </w:p>
    <w:p w14:paraId="1EE9EDEC" w14:textId="6D639A6A" w:rsidR="00DA00DC" w:rsidRDefault="00DD1C38" w:rsidP="00DA00DC">
      <w:r>
        <w:lastRenderedPageBreak/>
        <w:t>« </w:t>
      </w:r>
      <w:r w:rsidR="00DA00DC">
        <w:t>Moi aussi</w:t>
      </w:r>
      <w:r>
        <w:t xml:space="preserve">, </w:t>
      </w:r>
      <w:r w:rsidR="00DA00DC">
        <w:t>je croyais qu</w:t>
      </w:r>
      <w:r>
        <w:t>’</w:t>
      </w:r>
      <w:r w:rsidR="00DA00DC">
        <w:t>on avait coupé</w:t>
      </w:r>
      <w:r>
        <w:t xml:space="preserve">. – </w:t>
      </w:r>
      <w:r w:rsidR="00DA00DC">
        <w:t>Oui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, </w:t>
      </w:r>
      <w:r w:rsidR="00DA00DC">
        <w:t>c</w:t>
      </w:r>
      <w:r>
        <w:t>’</w:t>
      </w:r>
      <w:r w:rsidR="00DA00DC">
        <w:t>est insupportable</w:t>
      </w:r>
      <w:r>
        <w:t xml:space="preserve"> ! – </w:t>
      </w:r>
      <w:r w:rsidR="00DA00DC">
        <w:t>C</w:t>
      </w:r>
      <w:r>
        <w:t>’</w:t>
      </w:r>
      <w:r w:rsidR="00DA00DC">
        <w:t>est justement ce que j</w:t>
      </w:r>
      <w:r>
        <w:t>’</w:t>
      </w:r>
      <w:r w:rsidR="00DA00DC">
        <w:t>allais vous dire</w:t>
      </w:r>
      <w:r>
        <w:t xml:space="preserve"> : </w:t>
      </w:r>
      <w:r w:rsidR="00DA00DC">
        <w:t>nous n</w:t>
      </w:r>
      <w:r>
        <w:t>’</w:t>
      </w:r>
      <w:r w:rsidR="00DA00DC">
        <w:t>allons pas régler cette affaire par téléphone</w:t>
      </w:r>
      <w:r>
        <w:t xml:space="preserve">, </w:t>
      </w:r>
      <w:r w:rsidR="00DA00DC">
        <w:t>comme cela</w:t>
      </w:r>
      <w:r>
        <w:t xml:space="preserve">. </w:t>
      </w:r>
      <w:r w:rsidR="00DA00DC">
        <w:t>Me voir</w:t>
      </w:r>
      <w:r>
        <w:t xml:space="preserve">, </w:t>
      </w:r>
      <w:r w:rsidR="00DA00DC">
        <w:t>c</w:t>
      </w:r>
      <w:r>
        <w:t>’</w:t>
      </w:r>
      <w:r w:rsidR="00DA00DC">
        <w:t>est bien ce que vous voulez</w:t>
      </w:r>
      <w:r>
        <w:t xml:space="preserve"> ? </w:t>
      </w:r>
      <w:r w:rsidR="00DA00DC">
        <w:t>Je crois</w:t>
      </w:r>
      <w:r>
        <w:t xml:space="preserve">, </w:t>
      </w:r>
      <w:r w:rsidR="00DA00DC">
        <w:t>en effet</w:t>
      </w:r>
      <w:r>
        <w:t xml:space="preserve">, </w:t>
      </w:r>
      <w:r w:rsidR="00DA00DC">
        <w:t>que c</w:t>
      </w:r>
      <w:r>
        <w:t>’</w:t>
      </w:r>
      <w:r w:rsidR="00DA00DC">
        <w:t>est indispensable</w:t>
      </w:r>
      <w:r>
        <w:t xml:space="preserve">. – </w:t>
      </w:r>
      <w:r w:rsidR="00DA00DC">
        <w:t>Vite</w:t>
      </w:r>
      <w:r>
        <w:t xml:space="preserve">, </w:t>
      </w:r>
      <w:r w:rsidR="00DA00DC">
        <w:t>alors</w:t>
      </w:r>
      <w:r>
        <w:t xml:space="preserve">, </w:t>
      </w:r>
      <w:r w:rsidR="00DA00DC">
        <w:t>le plus vite possible</w:t>
      </w:r>
      <w:r>
        <w:t xml:space="preserve"> ! </w:t>
      </w:r>
      <w:r w:rsidR="00DA00DC">
        <w:t>Plus tôt ce sera fini</w:t>
      </w:r>
      <w:r>
        <w:t xml:space="preserve"> !… </w:t>
      </w:r>
      <w:r w:rsidR="00DA00DC">
        <w:t>Vous pouvez venir quand vous voudrez</w:t>
      </w:r>
      <w:r>
        <w:t xml:space="preserve">. </w:t>
      </w:r>
      <w:r w:rsidR="00DA00DC">
        <w:t>Je ne sortirai pas de toute la journée</w:t>
      </w:r>
      <w:r>
        <w:t xml:space="preserve">. – </w:t>
      </w:r>
      <w:r w:rsidR="00DA00DC">
        <w:t>Comment</w:t>
      </w:r>
      <w:r>
        <w:t xml:space="preserve">, </w:t>
      </w:r>
      <w:r w:rsidR="00DA00DC">
        <w:t>vous ne voulez pas venir chez moi</w:t>
      </w:r>
      <w:r>
        <w:t xml:space="preserve"> ? – </w:t>
      </w:r>
      <w:r w:rsidR="00DA00DC">
        <w:t>C</w:t>
      </w:r>
      <w:r>
        <w:t>’</w:t>
      </w:r>
      <w:r w:rsidR="00DA00DC">
        <w:t>est à cause de ce que je vous ai dit tout à l</w:t>
      </w:r>
      <w:r>
        <w:t>’</w:t>
      </w:r>
      <w:r w:rsidR="00DA00DC">
        <w:t>heure</w:t>
      </w:r>
      <w:r>
        <w:t xml:space="preserve"> ? </w:t>
      </w:r>
      <w:r w:rsidR="00DA00DC">
        <w:t>Il ne faut pas trop faire attention</w:t>
      </w:r>
      <w:r>
        <w:t xml:space="preserve">, </w:t>
      </w:r>
      <w:r w:rsidR="00DA00DC">
        <w:t>vous savez</w:t>
      </w:r>
      <w:r>
        <w:t xml:space="preserve">. – </w:t>
      </w:r>
      <w:r w:rsidR="00DA00DC">
        <w:t>Bien</w:t>
      </w:r>
      <w:r>
        <w:t xml:space="preserve">, </w:t>
      </w:r>
      <w:r w:rsidR="00DA00DC">
        <w:t>bien</w:t>
      </w:r>
      <w:r>
        <w:t xml:space="preserve">, </w:t>
      </w:r>
      <w:r w:rsidR="00DA00DC">
        <w:t>je n</w:t>
      </w:r>
      <w:r>
        <w:t>’</w:t>
      </w:r>
      <w:r w:rsidR="00DA00DC">
        <w:t>insiste pas</w:t>
      </w:r>
      <w:r>
        <w:t xml:space="preserve">. </w:t>
      </w:r>
      <w:r w:rsidR="00DA00DC">
        <w:t>À votre aise</w:t>
      </w:r>
      <w:r>
        <w:t xml:space="preserve">, </w:t>
      </w:r>
      <w:r w:rsidR="00DA00DC">
        <w:t>c</w:t>
      </w:r>
      <w:r>
        <w:t>’</w:t>
      </w:r>
      <w:r w:rsidR="00DA00DC">
        <w:t>est entendu</w:t>
      </w:r>
      <w:r>
        <w:t xml:space="preserve">. </w:t>
      </w:r>
      <w:r w:rsidR="00DA00DC">
        <w:t>Mais où</w:t>
      </w:r>
      <w:r>
        <w:t xml:space="preserve">, </w:t>
      </w:r>
      <w:r w:rsidR="00DA00DC">
        <w:t>alors</w:t>
      </w:r>
      <w:r>
        <w:t xml:space="preserve"> ? – </w:t>
      </w:r>
      <w:r w:rsidR="00DA00DC">
        <w:t>Oui</w:t>
      </w:r>
      <w:r>
        <w:t xml:space="preserve">, </w:t>
      </w:r>
      <w:r w:rsidR="00DA00DC">
        <w:t>je sais où c</w:t>
      </w:r>
      <w:r>
        <w:t>’</w:t>
      </w:r>
      <w:r w:rsidR="00DA00DC">
        <w:t>est</w:t>
      </w:r>
      <w:r>
        <w:t xml:space="preserve">. </w:t>
      </w:r>
      <w:r w:rsidR="00DA00DC">
        <w:t>Et vous croyez que là nous ne serons pas dérangés</w:t>
      </w:r>
      <w:r>
        <w:t xml:space="preserve"> ? – </w:t>
      </w:r>
      <w:r w:rsidR="00DA00DC">
        <w:t>Oui</w:t>
      </w:r>
      <w:r>
        <w:t xml:space="preserve">, </w:t>
      </w:r>
      <w:r w:rsidR="00DA00DC">
        <w:t>j</w:t>
      </w:r>
      <w:r>
        <w:t>’</w:t>
      </w:r>
      <w:r w:rsidR="00DA00DC">
        <w:t>y suis montée deux ou trois fois</w:t>
      </w:r>
      <w:r>
        <w:t xml:space="preserve">. – </w:t>
      </w:r>
      <w:r w:rsidR="00DA00DC">
        <w:t>Bon</w:t>
      </w:r>
      <w:r>
        <w:t xml:space="preserve"> ! </w:t>
      </w:r>
      <w:r w:rsidR="00DA00DC">
        <w:t>Pour ma part</w:t>
      </w:r>
      <w:r>
        <w:t xml:space="preserve">, </w:t>
      </w:r>
      <w:r w:rsidR="00DA00DC">
        <w:t>je n</w:t>
      </w:r>
      <w:r>
        <w:t>’</w:t>
      </w:r>
      <w:r w:rsidR="00DA00DC">
        <w:t>y vois pas d</w:t>
      </w:r>
      <w:r>
        <w:t>’</w:t>
      </w:r>
      <w:r w:rsidR="00DA00DC">
        <w:t>inconvénient</w:t>
      </w:r>
      <w:r>
        <w:t xml:space="preserve">. – </w:t>
      </w:r>
      <w:r w:rsidR="00DA00DC">
        <w:t>Et à quelle heure</w:t>
      </w:r>
      <w:r>
        <w:t xml:space="preserve"> ? – </w:t>
      </w:r>
      <w:r w:rsidR="00DA00DC">
        <w:t>À sept heures</w:t>
      </w:r>
      <w:r>
        <w:t xml:space="preserve"> ! </w:t>
      </w:r>
      <w:r w:rsidR="00DA00DC">
        <w:t>Pourquoi pas plus tôt</w:t>
      </w:r>
      <w:r>
        <w:t xml:space="preserve"> ? – </w:t>
      </w:r>
      <w:r w:rsidR="00DA00DC">
        <w:t>Ah</w:t>
      </w:r>
      <w:r>
        <w:t xml:space="preserve"> ! </w:t>
      </w:r>
      <w:r w:rsidR="00DA00DC">
        <w:t>vous désirez qu</w:t>
      </w:r>
      <w:r>
        <w:t>’</w:t>
      </w:r>
      <w:r w:rsidR="00DA00DC">
        <w:t>il fasse nuit</w:t>
      </w:r>
      <w:r>
        <w:t xml:space="preserve"> ? – </w:t>
      </w:r>
      <w:r w:rsidR="00DA00DC">
        <w:t>C</w:t>
      </w:r>
      <w:r>
        <w:t>’</w:t>
      </w:r>
      <w:r w:rsidR="00DA00DC">
        <w:t>est égal</w:t>
      </w:r>
      <w:r>
        <w:t xml:space="preserve">, </w:t>
      </w:r>
      <w:r w:rsidR="00DA00DC">
        <w:t>toute la journée à attendre</w:t>
      </w:r>
      <w:r>
        <w:t xml:space="preserve"> !… </w:t>
      </w:r>
      <w:r w:rsidR="00DA00DC">
        <w:t>Quoi</w:t>
      </w:r>
      <w:r>
        <w:t xml:space="preserve"> ! </w:t>
      </w:r>
      <w:r w:rsidR="00DA00DC">
        <w:t>Oui</w:t>
      </w:r>
      <w:r>
        <w:t xml:space="preserve">, </w:t>
      </w:r>
      <w:r w:rsidR="00DA00DC">
        <w:t>oui</w:t>
      </w:r>
      <w:r>
        <w:t xml:space="preserve">, </w:t>
      </w:r>
      <w:r w:rsidR="00DA00DC">
        <w:t>assez</w:t>
      </w:r>
      <w:r>
        <w:t xml:space="preserve"> ! </w:t>
      </w:r>
      <w:r w:rsidR="00DA00DC">
        <w:t>Je croyais vous avoir déjà prié</w:t>
      </w:r>
      <w:r>
        <w:t xml:space="preserve">… – </w:t>
      </w:r>
      <w:r w:rsidR="00DA00DC">
        <w:t>Au revoir donc</w:t>
      </w:r>
      <w:r>
        <w:t xml:space="preserve">, </w:t>
      </w:r>
      <w:r w:rsidR="00DA00DC">
        <w:t>et à ce soir</w:t>
      </w:r>
      <w:r>
        <w:t xml:space="preserve">, </w:t>
      </w:r>
      <w:r w:rsidR="00DA00DC">
        <w:t>c</w:t>
      </w:r>
      <w:r>
        <w:t>’</w:t>
      </w:r>
      <w:r w:rsidR="00DA00DC">
        <w:t>est entendu</w:t>
      </w:r>
      <w:r>
        <w:t> ! »</w:t>
      </w:r>
    </w:p>
    <w:p w14:paraId="062CE68F" w14:textId="77777777" w:rsidR="00DD1C38" w:rsidRDefault="00DA00DC" w:rsidP="00DA00DC">
      <w:r>
        <w:t>Précipitamment</w:t>
      </w:r>
      <w:r w:rsidR="00DD1C38">
        <w:t xml:space="preserve">, </w:t>
      </w:r>
      <w:r>
        <w:t>elle avait raccroché l</w:t>
      </w:r>
      <w:r w:rsidR="00DD1C38">
        <w:t>’</w:t>
      </w:r>
      <w:r>
        <w:t>appareil</w:t>
      </w:r>
      <w:r w:rsidR="00DD1C38">
        <w:t xml:space="preserve">. </w:t>
      </w:r>
      <w:r>
        <w:t>Roche était blême</w:t>
      </w:r>
      <w:r w:rsidR="00DD1C38">
        <w:t>.</w:t>
      </w:r>
    </w:p>
    <w:p w14:paraId="6A7E8DBE" w14:textId="0EF5C901" w:rsidR="00DA00DC" w:rsidRDefault="00DD1C38" w:rsidP="00DA00DC">
      <w:r>
        <w:t>« </w:t>
      </w:r>
      <w:r w:rsidR="00DA00DC">
        <w:t>Tu as bien fait d</w:t>
      </w:r>
      <w:r>
        <w:t>’</w:t>
      </w:r>
      <w:r w:rsidR="00DA00DC">
        <w:t>en demeurer là</w:t>
      </w:r>
      <w:r>
        <w:t xml:space="preserve">, </w:t>
      </w:r>
      <w:r w:rsidR="00DA00DC">
        <w:t>balbutia-t-il</w:t>
      </w:r>
      <w:r>
        <w:t xml:space="preserve">. </w:t>
      </w:r>
      <w:r w:rsidR="00DA00DC">
        <w:t>Tu as très bien fait</w:t>
      </w:r>
      <w:r>
        <w:t xml:space="preserve"> ! </w:t>
      </w:r>
      <w:r w:rsidR="00DA00DC">
        <w:t>Sans cela</w:t>
      </w:r>
      <w:r>
        <w:t xml:space="preserve">, </w:t>
      </w:r>
      <w:r w:rsidR="00DA00DC">
        <w:t>je crois bien que j</w:t>
      </w:r>
      <w:r>
        <w:t>’</w:t>
      </w:r>
      <w:r w:rsidR="00DA00DC">
        <w:t>allais</w:t>
      </w:r>
      <w:r>
        <w:t xml:space="preserve">, </w:t>
      </w:r>
      <w:r w:rsidR="00DA00DC">
        <w:t>ma parole</w:t>
      </w:r>
      <w:r>
        <w:t xml:space="preserve"> !… </w:t>
      </w:r>
      <w:r w:rsidR="00DA00DC">
        <w:t>C</w:t>
      </w:r>
      <w:r>
        <w:t>’</w:t>
      </w:r>
      <w:r w:rsidR="00DA00DC">
        <w:t>est égal</w:t>
      </w:r>
      <w:r>
        <w:t xml:space="preserve">, </w:t>
      </w:r>
      <w:r w:rsidR="00DA00DC">
        <w:t>quelle façon il a de te parler</w:t>
      </w:r>
      <w:r>
        <w:t xml:space="preserve">, </w:t>
      </w:r>
      <w:r w:rsidR="00DA00DC">
        <w:t>ce gredin</w:t>
      </w:r>
      <w:r>
        <w:t xml:space="preserve"> ! </w:t>
      </w:r>
      <w:r w:rsidR="00DA00DC">
        <w:t>Te rends-tu compte qu</w:t>
      </w:r>
      <w:r>
        <w:t>’</w:t>
      </w:r>
      <w:r w:rsidR="00DA00DC">
        <w:t>il n</w:t>
      </w:r>
      <w:r>
        <w:t>’</w:t>
      </w:r>
      <w:r w:rsidR="00DA00DC">
        <w:t>a pas cessé un seul instant de te tutoyer</w:t>
      </w:r>
      <w:r>
        <w:t xml:space="preserve">. </w:t>
      </w:r>
      <w:r w:rsidR="00DA00DC">
        <w:t>Il est vrai qu</w:t>
      </w:r>
      <w:r>
        <w:t>’</w:t>
      </w:r>
      <w:r w:rsidR="00DA00DC">
        <w:t>au fond ce n</w:t>
      </w:r>
      <w:r>
        <w:t>’</w:t>
      </w:r>
      <w:r w:rsidR="00DA00DC">
        <w:t>est pas lui le coupable</w:t>
      </w:r>
      <w:r>
        <w:t>. »</w:t>
      </w:r>
    </w:p>
    <w:p w14:paraId="2351D96C" w14:textId="77777777" w:rsidR="00DD1C38" w:rsidRDefault="00DA00DC" w:rsidP="00DA00DC">
      <w:r>
        <w:t>Elle eut un regard de reproche si douloureux qu</w:t>
      </w:r>
      <w:r w:rsidR="00DD1C38">
        <w:t>’</w:t>
      </w:r>
      <w:r>
        <w:t>il n</w:t>
      </w:r>
      <w:r w:rsidR="00DD1C38">
        <w:t>’</w:t>
      </w:r>
      <w:r>
        <w:t>y put tenir</w:t>
      </w:r>
      <w:r w:rsidR="00DD1C38">
        <w:t xml:space="preserve">. </w:t>
      </w:r>
      <w:r>
        <w:t>Des larmes lui vinrent aux yeux</w:t>
      </w:r>
      <w:r w:rsidR="00DD1C38">
        <w:t>.</w:t>
      </w:r>
    </w:p>
    <w:p w14:paraId="51B5643B" w14:textId="77777777" w:rsidR="00DD1C38" w:rsidRDefault="00DD1C38" w:rsidP="00DA00DC">
      <w:r>
        <w:t>« </w:t>
      </w:r>
      <w:r w:rsidR="00DA00DC">
        <w:t>Pardon</w:t>
      </w:r>
      <w:r>
        <w:t xml:space="preserve"> ! </w:t>
      </w:r>
      <w:r w:rsidR="00DA00DC">
        <w:t>pardon</w:t>
      </w:r>
      <w:r>
        <w:t> ! »</w:t>
      </w:r>
      <w:r w:rsidR="00DA00DC">
        <w:t xml:space="preserve"> murmura-t-il</w:t>
      </w:r>
      <w:r>
        <w:t>.</w:t>
      </w:r>
    </w:p>
    <w:p w14:paraId="5A4FCB26" w14:textId="77777777" w:rsidR="00DD1C38" w:rsidRDefault="00DA00DC" w:rsidP="00DA00DC">
      <w:r>
        <w:t>Et il lui embrassa la main</w:t>
      </w:r>
      <w:r w:rsidR="00DD1C38">
        <w:t>.</w:t>
      </w:r>
    </w:p>
    <w:p w14:paraId="1504B9C7" w14:textId="36D31169" w:rsidR="00DA00DC" w:rsidRDefault="00DD1C38" w:rsidP="00DA00DC">
      <w:r>
        <w:lastRenderedPageBreak/>
        <w:t>« </w:t>
      </w:r>
      <w:r w:rsidR="00DA00DC">
        <w:t>De quoi s</w:t>
      </w:r>
      <w:r>
        <w:t>’</w:t>
      </w:r>
      <w:r w:rsidR="00DA00DC">
        <w:t>agit-il</w:t>
      </w:r>
      <w:r>
        <w:t xml:space="preserve">, </w:t>
      </w:r>
      <w:r w:rsidR="00DA00DC">
        <w:t>voyons</w:t>
      </w:r>
      <w:r>
        <w:t xml:space="preserve">, </w:t>
      </w:r>
      <w:r w:rsidR="00DA00DC">
        <w:t>à présent</w:t>
      </w:r>
      <w:r>
        <w:t xml:space="preserve"> ? </w:t>
      </w:r>
      <w:r w:rsidR="00DA00DC">
        <w:t>De tirer les conclusions pratiques de tout ceci</w:t>
      </w:r>
      <w:r>
        <w:t xml:space="preserve">. </w:t>
      </w:r>
      <w:r w:rsidR="00DA00DC">
        <w:t>En réalité</w:t>
      </w:r>
      <w:r>
        <w:t xml:space="preserve">, </w:t>
      </w:r>
      <w:r w:rsidR="00DA00DC">
        <w:t>je ne suis pas autrement fâché du mouvement d</w:t>
      </w:r>
      <w:r>
        <w:t>’</w:t>
      </w:r>
      <w:r w:rsidR="00DA00DC">
        <w:t>humeur qui m</w:t>
      </w:r>
      <w:r>
        <w:t>’</w:t>
      </w:r>
      <w:r w:rsidR="00DA00DC">
        <w:t>a porté à écouter votre entretien</w:t>
      </w:r>
      <w:r>
        <w:t xml:space="preserve">. </w:t>
      </w:r>
      <w:r w:rsidR="00DA00DC">
        <w:t>Je suis ainsi bien mieux au fait des intentions de ce joli coco</w:t>
      </w:r>
      <w:r>
        <w:t xml:space="preserve">. </w:t>
      </w:r>
      <w:r w:rsidR="00DA00DC">
        <w:t>Résumons donc</w:t>
      </w:r>
      <w:r>
        <w:t xml:space="preserve">, </w:t>
      </w:r>
      <w:r w:rsidR="00DA00DC">
        <w:t>si tu veux bien</w:t>
      </w:r>
      <w:r>
        <w:t xml:space="preserve">, </w:t>
      </w:r>
      <w:r w:rsidR="00DA00DC">
        <w:t>le petit échange de vues qui vient d</w:t>
      </w:r>
      <w:r>
        <w:t>’</w:t>
      </w:r>
      <w:r w:rsidR="00DA00DC">
        <w:t>avoir lieu</w:t>
      </w:r>
      <w:r>
        <w:t xml:space="preserve">. </w:t>
      </w:r>
      <w:r w:rsidR="00DA00DC">
        <w:rPr>
          <w:i/>
          <w:iCs/>
        </w:rPr>
        <w:t>Primo</w:t>
      </w:r>
      <w:r>
        <w:rPr>
          <w:i/>
          <w:iCs/>
        </w:rPr>
        <w:t xml:space="preserve"> : </w:t>
      </w:r>
      <w:r w:rsidR="00DA00DC">
        <w:t>le particulier en question connaît par le menu tes intentions matrimoniales</w:t>
      </w:r>
      <w:r>
        <w:t xml:space="preserve">, </w:t>
      </w:r>
      <w:r w:rsidR="00DA00DC">
        <w:t>ainsi que la date à laquelle tu comptes les réaliser</w:t>
      </w:r>
      <w:r>
        <w:t xml:space="preserve">. </w:t>
      </w:r>
      <w:r w:rsidR="00DA00DC">
        <w:rPr>
          <w:i/>
          <w:iCs/>
        </w:rPr>
        <w:t>Secundo</w:t>
      </w:r>
      <w:r>
        <w:rPr>
          <w:i/>
          <w:iCs/>
        </w:rPr>
        <w:t xml:space="preserve"> : </w:t>
      </w:r>
      <w:r w:rsidR="00DA00DC">
        <w:t>au cours de son passage à Alep</w:t>
      </w:r>
      <w:r>
        <w:t xml:space="preserve"> – </w:t>
      </w:r>
      <w:r w:rsidR="00DA00DC">
        <w:t>c</w:t>
      </w:r>
      <w:r>
        <w:t>’</w:t>
      </w:r>
      <w:r w:rsidR="00DA00DC">
        <w:t>est effectivement un dégourdi de premier ordre</w:t>
      </w:r>
      <w:r>
        <w:t xml:space="preserve"> – </w:t>
      </w:r>
      <w:r w:rsidR="00DA00DC">
        <w:t>il s</w:t>
      </w:r>
      <w:r>
        <w:t>’</w:t>
      </w:r>
      <w:r w:rsidR="00DA00DC">
        <w:t>est renseigné sur l</w:t>
      </w:r>
      <w:r>
        <w:t>’</w:t>
      </w:r>
      <w:r w:rsidR="00DA00DC">
        <w:t>heure exacte à laquelle Ménétrier doit partir</w:t>
      </w:r>
      <w:r>
        <w:t xml:space="preserve">, </w:t>
      </w:r>
      <w:r w:rsidR="00DA00DC">
        <w:t>et il connaît par conséquent l</w:t>
      </w:r>
      <w:r>
        <w:t>’</w:t>
      </w:r>
      <w:r w:rsidR="00DA00DC">
        <w:t>heure approximative à laquelle il arrivera demain ici</w:t>
      </w:r>
      <w:r>
        <w:t xml:space="preserve">. </w:t>
      </w:r>
      <w:r w:rsidR="00DA00DC">
        <w:t>Il n</w:t>
      </w:r>
      <w:r>
        <w:t>’</w:t>
      </w:r>
      <w:r w:rsidR="00DA00DC">
        <w:t>ignore point la route qu</w:t>
      </w:r>
      <w:r>
        <w:t>’</w:t>
      </w:r>
      <w:r w:rsidR="00DA00DC">
        <w:t>il va suivre</w:t>
      </w:r>
      <w:r>
        <w:t xml:space="preserve">, </w:t>
      </w:r>
      <w:r w:rsidR="00DA00DC">
        <w:t>et il se fait fort</w:t>
      </w:r>
      <w:r>
        <w:t xml:space="preserve">, </w:t>
      </w:r>
      <w:r w:rsidR="00DA00DC">
        <w:t>si besoin est</w:t>
      </w:r>
      <w:r>
        <w:t xml:space="preserve">, </w:t>
      </w:r>
      <w:r w:rsidR="00DA00DC">
        <w:t>de le faire toucher par un mot de lui</w:t>
      </w:r>
      <w:r>
        <w:t xml:space="preserve">, </w:t>
      </w:r>
      <w:r w:rsidR="00DA00DC">
        <w:t>sur le parcours</w:t>
      </w:r>
      <w:r>
        <w:t xml:space="preserve">, </w:t>
      </w:r>
      <w:r w:rsidR="00DA00DC">
        <w:t>aussi aisément qu</w:t>
      </w:r>
      <w:r>
        <w:t>’</w:t>
      </w:r>
      <w:r w:rsidR="00DA00DC">
        <w:t>il le voudra</w:t>
      </w:r>
      <w:r>
        <w:t xml:space="preserve">. </w:t>
      </w:r>
      <w:r w:rsidR="00DA00DC">
        <w:rPr>
          <w:i/>
          <w:iCs/>
        </w:rPr>
        <w:t>Tertio</w:t>
      </w:r>
      <w:r>
        <w:rPr>
          <w:i/>
          <w:iCs/>
        </w:rPr>
        <w:t xml:space="preserve"> : </w:t>
      </w:r>
      <w:r w:rsidR="00DA00DC">
        <w:t>il sait également</w:t>
      </w:r>
      <w:r>
        <w:t xml:space="preserve"> – </w:t>
      </w:r>
      <w:r w:rsidR="00DA00DC">
        <w:t>et c</w:t>
      </w:r>
      <w:r>
        <w:t>’</w:t>
      </w:r>
      <w:r w:rsidR="00DA00DC">
        <w:t>est de beaucoup ce qu</w:t>
      </w:r>
      <w:r>
        <w:t>’</w:t>
      </w:r>
      <w:r w:rsidR="00DA00DC">
        <w:t>il y a de plus grave</w:t>
      </w:r>
      <w:r>
        <w:t xml:space="preserve"> – </w:t>
      </w:r>
      <w:r w:rsidR="00DA00DC">
        <w:t>que tu es d</w:t>
      </w:r>
      <w:r>
        <w:t>’</w:t>
      </w:r>
      <w:r w:rsidR="00DA00DC">
        <w:t>avance disposée à accepter n</w:t>
      </w:r>
      <w:r>
        <w:t>’</w:t>
      </w:r>
      <w:r w:rsidR="00DA00DC">
        <w:t>importe quoi plutôt que de voir Ménétrier mis au courant de certaines circonstances de ta vie passée</w:t>
      </w:r>
      <w:r>
        <w:t xml:space="preserve">. </w:t>
      </w:r>
      <w:r w:rsidR="00DA00DC">
        <w:t>Est-ce bien cela</w:t>
      </w:r>
      <w:r>
        <w:t> ? »</w:t>
      </w:r>
    </w:p>
    <w:p w14:paraId="7B67C6D0" w14:textId="77777777" w:rsidR="00DD1C38" w:rsidRDefault="00DA00DC" w:rsidP="00DA00DC">
      <w:r>
        <w:t>Elle se borna à faire un signe affirmatif</w:t>
      </w:r>
      <w:r w:rsidR="00DD1C38">
        <w:t>.</w:t>
      </w:r>
    </w:p>
    <w:p w14:paraId="42E195BA" w14:textId="77777777" w:rsidR="00DD1C38" w:rsidRDefault="00DD1C38" w:rsidP="00DA00DC">
      <w:r>
        <w:t>« </w:t>
      </w:r>
      <w:r w:rsidR="00DA00DC">
        <w:t>Bon</w:t>
      </w:r>
      <w:r>
        <w:t xml:space="preserve"> ! </w:t>
      </w:r>
      <w:r w:rsidR="00DA00DC">
        <w:rPr>
          <w:i/>
          <w:iCs/>
        </w:rPr>
        <w:t>Quarto</w:t>
      </w:r>
      <w:r>
        <w:rPr>
          <w:i/>
          <w:iCs/>
        </w:rPr>
        <w:t xml:space="preserve">, </w:t>
      </w:r>
      <w:r w:rsidR="00DA00DC">
        <w:t>enfin</w:t>
      </w:r>
      <w:r>
        <w:t xml:space="preserve"> : </w:t>
      </w:r>
      <w:r w:rsidR="00DA00DC">
        <w:t>il sollicite un rendez-vous</w:t>
      </w:r>
      <w:r>
        <w:t xml:space="preserve">, </w:t>
      </w:r>
      <w:r w:rsidR="00DA00DC">
        <w:t>pour discuter des sacrifices que tu accepterais de consentir en vue d</w:t>
      </w:r>
      <w:r>
        <w:t>’</w:t>
      </w:r>
      <w:r w:rsidR="00DA00DC">
        <w:t>empêcher cette divulgation</w:t>
      </w:r>
      <w:r>
        <w:t xml:space="preserve">. </w:t>
      </w:r>
      <w:r w:rsidR="00DA00DC">
        <w:t>Soit qu</w:t>
      </w:r>
      <w:r>
        <w:t>’</w:t>
      </w:r>
      <w:r w:rsidR="00DA00DC">
        <w:t>il préfère ne pas être vu</w:t>
      </w:r>
      <w:r>
        <w:t xml:space="preserve">, </w:t>
      </w:r>
      <w:r w:rsidR="00DA00DC">
        <w:t>soit qu</w:t>
      </w:r>
      <w:r>
        <w:t>’</w:t>
      </w:r>
      <w:r w:rsidR="00DA00DC">
        <w:t>il se doute que tu ne tiens pas beaucoup toi non plus à être aperçue en sa compagnie</w:t>
      </w:r>
      <w:r>
        <w:t xml:space="preserve">, </w:t>
      </w:r>
      <w:r w:rsidR="00DA00DC">
        <w:t>il désire que ce rendez-vous ait lieu de nuit</w:t>
      </w:r>
      <w:r>
        <w:t xml:space="preserve">. </w:t>
      </w:r>
      <w:r w:rsidR="00DA00DC">
        <w:t>De plus</w:t>
      </w:r>
      <w:r>
        <w:t xml:space="preserve">, </w:t>
      </w:r>
      <w:r w:rsidR="00DA00DC">
        <w:t>comme il a oublié d</w:t>
      </w:r>
      <w:r>
        <w:t>’</w:t>
      </w:r>
      <w:r w:rsidR="00DA00DC">
        <w:t>être un imbécile et qu</w:t>
      </w:r>
      <w:r>
        <w:t>’</w:t>
      </w:r>
      <w:r w:rsidR="00DA00DC">
        <w:t>il se doute que tu peux fort bien avoir des amis capables de contrecarrer ses plans</w:t>
      </w:r>
      <w:r>
        <w:t xml:space="preserve">, </w:t>
      </w:r>
      <w:r w:rsidR="00DA00DC">
        <w:t>il exige que le rendez-vous en question n</w:t>
      </w:r>
      <w:r>
        <w:t>’</w:t>
      </w:r>
      <w:r w:rsidR="00DA00DC">
        <w:t>ait pas lieu dans ta maison et</w:t>
      </w:r>
      <w:r>
        <w:t xml:space="preserve"> – </w:t>
      </w:r>
      <w:r w:rsidR="00DA00DC">
        <w:t>ce qui est plus malin que tout le reste</w:t>
      </w:r>
      <w:r>
        <w:t xml:space="preserve"> – </w:t>
      </w:r>
      <w:r w:rsidR="00DA00DC">
        <w:t>il te propose en conséquence un endroit à la fois public et discret</w:t>
      </w:r>
      <w:r>
        <w:t xml:space="preserve">, </w:t>
      </w:r>
      <w:r w:rsidR="00DA00DC">
        <w:t>où vous ne serez point remarqués</w:t>
      </w:r>
      <w:r>
        <w:t xml:space="preserve">, </w:t>
      </w:r>
      <w:r w:rsidR="00DA00DC">
        <w:t>et où rien ne pourra être tenté ouvertement contre lui</w:t>
      </w:r>
      <w:r>
        <w:t xml:space="preserve">, </w:t>
      </w:r>
      <w:r w:rsidR="00DA00DC">
        <w:t xml:space="preserve">en </w:t>
      </w:r>
      <w:r w:rsidR="00DA00DC">
        <w:lastRenderedPageBreak/>
        <w:t>l</w:t>
      </w:r>
      <w:r>
        <w:t>’</w:t>
      </w:r>
      <w:r w:rsidR="00DA00DC">
        <w:t>espèce la cathédrale de Tartous</w:t>
      </w:r>
      <w:r>
        <w:t xml:space="preserve">, </w:t>
      </w:r>
      <w:r w:rsidR="00DA00DC">
        <w:t>et</w:t>
      </w:r>
      <w:r>
        <w:t xml:space="preserve">, </w:t>
      </w:r>
      <w:r w:rsidR="00DA00DC">
        <w:t>d</w:t>
      </w:r>
      <w:r>
        <w:t>’</w:t>
      </w:r>
      <w:r w:rsidR="00DA00DC">
        <w:t>une façon plus précise</w:t>
      </w:r>
      <w:r>
        <w:t xml:space="preserve">, </w:t>
      </w:r>
      <w:r w:rsidR="00DA00DC">
        <w:t>la terrasse de ladite cathédrale</w:t>
      </w:r>
      <w:r>
        <w:t xml:space="preserve">. </w:t>
      </w:r>
      <w:r w:rsidR="00DA00DC">
        <w:t>Hier soir</w:t>
      </w:r>
      <w:r>
        <w:t xml:space="preserve">, </w:t>
      </w:r>
      <w:r w:rsidR="00DA00DC">
        <w:t>quand</w:t>
      </w:r>
      <w:r>
        <w:t xml:space="preserve">, </w:t>
      </w:r>
      <w:r w:rsidR="00DA00DC">
        <w:t>pour perdre une dizaine de minutes</w:t>
      </w:r>
      <w:r>
        <w:t xml:space="preserve">, </w:t>
      </w:r>
      <w:r w:rsidR="00DA00DC">
        <w:t>j</w:t>
      </w:r>
      <w:r>
        <w:t>’</w:t>
      </w:r>
      <w:r w:rsidR="00DA00DC">
        <w:t>y suis monté</w:t>
      </w:r>
      <w:r>
        <w:t xml:space="preserve">, </w:t>
      </w:r>
      <w:r w:rsidR="00DA00DC">
        <w:t>je ne me figurais certes pas</w:t>
      </w:r>
      <w:r>
        <w:t xml:space="preserve">… </w:t>
      </w:r>
      <w:r w:rsidR="00DA00DC">
        <w:t>C</w:t>
      </w:r>
      <w:r>
        <w:t>’</w:t>
      </w:r>
      <w:r w:rsidR="00DA00DC">
        <w:t xml:space="preserve">est le père </w:t>
      </w:r>
      <w:proofErr w:type="spellStart"/>
      <w:r w:rsidR="00DA00DC">
        <w:t>Englebert</w:t>
      </w:r>
      <w:proofErr w:type="spellEnd"/>
      <w:r>
        <w:t xml:space="preserve">, </w:t>
      </w:r>
      <w:r w:rsidR="00DA00DC">
        <w:t>entre parenthèses</w:t>
      </w:r>
      <w:r>
        <w:t xml:space="preserve">, </w:t>
      </w:r>
      <w:r w:rsidR="00DA00DC">
        <w:t>qui serait flatté</w:t>
      </w:r>
      <w:r>
        <w:t xml:space="preserve">, </w:t>
      </w:r>
      <w:r w:rsidR="00DA00DC">
        <w:t>s</w:t>
      </w:r>
      <w:r>
        <w:t>’</w:t>
      </w:r>
      <w:r w:rsidR="00DA00DC">
        <w:t>il savait quel genre de services certaines gens estiment qu</w:t>
      </w:r>
      <w:r>
        <w:t>’</w:t>
      </w:r>
      <w:r w:rsidR="00DA00DC">
        <w:t>est susceptible de rendre son monument bien-aimé</w:t>
      </w:r>
      <w:r>
        <w:t xml:space="preserve"> ! </w:t>
      </w:r>
      <w:r w:rsidR="00DA00DC">
        <w:t>Est-il fidèle</w:t>
      </w:r>
      <w:r>
        <w:t xml:space="preserve">, </w:t>
      </w:r>
      <w:r w:rsidR="00DA00DC">
        <w:t>en tout cas</w:t>
      </w:r>
      <w:r>
        <w:t xml:space="preserve">, </w:t>
      </w:r>
      <w:r w:rsidR="00DA00DC">
        <w:t>dis-moi</w:t>
      </w:r>
      <w:r>
        <w:t xml:space="preserve">, </w:t>
      </w:r>
      <w:r w:rsidR="00DA00DC">
        <w:t>pour en revenir à notre sujet</w:t>
      </w:r>
      <w:r>
        <w:t xml:space="preserve">, </w:t>
      </w:r>
      <w:r w:rsidR="00DA00DC">
        <w:t>le résumé que je viens de te présenter de votre conversation</w:t>
      </w:r>
      <w:r>
        <w:t> ?</w:t>
      </w:r>
    </w:p>
    <w:p w14:paraId="3F120D95" w14:textId="77777777" w:rsidR="00DD1C38" w:rsidRDefault="00DD1C38" w:rsidP="00DA00DC">
      <w:r>
        <w:t>— </w:t>
      </w:r>
      <w:r w:rsidR="00DA00DC">
        <w:t>Oui</w:t>
      </w:r>
      <w:r>
        <w:t xml:space="preserve">, </w:t>
      </w:r>
      <w:r w:rsidR="00DA00DC">
        <w:t>fit-elle</w:t>
      </w:r>
      <w:r>
        <w:t xml:space="preserve">. </w:t>
      </w:r>
      <w:r w:rsidR="00DA00DC">
        <w:t>C</w:t>
      </w:r>
      <w:r>
        <w:t>’</w:t>
      </w:r>
      <w:r w:rsidR="00DA00DC">
        <w:t>est bien cela</w:t>
      </w:r>
      <w:r>
        <w:t xml:space="preserve">. </w:t>
      </w:r>
      <w:r w:rsidR="00DA00DC">
        <w:t>Je te signale</w:t>
      </w:r>
      <w:r>
        <w:t xml:space="preserve">, </w:t>
      </w:r>
      <w:r w:rsidR="00DA00DC">
        <w:t>toutefois</w:t>
      </w:r>
      <w:r>
        <w:t xml:space="preserve">, </w:t>
      </w:r>
      <w:r w:rsidR="00DA00DC">
        <w:t>que tu as oublié un point</w:t>
      </w:r>
      <w:r>
        <w:t xml:space="preserve">. </w:t>
      </w:r>
      <w:r w:rsidR="00DA00DC">
        <w:t>Et ce n</w:t>
      </w:r>
      <w:r>
        <w:t>’</w:t>
      </w:r>
      <w:r w:rsidR="00DA00DC">
        <w:t>est point faute de sa part d</w:t>
      </w:r>
      <w:r>
        <w:t>’</w:t>
      </w:r>
      <w:r w:rsidR="00DA00DC">
        <w:t>y avoir insisté</w:t>
      </w:r>
      <w:r>
        <w:t xml:space="preserve">, </w:t>
      </w:r>
      <w:r w:rsidR="00DA00DC">
        <w:t>pourtant</w:t>
      </w:r>
      <w:r>
        <w:t>.</w:t>
      </w:r>
    </w:p>
    <w:p w14:paraId="3A83B43E" w14:textId="77777777" w:rsidR="00DD1C38" w:rsidRDefault="00DD1C38" w:rsidP="00DA00DC">
      <w:r>
        <w:t>— </w:t>
      </w:r>
      <w:r w:rsidR="00DA00DC">
        <w:t>Lequel</w:t>
      </w:r>
      <w:r>
        <w:t> ?</w:t>
      </w:r>
    </w:p>
    <w:p w14:paraId="33011E05" w14:textId="77777777" w:rsidR="00DD1C38" w:rsidRDefault="00DD1C38" w:rsidP="00DA00DC">
      <w:r>
        <w:t>— </w:t>
      </w:r>
      <w:r w:rsidR="00DA00DC">
        <w:t>Il se doute tellement bien que je peux avoir recours à des amis que</w:t>
      </w:r>
      <w:r>
        <w:t xml:space="preserve">, </w:t>
      </w:r>
      <w:r w:rsidR="00DA00DC">
        <w:t>lorsque j</w:t>
      </w:r>
      <w:r>
        <w:t>’</w:t>
      </w:r>
      <w:r w:rsidR="00DA00DC">
        <w:t>ai commis la faute de le menacer de leur intervention</w:t>
      </w:r>
      <w:r>
        <w:t xml:space="preserve">, </w:t>
      </w:r>
      <w:r w:rsidR="00DA00DC">
        <w:t>il m</w:t>
      </w:r>
      <w:r>
        <w:t>’</w:t>
      </w:r>
      <w:r w:rsidR="00DA00DC">
        <w:t>a aussitôt répondu</w:t>
      </w:r>
      <w:r>
        <w:t>…</w:t>
      </w:r>
    </w:p>
    <w:p w14:paraId="3537BD2D" w14:textId="77777777" w:rsidR="00DD1C38" w:rsidRDefault="00DD1C38" w:rsidP="00DA00DC">
      <w:r>
        <w:t>— </w:t>
      </w:r>
      <w:r w:rsidR="00DA00DC">
        <w:t>Oui</w:t>
      </w:r>
      <w:r>
        <w:t xml:space="preserve">, </w:t>
      </w:r>
      <w:r w:rsidR="00DA00DC">
        <w:t>à propos</w:t>
      </w:r>
      <w:r>
        <w:t xml:space="preserve">, </w:t>
      </w:r>
      <w:r w:rsidR="00DA00DC">
        <w:t>que t</w:t>
      </w:r>
      <w:r>
        <w:t>’</w:t>
      </w:r>
      <w:r w:rsidR="00DA00DC">
        <w:t>a-t-il répondu</w:t>
      </w:r>
      <w:r>
        <w:t xml:space="preserve"> ? </w:t>
      </w:r>
      <w:r w:rsidR="00DA00DC">
        <w:t>C</w:t>
      </w:r>
      <w:r>
        <w:t>’</w:t>
      </w:r>
      <w:r w:rsidR="00DA00DC">
        <w:t>est très important</w:t>
      </w:r>
      <w:r>
        <w:t xml:space="preserve">. </w:t>
      </w:r>
      <w:r w:rsidR="00DA00DC">
        <w:t>À ce moment-là</w:t>
      </w:r>
      <w:r>
        <w:t xml:space="preserve">, </w:t>
      </w:r>
      <w:r w:rsidR="00DA00DC">
        <w:t>je n</w:t>
      </w:r>
      <w:r>
        <w:t>’</w:t>
      </w:r>
      <w:r w:rsidR="00DA00DC">
        <w:t>avais pas encore l</w:t>
      </w:r>
      <w:r>
        <w:t>’</w:t>
      </w:r>
      <w:r w:rsidR="00DA00DC">
        <w:t>écouteur à l</w:t>
      </w:r>
      <w:r>
        <w:t>’</w:t>
      </w:r>
      <w:r w:rsidR="00DA00DC">
        <w:t>oreille</w:t>
      </w:r>
      <w:r>
        <w:t xml:space="preserve">, </w:t>
      </w:r>
      <w:r w:rsidR="00DA00DC">
        <w:t>souviens-toi</w:t>
      </w:r>
      <w:r>
        <w:t>.</w:t>
      </w:r>
    </w:p>
    <w:p w14:paraId="0D74F88F" w14:textId="4CE98247" w:rsidR="00DA00DC" w:rsidRDefault="00DD1C38" w:rsidP="00DA00DC">
      <w:r>
        <w:t>— </w:t>
      </w:r>
      <w:r w:rsidR="00DA00DC">
        <w:t>Il m</w:t>
      </w:r>
      <w:r>
        <w:t>’</w:t>
      </w:r>
      <w:r w:rsidR="00DA00DC">
        <w:t>a dit qu</w:t>
      </w:r>
      <w:r>
        <w:t>’</w:t>
      </w:r>
      <w:r w:rsidR="00DA00DC">
        <w:t>il était bien tranquille</w:t>
      </w:r>
      <w:r>
        <w:t xml:space="preserve">, </w:t>
      </w:r>
      <w:r w:rsidR="00DA00DC">
        <w:t>que ses précautions étaient prises</w:t>
      </w:r>
      <w:r>
        <w:t xml:space="preserve">. </w:t>
      </w:r>
      <w:r w:rsidR="00DA00DC">
        <w:t>Si quelque chose de fâcheux venait à lui arriver à lui</w:t>
      </w:r>
      <w:r>
        <w:t xml:space="preserve">, </w:t>
      </w:r>
      <w:proofErr w:type="spellStart"/>
      <w:r w:rsidR="00DA00DC">
        <w:t>Becharra</w:t>
      </w:r>
      <w:proofErr w:type="spellEnd"/>
      <w:r>
        <w:t xml:space="preserve">, </w:t>
      </w:r>
      <w:r w:rsidR="00DA00DC">
        <w:t>Jean serait dans les premières heures qui suivraient informé de tout</w:t>
      </w:r>
      <w:r>
        <w:t xml:space="preserve">. </w:t>
      </w:r>
      <w:r w:rsidR="00DA00DC">
        <w:t>C</w:t>
      </w:r>
      <w:r>
        <w:t>’</w:t>
      </w:r>
      <w:r w:rsidR="00DA00DC">
        <w:t>est même pour cela qu</w:t>
      </w:r>
      <w:r>
        <w:t>’</w:t>
      </w:r>
      <w:r w:rsidR="00DA00DC">
        <w:t>il a ajouté être en mesure de le faire rejoindre sur n</w:t>
      </w:r>
      <w:r>
        <w:t>’</w:t>
      </w:r>
      <w:r w:rsidR="00DA00DC">
        <w:t>importe quel point de son parcours</w:t>
      </w:r>
      <w:r>
        <w:t xml:space="preserve">, </w:t>
      </w:r>
      <w:r w:rsidR="00DA00DC">
        <w:t>même avant son arrivée à Tartous</w:t>
      </w:r>
      <w:r>
        <w:t xml:space="preserve">, </w:t>
      </w:r>
      <w:r w:rsidR="00DA00DC">
        <w:t>souviens-toi aussi</w:t>
      </w:r>
      <w:r>
        <w:t>. »</w:t>
      </w:r>
    </w:p>
    <w:p w14:paraId="4D5EF0FA" w14:textId="77777777" w:rsidR="00DD1C38" w:rsidRDefault="00DA00DC" w:rsidP="00DA00DC">
      <w:r>
        <w:t>Roche eut un geste d</w:t>
      </w:r>
      <w:r w:rsidR="00DD1C38">
        <w:t>’</w:t>
      </w:r>
      <w:r>
        <w:t>incrédulité</w:t>
      </w:r>
      <w:r w:rsidR="00DD1C38">
        <w:t>.</w:t>
      </w:r>
    </w:p>
    <w:p w14:paraId="7CED2A08" w14:textId="366149F4" w:rsidR="00DA00DC" w:rsidRDefault="00DD1C38" w:rsidP="00DA00DC">
      <w:r>
        <w:t>« </w:t>
      </w:r>
      <w:r w:rsidR="00DA00DC">
        <w:t>Ce monsieur se vante peut-être beaucoup</w:t>
      </w:r>
      <w:r>
        <w:t xml:space="preserve">. </w:t>
      </w:r>
      <w:r w:rsidR="00DA00DC">
        <w:t>Il m</w:t>
      </w:r>
      <w:r>
        <w:t>’</w:t>
      </w:r>
      <w:r w:rsidR="00DA00DC">
        <w:t>a l</w:t>
      </w:r>
      <w:r>
        <w:t>’</w:t>
      </w:r>
      <w:r w:rsidR="00DA00DC">
        <w:t>air de vouloir se faire passer pour plus fort encore qu</w:t>
      </w:r>
      <w:r>
        <w:t>’</w:t>
      </w:r>
      <w:r w:rsidR="00DA00DC">
        <w:t>il n</w:t>
      </w:r>
      <w:r>
        <w:t>’</w:t>
      </w:r>
      <w:r w:rsidR="00DA00DC">
        <w:t>est</w:t>
      </w:r>
      <w:r>
        <w:t>. »</w:t>
      </w:r>
    </w:p>
    <w:p w14:paraId="5D71A943" w14:textId="1D8A3C5C" w:rsidR="00DD1C38" w:rsidRDefault="00DD1C38" w:rsidP="00DA00DC">
      <w:r>
        <w:t>M</w:t>
      </w:r>
      <w:r w:rsidRPr="00DD1C38">
        <w:rPr>
          <w:vertAlign w:val="superscript"/>
        </w:rPr>
        <w:t>me</w:t>
      </w:r>
      <w:r>
        <w:t> </w:t>
      </w:r>
      <w:proofErr w:type="spellStart"/>
      <w:r w:rsidR="00DA00DC">
        <w:t>Hadjilar</w:t>
      </w:r>
      <w:proofErr w:type="spellEnd"/>
      <w:r w:rsidR="00DA00DC">
        <w:t xml:space="preserve"> secoua la tête</w:t>
      </w:r>
      <w:r>
        <w:t>.</w:t>
      </w:r>
    </w:p>
    <w:p w14:paraId="36A1227F" w14:textId="77777777" w:rsidR="00DD1C38" w:rsidRDefault="00DD1C38" w:rsidP="00DA00DC">
      <w:r>
        <w:lastRenderedPageBreak/>
        <w:t>« </w:t>
      </w:r>
      <w:r w:rsidR="00DA00DC">
        <w:t>N</w:t>
      </w:r>
      <w:r>
        <w:t>’</w:t>
      </w:r>
      <w:r w:rsidR="00DA00DC">
        <w:t>en crois rien</w:t>
      </w:r>
      <w:r>
        <w:t xml:space="preserve">, </w:t>
      </w:r>
      <w:r w:rsidR="00DA00DC">
        <w:t>dit-elle</w:t>
      </w:r>
      <w:r>
        <w:t xml:space="preserve">. </w:t>
      </w:r>
      <w:r w:rsidR="00DA00DC">
        <w:t>N</w:t>
      </w:r>
      <w:r>
        <w:t>’</w:t>
      </w:r>
      <w:r w:rsidR="00DA00DC">
        <w:t>en crois rien</w:t>
      </w:r>
      <w:r>
        <w:t xml:space="preserve"> ! </w:t>
      </w:r>
      <w:r w:rsidR="00DA00DC">
        <w:t>D</w:t>
      </w:r>
      <w:r>
        <w:t>’</w:t>
      </w:r>
      <w:r w:rsidR="00DA00DC">
        <w:t>abord</w:t>
      </w:r>
      <w:r>
        <w:t xml:space="preserve">, </w:t>
      </w:r>
      <w:r w:rsidR="00DA00DC">
        <w:t>il est brave</w:t>
      </w:r>
      <w:r>
        <w:t xml:space="preserve">, </w:t>
      </w:r>
      <w:r w:rsidR="00DA00DC">
        <w:t>c</w:t>
      </w:r>
      <w:r>
        <w:t>’</w:t>
      </w:r>
      <w:r w:rsidR="00DA00DC">
        <w:t>est indiscutable</w:t>
      </w:r>
      <w:r>
        <w:t xml:space="preserve">. </w:t>
      </w:r>
      <w:r w:rsidR="00DA00DC">
        <w:t>Ensuite</w:t>
      </w:r>
      <w:r>
        <w:t xml:space="preserve">, </w:t>
      </w:r>
      <w:r w:rsidR="00DA00DC">
        <w:t>je ne l</w:t>
      </w:r>
      <w:r>
        <w:t>’</w:t>
      </w:r>
      <w:r w:rsidR="00DA00DC">
        <w:t>ai jamais vu menacer vainement</w:t>
      </w:r>
      <w:r>
        <w:t xml:space="preserve">. </w:t>
      </w:r>
      <w:r w:rsidR="00DA00DC">
        <w:t>Non</w:t>
      </w:r>
      <w:r>
        <w:t xml:space="preserve">, </w:t>
      </w:r>
      <w:r w:rsidR="00DA00DC">
        <w:t>vois-tu</w:t>
      </w:r>
      <w:r>
        <w:t xml:space="preserve">, </w:t>
      </w:r>
      <w:r w:rsidR="00DA00DC">
        <w:t>j</w:t>
      </w:r>
      <w:r>
        <w:t>’</w:t>
      </w:r>
      <w:r w:rsidR="00DA00DC">
        <w:t>en suis persuadée</w:t>
      </w:r>
      <w:r>
        <w:t xml:space="preserve">, </w:t>
      </w:r>
      <w:r w:rsidR="00DA00DC">
        <w:t>le plus grand malheur qui pourrait m</w:t>
      </w:r>
      <w:r>
        <w:t>’</w:t>
      </w:r>
      <w:r w:rsidR="00DA00DC">
        <w:t>arriver</w:t>
      </w:r>
      <w:r>
        <w:t xml:space="preserve">, </w:t>
      </w:r>
      <w:r w:rsidR="00DA00DC">
        <w:t>ce serait qu</w:t>
      </w:r>
      <w:r>
        <w:t>’</w:t>
      </w:r>
      <w:r w:rsidR="00DA00DC">
        <w:t>il lui en arrivât un</w:t>
      </w:r>
      <w:r>
        <w:t xml:space="preserve">, </w:t>
      </w:r>
      <w:r w:rsidR="00DA00DC">
        <w:t>à lui</w:t>
      </w:r>
      <w:r>
        <w:t>.</w:t>
      </w:r>
    </w:p>
    <w:p w14:paraId="69353E37" w14:textId="77777777" w:rsidR="00DD1C38" w:rsidRDefault="00DD1C38" w:rsidP="00DA00DC">
      <w:r>
        <w:t>— </w:t>
      </w:r>
      <w:r w:rsidR="00DA00DC">
        <w:t>Eh</w:t>
      </w:r>
      <w:r>
        <w:t xml:space="preserve"> ! </w:t>
      </w:r>
      <w:r w:rsidR="00DA00DC">
        <w:t>qui parle de lui faire arriver malheur</w:t>
      </w:r>
      <w:r>
        <w:t xml:space="preserve">, </w:t>
      </w:r>
      <w:r w:rsidR="00DA00DC">
        <w:t>à ce cher garçon</w:t>
      </w:r>
      <w:r>
        <w:t xml:space="preserve"> ! </w:t>
      </w:r>
      <w:r w:rsidR="00DA00DC">
        <w:t>fit Roche avec un enjouement plus feint que sincère</w:t>
      </w:r>
      <w:r>
        <w:t xml:space="preserve">. </w:t>
      </w:r>
      <w:r w:rsidR="00DA00DC">
        <w:t>Nous allons bien voir</w:t>
      </w:r>
      <w:r>
        <w:t xml:space="preserve">, </w:t>
      </w:r>
      <w:r w:rsidR="00DA00DC">
        <w:t>et très vite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 ? </w:t>
      </w:r>
      <w:r w:rsidR="00DA00DC">
        <w:t>En attendant</w:t>
      </w:r>
      <w:r>
        <w:t xml:space="preserve">, </w:t>
      </w:r>
      <w:r w:rsidR="00DA00DC">
        <w:t>je m</w:t>
      </w:r>
      <w:r>
        <w:t>’</w:t>
      </w:r>
      <w:r w:rsidR="00DA00DC">
        <w:t>aperçois que j</w:t>
      </w:r>
      <w:r>
        <w:t>’</w:t>
      </w:r>
      <w:r w:rsidR="00DA00DC">
        <w:t>allais marcher au combat sans m</w:t>
      </w:r>
      <w:r>
        <w:t>’</w:t>
      </w:r>
      <w:r w:rsidR="00DA00DC">
        <w:t>être prémuni quant au principal</w:t>
      </w:r>
      <w:r>
        <w:t>.</w:t>
      </w:r>
    </w:p>
    <w:p w14:paraId="42206CF0" w14:textId="77777777" w:rsidR="00DD1C38" w:rsidRDefault="00DD1C38" w:rsidP="00DA00DC">
      <w:r>
        <w:t>— </w:t>
      </w:r>
      <w:r w:rsidR="00DA00DC">
        <w:t>Marcher au combat</w:t>
      </w:r>
      <w:r>
        <w:t> ? »</w:t>
      </w:r>
      <w:r w:rsidR="00DA00DC">
        <w:t xml:space="preserve"> interrogea-t-elle</w:t>
      </w:r>
      <w:r>
        <w:t>.</w:t>
      </w:r>
    </w:p>
    <w:p w14:paraId="2C567C51" w14:textId="77777777" w:rsidR="00DD1C38" w:rsidRDefault="00DA00DC" w:rsidP="00DA00DC">
      <w:r>
        <w:t>Il la regarda</w:t>
      </w:r>
      <w:r w:rsidR="00DD1C38">
        <w:t>.</w:t>
      </w:r>
    </w:p>
    <w:p w14:paraId="0C41733F" w14:textId="71001C9C" w:rsidR="00DA00DC" w:rsidRDefault="00DD1C38" w:rsidP="00DA00DC">
      <w:r>
        <w:t>« </w:t>
      </w:r>
      <w:r w:rsidR="00DA00DC">
        <w:t>Comment veux-tu que je te dise</w:t>
      </w:r>
      <w:r>
        <w:t xml:space="preserve"> ? </w:t>
      </w:r>
      <w:r w:rsidR="00DA00DC">
        <w:t>Tu penses bien que ce n</w:t>
      </w:r>
      <w:r>
        <w:t>’</w:t>
      </w:r>
      <w:r w:rsidR="00DA00DC">
        <w:t>est pas toi qui vas te rendre à ce rendez-vous</w:t>
      </w:r>
      <w:r>
        <w:t xml:space="preserve">. </w:t>
      </w:r>
      <w:r w:rsidR="00DA00DC">
        <w:t>S</w:t>
      </w:r>
      <w:r>
        <w:t>’</w:t>
      </w:r>
      <w:r w:rsidR="00DA00DC">
        <w:t>il était venu ici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, </w:t>
      </w:r>
      <w:r w:rsidR="00DA00DC">
        <w:t>c</w:t>
      </w:r>
      <w:r>
        <w:t>’</w:t>
      </w:r>
      <w:r w:rsidR="00DA00DC">
        <w:t>est moi qu</w:t>
      </w:r>
      <w:r>
        <w:t>’</w:t>
      </w:r>
      <w:r w:rsidR="00DA00DC">
        <w:t>il aurait trouvé à ta place</w:t>
      </w:r>
      <w:r>
        <w:t xml:space="preserve">. </w:t>
      </w:r>
      <w:r w:rsidR="00DA00DC">
        <w:t>De même</w:t>
      </w:r>
      <w:r>
        <w:t xml:space="preserve">, </w:t>
      </w:r>
      <w:r w:rsidR="00DA00DC">
        <w:t>lorsqu</w:t>
      </w:r>
      <w:r>
        <w:t>’</w:t>
      </w:r>
      <w:r w:rsidR="00DA00DC">
        <w:t>il sera en train de se promener de long en large sur le faîte de sa cathédrale</w:t>
      </w:r>
      <w:r>
        <w:t xml:space="preserve">, </w:t>
      </w:r>
      <w:r w:rsidR="00DA00DC">
        <w:t>c</w:t>
      </w:r>
      <w:r>
        <w:t>’</w:t>
      </w:r>
      <w:r w:rsidR="00DA00DC">
        <w:t>est moi</w:t>
      </w:r>
      <w:r>
        <w:t xml:space="preserve">, </w:t>
      </w:r>
      <w:r w:rsidR="00DA00DC">
        <w:t>non toi qu</w:t>
      </w:r>
      <w:r>
        <w:t>’</w:t>
      </w:r>
      <w:r w:rsidR="00DA00DC">
        <w:t>il verra surgir de certain petit escalier en vis que je connais bien</w:t>
      </w:r>
      <w:r>
        <w:t>. »</w:t>
      </w:r>
    </w:p>
    <w:p w14:paraId="5426DEA7" w14:textId="77777777" w:rsidR="00DD1C38" w:rsidRDefault="00DA00DC" w:rsidP="00DA00DC">
      <w:r>
        <w:t>Elle lui prit la main</w:t>
      </w:r>
      <w:r w:rsidR="00DD1C38">
        <w:t xml:space="preserve">, </w:t>
      </w:r>
      <w:r>
        <w:t>et</w:t>
      </w:r>
      <w:r w:rsidR="00DD1C38">
        <w:t xml:space="preserve">, </w:t>
      </w:r>
      <w:r>
        <w:t>faiblement</w:t>
      </w:r>
      <w:r w:rsidR="00DD1C38">
        <w:t xml:space="preserve">, </w:t>
      </w:r>
      <w:r>
        <w:t>elle murmura</w:t>
      </w:r>
      <w:r w:rsidR="00DD1C38">
        <w:t> :</w:t>
      </w:r>
    </w:p>
    <w:p w14:paraId="7F6A256D" w14:textId="77777777" w:rsidR="00DD1C38" w:rsidRDefault="00DD1C38" w:rsidP="00DA00DC">
      <w:r>
        <w:t>« </w:t>
      </w:r>
      <w:r w:rsidR="00DA00DC">
        <w:t>Merci</w:t>
      </w:r>
      <w:r>
        <w:t> !</w:t>
      </w:r>
    </w:p>
    <w:p w14:paraId="154CAF42" w14:textId="723892F1" w:rsidR="00DA00DC" w:rsidRDefault="00DD1C38" w:rsidP="00DA00DC">
      <w:r>
        <w:t>— </w:t>
      </w:r>
      <w:r w:rsidR="00DA00DC">
        <w:t>Je disais donc</w:t>
      </w:r>
      <w:r>
        <w:t xml:space="preserve">, </w:t>
      </w:r>
      <w:r w:rsidR="00DA00DC">
        <w:t>reprit-il</w:t>
      </w:r>
      <w:r>
        <w:t xml:space="preserve">, </w:t>
      </w:r>
      <w:r w:rsidR="00DA00DC">
        <w:t>ayant toussé pour dissimuler son émotion</w:t>
      </w:r>
      <w:r>
        <w:t xml:space="preserve">, </w:t>
      </w:r>
      <w:r w:rsidR="00DA00DC">
        <w:t>que nous n</w:t>
      </w:r>
      <w:r>
        <w:t>’</w:t>
      </w:r>
      <w:r w:rsidR="00DA00DC">
        <w:t>avons oublié de parler que d</w:t>
      </w:r>
      <w:r>
        <w:t>’</w:t>
      </w:r>
      <w:r w:rsidR="00DA00DC">
        <w:t>une chose</w:t>
      </w:r>
      <w:r>
        <w:t xml:space="preserve">. </w:t>
      </w:r>
      <w:r w:rsidR="00DA00DC">
        <w:t>Ce dégoûtant maître-chanteur poursuit un but</w:t>
      </w:r>
      <w:r>
        <w:t xml:space="preserve">. </w:t>
      </w:r>
      <w:r w:rsidR="00DA00DC">
        <w:t>Ce but</w:t>
      </w:r>
      <w:r>
        <w:t xml:space="preserve">, </w:t>
      </w:r>
      <w:r w:rsidR="00DA00DC">
        <w:t>quel est-il</w:t>
      </w:r>
      <w:r>
        <w:t xml:space="preserve"> ? </w:t>
      </w:r>
      <w:r w:rsidR="00DA00DC">
        <w:t>Ta fortune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, </w:t>
      </w:r>
      <w:r w:rsidR="00DA00DC">
        <w:t>une fortune dont il possède mieux que personne l</w:t>
      </w:r>
      <w:r>
        <w:t>’</w:t>
      </w:r>
      <w:r w:rsidR="00DA00DC">
        <w:t>évaluation</w:t>
      </w:r>
      <w:r>
        <w:t>. »</w:t>
      </w:r>
    </w:p>
    <w:p w14:paraId="52FF6DDF" w14:textId="13BD07F7" w:rsidR="00DD1C38" w:rsidRDefault="00DD1C38" w:rsidP="00DA00DC">
      <w:r>
        <w:t>M</w:t>
      </w:r>
      <w:r w:rsidRPr="00DD1C38">
        <w:rPr>
          <w:vertAlign w:val="superscript"/>
        </w:rPr>
        <w:t>me</w:t>
      </w:r>
      <w:r>
        <w:t> </w:t>
      </w:r>
      <w:proofErr w:type="spellStart"/>
      <w:r w:rsidR="00DA00DC">
        <w:t>Hadjilar</w:t>
      </w:r>
      <w:proofErr w:type="spellEnd"/>
      <w:r w:rsidR="00DA00DC">
        <w:t xml:space="preserve"> s</w:t>
      </w:r>
      <w:r>
        <w:t>’</w:t>
      </w:r>
      <w:r w:rsidR="00DA00DC">
        <w:t>était redressée</w:t>
      </w:r>
      <w:r>
        <w:t>.</w:t>
      </w:r>
    </w:p>
    <w:p w14:paraId="6D69BFB7" w14:textId="77777777" w:rsidR="00DD1C38" w:rsidRDefault="00DD1C38" w:rsidP="00DA00DC">
      <w:r>
        <w:t>« </w:t>
      </w:r>
      <w:r w:rsidR="00DA00DC">
        <w:t>Tout</w:t>
      </w:r>
      <w:r>
        <w:t xml:space="preserve">, </w:t>
      </w:r>
      <w:r w:rsidR="00DA00DC">
        <w:t>dit-elle d</w:t>
      </w:r>
      <w:r>
        <w:t>’</w:t>
      </w:r>
      <w:r w:rsidR="00DA00DC">
        <w:t>une voix étrangement raffermie</w:t>
      </w:r>
      <w:r>
        <w:t xml:space="preserve">, </w:t>
      </w:r>
      <w:r w:rsidR="00DA00DC">
        <w:t>je donnerais tout si je croyais que ce serait suffisant</w:t>
      </w:r>
      <w:r>
        <w:t xml:space="preserve">. </w:t>
      </w:r>
      <w:r w:rsidR="00DA00DC">
        <w:t>Je n</w:t>
      </w:r>
      <w:r>
        <w:t>’</w:t>
      </w:r>
      <w:r w:rsidR="00DA00DC">
        <w:t xml:space="preserve">ai pas </w:t>
      </w:r>
      <w:r w:rsidR="00DA00DC">
        <w:lastRenderedPageBreak/>
        <w:t>besoin de cet argent-là</w:t>
      </w:r>
      <w:r>
        <w:t xml:space="preserve">. </w:t>
      </w:r>
      <w:r w:rsidR="00DA00DC">
        <w:t>Ce n</w:t>
      </w:r>
      <w:r>
        <w:t>’</w:t>
      </w:r>
      <w:r w:rsidR="00DA00DC">
        <w:t>est point à cause de lui</w:t>
      </w:r>
      <w:r>
        <w:t xml:space="preserve">, </w:t>
      </w:r>
      <w:r w:rsidR="00DA00DC">
        <w:t>j</w:t>
      </w:r>
      <w:r>
        <w:t>’</w:t>
      </w:r>
      <w:r w:rsidR="00DA00DC">
        <w:t>en suis sûre</w:t>
      </w:r>
      <w:r>
        <w:t xml:space="preserve">, </w:t>
      </w:r>
      <w:r w:rsidR="00DA00DC">
        <w:t>que Jean m</w:t>
      </w:r>
      <w:r>
        <w:t>’</w:t>
      </w:r>
      <w:r w:rsidR="00DA00DC">
        <w:t>a aimée</w:t>
      </w:r>
      <w:r>
        <w:t>.</w:t>
      </w:r>
    </w:p>
    <w:p w14:paraId="6FE04CAC" w14:textId="77777777" w:rsidR="00DD1C38" w:rsidRDefault="00DD1C38" w:rsidP="00DA00DC">
      <w:r>
        <w:t>— </w:t>
      </w:r>
      <w:r w:rsidR="00DA00DC">
        <w:t>J</w:t>
      </w:r>
      <w:r>
        <w:t>’</w:t>
      </w:r>
      <w:r w:rsidR="00DA00DC">
        <w:t>en suis sûr aussi</w:t>
      </w:r>
      <w:r>
        <w:t xml:space="preserve">, </w:t>
      </w:r>
      <w:r w:rsidR="00DA00DC">
        <w:t>dit Roche gravement</w:t>
      </w:r>
      <w:r>
        <w:t>.</w:t>
      </w:r>
    </w:p>
    <w:p w14:paraId="5A468960" w14:textId="77777777" w:rsidR="00DD1C38" w:rsidRDefault="00DD1C38" w:rsidP="00DA00DC">
      <w:r>
        <w:t>— </w:t>
      </w:r>
      <w:r w:rsidR="00DA00DC">
        <w:t>Oui</w:t>
      </w:r>
      <w:r>
        <w:t xml:space="preserve">, </w:t>
      </w:r>
      <w:r w:rsidR="00DA00DC">
        <w:t>tout</w:t>
      </w:r>
      <w:r>
        <w:t xml:space="preserve"> ! </w:t>
      </w:r>
      <w:r w:rsidR="00DA00DC">
        <w:t>reprit-elle</w:t>
      </w:r>
      <w:r>
        <w:t xml:space="preserve">. </w:t>
      </w:r>
      <w:r w:rsidR="00DA00DC">
        <w:t>Mais encore faudrait-il avoir la certitude que je serais débarrassée de cet homme pour toujours</w:t>
      </w:r>
      <w:r>
        <w:t xml:space="preserve">. </w:t>
      </w:r>
      <w:r w:rsidR="00DA00DC">
        <w:t>Or</w:t>
      </w:r>
      <w:r>
        <w:t xml:space="preserve">, </w:t>
      </w:r>
      <w:r w:rsidR="00DA00DC">
        <w:t>rien n</w:t>
      </w:r>
      <w:r>
        <w:t>’</w:t>
      </w:r>
      <w:r w:rsidR="00DA00DC">
        <w:t>est moins assuré que cela</w:t>
      </w:r>
      <w:r>
        <w:t>.</w:t>
      </w:r>
    </w:p>
    <w:p w14:paraId="2A33BE63" w14:textId="77777777" w:rsidR="00DD1C38" w:rsidRDefault="00DD1C38" w:rsidP="00DA00DC">
      <w:r>
        <w:t>— </w:t>
      </w:r>
      <w:r w:rsidR="00DA00DC">
        <w:t>Que veut-il</w:t>
      </w:r>
      <w:r>
        <w:t xml:space="preserve">, </w:t>
      </w:r>
      <w:r w:rsidR="00DA00DC">
        <w:t>alors</w:t>
      </w:r>
      <w:r>
        <w:t xml:space="preserve"> ? </w:t>
      </w:r>
      <w:r w:rsidR="00DA00DC">
        <w:t>dit Roche</w:t>
      </w:r>
      <w:r>
        <w:t xml:space="preserve">, </w:t>
      </w:r>
      <w:r w:rsidR="00DA00DC">
        <w:t>la regardant bien en face</w:t>
      </w:r>
      <w:r>
        <w:t>.</w:t>
      </w:r>
    </w:p>
    <w:p w14:paraId="1AE32C05" w14:textId="5F10FFD7" w:rsidR="00DA00DC" w:rsidRDefault="00DD1C38" w:rsidP="00DA00DC">
      <w:r>
        <w:t>— </w:t>
      </w:r>
      <w:r w:rsidR="00DA00DC">
        <w:t>Eh</w:t>
      </w:r>
      <w:r>
        <w:t xml:space="preserve"> ! </w:t>
      </w:r>
      <w:r w:rsidR="00DA00DC">
        <w:t>fit-elle</w:t>
      </w:r>
      <w:r>
        <w:t xml:space="preserve">, </w:t>
      </w:r>
      <w:r w:rsidR="00DA00DC">
        <w:t>le sais-je au juste</w:t>
      </w:r>
      <w:r>
        <w:t xml:space="preserve"> ? </w:t>
      </w:r>
      <w:r w:rsidR="00DA00DC">
        <w:t>Moi</w:t>
      </w:r>
      <w:r>
        <w:t xml:space="preserve">, </w:t>
      </w:r>
      <w:r w:rsidR="00DA00DC">
        <w:t>peut-être</w:t>
      </w:r>
      <w:r>
        <w:t xml:space="preserve">, </w:t>
      </w:r>
      <w:r w:rsidR="00DA00DC">
        <w:t>tout simplement</w:t>
      </w:r>
      <w:r>
        <w:t xml:space="preserve">. </w:t>
      </w:r>
      <w:r w:rsidR="00DA00DC">
        <w:t>Du même coup</w:t>
      </w:r>
      <w:r>
        <w:t xml:space="preserve">, </w:t>
      </w:r>
      <w:r w:rsidR="00DA00DC">
        <w:t>il aurait le reste</w:t>
      </w:r>
      <w:r>
        <w:t>. »</w:t>
      </w:r>
    </w:p>
    <w:p w14:paraId="263A671B" w14:textId="77777777" w:rsidR="00DD1C38" w:rsidRDefault="00DA00DC" w:rsidP="00DA00DC">
      <w:r>
        <w:t>Ils gardèrent un moment le silence</w:t>
      </w:r>
      <w:r w:rsidR="00DD1C38">
        <w:t>.</w:t>
      </w:r>
    </w:p>
    <w:p w14:paraId="6CC266C2" w14:textId="77777777" w:rsidR="00DD1C38" w:rsidRDefault="00DD1C38" w:rsidP="00DA00DC">
      <w:r>
        <w:t>« </w:t>
      </w:r>
      <w:r w:rsidR="00DA00DC">
        <w:t>C</w:t>
      </w:r>
      <w:r>
        <w:t>’</w:t>
      </w:r>
      <w:r w:rsidR="00DA00DC">
        <w:t>est ce que nous saurons ce soir même</w:t>
      </w:r>
      <w:r>
        <w:t xml:space="preserve">, </w:t>
      </w:r>
      <w:r w:rsidR="00DA00DC">
        <w:t>dit Roche finalement</w:t>
      </w:r>
      <w:r>
        <w:t xml:space="preserve">. </w:t>
      </w:r>
      <w:r w:rsidR="00DA00DC">
        <w:t>Et</w:t>
      </w:r>
      <w:r>
        <w:t xml:space="preserve">, </w:t>
      </w:r>
      <w:r w:rsidR="00DA00DC">
        <w:t>s</w:t>
      </w:r>
      <w:r>
        <w:t>’</w:t>
      </w:r>
      <w:r w:rsidR="00DA00DC">
        <w:t>il avait</w:t>
      </w:r>
      <w:r>
        <w:t xml:space="preserve">, </w:t>
      </w:r>
      <w:r w:rsidR="00DA00DC">
        <w:t>comment dirai-je</w:t>
      </w:r>
      <w:r>
        <w:t xml:space="preserve"> ? </w:t>
      </w:r>
      <w:r w:rsidR="00DA00DC">
        <w:t>l</w:t>
      </w:r>
      <w:r>
        <w:t>’</w:t>
      </w:r>
      <w:r w:rsidR="00DA00DC">
        <w:t>aplomb</w:t>
      </w:r>
      <w:r>
        <w:t xml:space="preserve">, </w:t>
      </w:r>
      <w:r w:rsidR="00DA00DC">
        <w:t>oui</w:t>
      </w:r>
      <w:r>
        <w:t xml:space="preserve">, </w:t>
      </w:r>
      <w:r w:rsidR="00DA00DC">
        <w:t>l</w:t>
      </w:r>
      <w:r>
        <w:t>’</w:t>
      </w:r>
      <w:r w:rsidR="00DA00DC">
        <w:t>aplomb de manifester cette prétention-là</w:t>
      </w:r>
      <w:r>
        <w:t xml:space="preserve"> ? </w:t>
      </w:r>
      <w:r w:rsidR="00DA00DC">
        <w:t>Je ne pense pas que tu y souscrirais</w:t>
      </w:r>
      <w:r>
        <w:t xml:space="preserve">, </w:t>
      </w:r>
      <w:r w:rsidR="00DA00DC">
        <w:t>tout de même</w:t>
      </w:r>
      <w:r>
        <w:t> ?</w:t>
      </w:r>
    </w:p>
    <w:p w14:paraId="3BD4E757" w14:textId="77777777" w:rsidR="00DD1C38" w:rsidRDefault="00DD1C38" w:rsidP="00DA00DC">
      <w:r>
        <w:t>— </w:t>
      </w:r>
      <w:r w:rsidR="00DA00DC">
        <w:t>Cela me regarde</w:t>
      </w:r>
      <w:r>
        <w:t xml:space="preserve"> ! </w:t>
      </w:r>
      <w:r w:rsidR="00DA00DC">
        <w:t>fit-elle</w:t>
      </w:r>
      <w:r>
        <w:t xml:space="preserve">, </w:t>
      </w:r>
      <w:r w:rsidR="00DA00DC">
        <w:t>sombre</w:t>
      </w:r>
      <w:r>
        <w:t>.</w:t>
      </w:r>
    </w:p>
    <w:p w14:paraId="4D19BB04" w14:textId="77777777" w:rsidR="00DD1C38" w:rsidRDefault="00DD1C38" w:rsidP="00DA00DC">
      <w:r>
        <w:t>— </w:t>
      </w:r>
      <w:r w:rsidR="00DA00DC">
        <w:t>Vraiment</w:t>
      </w:r>
      <w:r>
        <w:t xml:space="preserve"> ? </w:t>
      </w:r>
      <w:r w:rsidR="00DA00DC">
        <w:t>Eh bien</w:t>
      </w:r>
      <w:r>
        <w:t xml:space="preserve">, </w:t>
      </w:r>
      <w:r w:rsidR="00DA00DC">
        <w:t>tu vas me le dire</w:t>
      </w:r>
      <w:r>
        <w:t xml:space="preserve">. </w:t>
      </w:r>
      <w:r w:rsidR="00DA00DC">
        <w:t>Sinon</w:t>
      </w:r>
      <w:r>
        <w:t xml:space="preserve">, </w:t>
      </w:r>
      <w:r w:rsidR="00DA00DC">
        <w:t>je ne me mêle plus de rien</w:t>
      </w:r>
      <w:r>
        <w:t>.</w:t>
      </w:r>
    </w:p>
    <w:p w14:paraId="743684CB" w14:textId="71BBCFA4" w:rsidR="00DA00DC" w:rsidRDefault="00DD1C38" w:rsidP="00DA00DC">
      <w:r>
        <w:t>— </w:t>
      </w:r>
      <w:r w:rsidR="00DA00DC">
        <w:t>Bon</w:t>
      </w:r>
      <w:r>
        <w:t xml:space="preserve"> ! </w:t>
      </w:r>
      <w:r w:rsidR="00DA00DC">
        <w:t>Tu y tiens</w:t>
      </w:r>
      <w:r>
        <w:t xml:space="preserve"> ? </w:t>
      </w:r>
      <w:r w:rsidR="00DA00DC">
        <w:t>fit-elle</w:t>
      </w:r>
      <w:r>
        <w:t xml:space="preserve">, </w:t>
      </w:r>
      <w:r w:rsidR="00DA00DC">
        <w:t>articulant ses mots</w:t>
      </w:r>
      <w:r>
        <w:t xml:space="preserve">. </w:t>
      </w:r>
      <w:r w:rsidR="00DA00DC">
        <w:t>Je t</w:t>
      </w:r>
      <w:r>
        <w:t>’</w:t>
      </w:r>
      <w:r w:rsidR="00DA00DC">
        <w:t>ai dit et te répète que je suis prête à tout plutôt que de voir Jean au courant de ce que j</w:t>
      </w:r>
      <w:r>
        <w:t>’</w:t>
      </w:r>
      <w:r w:rsidR="00DA00DC">
        <w:t>ai été</w:t>
      </w:r>
      <w:r>
        <w:t xml:space="preserve">. </w:t>
      </w:r>
      <w:r w:rsidR="00DA00DC">
        <w:t>Ensuite</w:t>
      </w:r>
      <w:r>
        <w:t xml:space="preserve">, </w:t>
      </w:r>
      <w:r w:rsidR="00DA00DC">
        <w:t>on verra</w:t>
      </w:r>
      <w:r>
        <w:t xml:space="preserve">. </w:t>
      </w:r>
      <w:r w:rsidR="00DA00DC">
        <w:t>J</w:t>
      </w:r>
      <w:r>
        <w:t>’</w:t>
      </w:r>
      <w:r w:rsidR="00DA00DC">
        <w:t>aurai tout de même</w:t>
      </w:r>
      <w:r>
        <w:t xml:space="preserve">, </w:t>
      </w:r>
      <w:r w:rsidR="00DA00DC">
        <w:t>le moment venu</w:t>
      </w:r>
      <w:r>
        <w:t xml:space="preserve">, </w:t>
      </w:r>
      <w:r w:rsidR="00DA00DC">
        <w:t>le droit de disparaître</w:t>
      </w:r>
      <w:r>
        <w:t>. »</w:t>
      </w:r>
    </w:p>
    <w:p w14:paraId="7CE216CF" w14:textId="77777777" w:rsidR="00DD1C38" w:rsidRDefault="00DA00DC" w:rsidP="00DA00DC">
      <w:r>
        <w:t>Roche s</w:t>
      </w:r>
      <w:r w:rsidR="00DD1C38">
        <w:t>’</w:t>
      </w:r>
      <w:r>
        <w:t>était levé</w:t>
      </w:r>
      <w:r w:rsidR="00DD1C38">
        <w:t>.</w:t>
      </w:r>
    </w:p>
    <w:p w14:paraId="64545B44" w14:textId="77777777" w:rsidR="00DD1C38" w:rsidRDefault="00DD1C38" w:rsidP="00DA00DC">
      <w:r>
        <w:t>« </w:t>
      </w:r>
      <w:r w:rsidR="00DA00DC">
        <w:t>Je n</w:t>
      </w:r>
      <w:r>
        <w:t>’</w:t>
      </w:r>
      <w:r w:rsidR="00DA00DC">
        <w:t>aperçois pas encore très bien ma ligne de conduite</w:t>
      </w:r>
      <w:r>
        <w:t xml:space="preserve"> ! </w:t>
      </w:r>
      <w:r w:rsidR="00DA00DC">
        <w:t>dit-il</w:t>
      </w:r>
      <w:r>
        <w:t xml:space="preserve">. </w:t>
      </w:r>
      <w:r w:rsidR="00DA00DC">
        <w:t>Il est vrai qu</w:t>
      </w:r>
      <w:r>
        <w:t>’</w:t>
      </w:r>
      <w:r w:rsidR="00DA00DC">
        <w:t>il me reste toute la journée pour cela</w:t>
      </w:r>
      <w:r>
        <w:t>.</w:t>
      </w:r>
    </w:p>
    <w:p w14:paraId="54B3A9A3" w14:textId="77777777" w:rsidR="00DD1C38" w:rsidRDefault="00DD1C38" w:rsidP="00DA00DC">
      <w:r>
        <w:lastRenderedPageBreak/>
        <w:t>— </w:t>
      </w:r>
      <w:r w:rsidR="00DA00DC">
        <w:t>Où vas-tu</w:t>
      </w:r>
      <w:r>
        <w:t xml:space="preserve"> ? </w:t>
      </w:r>
      <w:r w:rsidR="00DA00DC">
        <w:t>s</w:t>
      </w:r>
      <w:r>
        <w:t>’</w:t>
      </w:r>
      <w:r w:rsidR="00DA00DC">
        <w:t>écria-t-elle tremblant de nouveau</w:t>
      </w:r>
      <w:r>
        <w:t xml:space="preserve">, </w:t>
      </w:r>
      <w:r w:rsidR="00DA00DC">
        <w:t>comme chaque fois que</w:t>
      </w:r>
      <w:r>
        <w:t xml:space="preserve">, </w:t>
      </w:r>
      <w:r w:rsidR="00DA00DC">
        <w:t>depuis la veille</w:t>
      </w:r>
      <w:r>
        <w:t xml:space="preserve">, </w:t>
      </w:r>
      <w:r w:rsidR="00DA00DC">
        <w:t>elle l</w:t>
      </w:r>
      <w:r>
        <w:t>’</w:t>
      </w:r>
      <w:r w:rsidR="00DA00DC">
        <w:t>avait vu sur le point de la quitter</w:t>
      </w:r>
      <w:r>
        <w:t>.</w:t>
      </w:r>
    </w:p>
    <w:p w14:paraId="61C80DCA" w14:textId="133E363E" w:rsidR="00DA00DC" w:rsidRDefault="00DD1C38" w:rsidP="00DA00DC">
      <w:r>
        <w:t>— </w:t>
      </w:r>
      <w:r w:rsidR="00DA00DC">
        <w:t>Avec ta permission</w:t>
      </w:r>
      <w:r>
        <w:t xml:space="preserve">, </w:t>
      </w:r>
      <w:r w:rsidR="00DA00DC">
        <w:t>répondit-il avec un sourire</w:t>
      </w:r>
      <w:r>
        <w:t xml:space="preserve">, </w:t>
      </w:r>
      <w:r w:rsidR="00DA00DC">
        <w:t>me reposer</w:t>
      </w:r>
      <w:r>
        <w:t>. »</w:t>
      </w:r>
    </w:p>
    <w:p w14:paraId="52C5DCF1" w14:textId="77777777" w:rsidR="00DA00DC" w:rsidRDefault="00DA00DC" w:rsidP="00DA00DC"/>
    <w:p w14:paraId="3B1550FA" w14:textId="77777777" w:rsidR="00DD1C38" w:rsidRDefault="00DA00DC" w:rsidP="00DA00DC">
      <w:r>
        <w:t>Il se sentait sur le visage cette croûte consécutive aux nuits d</w:t>
      </w:r>
      <w:r w:rsidR="00DD1C38">
        <w:t>’</w:t>
      </w:r>
      <w:r>
        <w:t>insomnie</w:t>
      </w:r>
      <w:r w:rsidR="00DD1C38">
        <w:t xml:space="preserve">, </w:t>
      </w:r>
      <w:r>
        <w:t>impression assez désagréable qu</w:t>
      </w:r>
      <w:r w:rsidR="00DD1C38">
        <w:t>’</w:t>
      </w:r>
      <w:r>
        <w:t>aggrave toujours le grand soleil</w:t>
      </w:r>
      <w:r w:rsidR="00DD1C38">
        <w:t xml:space="preserve">. </w:t>
      </w:r>
      <w:r>
        <w:t>Il semblait à Roche que tous les gens qu</w:t>
      </w:r>
      <w:r w:rsidR="00DD1C38">
        <w:t>’</w:t>
      </w:r>
      <w:r>
        <w:t>il croisait le regardaient</w:t>
      </w:r>
      <w:r w:rsidR="00DD1C38">
        <w:t xml:space="preserve">, </w:t>
      </w:r>
      <w:r>
        <w:t>se rendaient compte qu</w:t>
      </w:r>
      <w:r w:rsidR="00DD1C38">
        <w:t>’</w:t>
      </w:r>
      <w:r>
        <w:t>il n</w:t>
      </w:r>
      <w:r w:rsidR="00DD1C38">
        <w:t>’</w:t>
      </w:r>
      <w:r>
        <w:t>avait pas dormi</w:t>
      </w:r>
      <w:r w:rsidR="00DD1C38">
        <w:t>.</w:t>
      </w:r>
    </w:p>
    <w:p w14:paraId="4113C7DB" w14:textId="77777777" w:rsidR="00DD1C38" w:rsidRDefault="00DA00DC" w:rsidP="00DA00DC">
      <w:r>
        <w:t>Il fit un détour pour ne point passer devant l</w:t>
      </w:r>
      <w:r w:rsidR="00DD1C38">
        <w:t>’</w:t>
      </w:r>
      <w:r>
        <w:t>hôtel Bellevue</w:t>
      </w:r>
      <w:r w:rsidR="00DD1C38">
        <w:t xml:space="preserve">, </w:t>
      </w:r>
      <w:r>
        <w:t>et pour éviter le hangar où l</w:t>
      </w:r>
      <w:r w:rsidR="00DD1C38">
        <w:t>’</w:t>
      </w:r>
      <w:r>
        <w:t>automobile de l</w:t>
      </w:r>
      <w:r w:rsidR="00DD1C38">
        <w:t>’</w:t>
      </w:r>
      <w:r>
        <w:t xml:space="preserve">homme de </w:t>
      </w:r>
      <w:proofErr w:type="spellStart"/>
      <w:r>
        <w:t>Malatia</w:t>
      </w:r>
      <w:proofErr w:type="spellEnd"/>
      <w:r>
        <w:t xml:space="preserve"> était garée</w:t>
      </w:r>
      <w:r w:rsidR="00DD1C38">
        <w:t xml:space="preserve">. </w:t>
      </w:r>
      <w:r>
        <w:t>En s</w:t>
      </w:r>
      <w:r w:rsidR="00DD1C38">
        <w:t>’</w:t>
      </w:r>
      <w:r>
        <w:t>introduisant par le petit jardin qui se trouvait sur le derrière de la maison de Casella</w:t>
      </w:r>
      <w:r w:rsidR="00DD1C38">
        <w:t xml:space="preserve">, </w:t>
      </w:r>
      <w:r>
        <w:t>il espérait ne pas tomber sur ce dernier</w:t>
      </w:r>
      <w:r w:rsidR="00DD1C38">
        <w:t xml:space="preserve">. </w:t>
      </w:r>
      <w:r>
        <w:t>Précaution vaine</w:t>
      </w:r>
      <w:r w:rsidR="00DD1C38">
        <w:t xml:space="preserve">. </w:t>
      </w:r>
      <w:r>
        <w:t>Leurs chambres à tous deux occupaient le premier étage</w:t>
      </w:r>
      <w:r w:rsidR="00DD1C38">
        <w:t xml:space="preserve">. </w:t>
      </w:r>
      <w:r>
        <w:t>Casella partait précisément pour son bureau</w:t>
      </w:r>
      <w:r w:rsidR="00DD1C38">
        <w:t xml:space="preserve">. </w:t>
      </w:r>
      <w:r>
        <w:t>Roche rencontra son camarade au sommet de l</w:t>
      </w:r>
      <w:r w:rsidR="00DD1C38">
        <w:t>’</w:t>
      </w:r>
      <w:r>
        <w:t>escalier</w:t>
      </w:r>
      <w:r w:rsidR="00DD1C38">
        <w:t>.</w:t>
      </w:r>
    </w:p>
    <w:p w14:paraId="6CDDE05B" w14:textId="77777777" w:rsidR="00DD1C38" w:rsidRDefault="00DD1C38" w:rsidP="00DA00DC">
      <w:r>
        <w:t>« </w:t>
      </w:r>
      <w:r w:rsidR="00DA00DC">
        <w:t>Déjà levé</w:t>
      </w:r>
      <w:r>
        <w:t> ? »</w:t>
      </w:r>
      <w:r w:rsidR="00DA00DC">
        <w:t xml:space="preserve"> fit celui-ci</w:t>
      </w:r>
      <w:r>
        <w:t xml:space="preserve">, </w:t>
      </w:r>
      <w:r w:rsidR="00DA00DC">
        <w:t>goguenard</w:t>
      </w:r>
      <w:r>
        <w:t>.</w:t>
      </w:r>
    </w:p>
    <w:p w14:paraId="4CAB3FC7" w14:textId="77777777" w:rsidR="00DD1C38" w:rsidRDefault="00DA00DC" w:rsidP="00DA00DC">
      <w:r>
        <w:t>Roche réprima un mouvement d</w:t>
      </w:r>
      <w:r w:rsidR="00DD1C38">
        <w:t>’</w:t>
      </w:r>
      <w:r>
        <w:t>humeur</w:t>
      </w:r>
      <w:r w:rsidR="00DD1C38">
        <w:t xml:space="preserve">. </w:t>
      </w:r>
      <w:r>
        <w:t>Sa barbe de vingt-quatre heures était</w:t>
      </w:r>
      <w:r w:rsidR="00DD1C38">
        <w:t xml:space="preserve">, </w:t>
      </w:r>
      <w:r>
        <w:t>Dieu merci</w:t>
      </w:r>
      <w:r w:rsidR="00DD1C38">
        <w:t xml:space="preserve"> ! </w:t>
      </w:r>
      <w:r>
        <w:t>assez visible</w:t>
      </w:r>
      <w:r w:rsidR="00DD1C38">
        <w:t xml:space="preserve">. </w:t>
      </w:r>
      <w:r>
        <w:t>Casella se moquait de lui</w:t>
      </w:r>
      <w:r w:rsidR="00DD1C38">
        <w:t> !</w:t>
      </w:r>
    </w:p>
    <w:p w14:paraId="727061BC" w14:textId="77777777" w:rsidR="00DD1C38" w:rsidRDefault="00DD1C38" w:rsidP="00DA00DC">
      <w:r>
        <w:t>« </w:t>
      </w:r>
      <w:r w:rsidR="00DA00DC">
        <w:t>Tu as eu une visite</w:t>
      </w:r>
      <w:r>
        <w:t xml:space="preserve">, </w:t>
      </w:r>
      <w:r w:rsidR="00DA00DC">
        <w:t>ce matin</w:t>
      </w:r>
      <w:r>
        <w:t xml:space="preserve">, </w:t>
      </w:r>
      <w:r w:rsidR="00DA00DC">
        <w:t>reprit ce dernier</w:t>
      </w:r>
      <w:r>
        <w:t xml:space="preserve">, </w:t>
      </w:r>
      <w:r w:rsidR="00DA00DC">
        <w:t>imperturbable</w:t>
      </w:r>
      <w:r>
        <w:t xml:space="preserve">. </w:t>
      </w:r>
      <w:r w:rsidR="00DA00DC">
        <w:t>J</w:t>
      </w:r>
      <w:r>
        <w:t>’</w:t>
      </w:r>
      <w:r w:rsidR="00DA00DC">
        <w:t>ai répondu que tu étais sorti à la première heure</w:t>
      </w:r>
      <w:r>
        <w:t xml:space="preserve">, </w:t>
      </w:r>
      <w:r w:rsidR="00DA00DC">
        <w:t>pour monter à cheval</w:t>
      </w:r>
      <w:r>
        <w:t xml:space="preserve">. </w:t>
      </w:r>
      <w:r w:rsidR="00DA00DC">
        <w:t>Ai-je bien fait</w:t>
      </w:r>
      <w:r>
        <w:t> ?</w:t>
      </w:r>
    </w:p>
    <w:p w14:paraId="4290B20C" w14:textId="77777777" w:rsidR="00DD1C38" w:rsidRDefault="00DD1C38" w:rsidP="00DA00DC">
      <w:r>
        <w:t>— </w:t>
      </w:r>
      <w:r w:rsidR="00DA00DC">
        <w:t>Naturellement</w:t>
      </w:r>
      <w:r>
        <w:t xml:space="preserve"> ! </w:t>
      </w:r>
      <w:r w:rsidR="00DA00DC">
        <w:t>Je te remercie</w:t>
      </w:r>
      <w:r>
        <w:t xml:space="preserve">. </w:t>
      </w:r>
      <w:r w:rsidR="00DA00DC">
        <w:t>Qui est venu</w:t>
      </w:r>
      <w:r>
        <w:t> ?</w:t>
      </w:r>
    </w:p>
    <w:p w14:paraId="029494BF" w14:textId="7780E90C" w:rsidR="00DD1C38" w:rsidRDefault="00DD1C38" w:rsidP="00DA00DC">
      <w:r>
        <w:lastRenderedPageBreak/>
        <w:t>— </w:t>
      </w:r>
      <w:r w:rsidR="00DA00DC">
        <w:t>Qui</w:t>
      </w:r>
      <w:r>
        <w:t xml:space="preserve"> ? </w:t>
      </w:r>
      <w:r w:rsidR="00DA00DC">
        <w:t xml:space="preserve">Le père </w:t>
      </w:r>
      <w:proofErr w:type="spellStart"/>
      <w:r w:rsidR="00DA00DC">
        <w:t>Englebert</w:t>
      </w:r>
      <w:proofErr w:type="spellEnd"/>
      <w:r>
        <w:t xml:space="preserve">. </w:t>
      </w:r>
      <w:r w:rsidR="00DA00DC">
        <w:t>Avec ses cérémonies de demain</w:t>
      </w:r>
      <w:r>
        <w:t xml:space="preserve">, </w:t>
      </w:r>
      <w:r w:rsidR="00DA00DC">
        <w:t>il est déchaîné</w:t>
      </w:r>
      <w:r>
        <w:t xml:space="preserve">. </w:t>
      </w:r>
      <w:r w:rsidR="00DA00DC">
        <w:t>J</w:t>
      </w:r>
      <w:r>
        <w:t>’</w:t>
      </w:r>
      <w:r w:rsidR="00DA00DC">
        <w:t>ai dû lui promettre que j</w:t>
      </w:r>
      <w:r>
        <w:t>’</w:t>
      </w:r>
      <w:r w:rsidR="00DA00DC">
        <w:t>assisterai à la grand-messe</w:t>
      </w:r>
      <w:r>
        <w:t xml:space="preserve">. </w:t>
      </w:r>
      <w:r w:rsidR="00DA00DC">
        <w:t>C</w:t>
      </w:r>
      <w:r>
        <w:t>’</w:t>
      </w:r>
      <w:r w:rsidR="00DA00DC">
        <w:t>est tout juste s</w:t>
      </w:r>
      <w:r>
        <w:t>’</w:t>
      </w:r>
      <w:r w:rsidR="00DA00DC">
        <w:t>il ne voulait pas m</w:t>
      </w:r>
      <w:r>
        <w:t>’</w:t>
      </w:r>
      <w:r w:rsidR="00DA00DC">
        <w:t>obliger à aller à la première</w:t>
      </w:r>
      <w:r>
        <w:t xml:space="preserve">, </w:t>
      </w:r>
      <w:r w:rsidR="00DA00DC">
        <w:t>et à communier</w:t>
      </w:r>
      <w:r>
        <w:t xml:space="preserve"> ! </w:t>
      </w:r>
      <w:r w:rsidR="00DA00DC">
        <w:t>Entre nous</w:t>
      </w:r>
      <w:r>
        <w:t xml:space="preserve">, </w:t>
      </w:r>
      <w:r w:rsidR="00DA00DC">
        <w:t>tout ça m</w:t>
      </w:r>
      <w:r>
        <w:t>’</w:t>
      </w:r>
      <w:r w:rsidR="00DA00DC">
        <w:t>embête un peu</w:t>
      </w:r>
      <w:r>
        <w:t xml:space="preserve">. </w:t>
      </w:r>
      <w:r w:rsidR="00DA00DC">
        <w:t>J</w:t>
      </w:r>
      <w:r>
        <w:t>’</w:t>
      </w:r>
      <w:r w:rsidR="00DA00DC">
        <w:t>ignore comment ils vont prendre cette manifestation à Beyrouth</w:t>
      </w:r>
      <w:r>
        <w:t xml:space="preserve">, </w:t>
      </w:r>
      <w:r w:rsidR="00DA00DC">
        <w:t xml:space="preserve">au </w:t>
      </w:r>
      <w:proofErr w:type="spellStart"/>
      <w:r w:rsidR="00DA00DC">
        <w:t>Haut Commissariat</w:t>
      </w:r>
      <w:proofErr w:type="spellEnd"/>
      <w:r>
        <w:t xml:space="preserve">. </w:t>
      </w:r>
      <w:r w:rsidR="00DA00DC">
        <w:t>Mais</w:t>
      </w:r>
      <w:r>
        <w:t xml:space="preserve">, </w:t>
      </w:r>
      <w:r w:rsidR="00DA00DC">
        <w:t>que veux-tu</w:t>
      </w:r>
      <w:r>
        <w:t xml:space="preserve">, </w:t>
      </w:r>
      <w:r w:rsidR="00DA00DC">
        <w:t>c</w:t>
      </w:r>
      <w:r>
        <w:t>’</w:t>
      </w:r>
      <w:r w:rsidR="00DA00DC">
        <w:t>est un si bon vieux</w:t>
      </w:r>
      <w:r>
        <w:t xml:space="preserve"> ! </w:t>
      </w:r>
      <w:r w:rsidR="00DA00DC">
        <w:t>En même temps</w:t>
      </w:r>
      <w:r>
        <w:t xml:space="preserve">, </w:t>
      </w:r>
      <w:r w:rsidR="00DA00DC">
        <w:t>il désirait te voir</w:t>
      </w:r>
      <w:r>
        <w:t xml:space="preserve">. </w:t>
      </w:r>
      <w:r w:rsidR="00DA00DC">
        <w:t>Ce qu</w:t>
      </w:r>
      <w:r>
        <w:t>’</w:t>
      </w:r>
      <w:r w:rsidR="00DA00DC">
        <w:t>il te voulait</w:t>
      </w:r>
      <w:r>
        <w:t xml:space="preserve"> ? </w:t>
      </w:r>
      <w:r w:rsidR="00DA00DC">
        <w:t>Prendre de tes nouvelles</w:t>
      </w:r>
      <w:r>
        <w:t xml:space="preserve">, </w:t>
      </w:r>
      <w:r w:rsidR="00DA00DC">
        <w:t>d</w:t>
      </w:r>
      <w:r>
        <w:t>’</w:t>
      </w:r>
      <w:r w:rsidR="00DA00DC">
        <w:t>abord</w:t>
      </w:r>
      <w:r>
        <w:t xml:space="preserve">. </w:t>
      </w:r>
      <w:r w:rsidR="00DA00DC">
        <w:t>Et quoi encore</w:t>
      </w:r>
      <w:r>
        <w:t xml:space="preserve"> ? </w:t>
      </w:r>
      <w:r w:rsidR="00DA00DC">
        <w:t>Ah</w:t>
      </w:r>
      <w:r>
        <w:t xml:space="preserve"> ! </w:t>
      </w:r>
      <w:r w:rsidR="00DA00DC">
        <w:t>oui</w:t>
      </w:r>
      <w:r>
        <w:t xml:space="preserve">, </w:t>
      </w:r>
      <w:r w:rsidR="00DA00DC">
        <w:t>savoir si tu avais déjà eu l</w:t>
      </w:r>
      <w:r>
        <w:t>’</w:t>
      </w:r>
      <w:r w:rsidR="00DA00DC">
        <w:t>occasion d</w:t>
      </w:r>
      <w:r>
        <w:t>’</w:t>
      </w:r>
      <w:r w:rsidR="00DA00DC">
        <w:t xml:space="preserve">aller chez </w:t>
      </w:r>
      <w:r>
        <w:t>M</w:t>
      </w:r>
      <w:r w:rsidRPr="00DD1C38">
        <w:rPr>
          <w:vertAlign w:val="superscript"/>
        </w:rPr>
        <w:t>me</w:t>
      </w:r>
      <w:r>
        <w:t> </w:t>
      </w:r>
      <w:r w:rsidR="00DA00DC">
        <w:t xml:space="preserve">Elias </w:t>
      </w:r>
      <w:proofErr w:type="spellStart"/>
      <w:r w:rsidR="00DA00DC">
        <w:t>Hadjilar</w:t>
      </w:r>
      <w:proofErr w:type="spellEnd"/>
      <w:r>
        <w:t>.</w:t>
      </w:r>
    </w:p>
    <w:p w14:paraId="3C54EFF9" w14:textId="77777777" w:rsidR="00DD1C38" w:rsidRDefault="00DD1C38" w:rsidP="00DA00DC">
      <w:r>
        <w:t>— </w:t>
      </w:r>
      <w:r w:rsidR="00DA00DC">
        <w:t>Puis quoi encore</w:t>
      </w:r>
      <w:r>
        <w:t xml:space="preserve"> ? </w:t>
      </w:r>
      <w:r w:rsidR="00DA00DC">
        <w:t>grommela Roche</w:t>
      </w:r>
      <w:r>
        <w:t xml:space="preserve">, </w:t>
      </w:r>
      <w:r w:rsidR="00DA00DC">
        <w:t>furieux</w:t>
      </w:r>
      <w:r>
        <w:t>.</w:t>
      </w:r>
    </w:p>
    <w:p w14:paraId="51C468E3" w14:textId="77777777" w:rsidR="00DD1C38" w:rsidRDefault="00DD1C38" w:rsidP="00DA00DC">
      <w:r>
        <w:t>— </w:t>
      </w:r>
      <w:r w:rsidR="00DA00DC">
        <w:t>C</w:t>
      </w:r>
      <w:r>
        <w:t>’</w:t>
      </w:r>
      <w:r w:rsidR="00DA00DC">
        <w:t>est tout</w:t>
      </w:r>
      <w:r>
        <w:t xml:space="preserve"> ! </w:t>
      </w:r>
      <w:r w:rsidR="00DA00DC">
        <w:t>fit Casella en riant</w:t>
      </w:r>
      <w:r>
        <w:t xml:space="preserve">. </w:t>
      </w:r>
      <w:r w:rsidR="00DA00DC">
        <w:t>Ah</w:t>
      </w:r>
      <w:r>
        <w:t xml:space="preserve"> ! </w:t>
      </w:r>
      <w:r w:rsidR="00DA00DC">
        <w:t>Non</w:t>
      </w:r>
      <w:r>
        <w:t xml:space="preserve">, </w:t>
      </w:r>
      <w:r w:rsidR="00DA00DC">
        <w:t>pourtant</w:t>
      </w:r>
      <w:r>
        <w:t xml:space="preserve"> ! </w:t>
      </w:r>
      <w:r w:rsidR="00DA00DC">
        <w:t>Sais-tu en outre de qui il m</w:t>
      </w:r>
      <w:r>
        <w:t>’</w:t>
      </w:r>
      <w:r w:rsidR="00DA00DC">
        <w:t>a célébré les louanges</w:t>
      </w:r>
      <w:r>
        <w:t xml:space="preserve"> ? </w:t>
      </w:r>
      <w:r w:rsidR="00DA00DC">
        <w:t>Du type à propos de qui tu m</w:t>
      </w:r>
      <w:r>
        <w:t>’</w:t>
      </w:r>
      <w:r w:rsidR="00DA00DC">
        <w:t>as fait téléphoner hier soir</w:t>
      </w:r>
      <w:r>
        <w:t xml:space="preserve">, </w:t>
      </w:r>
      <w:r w:rsidR="00DA00DC">
        <w:t>à l</w:t>
      </w:r>
      <w:r>
        <w:t>’</w:t>
      </w:r>
      <w:r w:rsidR="00DA00DC">
        <w:t>hôtel Bellevue</w:t>
      </w:r>
      <w:r>
        <w:t>.</w:t>
      </w:r>
    </w:p>
    <w:p w14:paraId="3AE5DD75" w14:textId="77777777" w:rsidR="00DD1C38" w:rsidRDefault="00DD1C38" w:rsidP="00DA00DC">
      <w:r>
        <w:t>— </w:t>
      </w:r>
      <w:r w:rsidR="00DA00DC">
        <w:t>De mieux en mieux</w:t>
      </w:r>
      <w:r>
        <w:t xml:space="preserve"> ! </w:t>
      </w:r>
      <w:r w:rsidR="00DA00DC">
        <w:t>Ils se sont vus</w:t>
      </w:r>
      <w:r>
        <w:t xml:space="preserve"> ? </w:t>
      </w:r>
      <w:r w:rsidR="00DA00DC">
        <w:t>Où et quand</w:t>
      </w:r>
      <w:r>
        <w:t> ?</w:t>
      </w:r>
    </w:p>
    <w:p w14:paraId="4E4495C7" w14:textId="77777777" w:rsidR="00DD1C38" w:rsidRDefault="00DD1C38" w:rsidP="00DA00DC">
      <w:r>
        <w:t>— </w:t>
      </w:r>
      <w:r w:rsidR="00DA00DC">
        <w:t>Aujourd</w:t>
      </w:r>
      <w:r>
        <w:t>’</w:t>
      </w:r>
      <w:r w:rsidR="00DA00DC">
        <w:t>hui même</w:t>
      </w:r>
      <w:r>
        <w:t xml:space="preserve">, </w:t>
      </w:r>
      <w:r w:rsidR="00DA00DC">
        <w:t>de très bonne heure</w:t>
      </w:r>
      <w:r>
        <w:t xml:space="preserve">, </w:t>
      </w:r>
      <w:r w:rsidR="00DA00DC">
        <w:t>à la cathédrale où le quidam était en train de faire ses dévotions</w:t>
      </w:r>
      <w:r>
        <w:t xml:space="preserve">. </w:t>
      </w:r>
      <w:r w:rsidR="00DA00DC">
        <w:t>Il a remis à notre brave ami cent livres turques pour son sanctuaire</w:t>
      </w:r>
      <w:r>
        <w:t xml:space="preserve">. </w:t>
      </w:r>
      <w:r w:rsidR="00DA00DC">
        <w:t>Tu te rends compte</w:t>
      </w:r>
      <w:r>
        <w:t xml:space="preserve"> ! </w:t>
      </w:r>
      <w:r w:rsidR="00DA00DC">
        <w:t>Dis-moi donc</w:t>
      </w:r>
      <w:r>
        <w:t xml:space="preserve"> ? </w:t>
      </w:r>
      <w:r w:rsidR="00DA00DC">
        <w:t>Ce n</w:t>
      </w:r>
      <w:r>
        <w:t>’</w:t>
      </w:r>
      <w:r w:rsidR="00DA00DC">
        <w:t>est pas d</w:t>
      </w:r>
      <w:r>
        <w:t>’</w:t>
      </w:r>
      <w:r w:rsidR="00DA00DC">
        <w:t>un personnage aussi digne d</w:t>
      </w:r>
      <w:r>
        <w:t>’</w:t>
      </w:r>
      <w:r w:rsidR="00DA00DC">
        <w:t>estime</w:t>
      </w:r>
      <w:r>
        <w:t xml:space="preserve">, </w:t>
      </w:r>
      <w:r w:rsidR="00DA00DC">
        <w:t>j</w:t>
      </w:r>
      <w:r>
        <w:t>’</w:t>
      </w:r>
      <w:r w:rsidR="00DA00DC">
        <w:t>espère</w:t>
      </w:r>
      <w:r>
        <w:t xml:space="preserve">, </w:t>
      </w:r>
      <w:r w:rsidR="00DA00DC">
        <w:t>qu</w:t>
      </w:r>
      <w:r>
        <w:t>’</w:t>
      </w:r>
      <w:r w:rsidR="00DA00DC">
        <w:t>il s</w:t>
      </w:r>
      <w:r>
        <w:t>’</w:t>
      </w:r>
      <w:r w:rsidR="00DA00DC">
        <w:t>agissait hier soir dans ton esprit</w:t>
      </w:r>
      <w:r>
        <w:t xml:space="preserve">, </w:t>
      </w:r>
      <w:r w:rsidR="00DA00DC">
        <w:t>quand tu m</w:t>
      </w:r>
      <w:r>
        <w:t>’</w:t>
      </w:r>
      <w:r w:rsidR="00DA00DC">
        <w:t>as posé la question que tu sais</w:t>
      </w:r>
      <w:r>
        <w:t> ?</w:t>
      </w:r>
    </w:p>
    <w:p w14:paraId="0FC0A55B" w14:textId="77777777" w:rsidR="00DD1C38" w:rsidRDefault="00DD1C38" w:rsidP="00DA00DC">
      <w:r>
        <w:t>— </w:t>
      </w:r>
      <w:r w:rsidR="00DA00DC">
        <w:t>Non</w:t>
      </w:r>
      <w:r>
        <w:t xml:space="preserve"> ! </w:t>
      </w:r>
      <w:r w:rsidR="00DA00DC">
        <w:t>Oui</w:t>
      </w:r>
      <w:r>
        <w:t xml:space="preserve"> ! </w:t>
      </w:r>
      <w:r w:rsidR="00DA00DC">
        <w:t>fit Roche</w:t>
      </w:r>
      <w:r>
        <w:t xml:space="preserve">. </w:t>
      </w:r>
      <w:r w:rsidR="00DA00DC">
        <w:t>Es-tu pressé</w:t>
      </w:r>
      <w:r>
        <w:t> ?</w:t>
      </w:r>
    </w:p>
    <w:p w14:paraId="0F16299E" w14:textId="77777777" w:rsidR="00DD1C38" w:rsidRDefault="00DD1C38" w:rsidP="00DA00DC">
      <w:r>
        <w:t>— </w:t>
      </w:r>
      <w:r w:rsidR="00DA00DC">
        <w:t>Tout de même</w:t>
      </w:r>
      <w:r>
        <w:t xml:space="preserve">, </w:t>
      </w:r>
      <w:r w:rsidR="00DA00DC">
        <w:t>un petit peu</w:t>
      </w:r>
      <w:r>
        <w:t xml:space="preserve"> !… </w:t>
      </w:r>
      <w:r w:rsidR="00DA00DC">
        <w:t>Pourquoi donc</w:t>
      </w:r>
      <w:r>
        <w:t> ?</w:t>
      </w:r>
    </w:p>
    <w:p w14:paraId="7E512CE4" w14:textId="6C944489" w:rsidR="00DA00DC" w:rsidRDefault="00DD1C38" w:rsidP="00DA00DC">
      <w:r>
        <w:t>— </w:t>
      </w:r>
      <w:r w:rsidR="00DA00DC">
        <w:t>Entre ici</w:t>
      </w:r>
      <w:r>
        <w:t xml:space="preserve">, </w:t>
      </w:r>
      <w:r w:rsidR="00DA00DC">
        <w:t>je te prie</w:t>
      </w:r>
      <w:r>
        <w:t xml:space="preserve">. </w:t>
      </w:r>
      <w:r w:rsidR="00DA00DC">
        <w:t>J</w:t>
      </w:r>
      <w:r>
        <w:t>’</w:t>
      </w:r>
      <w:r w:rsidR="00DA00DC">
        <w:t>ai à te parler</w:t>
      </w:r>
      <w:r>
        <w:t>. »</w:t>
      </w:r>
    </w:p>
    <w:p w14:paraId="2AF9E0E9" w14:textId="77777777" w:rsidR="00DD1C38" w:rsidRDefault="00DA00DC" w:rsidP="00DA00DC">
      <w:r>
        <w:t>En même temps</w:t>
      </w:r>
      <w:r w:rsidR="00DD1C38">
        <w:t xml:space="preserve">, </w:t>
      </w:r>
      <w:r>
        <w:t>il pénétrait dans sa chambre</w:t>
      </w:r>
      <w:r w:rsidR="00DD1C38">
        <w:t xml:space="preserve">, </w:t>
      </w:r>
      <w:r>
        <w:t>ayant fait passer Casella devant lui</w:t>
      </w:r>
      <w:r w:rsidR="00DD1C38">
        <w:t xml:space="preserve">. </w:t>
      </w:r>
      <w:r>
        <w:t>Il referma la porte avec soin</w:t>
      </w:r>
      <w:r w:rsidR="00DD1C38">
        <w:t xml:space="preserve">. </w:t>
      </w:r>
      <w:r>
        <w:t>Casella l</w:t>
      </w:r>
      <w:r w:rsidR="00DD1C38">
        <w:t>’</w:t>
      </w:r>
      <w:r>
        <w:t>observait minutieusement</w:t>
      </w:r>
      <w:r w:rsidR="00DD1C38">
        <w:t>.</w:t>
      </w:r>
    </w:p>
    <w:p w14:paraId="65E6F6FC" w14:textId="77777777" w:rsidR="00DD1C38" w:rsidRDefault="00DD1C38" w:rsidP="00DA00DC">
      <w:r>
        <w:lastRenderedPageBreak/>
        <w:t>« </w:t>
      </w:r>
      <w:r w:rsidR="00DA00DC">
        <w:t>Mauvais</w:t>
      </w:r>
      <w:r>
        <w:t xml:space="preserve">, </w:t>
      </w:r>
      <w:r w:rsidR="00DA00DC">
        <w:t>murmura-t-il enfin</w:t>
      </w:r>
      <w:r>
        <w:t xml:space="preserve">, </w:t>
      </w:r>
      <w:r w:rsidR="00DA00DC">
        <w:t>en hochant la tête</w:t>
      </w:r>
      <w:r>
        <w:t>.</w:t>
      </w:r>
    </w:p>
    <w:p w14:paraId="7D365411" w14:textId="4F360191" w:rsidR="00DA00DC" w:rsidRDefault="00DD1C38" w:rsidP="00DA00DC">
      <w:r>
        <w:t>— </w:t>
      </w:r>
      <w:r w:rsidR="00DF04D0">
        <w:t>Pas très bon</w:t>
      </w:r>
      <w:r>
        <w:t xml:space="preserve">, </w:t>
      </w:r>
      <w:r w:rsidR="00DA00DC">
        <w:t>dit Roche</w:t>
      </w:r>
      <w:r>
        <w:t xml:space="preserve">, </w:t>
      </w:r>
      <w:r w:rsidR="00DA00DC">
        <w:t>en effet</w:t>
      </w:r>
      <w:r>
        <w:t>. »</w:t>
      </w:r>
    </w:p>
    <w:p w14:paraId="1006D389" w14:textId="77777777" w:rsidR="00DD1C38" w:rsidRDefault="00DA00DC" w:rsidP="00DA00DC">
      <w:r>
        <w:t>Il avait retiré sa tunique</w:t>
      </w:r>
      <w:r w:rsidR="00DD1C38">
        <w:t xml:space="preserve">. </w:t>
      </w:r>
      <w:r>
        <w:t>Il se passait une serviette imbibée d</w:t>
      </w:r>
      <w:r w:rsidR="00DD1C38">
        <w:t>’</w:t>
      </w:r>
      <w:r>
        <w:t>eau de Cologne sur le front</w:t>
      </w:r>
      <w:r w:rsidR="00DD1C38">
        <w:t>.</w:t>
      </w:r>
    </w:p>
    <w:p w14:paraId="5538365D" w14:textId="689DFD2F" w:rsidR="00DA00DC" w:rsidRDefault="00DD1C38" w:rsidP="00DA00DC">
      <w:r>
        <w:t>« </w:t>
      </w:r>
      <w:r w:rsidR="00DA00DC">
        <w:t>Que je te prévienne tout de suite</w:t>
      </w:r>
      <w:r>
        <w:t xml:space="preserve">, </w:t>
      </w:r>
      <w:r w:rsidR="00DA00DC">
        <w:t>dit Casella qui continuait à ne pas le perdre de vue une minute</w:t>
      </w:r>
      <w:r>
        <w:t xml:space="preserve">. </w:t>
      </w:r>
      <w:r w:rsidR="00DA00DC">
        <w:t>Tu diras peut-être que je me mêle de ce qui ne me regarde point</w:t>
      </w:r>
      <w:r>
        <w:t xml:space="preserve">, </w:t>
      </w:r>
      <w:r w:rsidR="00DA00DC">
        <w:t>mais tant pis</w:t>
      </w:r>
      <w:r>
        <w:t xml:space="preserve"> ! </w:t>
      </w:r>
      <w:r w:rsidR="00DA00DC">
        <w:t>Sais-tu que Ménétrier va être ici demain matin</w:t>
      </w:r>
      <w:r>
        <w:t> ? »</w:t>
      </w:r>
    </w:p>
    <w:p w14:paraId="73690166" w14:textId="77777777" w:rsidR="00DD1C38" w:rsidRDefault="00DA00DC" w:rsidP="00DA00DC">
      <w:r>
        <w:t>Roche sursauta</w:t>
      </w:r>
      <w:r w:rsidR="00DD1C38">
        <w:t>.</w:t>
      </w:r>
    </w:p>
    <w:p w14:paraId="061AA97E" w14:textId="77777777" w:rsidR="00DD1C38" w:rsidRDefault="00DD1C38" w:rsidP="00DA00DC">
      <w:r>
        <w:t>« </w:t>
      </w:r>
      <w:r w:rsidR="00DA00DC">
        <w:t>Oui</w:t>
      </w:r>
      <w:r>
        <w:t xml:space="preserve">, </w:t>
      </w:r>
      <w:r w:rsidR="00DA00DC">
        <w:t>je le sais</w:t>
      </w:r>
      <w:r>
        <w:t xml:space="preserve">, </w:t>
      </w:r>
      <w:r w:rsidR="00DA00DC">
        <w:t>répondit-il</w:t>
      </w:r>
      <w:r>
        <w:t xml:space="preserve">, </w:t>
      </w:r>
      <w:r w:rsidR="00DA00DC">
        <w:t>s</w:t>
      </w:r>
      <w:r>
        <w:t>’</w:t>
      </w:r>
      <w:r w:rsidR="00DA00DC">
        <w:t>étant dominé</w:t>
      </w:r>
      <w:r>
        <w:t xml:space="preserve">. </w:t>
      </w:r>
      <w:r w:rsidR="00DA00DC">
        <w:t>Mais</w:t>
      </w:r>
      <w:r>
        <w:t xml:space="preserve">, </w:t>
      </w:r>
      <w:r w:rsidR="00DA00DC">
        <w:t>toi</w:t>
      </w:r>
      <w:r>
        <w:t xml:space="preserve">, </w:t>
      </w:r>
      <w:r w:rsidR="00DA00DC">
        <w:t>comment l</w:t>
      </w:r>
      <w:r>
        <w:t>’</w:t>
      </w:r>
      <w:r w:rsidR="00DA00DC">
        <w:t>as-tu appris</w:t>
      </w:r>
      <w:r>
        <w:t> ?</w:t>
      </w:r>
    </w:p>
    <w:p w14:paraId="33B7F993" w14:textId="77777777" w:rsidR="00DD1C38" w:rsidRDefault="00DD1C38" w:rsidP="00DA00DC">
      <w:r>
        <w:t>— </w:t>
      </w:r>
      <w:r w:rsidR="00DA00DC">
        <w:t>Oh</w:t>
      </w:r>
      <w:r>
        <w:t xml:space="preserve"> ! </w:t>
      </w:r>
      <w:r w:rsidR="00DA00DC">
        <w:t>il n</w:t>
      </w:r>
      <w:r>
        <w:t>’</w:t>
      </w:r>
      <w:r w:rsidR="00DA00DC">
        <w:t>y a pas de mystère</w:t>
      </w:r>
      <w:r>
        <w:t xml:space="preserve">. </w:t>
      </w:r>
      <w:r w:rsidR="00DA00DC">
        <w:t xml:space="preserve">Par </w:t>
      </w:r>
      <w:proofErr w:type="spellStart"/>
      <w:r w:rsidR="00DA00DC">
        <w:t>Gerbaud</w:t>
      </w:r>
      <w:proofErr w:type="spellEnd"/>
      <w:r>
        <w:t xml:space="preserve">, </w:t>
      </w:r>
      <w:r w:rsidR="00DA00DC">
        <w:t xml:space="preserve">notre camarade de </w:t>
      </w:r>
      <w:proofErr w:type="spellStart"/>
      <w:r w:rsidR="00DA00DC">
        <w:t>Safita</w:t>
      </w:r>
      <w:proofErr w:type="spellEnd"/>
      <w:r>
        <w:t xml:space="preserve">. </w:t>
      </w:r>
      <w:r w:rsidR="00DA00DC">
        <w:t>Je devais le rencontrer aujourd</w:t>
      </w:r>
      <w:r>
        <w:t>’</w:t>
      </w:r>
      <w:r w:rsidR="00DA00DC">
        <w:t>hui</w:t>
      </w:r>
      <w:r>
        <w:t xml:space="preserve">, </w:t>
      </w:r>
      <w:r w:rsidR="00DA00DC">
        <w:t>et</w:t>
      </w:r>
      <w:r>
        <w:t xml:space="preserve">, </w:t>
      </w:r>
      <w:r w:rsidR="00DA00DC">
        <w:t>sur ta prière d</w:t>
      </w:r>
      <w:r>
        <w:t>’</w:t>
      </w:r>
      <w:r w:rsidR="00DA00DC">
        <w:t>hier soir</w:t>
      </w:r>
      <w:r>
        <w:t xml:space="preserve">, </w:t>
      </w:r>
      <w:r w:rsidR="00DA00DC">
        <w:t>je viens de lui téléphoner pour me libérer</w:t>
      </w:r>
      <w:r>
        <w:t xml:space="preserve">. </w:t>
      </w:r>
      <w:r w:rsidR="00DA00DC">
        <w:t>Eh</w:t>
      </w:r>
      <w:r>
        <w:t xml:space="preserve">, </w:t>
      </w:r>
      <w:r w:rsidR="00DA00DC">
        <w:t>eh</w:t>
      </w:r>
      <w:r>
        <w:t xml:space="preserve"> ! </w:t>
      </w:r>
      <w:r w:rsidR="00DA00DC">
        <w:t>Je vois à ta mine que mon renseignement ne te laisse pas indifférent</w:t>
      </w:r>
      <w:r>
        <w:t>.</w:t>
      </w:r>
    </w:p>
    <w:p w14:paraId="5641DECB" w14:textId="77777777" w:rsidR="00DD1C38" w:rsidRDefault="00DD1C38" w:rsidP="00DA00DC">
      <w:r>
        <w:t>— </w:t>
      </w:r>
      <w:r w:rsidR="00DA00DC">
        <w:t>Pas pour les raisons que tu imagines</w:t>
      </w:r>
      <w:r>
        <w:t xml:space="preserve">, </w:t>
      </w:r>
      <w:r w:rsidR="00DA00DC">
        <w:t>fit Roche en secouant la tête</w:t>
      </w:r>
      <w:r>
        <w:t xml:space="preserve">. </w:t>
      </w:r>
      <w:r w:rsidR="00DA00DC">
        <w:t>Alors</w:t>
      </w:r>
      <w:r>
        <w:t xml:space="preserve">, </w:t>
      </w:r>
      <w:proofErr w:type="spellStart"/>
      <w:r w:rsidR="00DA00DC">
        <w:t>Gerbaud</w:t>
      </w:r>
      <w:proofErr w:type="spellEnd"/>
      <w:r>
        <w:t xml:space="preserve">, </w:t>
      </w:r>
      <w:r w:rsidR="00DA00DC">
        <w:t>disais-tu</w:t>
      </w:r>
      <w:r>
        <w:t> ?</w:t>
      </w:r>
    </w:p>
    <w:p w14:paraId="64F2B16D" w14:textId="77777777" w:rsidR="00DD1C38" w:rsidRDefault="00DD1C38" w:rsidP="00DA00DC">
      <w:r>
        <w:t>— </w:t>
      </w:r>
      <w:proofErr w:type="spellStart"/>
      <w:r w:rsidR="00DA00DC">
        <w:t>Gerbaud</w:t>
      </w:r>
      <w:proofErr w:type="spellEnd"/>
      <w:r w:rsidR="00DA00DC">
        <w:t xml:space="preserve"> file ce soir à Hama</w:t>
      </w:r>
      <w:r>
        <w:t xml:space="preserve">, </w:t>
      </w:r>
      <w:r w:rsidR="00DA00DC">
        <w:t xml:space="preserve">où une grande nouba est organisée chez </w:t>
      </w:r>
      <w:proofErr w:type="spellStart"/>
      <w:r w:rsidR="00DA00DC">
        <w:t>Ageorges</w:t>
      </w:r>
      <w:proofErr w:type="spellEnd"/>
      <w:r>
        <w:t xml:space="preserve">, </w:t>
      </w:r>
      <w:r w:rsidR="00DA00DC">
        <w:t>cette nuit et tout demain</w:t>
      </w:r>
      <w:r>
        <w:t xml:space="preserve">. </w:t>
      </w:r>
      <w:r w:rsidR="00DA00DC">
        <w:t>C</w:t>
      </w:r>
      <w:r>
        <w:t>’</w:t>
      </w:r>
      <w:r w:rsidR="00DA00DC">
        <w:t xml:space="preserve">est </w:t>
      </w:r>
      <w:proofErr w:type="spellStart"/>
      <w:r w:rsidR="00DA00DC">
        <w:t>Ageorges</w:t>
      </w:r>
      <w:proofErr w:type="spellEnd"/>
      <w:r>
        <w:t xml:space="preserve">, </w:t>
      </w:r>
      <w:r w:rsidR="00DA00DC">
        <w:t>toujours par téléphone</w:t>
      </w:r>
      <w:r>
        <w:t xml:space="preserve">, </w:t>
      </w:r>
      <w:r w:rsidR="00DA00DC">
        <w:t>qui lui a appris qu</w:t>
      </w:r>
      <w:r>
        <w:t>’</w:t>
      </w:r>
      <w:r w:rsidR="00DA00DC">
        <w:t>il attendait d</w:t>
      </w:r>
      <w:r>
        <w:t>’</w:t>
      </w:r>
      <w:r w:rsidR="00DA00DC">
        <w:t>Alep une caisse de Pommery 1904</w:t>
      </w:r>
      <w:r>
        <w:t xml:space="preserve">, </w:t>
      </w:r>
      <w:r w:rsidR="00DA00DC">
        <w:t>fruit d</w:t>
      </w:r>
      <w:r>
        <w:t>’</w:t>
      </w:r>
      <w:r w:rsidR="00DA00DC">
        <w:t>un pari gagné sur un Grec à l</w:t>
      </w:r>
      <w:r>
        <w:t>’</w:t>
      </w:r>
      <w:r w:rsidR="00DA00DC">
        <w:t>hôtel Baron</w:t>
      </w:r>
      <w:r>
        <w:t xml:space="preserve">. </w:t>
      </w:r>
      <w:r w:rsidR="00DA00DC">
        <w:t>La caisse en question</w:t>
      </w:r>
      <w:r>
        <w:t xml:space="preserve">, </w:t>
      </w:r>
      <w:r w:rsidR="00DA00DC">
        <w:t>c</w:t>
      </w:r>
      <w:r>
        <w:t>’</w:t>
      </w:r>
      <w:r w:rsidR="00DA00DC">
        <w:t>est Ménétrier qui a été chargé de la déposer à Hama</w:t>
      </w:r>
      <w:r>
        <w:t xml:space="preserve">. </w:t>
      </w:r>
      <w:r w:rsidR="00DA00DC">
        <w:t>Ils ont insisté pour qu</w:t>
      </w:r>
      <w:r>
        <w:t>’</w:t>
      </w:r>
      <w:r w:rsidR="00DA00DC">
        <w:t>il reste ensuite avec eux</w:t>
      </w:r>
      <w:r>
        <w:t xml:space="preserve">, </w:t>
      </w:r>
      <w:r w:rsidR="00DA00DC">
        <w:t>à déjeuner tout au moins</w:t>
      </w:r>
      <w:r>
        <w:t xml:space="preserve">. </w:t>
      </w:r>
      <w:r w:rsidR="00DA00DC">
        <w:t>Mais il n</w:t>
      </w:r>
      <w:r>
        <w:t>’</w:t>
      </w:r>
      <w:r w:rsidR="00DA00DC">
        <w:t>a rien voulu savoir</w:t>
      </w:r>
      <w:r>
        <w:t xml:space="preserve">, </w:t>
      </w:r>
      <w:r w:rsidR="00DA00DC">
        <w:t>naturellement</w:t>
      </w:r>
      <w:r>
        <w:t xml:space="preserve">. </w:t>
      </w:r>
      <w:r w:rsidR="00DA00DC">
        <w:t>Il s</w:t>
      </w:r>
      <w:r>
        <w:t>’</w:t>
      </w:r>
      <w:r w:rsidR="00DA00DC">
        <w:t>est annoncé comme devant passer à Hama demain matin vers sept heures</w:t>
      </w:r>
      <w:r>
        <w:t xml:space="preserve">. </w:t>
      </w:r>
      <w:r w:rsidR="00DA00DC">
        <w:t>On peut donc compter le voir arriver ici avant midi</w:t>
      </w:r>
      <w:r>
        <w:t>.</w:t>
      </w:r>
    </w:p>
    <w:p w14:paraId="4B6F5DE1" w14:textId="77777777" w:rsidR="00DD1C38" w:rsidRDefault="00DD1C38" w:rsidP="00DA00DC">
      <w:r>
        <w:lastRenderedPageBreak/>
        <w:t>— </w:t>
      </w:r>
      <w:r w:rsidR="00DA00DC">
        <w:t>Je te remercie</w:t>
      </w:r>
      <w:r>
        <w:t xml:space="preserve">, </w:t>
      </w:r>
      <w:r w:rsidR="00DA00DC">
        <w:t>dit Roche avec effort</w:t>
      </w:r>
      <w:r>
        <w:t>.</w:t>
      </w:r>
    </w:p>
    <w:p w14:paraId="3BC63941" w14:textId="77777777" w:rsidR="00DD1C38" w:rsidRDefault="00DD1C38" w:rsidP="00DA00DC">
      <w:r>
        <w:t>— </w:t>
      </w:r>
      <w:r w:rsidR="00DA00DC">
        <w:t>Il n</w:t>
      </w:r>
      <w:r>
        <w:t>’</w:t>
      </w:r>
      <w:r w:rsidR="00DA00DC">
        <w:t>y a pas de quoi</w:t>
      </w:r>
      <w:r>
        <w:t xml:space="preserve">. </w:t>
      </w:r>
      <w:r w:rsidR="00DA00DC">
        <w:t>Cette histoire-là n</w:t>
      </w:r>
      <w:r>
        <w:t>’</w:t>
      </w:r>
      <w:r w:rsidR="00DA00DC">
        <w:t>a sans doute d</w:t>
      </w:r>
      <w:r>
        <w:t>’</w:t>
      </w:r>
      <w:r w:rsidR="00DA00DC">
        <w:t>ailleurs aucun rapport avec celle dont tu as à m</w:t>
      </w:r>
      <w:r>
        <w:t>’</w:t>
      </w:r>
      <w:r w:rsidR="00DA00DC">
        <w:t>entretenir</w:t>
      </w:r>
      <w:r>
        <w:t> ?</w:t>
      </w:r>
    </w:p>
    <w:p w14:paraId="19E23669" w14:textId="77777777" w:rsidR="00DD1C38" w:rsidRDefault="00DD1C38" w:rsidP="00DA00DC">
      <w:r>
        <w:t>— </w:t>
      </w:r>
      <w:r w:rsidR="00DA00DC">
        <w:t>Sait-on jamais</w:t>
      </w:r>
      <w:r>
        <w:t xml:space="preserve"> ? </w:t>
      </w:r>
      <w:r w:rsidR="00DA00DC">
        <w:t>Tu n</w:t>
      </w:r>
      <w:r>
        <w:t>’</w:t>
      </w:r>
      <w:r w:rsidR="00DA00DC">
        <w:t>as pas oublié notre conversation d</w:t>
      </w:r>
      <w:r>
        <w:t>’</w:t>
      </w:r>
      <w:r w:rsidR="00DA00DC">
        <w:t>hier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> ?</w:t>
      </w:r>
    </w:p>
    <w:p w14:paraId="4E1C5F86" w14:textId="53D158C7" w:rsidR="00DD1C38" w:rsidRDefault="00DD1C38" w:rsidP="00DA00DC">
      <w:r>
        <w:t>— </w:t>
      </w:r>
      <w:r w:rsidR="00DA00DC">
        <w:t>À propos du voyageur de l</w:t>
      </w:r>
      <w:r>
        <w:t>’</w:t>
      </w:r>
      <w:r w:rsidR="00DA00DC">
        <w:t>hôtel Bellevue</w:t>
      </w:r>
      <w:r>
        <w:t xml:space="preserve"> ? </w:t>
      </w:r>
      <w:r w:rsidR="00DA00DC">
        <w:t>Je n</w:t>
      </w:r>
      <w:r>
        <w:t>’</w:t>
      </w:r>
      <w:r w:rsidR="00DA00DC">
        <w:t>ai pas encore la mémoire obstruée à ce point</w:t>
      </w:r>
      <w:r>
        <w:t xml:space="preserve">. </w:t>
      </w:r>
      <w:r w:rsidR="00DA00DC">
        <w:t>Mais je t</w:t>
      </w:r>
      <w:r>
        <w:t>’</w:t>
      </w:r>
      <w:r w:rsidR="00DA00DC">
        <w:t>avertis que les renseignements que j</w:t>
      </w:r>
      <w:r>
        <w:t>’</w:t>
      </w:r>
      <w:r w:rsidR="00DA00DC">
        <w:t>ai pu me procurer sur lui sont excellents</w:t>
      </w:r>
      <w:r>
        <w:t xml:space="preserve">. </w:t>
      </w:r>
      <w:r w:rsidR="00DA00DC">
        <w:t>Honorabilité parfaite à tous égards</w:t>
      </w:r>
      <w:r>
        <w:t xml:space="preserve">. </w:t>
      </w:r>
      <w:r w:rsidR="00DA00DC">
        <w:t>Passeport on ne peut plus en règle</w:t>
      </w:r>
      <w:r>
        <w:t>. M. </w:t>
      </w:r>
      <w:proofErr w:type="spellStart"/>
      <w:r w:rsidR="00DA00DC">
        <w:t>Bacos</w:t>
      </w:r>
      <w:proofErr w:type="spellEnd"/>
      <w:r>
        <w:t xml:space="preserve">, </w:t>
      </w:r>
      <w:r w:rsidR="00DA00DC">
        <w:t>le propriétaire du Bellevue</w:t>
      </w:r>
      <w:r>
        <w:t xml:space="preserve">, </w:t>
      </w:r>
      <w:r w:rsidR="00DA00DC">
        <w:t>sort d</w:t>
      </w:r>
      <w:r>
        <w:t>’</w:t>
      </w:r>
      <w:r w:rsidR="00DA00DC">
        <w:t>ici</w:t>
      </w:r>
      <w:r>
        <w:t xml:space="preserve">. </w:t>
      </w:r>
      <w:r w:rsidR="00DA00DC">
        <w:t>C</w:t>
      </w:r>
      <w:r>
        <w:t>’</w:t>
      </w:r>
      <w:r w:rsidR="00DA00DC">
        <w:t>est lui qui m</w:t>
      </w:r>
      <w:r>
        <w:t>’</w:t>
      </w:r>
      <w:r w:rsidR="00DA00DC">
        <w:t>a tuyauté</w:t>
      </w:r>
      <w:r>
        <w:t xml:space="preserve">. </w:t>
      </w:r>
      <w:r w:rsidR="00DA00DC">
        <w:t>Puis</w:t>
      </w:r>
      <w:r>
        <w:t xml:space="preserve">, </w:t>
      </w:r>
      <w:r w:rsidR="00DA00DC">
        <w:t>il y a l</w:t>
      </w:r>
      <w:r>
        <w:t>’</w:t>
      </w:r>
      <w:r w:rsidR="00DA00DC">
        <w:t xml:space="preserve">opinion du père </w:t>
      </w:r>
      <w:proofErr w:type="spellStart"/>
      <w:r w:rsidR="00DA00DC">
        <w:t>Englebert</w:t>
      </w:r>
      <w:proofErr w:type="spellEnd"/>
      <w:r>
        <w:t xml:space="preserve">, </w:t>
      </w:r>
      <w:r w:rsidR="00DA00DC">
        <w:t>tout de même</w:t>
      </w:r>
      <w:r>
        <w:t xml:space="preserve">. </w:t>
      </w:r>
      <w:r w:rsidR="00DA00DC">
        <w:t>Je te répète que je suis à ta disposition</w:t>
      </w:r>
      <w:r>
        <w:t xml:space="preserve">. </w:t>
      </w:r>
      <w:r w:rsidR="00DA00DC">
        <w:t>Cependant</w:t>
      </w:r>
      <w:r>
        <w:t xml:space="preserve">, </w:t>
      </w:r>
      <w:r w:rsidR="00DA00DC">
        <w:t>si c</w:t>
      </w:r>
      <w:r>
        <w:t>’</w:t>
      </w:r>
      <w:r w:rsidR="00DA00DC">
        <w:t>est au sujet du bonhomme en question que tu attends de moi un joli petit abus de pouvoir</w:t>
      </w:r>
      <w:r>
        <w:t xml:space="preserve">, </w:t>
      </w:r>
      <w:r w:rsidR="00DA00DC">
        <w:t>je crains que ça n</w:t>
      </w:r>
      <w:r>
        <w:t>’</w:t>
      </w:r>
      <w:r w:rsidR="00DA00DC">
        <w:t>aille pas tout seul</w:t>
      </w:r>
      <w:r>
        <w:t xml:space="preserve">. </w:t>
      </w:r>
      <w:r w:rsidR="00DA00DC">
        <w:t>Il est citoyen ottoman</w:t>
      </w:r>
      <w:r>
        <w:t xml:space="preserve">, </w:t>
      </w:r>
      <w:r w:rsidR="00DA00DC">
        <w:t>tu le sais</w:t>
      </w:r>
      <w:r>
        <w:t xml:space="preserve">. </w:t>
      </w:r>
      <w:r w:rsidR="00DA00DC">
        <w:t>Nous risquons de ce côté-là des embêtements</w:t>
      </w:r>
      <w:r>
        <w:t xml:space="preserve">, </w:t>
      </w:r>
      <w:r w:rsidR="00DA00DC">
        <w:t>des complications</w:t>
      </w:r>
      <w:r>
        <w:t>.</w:t>
      </w:r>
    </w:p>
    <w:p w14:paraId="02A3982C" w14:textId="77777777" w:rsidR="00DD1C38" w:rsidRDefault="00DD1C38" w:rsidP="00DA00DC">
      <w:r>
        <w:t>— </w:t>
      </w:r>
      <w:r w:rsidR="00DA00DC">
        <w:t>Je ne te demande encore rien de tel</w:t>
      </w:r>
      <w:r>
        <w:t xml:space="preserve">, </w:t>
      </w:r>
      <w:r w:rsidR="00DA00DC">
        <w:t>dit Roche</w:t>
      </w:r>
      <w:r>
        <w:t xml:space="preserve">, </w:t>
      </w:r>
      <w:r w:rsidR="00DA00DC">
        <w:t>haussant nerveusement les épaules</w:t>
      </w:r>
      <w:r>
        <w:t xml:space="preserve">. </w:t>
      </w:r>
      <w:r w:rsidR="00DA00DC">
        <w:t>D</w:t>
      </w:r>
      <w:r>
        <w:t>’</w:t>
      </w:r>
      <w:r w:rsidR="00DA00DC">
        <w:t>ailleurs</w:t>
      </w:r>
      <w:r>
        <w:t xml:space="preserve">, </w:t>
      </w:r>
      <w:r w:rsidR="00DA00DC">
        <w:t>ce n</w:t>
      </w:r>
      <w:r>
        <w:t>’</w:t>
      </w:r>
      <w:r w:rsidR="00DA00DC">
        <w:t>est pas lui qui m</w:t>
      </w:r>
      <w:r>
        <w:t>’</w:t>
      </w:r>
      <w:r w:rsidR="00DA00DC">
        <w:t>intéresse le plus</w:t>
      </w:r>
      <w:r>
        <w:t xml:space="preserve">, </w:t>
      </w:r>
      <w:r w:rsidR="00DA00DC">
        <w:t>pour l</w:t>
      </w:r>
      <w:r>
        <w:t>’</w:t>
      </w:r>
      <w:r w:rsidR="00DA00DC">
        <w:t>instant</w:t>
      </w:r>
      <w:r>
        <w:t xml:space="preserve">. </w:t>
      </w:r>
      <w:r w:rsidR="00DA00DC">
        <w:t>Il a un chauffeur</w:t>
      </w:r>
      <w:r>
        <w:t xml:space="preserve">, </w:t>
      </w:r>
      <w:r w:rsidR="00DA00DC">
        <w:t>on te l</w:t>
      </w:r>
      <w:r>
        <w:t>’</w:t>
      </w:r>
      <w:r w:rsidR="00DA00DC">
        <w:t>a dit</w:t>
      </w:r>
      <w:r>
        <w:t> ?</w:t>
      </w:r>
    </w:p>
    <w:p w14:paraId="0E29CBD9" w14:textId="77777777" w:rsidR="00DD1C38" w:rsidRDefault="00DD1C38" w:rsidP="00DA00DC">
      <w:r>
        <w:t>— </w:t>
      </w:r>
      <w:r w:rsidR="00DA00DC">
        <w:t>Oui</w:t>
      </w:r>
      <w:r>
        <w:t xml:space="preserve">, </w:t>
      </w:r>
      <w:r w:rsidR="00DA00DC">
        <w:t>une splendide brute dont il n</w:t>
      </w:r>
      <w:r>
        <w:t>’</w:t>
      </w:r>
      <w:r w:rsidR="00DA00DC">
        <w:t>y a pas moyen de tirer un mot</w:t>
      </w:r>
      <w:r>
        <w:t xml:space="preserve">. </w:t>
      </w:r>
      <w:r w:rsidR="00DA00DC">
        <w:t>Je n</w:t>
      </w:r>
      <w:r>
        <w:t>’</w:t>
      </w:r>
      <w:r w:rsidR="00DA00DC">
        <w:t>ai pas attendu que tu m</w:t>
      </w:r>
      <w:r>
        <w:t>’</w:t>
      </w:r>
      <w:r w:rsidR="00DA00DC">
        <w:t>en parles pour lui dépêcher Mustapha</w:t>
      </w:r>
      <w:r>
        <w:t xml:space="preserve">, </w:t>
      </w:r>
      <w:r w:rsidR="00DA00DC">
        <w:t>le plus engageant de nos causeurs</w:t>
      </w:r>
      <w:r>
        <w:t xml:space="preserve">, </w:t>
      </w:r>
      <w:r w:rsidR="00DA00DC">
        <w:t>le plus débrouillard côté raki</w:t>
      </w:r>
      <w:r>
        <w:t xml:space="preserve">. </w:t>
      </w:r>
      <w:r w:rsidR="00DA00DC">
        <w:t>Mustapha en a été pour ses frais</w:t>
      </w:r>
      <w:r>
        <w:t xml:space="preserve">. </w:t>
      </w:r>
      <w:r w:rsidR="00DA00DC">
        <w:t>L</w:t>
      </w:r>
      <w:r>
        <w:t>’</w:t>
      </w:r>
      <w:r w:rsidR="00DA00DC">
        <w:t>autre ne répond pas quand on lui adresse la parole</w:t>
      </w:r>
      <w:r>
        <w:t xml:space="preserve">. </w:t>
      </w:r>
      <w:r w:rsidR="00DA00DC">
        <w:t>Il ne boit que de l</w:t>
      </w:r>
      <w:r>
        <w:t>’</w:t>
      </w:r>
      <w:r w:rsidR="00DA00DC">
        <w:t>eau</w:t>
      </w:r>
      <w:r>
        <w:t>.</w:t>
      </w:r>
    </w:p>
    <w:p w14:paraId="2220455F" w14:textId="77777777" w:rsidR="00DD1C38" w:rsidRDefault="00DD1C38" w:rsidP="00DA00DC">
      <w:r>
        <w:t>— </w:t>
      </w:r>
      <w:r w:rsidR="00DA00DC">
        <w:t>Que Mustapha continue à l</w:t>
      </w:r>
      <w:r>
        <w:t>’</w:t>
      </w:r>
      <w:r w:rsidR="00DA00DC">
        <w:t>avoir à l</w:t>
      </w:r>
      <w:r>
        <w:t>’</w:t>
      </w:r>
      <w:r w:rsidR="00DA00DC">
        <w:t>œil</w:t>
      </w:r>
      <w:r>
        <w:t xml:space="preserve">. </w:t>
      </w:r>
      <w:r w:rsidR="00DA00DC">
        <w:t>Leur automobile avait eu un accident</w:t>
      </w:r>
      <w:r>
        <w:t xml:space="preserve">. </w:t>
      </w:r>
      <w:r w:rsidR="00DA00DC">
        <w:t>A-t-elle été bien réparée</w:t>
      </w:r>
      <w:r>
        <w:t> ?</w:t>
      </w:r>
    </w:p>
    <w:p w14:paraId="10121D08" w14:textId="747E08B0" w:rsidR="00DA00DC" w:rsidRDefault="00DD1C38" w:rsidP="00DA00DC">
      <w:r>
        <w:lastRenderedPageBreak/>
        <w:t>— </w:t>
      </w:r>
      <w:r w:rsidR="00DA00DC">
        <w:t>Très suffisamment</w:t>
      </w:r>
      <w:r>
        <w:t xml:space="preserve">. </w:t>
      </w:r>
      <w:r w:rsidR="00DA00DC">
        <w:t>Ils viennent de faire leur plein d</w:t>
      </w:r>
      <w:r>
        <w:t>’</w:t>
      </w:r>
      <w:r w:rsidR="00DA00DC">
        <w:t>essence</w:t>
      </w:r>
      <w:r>
        <w:t xml:space="preserve">, </w:t>
      </w:r>
      <w:r w:rsidR="00DA00DC">
        <w:t>en tout cas</w:t>
      </w:r>
      <w:r>
        <w:t xml:space="preserve">. </w:t>
      </w:r>
      <w:r w:rsidR="00DA00DC">
        <w:t xml:space="preserve">Il est vrai que le nommé </w:t>
      </w:r>
      <w:proofErr w:type="spellStart"/>
      <w:r w:rsidR="00DA00DC">
        <w:t>Becharra</w:t>
      </w:r>
      <w:proofErr w:type="spellEnd"/>
      <w:r w:rsidR="00DA00DC">
        <w:t xml:space="preserve"> voulait repartir dès ce matin</w:t>
      </w:r>
      <w:r>
        <w:t xml:space="preserve">, </w:t>
      </w:r>
      <w:r w:rsidR="00DA00DC">
        <w:t>afin d</w:t>
      </w:r>
      <w:r>
        <w:t>’</w:t>
      </w:r>
      <w:r w:rsidR="00DA00DC">
        <w:t>arriver le plus tôt possible à Jérusalem</w:t>
      </w:r>
      <w:r>
        <w:t xml:space="preserve">. </w:t>
      </w:r>
      <w:r w:rsidR="00DA00DC">
        <w:t>C</w:t>
      </w:r>
      <w:r>
        <w:t>’</w:t>
      </w:r>
      <w:r w:rsidR="00DA00DC">
        <w:t xml:space="preserve">est le père </w:t>
      </w:r>
      <w:proofErr w:type="spellStart"/>
      <w:r w:rsidR="00DA00DC">
        <w:t>Englebert</w:t>
      </w:r>
      <w:proofErr w:type="spellEnd"/>
      <w:r w:rsidR="00DA00DC">
        <w:t xml:space="preserve"> qui l</w:t>
      </w:r>
      <w:r>
        <w:t>’</w:t>
      </w:r>
      <w:r w:rsidR="00DA00DC">
        <w:t>en a dissuadé</w:t>
      </w:r>
      <w:r>
        <w:t xml:space="preserve">. </w:t>
      </w:r>
      <w:r w:rsidR="00DA00DC">
        <w:t>Il a réussi à le convaincre de rester ici pour assister demain à sa grand-messe</w:t>
      </w:r>
      <w:r>
        <w:t xml:space="preserve">. </w:t>
      </w:r>
      <w:r w:rsidR="00DA00DC">
        <w:t>Au point de vue des indulgences et autres avantages célestes</w:t>
      </w:r>
      <w:r>
        <w:t xml:space="preserve">, </w:t>
      </w:r>
      <w:r w:rsidR="00DA00DC">
        <w:t xml:space="preserve">Notre-Dame de </w:t>
      </w:r>
      <w:proofErr w:type="spellStart"/>
      <w:r w:rsidR="00DA00DC">
        <w:t>Tortose</w:t>
      </w:r>
      <w:proofErr w:type="spellEnd"/>
      <w:r w:rsidR="00DA00DC">
        <w:t xml:space="preserve"> ne redoute la concurrence de rien</w:t>
      </w:r>
      <w:r>
        <w:t xml:space="preserve">, </w:t>
      </w:r>
      <w:r w:rsidR="00DA00DC">
        <w:t>ni de personne</w:t>
      </w:r>
      <w:r>
        <w:t xml:space="preserve">, </w:t>
      </w:r>
      <w:r w:rsidR="00DA00DC">
        <w:t>lui a-t-il affirmé</w:t>
      </w:r>
      <w:r>
        <w:t>. »</w:t>
      </w:r>
    </w:p>
    <w:p w14:paraId="0D2436EE" w14:textId="77777777" w:rsidR="00DD1C38" w:rsidRDefault="00DA00DC" w:rsidP="00DA00DC">
      <w:r>
        <w:t>Roche eut un geste excédé</w:t>
      </w:r>
      <w:r w:rsidR="00DD1C38">
        <w:t>.</w:t>
      </w:r>
    </w:p>
    <w:p w14:paraId="018F2FD8" w14:textId="77777777" w:rsidR="00DD1C38" w:rsidRDefault="00DD1C38" w:rsidP="00DA00DC">
      <w:r>
        <w:t>« </w:t>
      </w:r>
      <w:r w:rsidR="00DA00DC">
        <w:t>Je veux bien l</w:t>
      </w:r>
      <w:r>
        <w:t>’</w:t>
      </w:r>
      <w:r w:rsidR="00DA00DC">
        <w:t>admettre</w:t>
      </w:r>
      <w:r>
        <w:t xml:space="preserve">, </w:t>
      </w:r>
      <w:r w:rsidR="00DA00DC">
        <w:t>maugréa-t-il</w:t>
      </w:r>
      <w:r>
        <w:t xml:space="preserve">. </w:t>
      </w:r>
      <w:r w:rsidR="00DA00DC">
        <w:t>En tout cas</w:t>
      </w:r>
      <w:r>
        <w:t xml:space="preserve">, </w:t>
      </w:r>
      <w:r w:rsidR="00DA00DC">
        <w:t xml:space="preserve">le père </w:t>
      </w:r>
      <w:proofErr w:type="spellStart"/>
      <w:r w:rsidR="00DA00DC">
        <w:t>Englebert</w:t>
      </w:r>
      <w:proofErr w:type="spellEnd"/>
      <w:r>
        <w:t xml:space="preserve">, </w:t>
      </w:r>
      <w:r w:rsidR="00DA00DC">
        <w:t>lui</w:t>
      </w:r>
      <w:r>
        <w:t xml:space="preserve">, </w:t>
      </w:r>
      <w:r w:rsidR="00DA00DC">
        <w:t>a de la chance d</w:t>
      </w:r>
      <w:r>
        <w:t>’</w:t>
      </w:r>
      <w:r w:rsidR="00DA00DC">
        <w:t>avoir choisi la carrière qu</w:t>
      </w:r>
      <w:r>
        <w:t>’</w:t>
      </w:r>
      <w:r w:rsidR="00DA00DC">
        <w:t>il a prise</w:t>
      </w:r>
      <w:r>
        <w:t xml:space="preserve">. </w:t>
      </w:r>
      <w:r w:rsidR="00DA00DC">
        <w:t>Comme officier de renseignements</w:t>
      </w:r>
      <w:r>
        <w:t xml:space="preserve">, </w:t>
      </w:r>
      <w:r w:rsidR="00DA00DC">
        <w:t>par exemple</w:t>
      </w:r>
      <w:r>
        <w:t xml:space="preserve">, </w:t>
      </w:r>
      <w:r w:rsidR="00DA00DC">
        <w:t>je crois que son avancement aurait plutôt fait long feu</w:t>
      </w:r>
      <w:r>
        <w:t>.</w:t>
      </w:r>
    </w:p>
    <w:p w14:paraId="22E61171" w14:textId="415C0095" w:rsidR="00DA00DC" w:rsidRDefault="00DD1C38" w:rsidP="00DA00DC">
      <w:r>
        <w:t>— </w:t>
      </w:r>
      <w:r w:rsidR="00DA00DC">
        <w:t>Je le crois également</w:t>
      </w:r>
      <w:r>
        <w:t xml:space="preserve">, </w:t>
      </w:r>
      <w:r w:rsidR="00DA00DC">
        <w:t>dit Casella avec philosophie</w:t>
      </w:r>
      <w:r>
        <w:t xml:space="preserve">. </w:t>
      </w:r>
      <w:r w:rsidR="00DA00DC">
        <w:t>Mais</w:t>
      </w:r>
      <w:r>
        <w:t xml:space="preserve">, </w:t>
      </w:r>
      <w:r w:rsidR="00DA00DC">
        <w:t>qu</w:t>
      </w:r>
      <w:r>
        <w:t>’</w:t>
      </w:r>
      <w:r w:rsidR="00DA00DC">
        <w:t>est-ce que tu veux qu</w:t>
      </w:r>
      <w:r>
        <w:t>’</w:t>
      </w:r>
      <w:r w:rsidR="00DA00DC">
        <w:t>on y fasse</w:t>
      </w:r>
      <w:r>
        <w:t xml:space="preserve"> ? </w:t>
      </w:r>
      <w:r w:rsidR="00DA00DC">
        <w:t>Encore une fois</w:t>
      </w:r>
      <w:r>
        <w:t xml:space="preserve">, </w:t>
      </w:r>
      <w:r w:rsidR="00DA00DC">
        <w:t>c</w:t>
      </w:r>
      <w:r>
        <w:t>’</w:t>
      </w:r>
      <w:r w:rsidR="00DA00DC">
        <w:t>est un si bon vieux</w:t>
      </w:r>
      <w:r>
        <w:t>. »</w:t>
      </w:r>
    </w:p>
    <w:p w14:paraId="6F37E2B5" w14:textId="77777777" w:rsidR="00DA00DC" w:rsidRDefault="00DA00DC" w:rsidP="00DD1C38">
      <w:pPr>
        <w:pStyle w:val="Titre1"/>
        <w:numPr>
          <w:ilvl w:val="0"/>
          <w:numId w:val="16"/>
        </w:numPr>
        <w:ind w:firstLine="0"/>
      </w:pPr>
      <w:bookmarkStart w:id="39" w:name="__RefHeading___Toc367651729"/>
      <w:bookmarkStart w:id="40" w:name="_Toc194342882"/>
      <w:bookmarkEnd w:id="39"/>
      <w:r>
        <w:lastRenderedPageBreak/>
        <w:t>XIX</w:t>
      </w:r>
      <w:bookmarkEnd w:id="40"/>
    </w:p>
    <w:p w14:paraId="2D1813DD" w14:textId="77777777" w:rsidR="00DD1C38" w:rsidRDefault="00DA00DC" w:rsidP="00DA00DC">
      <w:r>
        <w:t>Toute la journée</w:t>
      </w:r>
      <w:r w:rsidR="00DD1C38">
        <w:t xml:space="preserve">, </w:t>
      </w:r>
      <w:r>
        <w:t>vainement</w:t>
      </w:r>
      <w:r w:rsidR="00DD1C38">
        <w:t xml:space="preserve">, </w:t>
      </w:r>
      <w:r>
        <w:t>Roche courut après le sommeil</w:t>
      </w:r>
      <w:r w:rsidR="00DD1C38">
        <w:t xml:space="preserve">. </w:t>
      </w:r>
      <w:r>
        <w:t>Oh</w:t>
      </w:r>
      <w:r w:rsidR="00DD1C38">
        <w:t xml:space="preserve"> ! </w:t>
      </w:r>
      <w:r>
        <w:t>bien sûr</w:t>
      </w:r>
      <w:r w:rsidR="00DD1C38">
        <w:t xml:space="preserve">, </w:t>
      </w:r>
      <w:r>
        <w:t>pas un sommeil ni long</w:t>
      </w:r>
      <w:r w:rsidR="00DD1C38">
        <w:t xml:space="preserve">, </w:t>
      </w:r>
      <w:r>
        <w:t>ni profond</w:t>
      </w:r>
      <w:r w:rsidR="00DD1C38">
        <w:t xml:space="preserve"> ! </w:t>
      </w:r>
      <w:r>
        <w:t>Il n</w:t>
      </w:r>
      <w:r w:rsidR="00DD1C38">
        <w:t>’</w:t>
      </w:r>
      <w:r>
        <w:t>était pas aussi ambitieux</w:t>
      </w:r>
      <w:r w:rsidR="00DD1C38">
        <w:t xml:space="preserve">. </w:t>
      </w:r>
      <w:r>
        <w:t>Il se serait contenté de quelques minutes de torpeur</w:t>
      </w:r>
      <w:r w:rsidR="00DD1C38">
        <w:t xml:space="preserve">, </w:t>
      </w:r>
      <w:r>
        <w:t>d</w:t>
      </w:r>
      <w:r w:rsidR="00DD1C38">
        <w:t>’</w:t>
      </w:r>
      <w:r>
        <w:t>abandon</w:t>
      </w:r>
      <w:r w:rsidR="00DD1C38">
        <w:t xml:space="preserve">, </w:t>
      </w:r>
      <w:r>
        <w:t>susceptibles de diminuer momentanément la violence des secousses auxquelles ses nerfs depuis la veille n</w:t>
      </w:r>
      <w:r w:rsidR="00DD1C38">
        <w:t>’</w:t>
      </w:r>
      <w:r>
        <w:t>avaient point cessé d</w:t>
      </w:r>
      <w:r w:rsidR="00DD1C38">
        <w:t>’</w:t>
      </w:r>
      <w:r>
        <w:t>être soumis</w:t>
      </w:r>
      <w:r w:rsidR="00DD1C38">
        <w:t xml:space="preserve">. </w:t>
      </w:r>
      <w:r>
        <w:t>Il tremblait d</w:t>
      </w:r>
      <w:r w:rsidR="00DD1C38">
        <w:t>’</w:t>
      </w:r>
      <w:r>
        <w:t>avance devant la partie que</w:t>
      </w:r>
      <w:r w:rsidR="00DD1C38">
        <w:t xml:space="preserve">, </w:t>
      </w:r>
      <w:r>
        <w:t>dans quelques heures</w:t>
      </w:r>
      <w:r w:rsidR="00DD1C38">
        <w:t xml:space="preserve">, </w:t>
      </w:r>
      <w:r>
        <w:t>il allait avoir à jouer</w:t>
      </w:r>
      <w:r w:rsidR="00DD1C38">
        <w:t xml:space="preserve">. </w:t>
      </w:r>
      <w:r>
        <w:t>Le minimum de sang-froid et de calme qui lui seraient indispensables à ce moment-là</w:t>
      </w:r>
      <w:r w:rsidR="00DD1C38">
        <w:t xml:space="preserve">, </w:t>
      </w:r>
      <w:r>
        <w:t>le posséderait-il</w:t>
      </w:r>
      <w:r w:rsidR="00DD1C38">
        <w:t xml:space="preserve"> ? </w:t>
      </w:r>
      <w:r>
        <w:t>Il en était de moins en moins certain</w:t>
      </w:r>
      <w:r w:rsidR="00DD1C38">
        <w:t>.</w:t>
      </w:r>
    </w:p>
    <w:p w14:paraId="2427527A" w14:textId="77777777" w:rsidR="00DD1C38" w:rsidRDefault="00DA00DC" w:rsidP="00DA00DC">
      <w:r>
        <w:t>À plusieurs reprises</w:t>
      </w:r>
      <w:r w:rsidR="00DD1C38">
        <w:t xml:space="preserve">, </w:t>
      </w:r>
      <w:r>
        <w:t>il s</w:t>
      </w:r>
      <w:r w:rsidR="00DD1C38">
        <w:t>’</w:t>
      </w:r>
      <w:r>
        <w:t>étendit sur son lit</w:t>
      </w:r>
      <w:r w:rsidR="00DD1C38">
        <w:t xml:space="preserve">, </w:t>
      </w:r>
      <w:r>
        <w:t>dans sa chambre aux volets hermétiquement clos</w:t>
      </w:r>
      <w:r w:rsidR="00DD1C38">
        <w:t xml:space="preserve">. </w:t>
      </w:r>
      <w:r>
        <w:t>Peine perdue</w:t>
      </w:r>
      <w:r w:rsidR="00DD1C38">
        <w:t xml:space="preserve"> ! </w:t>
      </w:r>
      <w:r>
        <w:t>Les bruits du dehors étaient encore plus lancinants</w:t>
      </w:r>
      <w:r w:rsidR="00DD1C38">
        <w:t xml:space="preserve">, </w:t>
      </w:r>
      <w:r>
        <w:t>plus importuns</w:t>
      </w:r>
      <w:r w:rsidR="00DD1C38">
        <w:t xml:space="preserve">. </w:t>
      </w:r>
      <w:r>
        <w:t xml:space="preserve">En quittant </w:t>
      </w:r>
      <w:proofErr w:type="spellStart"/>
      <w:r>
        <w:t>Armène</w:t>
      </w:r>
      <w:proofErr w:type="spellEnd"/>
      <w:r>
        <w:t xml:space="preserve"> le matin pour rentrer chez Casella</w:t>
      </w:r>
      <w:r w:rsidR="00DD1C38">
        <w:t xml:space="preserve">, </w:t>
      </w:r>
      <w:r>
        <w:t>ils avaient</w:t>
      </w:r>
      <w:r w:rsidR="00DD1C38">
        <w:t xml:space="preserve">, </w:t>
      </w:r>
      <w:r>
        <w:t>elle et lui</w:t>
      </w:r>
      <w:r w:rsidR="00DD1C38">
        <w:t xml:space="preserve">, </w:t>
      </w:r>
      <w:r>
        <w:t>convenu qu</w:t>
      </w:r>
      <w:r w:rsidR="00DD1C38">
        <w:t>’</w:t>
      </w:r>
      <w:r>
        <w:t>à présent que tout était éclairci</w:t>
      </w:r>
      <w:r w:rsidR="00DD1C38">
        <w:t xml:space="preserve">, </w:t>
      </w:r>
      <w:r>
        <w:t>réglé entre eux</w:t>
      </w:r>
      <w:r w:rsidR="00DD1C38">
        <w:t xml:space="preserve">, </w:t>
      </w:r>
      <w:r>
        <w:t>ils passeraient le reste de cette journée séparés</w:t>
      </w:r>
      <w:r w:rsidR="00DD1C38">
        <w:t xml:space="preserve">. </w:t>
      </w:r>
      <w:r>
        <w:t>Étant donné l</w:t>
      </w:r>
      <w:r w:rsidR="00DD1C38">
        <w:t>’</w:t>
      </w:r>
      <w:r>
        <w:t>état de surexcitation où ils étaient arrivés</w:t>
      </w:r>
      <w:r w:rsidR="00DD1C38">
        <w:t xml:space="preserve">, </w:t>
      </w:r>
      <w:r>
        <w:t>c</w:t>
      </w:r>
      <w:r w:rsidR="00DD1C38">
        <w:t>’</w:t>
      </w:r>
      <w:r>
        <w:t>était sans doute la meilleure</w:t>
      </w:r>
      <w:r w:rsidR="00DD1C38">
        <w:t xml:space="preserve">, </w:t>
      </w:r>
      <w:r>
        <w:t>la seule façon d</w:t>
      </w:r>
      <w:r w:rsidR="00DD1C38">
        <w:t>’</w:t>
      </w:r>
      <w:r>
        <w:t>espérer pouvoir goûter finalement un peu de ce repos dont ils avaient tant besoin l</w:t>
      </w:r>
      <w:r w:rsidR="00DD1C38">
        <w:t>’</w:t>
      </w:r>
      <w:r>
        <w:t>un et l</w:t>
      </w:r>
      <w:r w:rsidR="00DD1C38">
        <w:t>’</w:t>
      </w:r>
      <w:r>
        <w:t>autre</w:t>
      </w:r>
      <w:r w:rsidR="00DD1C38">
        <w:t xml:space="preserve">. </w:t>
      </w:r>
      <w:r>
        <w:t>Il eut toutes les difficultés du monde à tenir sa parole</w:t>
      </w:r>
      <w:r w:rsidR="00DD1C38">
        <w:t xml:space="preserve">. </w:t>
      </w:r>
      <w:r>
        <w:t>Quatre ou cinq fois</w:t>
      </w:r>
      <w:r w:rsidR="00DD1C38">
        <w:t xml:space="preserve">, </w:t>
      </w:r>
      <w:r>
        <w:t xml:space="preserve">il téléphona à </w:t>
      </w:r>
      <w:proofErr w:type="spellStart"/>
      <w:r>
        <w:t>Armène</w:t>
      </w:r>
      <w:proofErr w:type="spellEnd"/>
      <w:r>
        <w:t xml:space="preserve"> sous divers prétextes</w:t>
      </w:r>
      <w:r w:rsidR="00DD1C38">
        <w:t xml:space="preserve">, </w:t>
      </w:r>
      <w:r>
        <w:t>pour lui demander si elle allait bien</w:t>
      </w:r>
      <w:r w:rsidR="00DD1C38">
        <w:t xml:space="preserve">, </w:t>
      </w:r>
      <w:r>
        <w:t>si rien de nouveau ne s</w:t>
      </w:r>
      <w:r w:rsidR="00DD1C38">
        <w:t>’</w:t>
      </w:r>
      <w:r>
        <w:t>était produit</w:t>
      </w:r>
      <w:r w:rsidR="00DD1C38">
        <w:t xml:space="preserve">… </w:t>
      </w:r>
      <w:r>
        <w:t>Il lui en voulut d</w:t>
      </w:r>
      <w:r w:rsidR="00DD1C38">
        <w:t>’</w:t>
      </w:r>
      <w:r>
        <w:t>être assez maîtresse d</w:t>
      </w:r>
      <w:r w:rsidR="00DD1C38">
        <w:t>’</w:t>
      </w:r>
      <w:r>
        <w:t>elle-même pour ne pas saisir la perche qu</w:t>
      </w:r>
      <w:r w:rsidR="00DD1C38">
        <w:t>’</w:t>
      </w:r>
      <w:r>
        <w:t>il lui tendait</w:t>
      </w:r>
      <w:r w:rsidR="00DD1C38">
        <w:t xml:space="preserve">, </w:t>
      </w:r>
      <w:r>
        <w:t>pour ne l</w:t>
      </w:r>
      <w:r w:rsidR="00DD1C38">
        <w:t>’</w:t>
      </w:r>
      <w:r>
        <w:t>avoir pas supplié de venir</w:t>
      </w:r>
      <w:r w:rsidR="00DD1C38">
        <w:t xml:space="preserve">. </w:t>
      </w:r>
      <w:r>
        <w:t>Il serait arrivé immédiatement</w:t>
      </w:r>
      <w:r w:rsidR="00DD1C38">
        <w:t>.</w:t>
      </w:r>
    </w:p>
    <w:p w14:paraId="2AEF088E" w14:textId="77777777" w:rsidR="00DD1C38" w:rsidRDefault="00DA00DC" w:rsidP="00DA00DC">
      <w:r>
        <w:t>De tout le jour</w:t>
      </w:r>
      <w:r w:rsidR="00DD1C38">
        <w:t xml:space="preserve">, </w:t>
      </w:r>
      <w:r>
        <w:t>il ne sortit pas</w:t>
      </w:r>
      <w:r w:rsidR="00DD1C38">
        <w:t xml:space="preserve">. </w:t>
      </w:r>
      <w:r>
        <w:t xml:space="preserve">Il savait que </w:t>
      </w:r>
      <w:proofErr w:type="spellStart"/>
      <w:r>
        <w:t>Becharra</w:t>
      </w:r>
      <w:proofErr w:type="spellEnd"/>
      <w:r>
        <w:t xml:space="preserve"> était en train</w:t>
      </w:r>
      <w:r w:rsidR="00DD1C38">
        <w:t xml:space="preserve">, </w:t>
      </w:r>
      <w:r>
        <w:t>comme un bon bourgeois</w:t>
      </w:r>
      <w:r w:rsidR="00DD1C38">
        <w:t xml:space="preserve">, </w:t>
      </w:r>
      <w:r>
        <w:t>de se promener dans Tartous</w:t>
      </w:r>
      <w:r w:rsidR="00DD1C38">
        <w:t xml:space="preserve">. </w:t>
      </w:r>
      <w:r>
        <w:t>On l</w:t>
      </w:r>
      <w:r w:rsidR="00DD1C38">
        <w:t>’</w:t>
      </w:r>
      <w:r>
        <w:t>avait vu à la poste</w:t>
      </w:r>
      <w:r w:rsidR="00DD1C38">
        <w:t xml:space="preserve">, </w:t>
      </w:r>
      <w:r>
        <w:t xml:space="preserve">à la </w:t>
      </w:r>
      <w:r>
        <w:rPr>
          <w:i/>
          <w:iCs/>
        </w:rPr>
        <w:t>Banco di Roma</w:t>
      </w:r>
      <w:r w:rsidR="00DD1C38">
        <w:rPr>
          <w:i/>
          <w:iCs/>
        </w:rPr>
        <w:t xml:space="preserve">, </w:t>
      </w:r>
      <w:r>
        <w:t xml:space="preserve">au café </w:t>
      </w:r>
      <w:proofErr w:type="spellStart"/>
      <w:r>
        <w:lastRenderedPageBreak/>
        <w:t>Gargour</w:t>
      </w:r>
      <w:proofErr w:type="spellEnd"/>
      <w:r w:rsidR="00DD1C38">
        <w:t xml:space="preserve">, </w:t>
      </w:r>
      <w:r>
        <w:t>occupé à écrire des cartes postales à des amis</w:t>
      </w:r>
      <w:r w:rsidR="00DD1C38">
        <w:t xml:space="preserve">, </w:t>
      </w:r>
      <w:r>
        <w:t>à payer à boire aux citadins</w:t>
      </w:r>
      <w:r w:rsidR="00DD1C38">
        <w:t xml:space="preserve">. </w:t>
      </w:r>
      <w:r>
        <w:t>Il valait mieux ne pas risquer de le rencontrer</w:t>
      </w:r>
      <w:r w:rsidR="00DD1C38">
        <w:t xml:space="preserve">. </w:t>
      </w:r>
      <w:r>
        <w:t>Il n</w:t>
      </w:r>
      <w:r w:rsidR="00DD1C38">
        <w:t>’</w:t>
      </w:r>
      <w:r>
        <w:t>aurait pas manqué de remarquer quelque chose d</w:t>
      </w:r>
      <w:r w:rsidR="00DD1C38">
        <w:t>’</w:t>
      </w:r>
      <w:r>
        <w:t>insolite dans l</w:t>
      </w:r>
      <w:r w:rsidR="00DD1C38">
        <w:t>’</w:t>
      </w:r>
      <w:r>
        <w:t>allure de Roche</w:t>
      </w:r>
      <w:r w:rsidR="00DD1C38">
        <w:t xml:space="preserve">. </w:t>
      </w:r>
      <w:r>
        <w:t>Le beau plan si bien échafaudé aurait pu en être bouleversé</w:t>
      </w:r>
      <w:r w:rsidR="00DD1C38">
        <w:t xml:space="preserve">. </w:t>
      </w:r>
      <w:r>
        <w:t>Il se serait méfié</w:t>
      </w:r>
      <w:r w:rsidR="00DD1C38">
        <w:t xml:space="preserve">, </w:t>
      </w:r>
      <w:r>
        <w:t>ne serait peut-être pas venu au rendez-vous</w:t>
      </w:r>
      <w:r w:rsidR="00DD1C38">
        <w:t xml:space="preserve">. </w:t>
      </w:r>
      <w:r>
        <w:t>Le soir</w:t>
      </w:r>
      <w:r w:rsidR="00DD1C38">
        <w:t xml:space="preserve">, </w:t>
      </w:r>
      <w:r>
        <w:t>sur la terrasse de la basilique</w:t>
      </w:r>
      <w:r w:rsidR="00DD1C38">
        <w:t xml:space="preserve">, </w:t>
      </w:r>
      <w:r>
        <w:t>ce serait autre chose</w:t>
      </w:r>
      <w:r w:rsidR="00DD1C38">
        <w:t xml:space="preserve">. </w:t>
      </w:r>
      <w:r>
        <w:t>Lorsque</w:t>
      </w:r>
      <w:r w:rsidR="00DD1C38">
        <w:t xml:space="preserve">, </w:t>
      </w:r>
      <w:r>
        <w:t>dans la nuit</w:t>
      </w:r>
      <w:r w:rsidR="00DD1C38">
        <w:t xml:space="preserve">, </w:t>
      </w:r>
      <w:r>
        <w:t>ils se trouveraient tous deux nez à nez</w:t>
      </w:r>
      <w:r w:rsidR="00DD1C38">
        <w:t xml:space="preserve">, </w:t>
      </w:r>
      <w:r>
        <w:t>il serait trop tard</w:t>
      </w:r>
      <w:r w:rsidR="00DD1C38">
        <w:t xml:space="preserve">. </w:t>
      </w:r>
      <w:r>
        <w:t>Il ne pourrait plus esquiver le combat</w:t>
      </w:r>
      <w:r w:rsidR="00DD1C38">
        <w:t>.</w:t>
      </w:r>
    </w:p>
    <w:p w14:paraId="29AE9DEF" w14:textId="52DCB176" w:rsidR="00DD1C38" w:rsidRDefault="00DA00DC" w:rsidP="00DA00DC">
      <w:r>
        <w:t>À onze heures</w:t>
      </w:r>
      <w:r w:rsidR="00DD1C38">
        <w:t xml:space="preserve">, </w:t>
      </w:r>
      <w:r>
        <w:t xml:space="preserve">Roche reçut la visite du père </w:t>
      </w:r>
      <w:proofErr w:type="spellStart"/>
      <w:r>
        <w:t>Englebert</w:t>
      </w:r>
      <w:proofErr w:type="spellEnd"/>
      <w:r w:rsidR="00DD1C38">
        <w:t xml:space="preserve">. </w:t>
      </w:r>
      <w:r>
        <w:t>Le religieux avait de la suite dans les idées</w:t>
      </w:r>
      <w:r w:rsidR="00DD1C38">
        <w:t xml:space="preserve">, </w:t>
      </w:r>
      <w:r>
        <w:t>on l</w:t>
      </w:r>
      <w:r w:rsidR="00DD1C38">
        <w:t>’</w:t>
      </w:r>
      <w:r>
        <w:t>a vu</w:t>
      </w:r>
      <w:r w:rsidR="00DD1C38">
        <w:t xml:space="preserve">. </w:t>
      </w:r>
      <w:r>
        <w:t>Roche faillit s</w:t>
      </w:r>
      <w:r w:rsidR="00DD1C38">
        <w:t>’</w:t>
      </w:r>
      <w:r>
        <w:t>emporter lorsqu</w:t>
      </w:r>
      <w:r w:rsidR="00DD1C38">
        <w:t>’</w:t>
      </w:r>
      <w:r>
        <w:t>il le mit au courant de la mission qu</w:t>
      </w:r>
      <w:r w:rsidR="00DD1C38">
        <w:t>’</w:t>
      </w:r>
      <w:r>
        <w:t>il aurait entendu lui confier</w:t>
      </w:r>
      <w:r w:rsidR="00DD1C38">
        <w:t xml:space="preserve">. </w:t>
      </w:r>
      <w:r>
        <w:t>Il s</w:t>
      </w:r>
      <w:r w:rsidR="00DD1C38">
        <w:t>’</w:t>
      </w:r>
      <w:r>
        <w:t>était procuré un piano</w:t>
      </w:r>
      <w:r w:rsidR="00DD1C38">
        <w:t xml:space="preserve"> ; </w:t>
      </w:r>
      <w:r>
        <w:t xml:space="preserve">il aurait voulu que </w:t>
      </w:r>
      <w:r w:rsidR="00DD1C38">
        <w:t>M</w:t>
      </w:r>
      <w:r w:rsidR="00DD1C38" w:rsidRPr="00DD1C38">
        <w:rPr>
          <w:vertAlign w:val="superscript"/>
        </w:rPr>
        <w:t>me</w:t>
      </w:r>
      <w:r w:rsidR="00DD1C38">
        <w:t> </w:t>
      </w:r>
      <w:proofErr w:type="spellStart"/>
      <w:r>
        <w:t>Hadjilar</w:t>
      </w:r>
      <w:proofErr w:type="spellEnd"/>
      <w:r w:rsidR="00DD1C38">
        <w:t xml:space="preserve">, </w:t>
      </w:r>
      <w:r>
        <w:t>qui jouait à merveille de cet instrument</w:t>
      </w:r>
      <w:r w:rsidR="00DD1C38">
        <w:t xml:space="preserve">, </w:t>
      </w:r>
      <w:r>
        <w:t>disait-on</w:t>
      </w:r>
      <w:r w:rsidR="00DD1C38">
        <w:t xml:space="preserve">, </w:t>
      </w:r>
      <w:r>
        <w:t>acceptât de le tenir le lendemain</w:t>
      </w:r>
      <w:r w:rsidR="00DD1C38">
        <w:t xml:space="preserve">, </w:t>
      </w:r>
      <w:r>
        <w:t>tout au moins durant l</w:t>
      </w:r>
      <w:r w:rsidR="00DD1C38">
        <w:t>’</w:t>
      </w:r>
      <w:r>
        <w:t>exécution solennelle d</w:t>
      </w:r>
      <w:r w:rsidR="00DD1C38">
        <w:t>’</w:t>
      </w:r>
      <w:r>
        <w:rPr>
          <w:i/>
          <w:iCs/>
        </w:rPr>
        <w:t xml:space="preserve">O </w:t>
      </w:r>
      <w:proofErr w:type="spellStart"/>
      <w:r>
        <w:rPr>
          <w:i/>
          <w:iCs/>
        </w:rPr>
        <w:t>Filii</w:t>
      </w:r>
      <w:proofErr w:type="spellEnd"/>
      <w:r>
        <w:rPr>
          <w:i/>
          <w:iCs/>
        </w:rPr>
        <w:t xml:space="preserve"> et</w:t>
      </w:r>
      <w:r w:rsidR="00600201">
        <w:rPr>
          <w:i/>
          <w:iCs/>
        </w:rPr>
        <w:t xml:space="preserve"> </w:t>
      </w:r>
      <w:proofErr w:type="spellStart"/>
      <w:r>
        <w:rPr>
          <w:i/>
          <w:iCs/>
        </w:rPr>
        <w:t>Fili</w:t>
      </w:r>
      <w:r w:rsidR="00DD1C38">
        <w:rPr>
          <w:i/>
          <w:iCs/>
        </w:rPr>
        <w:t>œ</w:t>
      </w:r>
      <w:proofErr w:type="spellEnd"/>
      <w:r w:rsidR="00DD1C38">
        <w:rPr>
          <w:i/>
          <w:iCs/>
        </w:rPr>
        <w:t xml:space="preserve">. </w:t>
      </w:r>
      <w:r>
        <w:t>Roche eut beaucoup de peine à inventer des raisons le dispensant d</w:t>
      </w:r>
      <w:r w:rsidR="00DD1C38">
        <w:t>’</w:t>
      </w:r>
      <w:r>
        <w:t>énoncer les véritables</w:t>
      </w:r>
      <w:r w:rsidR="00DD1C38">
        <w:t xml:space="preserve">, </w:t>
      </w:r>
      <w:r>
        <w:t>pour expliquer comme quoi une telle requête avait</w:t>
      </w:r>
      <w:r w:rsidR="00DD1C38">
        <w:t xml:space="preserve">, </w:t>
      </w:r>
      <w:r>
        <w:t>ce jour-là</w:t>
      </w:r>
      <w:r w:rsidR="00DD1C38">
        <w:t xml:space="preserve">, </w:t>
      </w:r>
      <w:r>
        <w:t>peu de chances d</w:t>
      </w:r>
      <w:r w:rsidR="00DD1C38">
        <w:t>’</w:t>
      </w:r>
      <w:r>
        <w:t>être prise en considération</w:t>
      </w:r>
      <w:r w:rsidR="00DD1C38">
        <w:t>.</w:t>
      </w:r>
    </w:p>
    <w:p w14:paraId="120BC171" w14:textId="2F27ECA7" w:rsidR="00DA00DC" w:rsidRDefault="00DA00DC" w:rsidP="00DA00DC"/>
    <w:p w14:paraId="77B144DD" w14:textId="77777777" w:rsidR="00DD1C38" w:rsidRDefault="00DA00DC" w:rsidP="00DA00DC">
      <w:r>
        <w:t>Il n</w:t>
      </w:r>
      <w:r w:rsidR="00DD1C38">
        <w:t>’</w:t>
      </w:r>
      <w:r>
        <w:t>avait pas faim</w:t>
      </w:r>
      <w:r w:rsidR="00DD1C38">
        <w:t xml:space="preserve">. </w:t>
      </w:r>
      <w:r>
        <w:t>Il ne descendit pas déjeuner</w:t>
      </w:r>
      <w:r w:rsidR="00DD1C38">
        <w:t>.</w:t>
      </w:r>
    </w:p>
    <w:p w14:paraId="35884E9C" w14:textId="2AED9671" w:rsidR="00DA00DC" w:rsidRDefault="00DA00DC" w:rsidP="00DA00DC"/>
    <w:p w14:paraId="680A5EEA" w14:textId="77777777" w:rsidR="00DD1C38" w:rsidRDefault="00DA00DC" w:rsidP="00DA00DC">
      <w:r>
        <w:t>Ce fut Casella qui monta le voir</w:t>
      </w:r>
      <w:r w:rsidR="00DD1C38">
        <w:t xml:space="preserve">, </w:t>
      </w:r>
      <w:r>
        <w:t>avant de repartir pour le Sérail</w:t>
      </w:r>
      <w:r w:rsidR="00DD1C38">
        <w:t xml:space="preserve">. </w:t>
      </w:r>
      <w:r>
        <w:t>Il avait pour principe de ne jamais poser de questions à un ami</w:t>
      </w:r>
      <w:r w:rsidR="00DD1C38">
        <w:t xml:space="preserve">. </w:t>
      </w:r>
      <w:r>
        <w:t>Mais la conduite de Roche commençait sérieusement à l</w:t>
      </w:r>
      <w:r w:rsidR="00DD1C38">
        <w:t>’</w:t>
      </w:r>
      <w:r>
        <w:t>inquiéter</w:t>
      </w:r>
      <w:r w:rsidR="00DD1C38">
        <w:t xml:space="preserve">. </w:t>
      </w:r>
      <w:r>
        <w:t>A-t-on idée de faire le voyage d</w:t>
      </w:r>
      <w:r w:rsidR="00DD1C38">
        <w:t>’</w:t>
      </w:r>
      <w:r>
        <w:t>Antioche à Tartous sans motif avoué</w:t>
      </w:r>
      <w:r w:rsidR="00DD1C38">
        <w:t xml:space="preserve">, </w:t>
      </w:r>
      <w:r>
        <w:t>pour le seul plaisir de passer tout seul enfermé dans sa chambre une journée de Samedi saint</w:t>
      </w:r>
      <w:r w:rsidR="00DD1C38">
        <w:t> ?</w:t>
      </w:r>
    </w:p>
    <w:p w14:paraId="15649DC5" w14:textId="77777777" w:rsidR="00DD1C38" w:rsidRDefault="00DD1C38" w:rsidP="00DA00DC">
      <w:r>
        <w:t>« </w:t>
      </w:r>
      <w:r w:rsidR="00DA00DC">
        <w:t>Des visiteurs comme toi</w:t>
      </w:r>
      <w:r>
        <w:t xml:space="preserve">, </w:t>
      </w:r>
      <w:r w:rsidR="00DA00DC">
        <w:t>à la bonne heure</w:t>
      </w:r>
      <w:r>
        <w:t xml:space="preserve"> ! </w:t>
      </w:r>
      <w:r w:rsidR="00DA00DC">
        <w:t>Ce n</w:t>
      </w:r>
      <w:r>
        <w:t>’</w:t>
      </w:r>
      <w:r w:rsidR="00DA00DC">
        <w:t>est pas dispendieux à nourrir</w:t>
      </w:r>
      <w:r>
        <w:t xml:space="preserve"> ! </w:t>
      </w:r>
      <w:r w:rsidR="00DA00DC">
        <w:t xml:space="preserve">se borna-t-il à constater sur le mode </w:t>
      </w:r>
      <w:r w:rsidR="00DA00DC">
        <w:lastRenderedPageBreak/>
        <w:t>badin</w:t>
      </w:r>
      <w:r>
        <w:t xml:space="preserve">. </w:t>
      </w:r>
      <w:r w:rsidR="00DA00DC">
        <w:t>Tu ne désires vraiment pas qu</w:t>
      </w:r>
      <w:r>
        <w:t>’</w:t>
      </w:r>
      <w:r w:rsidR="00DA00DC">
        <w:t>Ahmed te monte quelque chose</w:t>
      </w:r>
      <w:r>
        <w:t xml:space="preserve"> ? </w:t>
      </w:r>
      <w:r w:rsidR="00DA00DC">
        <w:t>Des fruits</w:t>
      </w:r>
      <w:r>
        <w:t xml:space="preserve"> ? </w:t>
      </w:r>
      <w:r w:rsidR="00DA00DC">
        <w:t>Du vin</w:t>
      </w:r>
      <w:r>
        <w:t> ?</w:t>
      </w:r>
    </w:p>
    <w:p w14:paraId="75A3A794" w14:textId="77777777" w:rsidR="00DD1C38" w:rsidRDefault="00DD1C38" w:rsidP="00DA00DC">
      <w:r>
        <w:t>— </w:t>
      </w:r>
      <w:r w:rsidR="00DA00DC">
        <w:t>Je te remercie</w:t>
      </w:r>
      <w:r>
        <w:t xml:space="preserve">. </w:t>
      </w:r>
      <w:r w:rsidR="00DA00DC">
        <w:t>Si l</w:t>
      </w:r>
      <w:r>
        <w:t>’</w:t>
      </w:r>
      <w:r w:rsidR="00DA00DC">
        <w:t>envie m</w:t>
      </w:r>
      <w:r>
        <w:t>’</w:t>
      </w:r>
      <w:r w:rsidR="00DA00DC">
        <w:t>en prend</w:t>
      </w:r>
      <w:r>
        <w:t xml:space="preserve">, </w:t>
      </w:r>
      <w:r w:rsidR="00DA00DC">
        <w:t>je sonnerai</w:t>
      </w:r>
      <w:r>
        <w:t>.</w:t>
      </w:r>
    </w:p>
    <w:p w14:paraId="76318DB4" w14:textId="77777777" w:rsidR="00DD1C38" w:rsidRDefault="00DD1C38" w:rsidP="00DA00DC">
      <w:r>
        <w:t>— </w:t>
      </w:r>
      <w:r w:rsidR="00DA00DC">
        <w:t>Dîneras-tu avec moi</w:t>
      </w:r>
      <w:r>
        <w:t xml:space="preserve">, </w:t>
      </w:r>
      <w:r w:rsidR="00DA00DC">
        <w:t>ce soir</w:t>
      </w:r>
      <w:r>
        <w:t> ?</w:t>
      </w:r>
    </w:p>
    <w:p w14:paraId="7AA2F9EE" w14:textId="77777777" w:rsidR="00DD1C38" w:rsidRDefault="00DD1C38" w:rsidP="00DA00DC">
      <w:r>
        <w:t>— </w:t>
      </w:r>
      <w:r w:rsidR="00DA00DC">
        <w:t>Je ne peux pas encore te le dire</w:t>
      </w:r>
      <w:r>
        <w:t xml:space="preserve">. </w:t>
      </w:r>
      <w:r w:rsidR="00DA00DC">
        <w:t>Vers quelle heure comptes-tu rentrer</w:t>
      </w:r>
      <w:r>
        <w:t> ?</w:t>
      </w:r>
    </w:p>
    <w:p w14:paraId="07EF78E0" w14:textId="66162554" w:rsidR="00DA00DC" w:rsidRDefault="00DD1C38" w:rsidP="00DA00DC">
      <w:r>
        <w:t>— </w:t>
      </w:r>
      <w:r w:rsidR="00DA00DC">
        <w:t>Pas très tôt</w:t>
      </w:r>
      <w:r>
        <w:t xml:space="preserve">, </w:t>
      </w:r>
      <w:r w:rsidR="00DA00DC">
        <w:t>précisément</w:t>
      </w:r>
      <w:r>
        <w:t xml:space="preserve">. </w:t>
      </w:r>
      <w:r w:rsidR="00DA00DC">
        <w:t>C</w:t>
      </w:r>
      <w:r>
        <w:t>’</w:t>
      </w:r>
      <w:r w:rsidR="00DA00DC">
        <w:t>est le dernier jour du mois</w:t>
      </w:r>
      <w:r>
        <w:t xml:space="preserve">. </w:t>
      </w:r>
      <w:r w:rsidR="00DA00DC">
        <w:t>Des tas de signatures</w:t>
      </w:r>
      <w:r>
        <w:t xml:space="preserve">, </w:t>
      </w:r>
      <w:r w:rsidR="00DA00DC">
        <w:t>de visas à donner</w:t>
      </w:r>
      <w:r>
        <w:t xml:space="preserve"> ! </w:t>
      </w:r>
      <w:r w:rsidR="00DA00DC">
        <w:t>Puis</w:t>
      </w:r>
      <w:r>
        <w:t xml:space="preserve">, </w:t>
      </w:r>
      <w:r w:rsidR="00DA00DC">
        <w:t>il y a la paie des gendarmes syriens</w:t>
      </w:r>
      <w:r>
        <w:t>. »</w:t>
      </w:r>
    </w:p>
    <w:p w14:paraId="1434589D" w14:textId="6B99665D" w:rsidR="00DD1C38" w:rsidRDefault="00DA00DC" w:rsidP="00DA00DC">
      <w:r>
        <w:t>Lui sorti</w:t>
      </w:r>
      <w:r w:rsidR="00DD1C38">
        <w:t xml:space="preserve">, </w:t>
      </w:r>
      <w:r>
        <w:t>Roche</w:t>
      </w:r>
      <w:r w:rsidR="00DD1C38">
        <w:t xml:space="preserve">, </w:t>
      </w:r>
      <w:r>
        <w:t>de nouveau</w:t>
      </w:r>
      <w:r w:rsidR="00DD1C38">
        <w:t xml:space="preserve">, </w:t>
      </w:r>
      <w:r>
        <w:t>se rencoigna dans ses rêvasseries</w:t>
      </w:r>
      <w:r w:rsidR="00DD1C38">
        <w:t xml:space="preserve">. </w:t>
      </w:r>
      <w:r>
        <w:t>Une aventure somme toute heureuse lui advint</w:t>
      </w:r>
      <w:r w:rsidR="00DD1C38">
        <w:t xml:space="preserve">. </w:t>
      </w:r>
      <w:r>
        <w:t>Il en arriva petit à petit à ne plus songer à son emploi du temps de la soirée</w:t>
      </w:r>
      <w:r w:rsidR="00DD1C38">
        <w:t xml:space="preserve">, </w:t>
      </w:r>
      <w:r>
        <w:t xml:space="preserve">mais uniquement à </w:t>
      </w:r>
      <w:r w:rsidR="00DD1C38">
        <w:t>M</w:t>
      </w:r>
      <w:r w:rsidR="00DD1C38" w:rsidRPr="00DD1C38">
        <w:rPr>
          <w:vertAlign w:val="superscript"/>
        </w:rPr>
        <w:t>me</w:t>
      </w:r>
      <w:r w:rsidR="00DD1C38">
        <w:t> </w:t>
      </w:r>
      <w:proofErr w:type="spellStart"/>
      <w:r>
        <w:t>Hadjilar</w:t>
      </w:r>
      <w:proofErr w:type="spellEnd"/>
      <w:r w:rsidR="00DD1C38">
        <w:t xml:space="preserve">, </w:t>
      </w:r>
      <w:r>
        <w:t>à l</w:t>
      </w:r>
      <w:r w:rsidR="00DD1C38">
        <w:t>’</w:t>
      </w:r>
      <w:r>
        <w:t>espèce d</w:t>
      </w:r>
      <w:r w:rsidR="00DD1C38">
        <w:t>’</w:t>
      </w:r>
      <w:r>
        <w:t>être inconnu qu</w:t>
      </w:r>
      <w:r w:rsidR="00DD1C38">
        <w:t>’</w:t>
      </w:r>
      <w:r>
        <w:t>elle venait</w:t>
      </w:r>
      <w:r w:rsidR="00DD1C38">
        <w:t xml:space="preserve">, </w:t>
      </w:r>
      <w:r>
        <w:t>en si peu de temps de devenir pour lui</w:t>
      </w:r>
      <w:r w:rsidR="00DD1C38">
        <w:t xml:space="preserve">. </w:t>
      </w:r>
      <w:r>
        <w:t xml:space="preserve">Dire que sans ce </w:t>
      </w:r>
      <w:proofErr w:type="spellStart"/>
      <w:r>
        <w:t>Becharra</w:t>
      </w:r>
      <w:proofErr w:type="spellEnd"/>
      <w:r>
        <w:t xml:space="preserve"> et sa tentative de chantage</w:t>
      </w:r>
      <w:r w:rsidR="00DD1C38">
        <w:t xml:space="preserve">, </w:t>
      </w:r>
      <w:r>
        <w:t>il aurait toujours ignoré le mystère qu</w:t>
      </w:r>
      <w:r w:rsidR="00DD1C38">
        <w:t>’</w:t>
      </w:r>
      <w:r>
        <w:t>il avait côtoyé</w:t>
      </w:r>
      <w:r w:rsidR="00DD1C38">
        <w:t xml:space="preserve">, </w:t>
      </w:r>
      <w:r>
        <w:t>de quelle étrange sorte de femme il avait été l</w:t>
      </w:r>
      <w:r w:rsidR="00DD1C38">
        <w:t>’</w:t>
      </w:r>
      <w:r>
        <w:t>amant</w:t>
      </w:r>
      <w:r w:rsidR="00DD1C38">
        <w:t xml:space="preserve"> ! </w:t>
      </w:r>
      <w:r>
        <w:t>Non qu</w:t>
      </w:r>
      <w:r w:rsidR="00DD1C38">
        <w:t>’</w:t>
      </w:r>
      <w:r>
        <w:t>il trouvât le moins du monde extraordinaires ses révélations</w:t>
      </w:r>
      <w:r w:rsidR="00DD1C38">
        <w:t xml:space="preserve">. </w:t>
      </w:r>
      <w:r>
        <w:t>À bien y réfléchir</w:t>
      </w:r>
      <w:r w:rsidR="00DD1C38">
        <w:t xml:space="preserve">, </w:t>
      </w:r>
      <w:r>
        <w:t>au contraire</w:t>
      </w:r>
      <w:r w:rsidR="00DD1C38">
        <w:t xml:space="preserve">, </w:t>
      </w:r>
      <w:r>
        <w:t>l</w:t>
      </w:r>
      <w:r w:rsidR="00DD1C38">
        <w:t>’</w:t>
      </w:r>
      <w:r>
        <w:t>extraordinaire aurait été que son existence passée eût pu être une chose sans relief</w:t>
      </w:r>
      <w:r w:rsidR="00DD1C38">
        <w:t xml:space="preserve">. </w:t>
      </w:r>
      <w:r>
        <w:t>L</w:t>
      </w:r>
      <w:r w:rsidR="00DD1C38">
        <w:t>’</w:t>
      </w:r>
      <w:r>
        <w:t>étonnant</w:t>
      </w:r>
      <w:r w:rsidR="00DD1C38">
        <w:t xml:space="preserve">, </w:t>
      </w:r>
      <w:r>
        <w:t>le déconcertant</w:t>
      </w:r>
      <w:r w:rsidR="00DD1C38">
        <w:t xml:space="preserve">, </w:t>
      </w:r>
      <w:r>
        <w:t>l</w:t>
      </w:r>
      <w:r w:rsidR="00DD1C38">
        <w:t>’</w:t>
      </w:r>
      <w:r>
        <w:t>humiliant</w:t>
      </w:r>
      <w:r w:rsidR="00DD1C38">
        <w:t xml:space="preserve">, </w:t>
      </w:r>
      <w:r>
        <w:t>pour tout dire</w:t>
      </w:r>
      <w:r w:rsidR="00DD1C38">
        <w:t xml:space="preserve">, </w:t>
      </w:r>
      <w:r>
        <w:t>était qu</w:t>
      </w:r>
      <w:r w:rsidR="00DD1C38">
        <w:t>’</w:t>
      </w:r>
      <w:r>
        <w:t>il n</w:t>
      </w:r>
      <w:r w:rsidR="00DD1C38">
        <w:t>’</w:t>
      </w:r>
      <w:r>
        <w:t>en eût rien soupçonné</w:t>
      </w:r>
      <w:r w:rsidR="00DD1C38">
        <w:t>. « </w:t>
      </w:r>
      <w:proofErr w:type="spellStart"/>
      <w:r>
        <w:t>Armène</w:t>
      </w:r>
      <w:proofErr w:type="spellEnd"/>
      <w:r>
        <w:t xml:space="preserve"> </w:t>
      </w:r>
      <w:proofErr w:type="spellStart"/>
      <w:r>
        <w:t>Hadjilar</w:t>
      </w:r>
      <w:proofErr w:type="spellEnd"/>
      <w:r w:rsidR="00DD1C38">
        <w:t xml:space="preserve"> ! </w:t>
      </w:r>
      <w:proofErr w:type="spellStart"/>
      <w:r>
        <w:t>Armène</w:t>
      </w:r>
      <w:proofErr w:type="spellEnd"/>
      <w:r>
        <w:t xml:space="preserve"> </w:t>
      </w:r>
      <w:proofErr w:type="spellStart"/>
      <w:r>
        <w:t>Hadjilar</w:t>
      </w:r>
      <w:proofErr w:type="spellEnd"/>
      <w:r w:rsidR="00DD1C38">
        <w:t> ! »</w:t>
      </w:r>
      <w:r>
        <w:t xml:space="preserve"> Il s</w:t>
      </w:r>
      <w:r w:rsidR="00DD1C38">
        <w:t>’</w:t>
      </w:r>
      <w:r>
        <w:t>essayait à répéter ce nom avec le même détachement que s</w:t>
      </w:r>
      <w:r w:rsidR="00DD1C38">
        <w:t>’</w:t>
      </w:r>
      <w:r>
        <w:t>il se fût agi d</w:t>
      </w:r>
      <w:r w:rsidR="00DD1C38">
        <w:t>’</w:t>
      </w:r>
      <w:r>
        <w:t>une personne étrangère</w:t>
      </w:r>
      <w:r w:rsidR="00DD1C38">
        <w:t xml:space="preserve">. </w:t>
      </w:r>
      <w:r>
        <w:t>Et puis</w:t>
      </w:r>
      <w:r w:rsidR="00DD1C38">
        <w:t xml:space="preserve">, </w:t>
      </w:r>
      <w:r>
        <w:t>finalement</w:t>
      </w:r>
      <w:r w:rsidR="00DD1C38">
        <w:t xml:space="preserve">, </w:t>
      </w:r>
      <w:r>
        <w:t>d</w:t>
      </w:r>
      <w:r w:rsidR="00DD1C38">
        <w:t>’</w:t>
      </w:r>
      <w:r>
        <w:t>un seul coup</w:t>
      </w:r>
      <w:r w:rsidR="00DD1C38">
        <w:t xml:space="preserve">, </w:t>
      </w:r>
      <w:r>
        <w:t>il envoya tout promener</w:t>
      </w:r>
      <w:r w:rsidR="00DD1C38">
        <w:t xml:space="preserve">. </w:t>
      </w:r>
      <w:r>
        <w:t>À quoi bon ces raisonnements</w:t>
      </w:r>
      <w:r w:rsidR="00DD1C38">
        <w:t xml:space="preserve">, </w:t>
      </w:r>
      <w:r>
        <w:t>ces complications</w:t>
      </w:r>
      <w:r w:rsidR="00DD1C38">
        <w:t xml:space="preserve">, </w:t>
      </w:r>
      <w:r>
        <w:t>ce besoin de se leurrer soi-même</w:t>
      </w:r>
      <w:r w:rsidR="00DD1C38">
        <w:t xml:space="preserve">, </w:t>
      </w:r>
      <w:r>
        <w:t>alors que l</w:t>
      </w:r>
      <w:r w:rsidR="00DD1C38">
        <w:t>’</w:t>
      </w:r>
      <w:r>
        <w:t>unique conclusion à retirer de tout ceci était la suivante</w:t>
      </w:r>
      <w:r w:rsidR="00DD1C38">
        <w:t xml:space="preserve"> : </w:t>
      </w:r>
      <w:r>
        <w:t>elle aurait</w:t>
      </w:r>
      <w:r w:rsidR="00DD1C38">
        <w:t xml:space="preserve">, </w:t>
      </w:r>
      <w:r>
        <w:t>en cette minute</w:t>
      </w:r>
      <w:r w:rsidR="00DD1C38">
        <w:t xml:space="preserve">, </w:t>
      </w:r>
      <w:r>
        <w:t>pénétré dans sa chambre qu</w:t>
      </w:r>
      <w:r w:rsidR="00DD1C38">
        <w:t>’</w:t>
      </w:r>
      <w:r>
        <w:t>il serait</w:t>
      </w:r>
      <w:r w:rsidR="00DD1C38">
        <w:t xml:space="preserve">, </w:t>
      </w:r>
      <w:r>
        <w:t>lui</w:t>
      </w:r>
      <w:r w:rsidR="00DD1C38">
        <w:t xml:space="preserve">, </w:t>
      </w:r>
      <w:r>
        <w:t>tombé immédiatement à ses pieds</w:t>
      </w:r>
      <w:r w:rsidR="00DD1C38">
        <w:t xml:space="preserve"> ! </w:t>
      </w:r>
      <w:r>
        <w:t>La vérité était bien simple</w:t>
      </w:r>
      <w:r w:rsidR="00DD1C38">
        <w:t xml:space="preserve"> : </w:t>
      </w:r>
      <w:r>
        <w:t>il ne l</w:t>
      </w:r>
      <w:r w:rsidR="00DD1C38">
        <w:t>’</w:t>
      </w:r>
      <w:r>
        <w:t>avait jamais autant aimée</w:t>
      </w:r>
      <w:r w:rsidR="00DD1C38">
        <w:t>.</w:t>
      </w:r>
    </w:p>
    <w:p w14:paraId="653BE530" w14:textId="595B074F" w:rsidR="00DA00DC" w:rsidRDefault="00DA00DC" w:rsidP="00DA00DC"/>
    <w:p w14:paraId="037AABCF" w14:textId="77777777" w:rsidR="00DD1C38" w:rsidRDefault="00DA00DC" w:rsidP="00DA00DC">
      <w:r>
        <w:t>Il se sentait tout de même la gorge un peu sèche</w:t>
      </w:r>
      <w:r w:rsidR="00DD1C38">
        <w:t>.</w:t>
      </w:r>
    </w:p>
    <w:p w14:paraId="54F3DB88" w14:textId="77777777" w:rsidR="00DD1C38" w:rsidRDefault="00DA00DC" w:rsidP="00DA00DC">
      <w:r>
        <w:t>Il ne fallait point que cette sécheresse empirât</w:t>
      </w:r>
      <w:r w:rsidR="00DD1C38">
        <w:t xml:space="preserve">. </w:t>
      </w:r>
      <w:r>
        <w:t>Dans quelques heures</w:t>
      </w:r>
      <w:r w:rsidR="00DD1C38">
        <w:t xml:space="preserve">, </w:t>
      </w:r>
      <w:r>
        <w:t>n</w:t>
      </w:r>
      <w:r w:rsidR="00DD1C38">
        <w:t>’</w:t>
      </w:r>
      <w:r>
        <w:t>est-ce pas</w:t>
      </w:r>
      <w:r w:rsidR="00DD1C38">
        <w:t xml:space="preserve">, </w:t>
      </w:r>
      <w:r>
        <w:t>il aurait tout de même à parler</w:t>
      </w:r>
      <w:r w:rsidR="00DD1C38">
        <w:t xml:space="preserve">, </w:t>
      </w:r>
      <w:r>
        <w:t>probablement à élever la voix</w:t>
      </w:r>
      <w:r w:rsidR="00DD1C38">
        <w:t xml:space="preserve">. </w:t>
      </w:r>
      <w:r>
        <w:t>Il descendit</w:t>
      </w:r>
      <w:r w:rsidR="00DD1C38">
        <w:t xml:space="preserve">. </w:t>
      </w:r>
      <w:r>
        <w:t>Ahmed</w:t>
      </w:r>
      <w:r w:rsidR="00DD1C38">
        <w:t xml:space="preserve">, </w:t>
      </w:r>
      <w:r>
        <w:t>un Sénégalais de la catégorie hilare</w:t>
      </w:r>
      <w:r w:rsidR="00DD1C38">
        <w:t xml:space="preserve">, </w:t>
      </w:r>
      <w:r>
        <w:t>ronflait</w:t>
      </w:r>
      <w:r w:rsidR="00DD1C38">
        <w:t xml:space="preserve">, </w:t>
      </w:r>
      <w:r>
        <w:t>allongé à même les dalles du vestibule</w:t>
      </w:r>
      <w:r w:rsidR="00DD1C38">
        <w:t xml:space="preserve">. </w:t>
      </w:r>
      <w:r>
        <w:t>Celui-là</w:t>
      </w:r>
      <w:r w:rsidR="00DD1C38">
        <w:t xml:space="preserve">, </w:t>
      </w:r>
      <w:r>
        <w:t>au moins</w:t>
      </w:r>
      <w:r w:rsidR="00DD1C38">
        <w:t xml:space="preserve">, </w:t>
      </w:r>
      <w:r>
        <w:t>se fichait de tout</w:t>
      </w:r>
      <w:r w:rsidR="00DD1C38">
        <w:t xml:space="preserve">, </w:t>
      </w:r>
      <w:r>
        <w:t>était heureux</w:t>
      </w:r>
      <w:r w:rsidR="00DD1C38">
        <w:t xml:space="preserve">. </w:t>
      </w:r>
      <w:r>
        <w:t>Roche ouvrit la porte de la salle à manger</w:t>
      </w:r>
      <w:r w:rsidR="00DD1C38">
        <w:t xml:space="preserve">. </w:t>
      </w:r>
      <w:r>
        <w:t>Tiens</w:t>
      </w:r>
      <w:r w:rsidR="00DD1C38">
        <w:t xml:space="preserve">, </w:t>
      </w:r>
      <w:r>
        <w:t>les verres ne se trouvaient pas dans le même placard que de son temps</w:t>
      </w:r>
      <w:r w:rsidR="00DD1C38">
        <w:t xml:space="preserve"> ! </w:t>
      </w:r>
      <w:r>
        <w:t>De la salle à manger</w:t>
      </w:r>
      <w:r w:rsidR="00DD1C38">
        <w:t xml:space="preserve">, </w:t>
      </w:r>
      <w:r>
        <w:t>il passa à la cuisine</w:t>
      </w:r>
      <w:r w:rsidR="00DD1C38">
        <w:t xml:space="preserve">. </w:t>
      </w:r>
      <w:r>
        <w:t>Cette petite prospection l</w:t>
      </w:r>
      <w:r w:rsidR="00DD1C38">
        <w:t>’</w:t>
      </w:r>
      <w:r>
        <w:t>amusait</w:t>
      </w:r>
      <w:r w:rsidR="00DD1C38">
        <w:t xml:space="preserve">. </w:t>
      </w:r>
      <w:r>
        <w:t>La glacière</w:t>
      </w:r>
      <w:r w:rsidR="00DD1C38">
        <w:t xml:space="preserve">, </w:t>
      </w:r>
      <w:r>
        <w:t>elle</w:t>
      </w:r>
      <w:r w:rsidR="00DD1C38">
        <w:t xml:space="preserve">, </w:t>
      </w:r>
      <w:r>
        <w:t>en revanche</w:t>
      </w:r>
      <w:r w:rsidR="00DD1C38">
        <w:t xml:space="preserve">, </w:t>
      </w:r>
      <w:r>
        <w:t>était toujours à la même place</w:t>
      </w:r>
      <w:r w:rsidR="00DD1C38">
        <w:t xml:space="preserve">. </w:t>
      </w:r>
      <w:r>
        <w:t>Du champagne</w:t>
      </w:r>
      <w:r w:rsidR="00DD1C38">
        <w:t xml:space="preserve">, </w:t>
      </w:r>
      <w:r>
        <w:t>du whisky</w:t>
      </w:r>
      <w:r w:rsidR="00DD1C38">
        <w:t xml:space="preserve"> ! </w:t>
      </w:r>
      <w:r>
        <w:t>Ça pouvait aller</w:t>
      </w:r>
      <w:r w:rsidR="00DD1C38">
        <w:t xml:space="preserve">. </w:t>
      </w:r>
      <w:r>
        <w:t>Il opta pour le whisky</w:t>
      </w:r>
      <w:r w:rsidR="00DD1C38">
        <w:t xml:space="preserve">. </w:t>
      </w:r>
      <w:r>
        <w:t>Oui</w:t>
      </w:r>
      <w:r w:rsidR="00DD1C38">
        <w:t xml:space="preserve">, </w:t>
      </w:r>
      <w:r>
        <w:t>mais</w:t>
      </w:r>
      <w:r w:rsidR="00DD1C38">
        <w:t xml:space="preserve">, </w:t>
      </w:r>
      <w:r>
        <w:t>bien entendu</w:t>
      </w:r>
      <w:r w:rsidR="00DD1C38">
        <w:t xml:space="preserve">, </w:t>
      </w:r>
      <w:r>
        <w:t>comme cela arrive neuf fois sur dix</w:t>
      </w:r>
      <w:r w:rsidR="00DD1C38">
        <w:t xml:space="preserve">, </w:t>
      </w:r>
      <w:r>
        <w:t>impossible de dénicher la clef pour la capsule du flacon de soda</w:t>
      </w:r>
      <w:r w:rsidR="00DD1C38">
        <w:t xml:space="preserve">. </w:t>
      </w:r>
      <w:r>
        <w:t>Du champagne</w:t>
      </w:r>
      <w:r w:rsidR="00DD1C38">
        <w:t xml:space="preserve">, </w:t>
      </w:r>
      <w:r>
        <w:t>alors</w:t>
      </w:r>
      <w:r w:rsidR="00DD1C38">
        <w:t xml:space="preserve"> ? </w:t>
      </w:r>
      <w:r>
        <w:t>Il en mit une bouteille sous son bras et remonta posément l</w:t>
      </w:r>
      <w:r w:rsidR="00DD1C38">
        <w:t>’</w:t>
      </w:r>
      <w:r>
        <w:t>escalier</w:t>
      </w:r>
      <w:r w:rsidR="00DD1C38">
        <w:t>.</w:t>
      </w:r>
    </w:p>
    <w:p w14:paraId="077234A8" w14:textId="77777777" w:rsidR="00DD1C38" w:rsidRDefault="00DA00DC" w:rsidP="00DA00DC">
      <w:r>
        <w:t>Le soir</w:t>
      </w:r>
      <w:r w:rsidR="00DD1C38">
        <w:t xml:space="preserve">, </w:t>
      </w:r>
      <w:r>
        <w:t>contre toute attente</w:t>
      </w:r>
      <w:r w:rsidR="00DD1C38">
        <w:t xml:space="preserve">, </w:t>
      </w:r>
      <w:r>
        <w:t>il ne mit pas trop longtemps à venir</w:t>
      </w:r>
      <w:r w:rsidR="00DD1C38">
        <w:t xml:space="preserve">. </w:t>
      </w:r>
      <w:r>
        <w:t>Roche</w:t>
      </w:r>
      <w:r w:rsidR="00DD1C38">
        <w:t xml:space="preserve">, </w:t>
      </w:r>
      <w:r>
        <w:t>ayant repoussé les volets d</w:t>
      </w:r>
      <w:r w:rsidR="00DD1C38">
        <w:t>’</w:t>
      </w:r>
      <w:r>
        <w:t>une de ses fenêtres</w:t>
      </w:r>
      <w:r w:rsidR="00DD1C38">
        <w:t xml:space="preserve">, </w:t>
      </w:r>
      <w:r>
        <w:t>fut tout surpris de la teinte rose du ciel</w:t>
      </w:r>
      <w:r w:rsidR="00DD1C38">
        <w:t xml:space="preserve">. </w:t>
      </w:r>
      <w:r>
        <w:t>Il ne croyait pas l</w:t>
      </w:r>
      <w:r w:rsidR="00DD1C38">
        <w:t>’</w:t>
      </w:r>
      <w:r>
        <w:t>après-midi si avancé</w:t>
      </w:r>
      <w:r w:rsidR="00DD1C38">
        <w:t xml:space="preserve">. </w:t>
      </w:r>
      <w:r>
        <w:t>Cinq heures et demie</w:t>
      </w:r>
      <w:r w:rsidR="00DD1C38">
        <w:t xml:space="preserve"> ! </w:t>
      </w:r>
      <w:r>
        <w:t>Eh</w:t>
      </w:r>
      <w:r w:rsidR="00DD1C38">
        <w:t xml:space="preserve">, </w:t>
      </w:r>
      <w:r>
        <w:t>eh</w:t>
      </w:r>
      <w:r w:rsidR="00DD1C38">
        <w:t xml:space="preserve"> ! </w:t>
      </w:r>
      <w:r>
        <w:t>une heure encore</w:t>
      </w:r>
      <w:r w:rsidR="00DD1C38">
        <w:t xml:space="preserve">, </w:t>
      </w:r>
      <w:r>
        <w:t>et il serait presque temps</w:t>
      </w:r>
      <w:r w:rsidR="00DD1C38">
        <w:t>…</w:t>
      </w:r>
    </w:p>
    <w:p w14:paraId="0AE6EFC6" w14:textId="77777777" w:rsidR="00DD1C38" w:rsidRDefault="00DA00DC" w:rsidP="00DA00DC">
      <w:r>
        <w:t>Une question</w:t>
      </w:r>
      <w:r w:rsidR="00DD1C38">
        <w:t xml:space="preserve">, </w:t>
      </w:r>
      <w:r>
        <w:t>qu</w:t>
      </w:r>
      <w:r w:rsidR="00DD1C38">
        <w:t>’</w:t>
      </w:r>
      <w:r>
        <w:t>il avait omis de régler</w:t>
      </w:r>
      <w:r w:rsidR="00DD1C38">
        <w:t xml:space="preserve">, </w:t>
      </w:r>
      <w:r>
        <w:t>retint un instant son attention</w:t>
      </w:r>
      <w:r w:rsidR="00DD1C38">
        <w:t xml:space="preserve">. </w:t>
      </w:r>
      <w:r>
        <w:t>Irait-il là-bas armé ou non</w:t>
      </w:r>
      <w:r w:rsidR="00DD1C38">
        <w:t xml:space="preserve"> ? </w:t>
      </w:r>
      <w:r>
        <w:t>Si rompu qu</w:t>
      </w:r>
      <w:r w:rsidR="00DD1C38">
        <w:t>’</w:t>
      </w:r>
      <w:r>
        <w:t>il fût à la plupart des sports</w:t>
      </w:r>
      <w:r w:rsidR="00DD1C38">
        <w:t xml:space="preserve">, </w:t>
      </w:r>
      <w:r>
        <w:t>il portait presque toujours sur lui un browning</w:t>
      </w:r>
      <w:r w:rsidR="00DD1C38">
        <w:t xml:space="preserve">. </w:t>
      </w:r>
      <w:r>
        <w:t>Il n</w:t>
      </w:r>
      <w:r w:rsidR="00DD1C38">
        <w:t>’</w:t>
      </w:r>
      <w:r>
        <w:t>avait aucune raison de le laisser à la maison ce jour-là</w:t>
      </w:r>
      <w:r w:rsidR="00DD1C38">
        <w:t xml:space="preserve">. </w:t>
      </w:r>
      <w:r>
        <w:t>Ce n</w:t>
      </w:r>
      <w:r w:rsidR="00DD1C38">
        <w:t>’</w:t>
      </w:r>
      <w:r>
        <w:t>est pas qu</w:t>
      </w:r>
      <w:r w:rsidR="00DD1C38">
        <w:t>’</w:t>
      </w:r>
      <w:r>
        <w:t>on ait l</w:t>
      </w:r>
      <w:r w:rsidR="00DD1C38">
        <w:t>’</w:t>
      </w:r>
      <w:r>
        <w:t>intention de s</w:t>
      </w:r>
      <w:r w:rsidR="00DD1C38">
        <w:t>’</w:t>
      </w:r>
      <w:r>
        <w:t>en servir</w:t>
      </w:r>
      <w:r w:rsidR="00DD1C38">
        <w:t xml:space="preserve">, </w:t>
      </w:r>
      <w:r>
        <w:t>mais ce petit contact froid vous donne tout de même du montant</w:t>
      </w:r>
      <w:r w:rsidR="00DD1C38">
        <w:t>.</w:t>
      </w:r>
    </w:p>
    <w:p w14:paraId="24569AD3" w14:textId="77777777" w:rsidR="00DD1C38" w:rsidRDefault="00DA00DC" w:rsidP="00DA00DC">
      <w:r>
        <w:t>Les chants d</w:t>
      </w:r>
      <w:r w:rsidR="00DD1C38">
        <w:t>’</w:t>
      </w:r>
      <w:r>
        <w:t>oiseaux qu</w:t>
      </w:r>
      <w:r w:rsidR="00DD1C38">
        <w:t>’</w:t>
      </w:r>
      <w:r>
        <w:t>il avait entendus s</w:t>
      </w:r>
      <w:r w:rsidR="00DD1C38">
        <w:t>’</w:t>
      </w:r>
      <w:r>
        <w:t>éveiller</w:t>
      </w:r>
      <w:r w:rsidR="00DD1C38">
        <w:t xml:space="preserve">, </w:t>
      </w:r>
      <w:r>
        <w:t>il les entendit mourir un à un</w:t>
      </w:r>
      <w:r w:rsidR="00DD1C38">
        <w:t xml:space="preserve">. </w:t>
      </w:r>
      <w:r>
        <w:t>L</w:t>
      </w:r>
      <w:r w:rsidR="00DD1C38">
        <w:t>’</w:t>
      </w:r>
      <w:r>
        <w:t>ombre tombait avec rapidité</w:t>
      </w:r>
      <w:r w:rsidR="00DD1C38">
        <w:t xml:space="preserve">. </w:t>
      </w:r>
      <w:r>
        <w:lastRenderedPageBreak/>
        <w:t>Roche descendit</w:t>
      </w:r>
      <w:r w:rsidR="00DD1C38">
        <w:t xml:space="preserve">. </w:t>
      </w:r>
      <w:r>
        <w:t>Au portemanteau de l</w:t>
      </w:r>
      <w:r w:rsidR="00DD1C38">
        <w:t>’</w:t>
      </w:r>
      <w:r>
        <w:t>entrée</w:t>
      </w:r>
      <w:r w:rsidR="00DD1C38">
        <w:t xml:space="preserve">, </w:t>
      </w:r>
      <w:r>
        <w:t>il y avait sa gabardine de voyage</w:t>
      </w:r>
      <w:r w:rsidR="00DD1C38">
        <w:t xml:space="preserve">. </w:t>
      </w:r>
      <w:r>
        <w:t>Il l</w:t>
      </w:r>
      <w:r w:rsidR="00DD1C38">
        <w:t>’</w:t>
      </w:r>
      <w:r>
        <w:t>endossa</w:t>
      </w:r>
      <w:r w:rsidR="00DD1C38">
        <w:t xml:space="preserve">. </w:t>
      </w:r>
      <w:r>
        <w:t>En échange</w:t>
      </w:r>
      <w:r w:rsidR="00DD1C38">
        <w:t xml:space="preserve">, </w:t>
      </w:r>
      <w:r>
        <w:t>à la même patère</w:t>
      </w:r>
      <w:r w:rsidR="00DD1C38">
        <w:t xml:space="preserve">, </w:t>
      </w:r>
      <w:r>
        <w:t>il laissa son képi</w:t>
      </w:r>
      <w:r w:rsidR="00DD1C38">
        <w:t xml:space="preserve">. </w:t>
      </w:r>
      <w:r>
        <w:t>Il pouvait bien sortir tête nue</w:t>
      </w:r>
      <w:r w:rsidR="00DD1C38">
        <w:t xml:space="preserve">. </w:t>
      </w:r>
      <w:r>
        <w:t>Rien</w:t>
      </w:r>
      <w:r w:rsidR="00DD1C38">
        <w:t xml:space="preserve">, </w:t>
      </w:r>
      <w:r>
        <w:t>désormais</w:t>
      </w:r>
      <w:r w:rsidR="00DD1C38">
        <w:t xml:space="preserve">, </w:t>
      </w:r>
      <w:r>
        <w:t>ne trahissait plus en lui l</w:t>
      </w:r>
      <w:r w:rsidR="00DD1C38">
        <w:t>’</w:t>
      </w:r>
      <w:r>
        <w:t>officier</w:t>
      </w:r>
      <w:r w:rsidR="00DD1C38">
        <w:t>.</w:t>
      </w:r>
    </w:p>
    <w:p w14:paraId="6D1F4B1D" w14:textId="77777777" w:rsidR="00DD1C38" w:rsidRDefault="00DA00DC" w:rsidP="00DA00DC">
      <w:r>
        <w:t>Il n</w:t>
      </w:r>
      <w:r w:rsidR="00DD1C38">
        <w:t>’</w:t>
      </w:r>
      <w:r>
        <w:t>y voyait déjà presque plus</w:t>
      </w:r>
      <w:r w:rsidR="00DD1C38">
        <w:t xml:space="preserve">. </w:t>
      </w:r>
      <w:r>
        <w:t>Il fit jouer</w:t>
      </w:r>
      <w:r w:rsidR="00DD1C38">
        <w:t xml:space="preserve">, </w:t>
      </w:r>
      <w:r>
        <w:t>une seconde l</w:t>
      </w:r>
      <w:r w:rsidR="00DD1C38">
        <w:t>’</w:t>
      </w:r>
      <w:r>
        <w:t>électricité</w:t>
      </w:r>
      <w:r w:rsidR="00DD1C38">
        <w:t xml:space="preserve">, </w:t>
      </w:r>
      <w:r>
        <w:t>ouvrit la porte du jardin</w:t>
      </w:r>
      <w:r w:rsidR="00DD1C38">
        <w:t xml:space="preserve">. </w:t>
      </w:r>
      <w:r>
        <w:t>Il faisait nuit</w:t>
      </w:r>
      <w:r w:rsidR="00DD1C38">
        <w:t>.</w:t>
      </w:r>
    </w:p>
    <w:p w14:paraId="3DFBBC10" w14:textId="77777777" w:rsidR="00DD1C38" w:rsidRDefault="00DA00DC" w:rsidP="00DA00DC">
      <w:r>
        <w:t>Sept heures moins vingt</w:t>
      </w:r>
      <w:r w:rsidR="00DD1C38">
        <w:t xml:space="preserve"> ! </w:t>
      </w:r>
      <w:r>
        <w:t>On pouvait y aller</w:t>
      </w:r>
      <w:r w:rsidR="00DD1C38">
        <w:t>.</w:t>
      </w:r>
    </w:p>
    <w:p w14:paraId="7C037142" w14:textId="77777777" w:rsidR="00DD1C38" w:rsidRDefault="00DA00DC" w:rsidP="00DA00DC">
      <w:r>
        <w:t>Roche fit quelques pas au-dehors</w:t>
      </w:r>
      <w:r w:rsidR="00DD1C38">
        <w:t xml:space="preserve">. </w:t>
      </w:r>
      <w:r>
        <w:t>Puis</w:t>
      </w:r>
      <w:r w:rsidR="00DD1C38">
        <w:t xml:space="preserve">, </w:t>
      </w:r>
      <w:r>
        <w:t>subitement</w:t>
      </w:r>
      <w:r w:rsidR="00DD1C38">
        <w:t xml:space="preserve">, </w:t>
      </w:r>
      <w:r>
        <w:t>il se ravisa</w:t>
      </w:r>
      <w:r w:rsidR="00DD1C38">
        <w:t xml:space="preserve">, </w:t>
      </w:r>
      <w:r>
        <w:t>remonta quatre à quatre</w:t>
      </w:r>
      <w:r w:rsidR="00DD1C38">
        <w:t xml:space="preserve">. </w:t>
      </w:r>
      <w:r>
        <w:t>Une idée soudaine lui était venue</w:t>
      </w:r>
      <w:r w:rsidR="00DD1C38">
        <w:t xml:space="preserve">. </w:t>
      </w:r>
      <w:r>
        <w:t>Qu</w:t>
      </w:r>
      <w:r w:rsidR="00DD1C38">
        <w:t>’</w:t>
      </w:r>
      <w:r>
        <w:t xml:space="preserve">il prît fantaisie à </w:t>
      </w:r>
      <w:proofErr w:type="spellStart"/>
      <w:r>
        <w:t>Becharra</w:t>
      </w:r>
      <w:proofErr w:type="spellEnd"/>
      <w:r>
        <w:t xml:space="preserve"> de téléphoner</w:t>
      </w:r>
      <w:r w:rsidR="00DD1C38">
        <w:t xml:space="preserve">, </w:t>
      </w:r>
      <w:r>
        <w:t>d</w:t>
      </w:r>
      <w:r w:rsidR="00DD1C38">
        <w:t>’</w:t>
      </w:r>
      <w:r>
        <w:t>ici un quart d</w:t>
      </w:r>
      <w:r w:rsidR="00DD1C38">
        <w:t>’</w:t>
      </w:r>
      <w:r>
        <w:t xml:space="preserve">heure à </w:t>
      </w:r>
      <w:proofErr w:type="spellStart"/>
      <w:r>
        <w:t>Armène</w:t>
      </w:r>
      <w:proofErr w:type="spellEnd"/>
      <w:r w:rsidR="00DD1C38">
        <w:t xml:space="preserve">, </w:t>
      </w:r>
      <w:r>
        <w:t>il ne fallait pas qu</w:t>
      </w:r>
      <w:r w:rsidR="00DD1C38">
        <w:t>’</w:t>
      </w:r>
      <w:r>
        <w:t>il pût la trouver au bout du fil</w:t>
      </w:r>
      <w:r w:rsidR="00DD1C38">
        <w:t xml:space="preserve">. </w:t>
      </w:r>
      <w:r>
        <w:t>Sans cela</w:t>
      </w:r>
      <w:r w:rsidR="00DD1C38">
        <w:t xml:space="preserve">, </w:t>
      </w:r>
      <w:r>
        <w:t>il serait fondé à conclure qu</w:t>
      </w:r>
      <w:r w:rsidR="00DD1C38">
        <w:t>’</w:t>
      </w:r>
      <w:r>
        <w:t>elle n</w:t>
      </w:r>
      <w:r w:rsidR="00DD1C38">
        <w:t>’</w:t>
      </w:r>
      <w:r>
        <w:t>était pas en route pour leur rendez-vous</w:t>
      </w:r>
      <w:r w:rsidR="00DD1C38">
        <w:t xml:space="preserve">, </w:t>
      </w:r>
      <w:r>
        <w:t>que c</w:t>
      </w:r>
      <w:r w:rsidR="00DD1C38">
        <w:t>’</w:t>
      </w:r>
      <w:r>
        <w:t>était un piège qu</w:t>
      </w:r>
      <w:r w:rsidR="00DD1C38">
        <w:t>’</w:t>
      </w:r>
      <w:r>
        <w:t>elle lui faisait tendre</w:t>
      </w:r>
      <w:r w:rsidR="00DD1C38">
        <w:t>.</w:t>
      </w:r>
    </w:p>
    <w:p w14:paraId="10070757" w14:textId="77777777" w:rsidR="00DD1C38" w:rsidRDefault="00DA00DC" w:rsidP="00DA00DC">
      <w:r>
        <w:t>Elle avait prévu le cas</w:t>
      </w:r>
      <w:r w:rsidR="00DD1C38">
        <w:t xml:space="preserve">, </w:t>
      </w:r>
      <w:r>
        <w:t>grâce au Ciel</w:t>
      </w:r>
      <w:r w:rsidR="00DD1C38">
        <w:t xml:space="preserve">. </w:t>
      </w:r>
      <w:r>
        <w:t xml:space="preserve">Ce fut </w:t>
      </w:r>
      <w:proofErr w:type="spellStart"/>
      <w:r>
        <w:t>Katbé</w:t>
      </w:r>
      <w:proofErr w:type="spellEnd"/>
      <w:r>
        <w:t xml:space="preserve"> qui vint d</w:t>
      </w:r>
      <w:r w:rsidR="00DD1C38">
        <w:t>’</w:t>
      </w:r>
      <w:r>
        <w:t>abord à l</w:t>
      </w:r>
      <w:r w:rsidR="00DD1C38">
        <w:t>’</w:t>
      </w:r>
      <w:r>
        <w:t>appareil</w:t>
      </w:r>
      <w:r w:rsidR="00DD1C38">
        <w:t xml:space="preserve">. </w:t>
      </w:r>
      <w:r>
        <w:t>Il fut convenu qu</w:t>
      </w:r>
      <w:r w:rsidR="00DD1C38">
        <w:t>’</w:t>
      </w:r>
      <w:r>
        <w:t>à partir de cette minute</w:t>
      </w:r>
      <w:r w:rsidR="00DD1C38">
        <w:t xml:space="preserve">, </w:t>
      </w:r>
      <w:r>
        <w:t>le téléphone de la villa demeurerait muet</w:t>
      </w:r>
      <w:r w:rsidR="00DD1C38">
        <w:t>.</w:t>
      </w:r>
    </w:p>
    <w:p w14:paraId="4668E54E" w14:textId="77777777" w:rsidR="00DD1C38" w:rsidRDefault="00DA00DC" w:rsidP="00DA00DC">
      <w:r>
        <w:t>Contournant la partie postérieure du Sérail</w:t>
      </w:r>
      <w:r w:rsidR="00DD1C38">
        <w:t xml:space="preserve">, </w:t>
      </w:r>
      <w:r>
        <w:t>Roche pénétra comme la veille dans le bois d</w:t>
      </w:r>
      <w:r w:rsidR="00DD1C38">
        <w:t>’</w:t>
      </w:r>
      <w:r>
        <w:t>oliviers</w:t>
      </w:r>
      <w:r w:rsidR="00DD1C38">
        <w:t xml:space="preserve">. </w:t>
      </w:r>
      <w:r>
        <w:t>Son plan était de n</w:t>
      </w:r>
      <w:r w:rsidR="00DD1C38">
        <w:t>’</w:t>
      </w:r>
      <w:r>
        <w:t>arriver à la basilique qu</w:t>
      </w:r>
      <w:r w:rsidR="00DD1C38">
        <w:t>’</w:t>
      </w:r>
      <w:r>
        <w:t>après sept heures</w:t>
      </w:r>
      <w:r w:rsidR="00DD1C38">
        <w:t xml:space="preserve">. </w:t>
      </w:r>
      <w:r>
        <w:t>Il ne déboucherait sur la terrasse que vers sept heures cinq</w:t>
      </w:r>
      <w:r w:rsidR="00DD1C38">
        <w:t xml:space="preserve">, </w:t>
      </w:r>
      <w:r>
        <w:t>sept heures dix</w:t>
      </w:r>
      <w:r w:rsidR="00DD1C38">
        <w:t xml:space="preserve">. </w:t>
      </w:r>
      <w:r>
        <w:t>C</w:t>
      </w:r>
      <w:r w:rsidR="00DD1C38">
        <w:t>’</w:t>
      </w:r>
      <w:r>
        <w:t>était préférable</w:t>
      </w:r>
      <w:r w:rsidR="00DD1C38">
        <w:t xml:space="preserve">. </w:t>
      </w:r>
      <w:r>
        <w:t>Il couperait de cette façon toute retraite à son adversaire</w:t>
      </w:r>
      <w:r w:rsidR="00DD1C38">
        <w:t xml:space="preserve">. </w:t>
      </w:r>
      <w:r>
        <w:t>Celui-ci ne pourrait se formaliser d</w:t>
      </w:r>
      <w:r w:rsidR="00DD1C38">
        <w:t>’</w:t>
      </w:r>
      <w:r>
        <w:t>avoir attendu quelque peu</w:t>
      </w:r>
      <w:r w:rsidR="00DD1C38">
        <w:t xml:space="preserve">. </w:t>
      </w:r>
      <w:r>
        <w:t>Depuis quand une femme n</w:t>
      </w:r>
      <w:r w:rsidR="00DD1C38">
        <w:t>’</w:t>
      </w:r>
      <w:r>
        <w:t>a-t-elle pas droit à cinq ou six minutes de retard</w:t>
      </w:r>
      <w:r w:rsidR="00DD1C38">
        <w:t xml:space="preserve">, </w:t>
      </w:r>
      <w:r>
        <w:t>je vous prie</w:t>
      </w:r>
      <w:r w:rsidR="00DD1C38">
        <w:t> ?</w:t>
      </w:r>
    </w:p>
    <w:p w14:paraId="2E30E4A3" w14:textId="77777777" w:rsidR="00DD1C38" w:rsidRDefault="00DA00DC" w:rsidP="00DA00DC">
      <w:r>
        <w:t>Il y avait foule devant et dans la cathédrale</w:t>
      </w:r>
      <w:r w:rsidR="00DD1C38">
        <w:t xml:space="preserve">. </w:t>
      </w:r>
      <w:r>
        <w:t>Foule pour Tartous</w:t>
      </w:r>
      <w:r w:rsidR="00DD1C38">
        <w:t xml:space="preserve">, </w:t>
      </w:r>
      <w:r>
        <w:t>s</w:t>
      </w:r>
      <w:r w:rsidR="00DD1C38">
        <w:t>’</w:t>
      </w:r>
      <w:r>
        <w:t>entend</w:t>
      </w:r>
      <w:r w:rsidR="00DD1C38">
        <w:t xml:space="preserve"> : </w:t>
      </w:r>
      <w:r>
        <w:t>trois ou quatre cents personnes au bas mot</w:t>
      </w:r>
      <w:r w:rsidR="00DD1C38">
        <w:t xml:space="preserve">. </w:t>
      </w:r>
      <w:r>
        <w:t>Cela suffisait pour qu</w:t>
      </w:r>
      <w:r w:rsidR="00DD1C38">
        <w:t>’</w:t>
      </w:r>
      <w:r>
        <w:t>on eût l</w:t>
      </w:r>
      <w:r w:rsidR="00DD1C38">
        <w:t>’</w:t>
      </w:r>
      <w:r>
        <w:t>impression que toute la ville</w:t>
      </w:r>
      <w:r w:rsidR="00DD1C38">
        <w:t xml:space="preserve">, </w:t>
      </w:r>
      <w:r>
        <w:t>musulmans compris</w:t>
      </w:r>
      <w:r w:rsidR="00DD1C38">
        <w:t xml:space="preserve">, </w:t>
      </w:r>
      <w:r>
        <w:t>s</w:t>
      </w:r>
      <w:r w:rsidR="00DD1C38">
        <w:t>’</w:t>
      </w:r>
      <w:r>
        <w:t>y était donné rendez-vous</w:t>
      </w:r>
      <w:r w:rsidR="00DD1C38">
        <w:t xml:space="preserve">. </w:t>
      </w:r>
      <w:r>
        <w:t xml:space="preserve">La tentative du père </w:t>
      </w:r>
      <w:proofErr w:type="spellStart"/>
      <w:r>
        <w:t>Englebert</w:t>
      </w:r>
      <w:proofErr w:type="spellEnd"/>
      <w:r>
        <w:t xml:space="preserve"> prenait de plus en plus les </w:t>
      </w:r>
      <w:r>
        <w:lastRenderedPageBreak/>
        <w:t>proportions d</w:t>
      </w:r>
      <w:r w:rsidR="00DD1C38">
        <w:t>’</w:t>
      </w:r>
      <w:r>
        <w:t>un triomphe</w:t>
      </w:r>
      <w:r w:rsidR="00DD1C38">
        <w:t xml:space="preserve">. </w:t>
      </w:r>
      <w:r>
        <w:t>Roche frémit d</w:t>
      </w:r>
      <w:r w:rsidR="00DD1C38">
        <w:t>’</w:t>
      </w:r>
      <w:r>
        <w:t>abord de ce contretemps</w:t>
      </w:r>
      <w:r w:rsidR="00DD1C38">
        <w:t xml:space="preserve">. </w:t>
      </w:r>
      <w:r>
        <w:t>Mais il eut tôt fait de comprendre qu</w:t>
      </w:r>
      <w:r w:rsidR="00DD1C38">
        <w:t>’</w:t>
      </w:r>
      <w:r>
        <w:t>il y avait là</w:t>
      </w:r>
      <w:r w:rsidR="00DD1C38">
        <w:t xml:space="preserve">, </w:t>
      </w:r>
      <w:r>
        <w:t>au contraire</w:t>
      </w:r>
      <w:r w:rsidR="00DD1C38">
        <w:t xml:space="preserve">, </w:t>
      </w:r>
      <w:r>
        <w:t>un avantage</w:t>
      </w:r>
      <w:r w:rsidR="00DD1C38">
        <w:t xml:space="preserve">. </w:t>
      </w:r>
      <w:r>
        <w:t>Son intérêt</w:t>
      </w:r>
      <w:r w:rsidR="00DD1C38">
        <w:t xml:space="preserve">, </w:t>
      </w:r>
      <w:r>
        <w:t xml:space="preserve">encore plus que celui de </w:t>
      </w:r>
      <w:proofErr w:type="spellStart"/>
      <w:r>
        <w:t>Becharra</w:t>
      </w:r>
      <w:proofErr w:type="spellEnd"/>
      <w:r w:rsidR="00DD1C38">
        <w:t xml:space="preserve">, </w:t>
      </w:r>
      <w:r>
        <w:t>était de passer inaperçu</w:t>
      </w:r>
      <w:r w:rsidR="00DD1C38">
        <w:t xml:space="preserve">. </w:t>
      </w:r>
      <w:r>
        <w:t>Au lieu de lui nuire</w:t>
      </w:r>
      <w:r w:rsidR="00DD1C38">
        <w:t xml:space="preserve">, </w:t>
      </w:r>
      <w:r>
        <w:t>l</w:t>
      </w:r>
      <w:r w:rsidR="00DD1C38">
        <w:t>’</w:t>
      </w:r>
      <w:r>
        <w:t>affluence en question favorisait son dessein</w:t>
      </w:r>
      <w:r w:rsidR="00DD1C38">
        <w:t>.</w:t>
      </w:r>
    </w:p>
    <w:p w14:paraId="7947F4D7" w14:textId="77777777" w:rsidR="00DD1C38" w:rsidRDefault="00DA00DC" w:rsidP="00DA00DC">
      <w:r>
        <w:t>Rasant les murs</w:t>
      </w:r>
      <w:r w:rsidR="00DD1C38">
        <w:t xml:space="preserve">, </w:t>
      </w:r>
      <w:r>
        <w:t>il se glissa à l</w:t>
      </w:r>
      <w:r w:rsidR="00DD1C38">
        <w:t>’</w:t>
      </w:r>
      <w:r>
        <w:t>intérieur du monument</w:t>
      </w:r>
      <w:r w:rsidR="00DD1C38">
        <w:t xml:space="preserve">. </w:t>
      </w:r>
      <w:r>
        <w:t xml:space="preserve">Les catéchumènes du père </w:t>
      </w:r>
      <w:proofErr w:type="spellStart"/>
      <w:r>
        <w:t>Englebert</w:t>
      </w:r>
      <w:proofErr w:type="spellEnd"/>
      <w:r>
        <w:t xml:space="preserve"> n</w:t>
      </w:r>
      <w:r w:rsidR="00DD1C38">
        <w:t>’</w:t>
      </w:r>
      <w:r>
        <w:t>avaient pas marchandé leur effort</w:t>
      </w:r>
      <w:r w:rsidR="00DD1C38">
        <w:t xml:space="preserve">. </w:t>
      </w:r>
      <w:r>
        <w:t>La plus grande partie des gravats qui</w:t>
      </w:r>
      <w:r w:rsidR="00DD1C38">
        <w:t xml:space="preserve">, </w:t>
      </w:r>
      <w:r>
        <w:t>la veille encore</w:t>
      </w:r>
      <w:r w:rsidR="00DD1C38">
        <w:t xml:space="preserve">, </w:t>
      </w:r>
      <w:r>
        <w:t>déshonoraient les bas-côtés avait à peu près disparu</w:t>
      </w:r>
      <w:r w:rsidR="00DD1C38">
        <w:t xml:space="preserve">. </w:t>
      </w:r>
      <w:r>
        <w:t>Pour l</w:t>
      </w:r>
      <w:r w:rsidR="00DD1C38">
        <w:t>’</w:t>
      </w:r>
      <w:r>
        <w:t>instant</w:t>
      </w:r>
      <w:r w:rsidR="00DD1C38">
        <w:t xml:space="preserve">, </w:t>
      </w:r>
      <w:r>
        <w:t>on était en train de s</w:t>
      </w:r>
      <w:r w:rsidR="00DD1C38">
        <w:t>’</w:t>
      </w:r>
      <w:r>
        <w:t>occuper à un exercice d</w:t>
      </w:r>
      <w:r w:rsidR="00DD1C38">
        <w:t>’</w:t>
      </w:r>
      <w:r>
        <w:t>éclairage</w:t>
      </w:r>
      <w:r w:rsidR="00DD1C38">
        <w:t xml:space="preserve">. </w:t>
      </w:r>
      <w:r>
        <w:t>Des lampes s</w:t>
      </w:r>
      <w:r w:rsidR="00DD1C38">
        <w:t>’</w:t>
      </w:r>
      <w:r>
        <w:t>allumaient</w:t>
      </w:r>
      <w:r w:rsidR="00DD1C38">
        <w:t xml:space="preserve">, </w:t>
      </w:r>
      <w:r>
        <w:t>s</w:t>
      </w:r>
      <w:r w:rsidR="00DD1C38">
        <w:t>’</w:t>
      </w:r>
      <w:r>
        <w:t>éteignaient</w:t>
      </w:r>
      <w:r w:rsidR="00DD1C38">
        <w:t xml:space="preserve">, </w:t>
      </w:r>
      <w:r>
        <w:t>des lampes</w:t>
      </w:r>
      <w:r w:rsidR="00DD1C38">
        <w:t xml:space="preserve">, </w:t>
      </w:r>
      <w:r>
        <w:t>à vrai dire</w:t>
      </w:r>
      <w:r w:rsidR="00DD1C38">
        <w:t xml:space="preserve">, </w:t>
      </w:r>
      <w:r>
        <w:t>de modèles assez disparates</w:t>
      </w:r>
      <w:r w:rsidR="00DD1C38">
        <w:t xml:space="preserve">. </w:t>
      </w:r>
      <w:r>
        <w:t>Mais qu</w:t>
      </w:r>
      <w:r w:rsidR="00DD1C38">
        <w:t>’</w:t>
      </w:r>
      <w:r>
        <w:t>importait</w:t>
      </w:r>
      <w:r w:rsidR="00DD1C38">
        <w:t xml:space="preserve"> ! </w:t>
      </w:r>
      <w:r>
        <w:t>Un murmure de respectueuse admiration n</w:t>
      </w:r>
      <w:r w:rsidR="00DD1C38">
        <w:t>’</w:t>
      </w:r>
      <w:r>
        <w:t>en courait pas moins chaque fois sur la masse obscure des fidèles</w:t>
      </w:r>
      <w:r w:rsidR="00DD1C38">
        <w:t xml:space="preserve">. </w:t>
      </w:r>
      <w:r>
        <w:t>Roche distingua au fond de l</w:t>
      </w:r>
      <w:r w:rsidR="00DD1C38">
        <w:t>’</w:t>
      </w:r>
      <w:r>
        <w:t xml:space="preserve">abside la silhouette du père </w:t>
      </w:r>
      <w:proofErr w:type="spellStart"/>
      <w:r>
        <w:t>Englebert</w:t>
      </w:r>
      <w:proofErr w:type="spellEnd"/>
      <w:r>
        <w:t xml:space="preserve"> mué ainsi pour la circonstance en Ruggieri</w:t>
      </w:r>
      <w:r w:rsidR="00DD1C38">
        <w:t xml:space="preserve">. </w:t>
      </w:r>
      <w:r>
        <w:t>Prudemment</w:t>
      </w:r>
      <w:r w:rsidR="00DD1C38">
        <w:t xml:space="preserve">, </w:t>
      </w:r>
      <w:r>
        <w:t>il se serra davantage contre la muraille</w:t>
      </w:r>
      <w:r w:rsidR="00DD1C38">
        <w:t xml:space="preserve">. </w:t>
      </w:r>
      <w:r>
        <w:t>La tour</w:t>
      </w:r>
      <w:r w:rsidR="00DD1C38">
        <w:t xml:space="preserve">, </w:t>
      </w:r>
      <w:r>
        <w:t>en face de lui</w:t>
      </w:r>
      <w:r w:rsidR="00DD1C38">
        <w:t xml:space="preserve">, </w:t>
      </w:r>
      <w:r>
        <w:t>ouvrait la bouche noire de son escalier</w:t>
      </w:r>
      <w:r w:rsidR="00DD1C38">
        <w:t xml:space="preserve">. </w:t>
      </w:r>
      <w:r>
        <w:t>Il s</w:t>
      </w:r>
      <w:r w:rsidR="00DD1C38">
        <w:t>’</w:t>
      </w:r>
      <w:r>
        <w:t>y engouffra à la hâte</w:t>
      </w:r>
      <w:r w:rsidR="00DD1C38">
        <w:t xml:space="preserve">. </w:t>
      </w:r>
      <w:r>
        <w:t>À présent</w:t>
      </w:r>
      <w:r w:rsidR="00DD1C38">
        <w:t xml:space="preserve">, </w:t>
      </w:r>
      <w:r>
        <w:t>parmi les ténèbres</w:t>
      </w:r>
      <w:r w:rsidR="00DD1C38">
        <w:t xml:space="preserve">, </w:t>
      </w:r>
      <w:r>
        <w:t>il montait sur la pointe des pieds</w:t>
      </w:r>
      <w:r w:rsidR="00DD1C38">
        <w:t xml:space="preserve">. </w:t>
      </w:r>
      <w:r>
        <w:t>Un soupir de satisfaction lui échappa</w:t>
      </w:r>
      <w:r w:rsidR="00DD1C38">
        <w:t xml:space="preserve">. </w:t>
      </w:r>
      <w:r>
        <w:t>Il était redevenu très tranquille</w:t>
      </w:r>
      <w:r w:rsidR="00DD1C38">
        <w:t xml:space="preserve">, </w:t>
      </w:r>
      <w:r>
        <w:t>très maître de lui</w:t>
      </w:r>
      <w:r w:rsidR="00DD1C38">
        <w:t>.</w:t>
      </w:r>
    </w:p>
    <w:p w14:paraId="14EE9AA8" w14:textId="77777777" w:rsidR="00DD1C38" w:rsidRDefault="00DA00DC" w:rsidP="00DA00DC">
      <w:r>
        <w:t>Il s</w:t>
      </w:r>
      <w:r w:rsidR="00DD1C38">
        <w:t>’</w:t>
      </w:r>
      <w:r>
        <w:t>attendait à se heurter du premier coup à son adversaire</w:t>
      </w:r>
      <w:r w:rsidR="00DD1C38">
        <w:t xml:space="preserve">. </w:t>
      </w:r>
      <w:r>
        <w:t>Il eut tout d</w:t>
      </w:r>
      <w:r w:rsidR="00DD1C38">
        <w:t>’</w:t>
      </w:r>
      <w:r>
        <w:t>abord le désappointement de ne rien voir</w:t>
      </w:r>
      <w:r w:rsidR="00DD1C38">
        <w:t xml:space="preserve">. </w:t>
      </w:r>
      <w:r>
        <w:t>Le long rectangle de la terrasse s</w:t>
      </w:r>
      <w:r w:rsidR="00DD1C38">
        <w:t>’</w:t>
      </w:r>
      <w:r>
        <w:t>étendait vide et nu devant lui</w:t>
      </w:r>
      <w:r w:rsidR="00DD1C38">
        <w:t xml:space="preserve">, </w:t>
      </w:r>
      <w:r>
        <w:t>sous cette clarté indécise qu</w:t>
      </w:r>
      <w:r w:rsidR="00DD1C38">
        <w:t>’</w:t>
      </w:r>
      <w:r>
        <w:t>a la nuit un peu avant que la lune se soit décidée à se lever</w:t>
      </w:r>
      <w:r w:rsidR="00DD1C38">
        <w:t xml:space="preserve">. </w:t>
      </w:r>
      <w:r>
        <w:t>L</w:t>
      </w:r>
      <w:r w:rsidR="00DD1C38">
        <w:t>’</w:t>
      </w:r>
      <w:r>
        <w:t xml:space="preserve">homme de </w:t>
      </w:r>
      <w:proofErr w:type="spellStart"/>
      <w:r>
        <w:t>Malatia</w:t>
      </w:r>
      <w:proofErr w:type="spellEnd"/>
      <w:r>
        <w:t xml:space="preserve"> s</w:t>
      </w:r>
      <w:r w:rsidR="00DD1C38">
        <w:t>’</w:t>
      </w:r>
      <w:r>
        <w:t>était-il méfié</w:t>
      </w:r>
      <w:r w:rsidR="00DD1C38">
        <w:t xml:space="preserve"> ? </w:t>
      </w:r>
      <w:r>
        <w:t>Était-il tout simplement en retard</w:t>
      </w:r>
      <w:r w:rsidR="00DD1C38">
        <w:t xml:space="preserve"> ? </w:t>
      </w:r>
      <w:r>
        <w:t>Roche passa par quelques secondes de mortelle inquiétude</w:t>
      </w:r>
      <w:r w:rsidR="00DD1C38">
        <w:t xml:space="preserve">. </w:t>
      </w:r>
      <w:r>
        <w:t>Il avait prévu tous les cas</w:t>
      </w:r>
      <w:r w:rsidR="00DD1C38">
        <w:t xml:space="preserve">, </w:t>
      </w:r>
      <w:r>
        <w:t>hormis celui-ci</w:t>
      </w:r>
      <w:r w:rsidR="00DD1C38">
        <w:t xml:space="preserve">. </w:t>
      </w:r>
      <w:r>
        <w:t>Et soudain</w:t>
      </w:r>
      <w:r w:rsidR="00DD1C38">
        <w:t xml:space="preserve">, </w:t>
      </w:r>
      <w:r>
        <w:t>il se rasséréna</w:t>
      </w:r>
      <w:r w:rsidR="00DD1C38">
        <w:t xml:space="preserve">. </w:t>
      </w:r>
      <w:r>
        <w:t>Il avait compris</w:t>
      </w:r>
      <w:r w:rsidR="00DD1C38">
        <w:t xml:space="preserve">. </w:t>
      </w:r>
      <w:r>
        <w:t>Il aurait dû y songer tout de suite</w:t>
      </w:r>
      <w:r w:rsidR="00DD1C38">
        <w:t xml:space="preserve">. </w:t>
      </w:r>
      <w:r>
        <w:t>C</w:t>
      </w:r>
      <w:r w:rsidR="00DD1C38">
        <w:t>’</w:t>
      </w:r>
      <w:r>
        <w:t>était là que l</w:t>
      </w:r>
      <w:r w:rsidR="00DD1C38">
        <w:t>’</w:t>
      </w:r>
      <w:r>
        <w:t>autre se trouvait</w:t>
      </w:r>
      <w:r w:rsidR="00DD1C38">
        <w:t>.</w:t>
      </w:r>
    </w:p>
    <w:p w14:paraId="160BA14E" w14:textId="77777777" w:rsidR="00DD1C38" w:rsidRDefault="00DA00DC" w:rsidP="00DA00DC">
      <w:r>
        <w:lastRenderedPageBreak/>
        <w:t>Le seul ouvrage de superstructure qui s</w:t>
      </w:r>
      <w:r w:rsidR="00DD1C38">
        <w:t>’</w:t>
      </w:r>
      <w:r>
        <w:t>érigeât sur la terrasse consistait en une espèce de mauvais minaret</w:t>
      </w:r>
      <w:r w:rsidR="00DD1C38">
        <w:t xml:space="preserve">, </w:t>
      </w:r>
      <w:r>
        <w:t>qu</w:t>
      </w:r>
      <w:r w:rsidR="00DD1C38">
        <w:t>’</w:t>
      </w:r>
      <w:r>
        <w:t>on n</w:t>
      </w:r>
      <w:r w:rsidR="00DD1C38">
        <w:t>’</w:t>
      </w:r>
      <w:r>
        <w:t>avait jusqu</w:t>
      </w:r>
      <w:r w:rsidR="00DD1C38">
        <w:t>’</w:t>
      </w:r>
      <w:r>
        <w:t>ici eu ni le temps ni les moyens de jeter bas</w:t>
      </w:r>
      <w:r w:rsidR="00DD1C38">
        <w:t xml:space="preserve">, </w:t>
      </w:r>
      <w:r>
        <w:t>vestige de l</w:t>
      </w:r>
      <w:r w:rsidR="00DD1C38">
        <w:t>’</w:t>
      </w:r>
      <w:r>
        <w:t>époque où la vénérable église était encore transformée en mosquée</w:t>
      </w:r>
      <w:r w:rsidR="00DD1C38">
        <w:t xml:space="preserve">. </w:t>
      </w:r>
      <w:r>
        <w:t>Incontestablement</w:t>
      </w:r>
      <w:r w:rsidR="00DD1C38">
        <w:t xml:space="preserve">, </w:t>
      </w:r>
      <w:r>
        <w:t>c</w:t>
      </w:r>
      <w:r w:rsidR="00DD1C38">
        <w:t>’</w:t>
      </w:r>
      <w:r>
        <w:t>était adossé à cette tourelle que l</w:t>
      </w:r>
      <w:r w:rsidR="00DD1C38">
        <w:t>’</w:t>
      </w:r>
      <w:r>
        <w:t>attendait son antagoniste</w:t>
      </w:r>
      <w:r w:rsidR="00DD1C38">
        <w:t xml:space="preserve">. </w:t>
      </w:r>
      <w:r>
        <w:t>De là</w:t>
      </w:r>
      <w:r w:rsidR="00DD1C38">
        <w:t xml:space="preserve">, </w:t>
      </w:r>
      <w:r>
        <w:t>sans lui-même être vu</w:t>
      </w:r>
      <w:r w:rsidR="00DD1C38">
        <w:t xml:space="preserve">, </w:t>
      </w:r>
      <w:r>
        <w:t>il pouvait voir de la façon la plus distincte tout nouvel arrivant se profiler sur le ciel</w:t>
      </w:r>
      <w:r w:rsidR="00DD1C38">
        <w:t xml:space="preserve">. </w:t>
      </w:r>
      <w:r>
        <w:t>La tourelle en question se dressait à l</w:t>
      </w:r>
      <w:r w:rsidR="00DD1C38">
        <w:t>’</w:t>
      </w:r>
      <w:r>
        <w:t>angle nord-ouest de la terrasse</w:t>
      </w:r>
      <w:r w:rsidR="00DD1C38">
        <w:t xml:space="preserve">. </w:t>
      </w:r>
      <w:r>
        <w:t>Roche se dirigea vers elle</w:t>
      </w:r>
      <w:r w:rsidR="00DD1C38">
        <w:t xml:space="preserve">, </w:t>
      </w:r>
      <w:r>
        <w:t>délibérément</w:t>
      </w:r>
      <w:r w:rsidR="00DD1C38">
        <w:t>.</w:t>
      </w:r>
    </w:p>
    <w:p w14:paraId="62F329A4" w14:textId="20AFDF06" w:rsidR="00DA00DC" w:rsidRDefault="00DA00DC" w:rsidP="00DA00DC"/>
    <w:p w14:paraId="2591665A" w14:textId="731DCAD9" w:rsidR="00DA00DC" w:rsidRDefault="00DD1C38" w:rsidP="00DA00DC">
      <w:r>
        <w:t>« </w:t>
      </w:r>
      <w:r w:rsidR="00DA00DC">
        <w:t>Eh</w:t>
      </w:r>
      <w:r>
        <w:t xml:space="preserve">, </w:t>
      </w:r>
      <w:r w:rsidR="00DA00DC">
        <w:t>mais</w:t>
      </w:r>
      <w:r>
        <w:t xml:space="preserve"> ! </w:t>
      </w:r>
      <w:r w:rsidR="00DA00DC">
        <w:t>ou je me trompe fort</w:t>
      </w:r>
      <w:r>
        <w:t xml:space="preserve">, </w:t>
      </w:r>
      <w:r w:rsidR="00DA00DC">
        <w:t>c</w:t>
      </w:r>
      <w:r>
        <w:t>’</w:t>
      </w:r>
      <w:r w:rsidR="00DA00DC">
        <w:t xml:space="preserve">est ce cher monsieur </w:t>
      </w:r>
      <w:proofErr w:type="spellStart"/>
      <w:r w:rsidR="00DA00DC">
        <w:t>Becharra</w:t>
      </w:r>
      <w:proofErr w:type="spellEnd"/>
      <w:r>
        <w:t xml:space="preserve">. </w:t>
      </w:r>
      <w:r w:rsidR="00DA00DC">
        <w:t>Par quelle heureuse fortune</w:t>
      </w:r>
      <w:r>
        <w:t> ?… »</w:t>
      </w:r>
    </w:p>
    <w:p w14:paraId="16003A01" w14:textId="5605CBCA" w:rsidR="00DD1C38" w:rsidRDefault="00DA00DC" w:rsidP="00DA00DC">
      <w:r>
        <w:t xml:space="preserve">Si ledit </w:t>
      </w:r>
      <w:r w:rsidR="00DD1C38">
        <w:t>M. </w:t>
      </w:r>
      <w:proofErr w:type="spellStart"/>
      <w:r>
        <w:t>Becharra</w:t>
      </w:r>
      <w:proofErr w:type="spellEnd"/>
      <w:r>
        <w:t xml:space="preserve"> avait pu être tenté un seul instant d</w:t>
      </w:r>
      <w:r w:rsidR="00DD1C38">
        <w:t>’</w:t>
      </w:r>
      <w:r>
        <w:t>attribuer au hasard cette rencontre</w:t>
      </w:r>
      <w:r w:rsidR="00DD1C38">
        <w:t xml:space="preserve">, </w:t>
      </w:r>
      <w:r>
        <w:t>le ton de Roche aurait suffi à le détromper sur-le-champ</w:t>
      </w:r>
      <w:r w:rsidR="00DD1C38">
        <w:t xml:space="preserve">. </w:t>
      </w:r>
      <w:r>
        <w:t>Aussi prêt à tout qu</w:t>
      </w:r>
      <w:r w:rsidR="00DD1C38">
        <w:t>’</w:t>
      </w:r>
      <w:r>
        <w:t>il fût</w:t>
      </w:r>
      <w:r w:rsidR="00DD1C38">
        <w:t xml:space="preserve">, </w:t>
      </w:r>
      <w:r>
        <w:t>lui aussi</w:t>
      </w:r>
      <w:r w:rsidR="00DD1C38">
        <w:t xml:space="preserve">, </w:t>
      </w:r>
      <w:r>
        <w:t>il n</w:t>
      </w:r>
      <w:r w:rsidR="00DD1C38">
        <w:t>’</w:t>
      </w:r>
      <w:r>
        <w:t>en parut pas moins quelque peu décontenancé</w:t>
      </w:r>
      <w:r w:rsidR="00DD1C38">
        <w:t>.</w:t>
      </w:r>
    </w:p>
    <w:p w14:paraId="0FCAF4BC" w14:textId="77777777" w:rsidR="00DD1C38" w:rsidRDefault="00DD1C38" w:rsidP="00DA00DC">
      <w:r>
        <w:t>« </w:t>
      </w:r>
      <w:r w:rsidR="00DA00DC">
        <w:t>C</w:t>
      </w:r>
      <w:r>
        <w:t>’</w:t>
      </w:r>
      <w:r w:rsidR="00DA00DC">
        <w:t>est une véritable joie</w:t>
      </w:r>
      <w:r>
        <w:t xml:space="preserve">, </w:t>
      </w:r>
      <w:r w:rsidR="00DA00DC">
        <w:t>mon capitaine</w:t>
      </w:r>
      <w:r>
        <w:t xml:space="preserve"> !… </w:t>
      </w:r>
      <w:r w:rsidR="00DA00DC">
        <w:t>commença-t-il</w:t>
      </w:r>
      <w:r>
        <w:t>.</w:t>
      </w:r>
    </w:p>
    <w:p w14:paraId="548C5E3A" w14:textId="77777777" w:rsidR="00DD1C38" w:rsidRDefault="00DD1C38" w:rsidP="00DA00DC">
      <w:r>
        <w:t>— </w:t>
      </w:r>
      <w:r w:rsidR="00DA00DC">
        <w:t>N</w:t>
      </w:r>
      <w:r>
        <w:t>’</w:t>
      </w:r>
      <w:r w:rsidR="00DA00DC">
        <w:t>importe qui</w:t>
      </w:r>
      <w:r>
        <w:t xml:space="preserve">, </w:t>
      </w:r>
      <w:r w:rsidR="00DA00DC">
        <w:t>parole d</w:t>
      </w:r>
      <w:r>
        <w:t>’</w:t>
      </w:r>
      <w:r w:rsidR="00DA00DC">
        <w:t>honneur</w:t>
      </w:r>
      <w:r>
        <w:t xml:space="preserve">, </w:t>
      </w:r>
      <w:r w:rsidR="00DA00DC">
        <w:t>poursuivit Roche</w:t>
      </w:r>
      <w:r>
        <w:t xml:space="preserve">, </w:t>
      </w:r>
      <w:r w:rsidR="00DA00DC">
        <w:t>décidé à ne pas laisser prescrire son avantage initial</w:t>
      </w:r>
      <w:r>
        <w:t xml:space="preserve">, </w:t>
      </w:r>
      <w:r w:rsidR="00DA00DC">
        <w:t>oui</w:t>
      </w:r>
      <w:r>
        <w:t xml:space="preserve">, </w:t>
      </w:r>
      <w:r w:rsidR="00DA00DC">
        <w:t>je me serais attendu à rencontrer ici n</w:t>
      </w:r>
      <w:r>
        <w:t>’</w:t>
      </w:r>
      <w:r w:rsidR="00DA00DC">
        <w:t>importe qui</w:t>
      </w:r>
      <w:r>
        <w:t xml:space="preserve">, </w:t>
      </w:r>
      <w:r w:rsidR="00DA00DC">
        <w:t>mais pas vous</w:t>
      </w:r>
      <w:r>
        <w:t xml:space="preserve"> ! </w:t>
      </w:r>
      <w:r w:rsidR="00DA00DC">
        <w:t>Ne devriez-vous pas être en effet à cette heure en train de faire vos dévotions au Saint-Sépulcre</w:t>
      </w:r>
      <w:r>
        <w:t> ?</w:t>
      </w:r>
    </w:p>
    <w:p w14:paraId="4C70916B" w14:textId="77777777" w:rsidR="00DD1C38" w:rsidRDefault="00DD1C38" w:rsidP="00DA00DC">
      <w:r>
        <w:t>— </w:t>
      </w:r>
      <w:r w:rsidR="00DA00DC">
        <w:t>Prenez-vous-en à notre vénérable compagnon de voyage</w:t>
      </w:r>
      <w:r>
        <w:t xml:space="preserve">, </w:t>
      </w:r>
      <w:r w:rsidR="00DA00DC">
        <w:t>mon capitaine</w:t>
      </w:r>
      <w:r>
        <w:t xml:space="preserve"> ! </w:t>
      </w:r>
      <w:r w:rsidR="00DA00DC">
        <w:t xml:space="preserve">dit </w:t>
      </w:r>
      <w:proofErr w:type="spellStart"/>
      <w:r w:rsidR="00DA00DC">
        <w:t>Becharra</w:t>
      </w:r>
      <w:proofErr w:type="spellEnd"/>
      <w:r w:rsidR="00DA00DC">
        <w:t xml:space="preserve"> qui s</w:t>
      </w:r>
      <w:r>
        <w:t>’</w:t>
      </w:r>
      <w:r w:rsidR="00DA00DC">
        <w:t>était déjà ressaisi</w:t>
      </w:r>
      <w:r>
        <w:t xml:space="preserve">. </w:t>
      </w:r>
      <w:r w:rsidR="00DA00DC">
        <w:t>Oui</w:t>
      </w:r>
      <w:r>
        <w:t xml:space="preserve">, </w:t>
      </w:r>
      <w:r w:rsidR="00DA00DC">
        <w:t>c</w:t>
      </w:r>
      <w:r>
        <w:t>’</w:t>
      </w:r>
      <w:r w:rsidR="00DA00DC">
        <w:t xml:space="preserve">est le révérend père </w:t>
      </w:r>
      <w:proofErr w:type="spellStart"/>
      <w:r w:rsidR="00DA00DC">
        <w:t>Englebert</w:t>
      </w:r>
      <w:proofErr w:type="spellEnd"/>
      <w:r w:rsidR="00DA00DC">
        <w:t xml:space="preserve"> en personne qui a bien voulu insister pour que je passe ici le saint jour de Pâques</w:t>
      </w:r>
      <w:r>
        <w:t xml:space="preserve">. </w:t>
      </w:r>
      <w:r w:rsidR="00DA00DC">
        <w:t>Mais je croyais qu</w:t>
      </w:r>
      <w:r>
        <w:t>’</w:t>
      </w:r>
      <w:r w:rsidR="00DA00DC">
        <w:t>il vous en avait averti</w:t>
      </w:r>
      <w:r>
        <w:t xml:space="preserve">. </w:t>
      </w:r>
      <w:r w:rsidR="00DA00DC">
        <w:t>À présent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, </w:t>
      </w:r>
      <w:r w:rsidR="00DA00DC">
        <w:t>le pauvre saint homme a tant de choses dans la tête</w:t>
      </w:r>
      <w:r>
        <w:t xml:space="preserve"> ! </w:t>
      </w:r>
      <w:r w:rsidR="00DA00DC">
        <w:t xml:space="preserve">En </w:t>
      </w:r>
      <w:r w:rsidR="00DA00DC">
        <w:lastRenderedPageBreak/>
        <w:t>tout cas</w:t>
      </w:r>
      <w:r>
        <w:t xml:space="preserve">, </w:t>
      </w:r>
      <w:r w:rsidR="00DA00DC">
        <w:t xml:space="preserve">tenez pour </w:t>
      </w:r>
      <w:proofErr w:type="spellStart"/>
      <w:r w:rsidR="00DA00DC">
        <w:t>assuré</w:t>
      </w:r>
      <w:proofErr w:type="spellEnd"/>
      <w:r w:rsidR="00DA00DC">
        <w:t xml:space="preserve"> que je n</w:t>
      </w:r>
      <w:r>
        <w:t>’</w:t>
      </w:r>
      <w:r w:rsidR="00DA00DC">
        <w:t>aurais pas consenti à quitter Tartous sans venir corner ma carte chez vous</w:t>
      </w:r>
      <w:r>
        <w:t>.</w:t>
      </w:r>
    </w:p>
    <w:p w14:paraId="0A95E254" w14:textId="77777777" w:rsidR="00DD1C38" w:rsidRDefault="00DD1C38" w:rsidP="00DA00DC">
      <w:r>
        <w:t>— </w:t>
      </w:r>
      <w:r w:rsidR="00DA00DC">
        <w:t>Trop aimable</w:t>
      </w:r>
      <w:r>
        <w:t xml:space="preserve"> ! </w:t>
      </w:r>
      <w:r w:rsidR="00DA00DC">
        <w:t>fit Roche railleusement</w:t>
      </w:r>
      <w:r>
        <w:t xml:space="preserve">. </w:t>
      </w:r>
      <w:r w:rsidR="00DA00DC">
        <w:t>Je crois l</w:t>
      </w:r>
      <w:r>
        <w:t>’</w:t>
      </w:r>
      <w:r w:rsidR="00DA00DC">
        <w:t>avoir entendu dire</w:t>
      </w:r>
      <w:r>
        <w:t xml:space="preserve">, </w:t>
      </w:r>
      <w:r w:rsidR="00DA00DC">
        <w:t>en effet</w:t>
      </w:r>
      <w:r>
        <w:t xml:space="preserve"> : </w:t>
      </w:r>
      <w:r w:rsidR="00DA00DC">
        <w:t>vous comptez sur votre séjour à Tartous pour vous assurer des mérites en vue de votre existence future</w:t>
      </w:r>
      <w:r>
        <w:t xml:space="preserve">. </w:t>
      </w:r>
      <w:r w:rsidR="00DA00DC">
        <w:t>C</w:t>
      </w:r>
      <w:r>
        <w:t>’</w:t>
      </w:r>
      <w:r w:rsidR="00DA00DC">
        <w:t>est là un souci qui n</w:t>
      </w:r>
      <w:r>
        <w:t>’</w:t>
      </w:r>
      <w:r w:rsidR="00DA00DC">
        <w:t>est jamais prématuré</w:t>
      </w:r>
      <w:r>
        <w:t xml:space="preserve">. </w:t>
      </w:r>
      <w:r w:rsidR="00DA00DC">
        <w:t>Mais ces mérites-là</w:t>
      </w:r>
      <w:r>
        <w:t xml:space="preserve">, </w:t>
      </w:r>
      <w:r w:rsidR="00DA00DC">
        <w:t>dites-moi</w:t>
      </w:r>
      <w:r>
        <w:t xml:space="preserve">, </w:t>
      </w:r>
      <w:r w:rsidR="00DA00DC">
        <w:t>j</w:t>
      </w:r>
      <w:r>
        <w:t>’</w:t>
      </w:r>
      <w:r w:rsidR="00DA00DC">
        <w:t>aurais cru qu</w:t>
      </w:r>
      <w:r>
        <w:t>’</w:t>
      </w:r>
      <w:r w:rsidR="00DA00DC">
        <w:t>il était normal de chercher à se les acquérir à l</w:t>
      </w:r>
      <w:r>
        <w:t>’</w:t>
      </w:r>
      <w:r w:rsidR="00DA00DC">
        <w:t>intérieur des édifices</w:t>
      </w:r>
      <w:r>
        <w:t xml:space="preserve">, </w:t>
      </w:r>
      <w:r w:rsidR="00DA00DC">
        <w:t>plutôt que de monter les glaner sur leurs toits</w:t>
      </w:r>
      <w:r>
        <w:t>.</w:t>
      </w:r>
    </w:p>
    <w:p w14:paraId="4CDA3540" w14:textId="77777777" w:rsidR="00DD1C38" w:rsidRDefault="00DD1C38" w:rsidP="00DA00DC">
      <w:r>
        <w:t>— </w:t>
      </w:r>
      <w:r w:rsidR="00DA00DC">
        <w:t>L</w:t>
      </w:r>
      <w:r>
        <w:t>’</w:t>
      </w:r>
      <w:r w:rsidR="00DA00DC">
        <w:t>esprit divin souffle où il veut</w:t>
      </w:r>
      <w:r>
        <w:t xml:space="preserve">, </w:t>
      </w:r>
      <w:r w:rsidR="00DA00DC">
        <w:t>mon capitaine</w:t>
      </w:r>
      <w:r>
        <w:t xml:space="preserve">. </w:t>
      </w:r>
      <w:r w:rsidR="00DA00DC">
        <w:t>Je ne saurais regretter en tout cas une excursion qui vient de me fournir le plaisir de vous rencontrer</w:t>
      </w:r>
      <w:r>
        <w:t xml:space="preserve">. </w:t>
      </w:r>
      <w:proofErr w:type="gramStart"/>
      <w:r w:rsidR="00DA00DC">
        <w:t>Ceci dit</w:t>
      </w:r>
      <w:proofErr w:type="gramEnd"/>
      <w:r>
        <w:t xml:space="preserve">, </w:t>
      </w:r>
      <w:r w:rsidR="00DA00DC">
        <w:t>nous pourrions peut-être</w:t>
      </w:r>
      <w:r>
        <w:t>…</w:t>
      </w:r>
    </w:p>
    <w:p w14:paraId="0C5B0C9F" w14:textId="331878AC" w:rsidR="00DA00DC" w:rsidRDefault="00DD1C38" w:rsidP="00DA00DC">
      <w:r>
        <w:t>— </w:t>
      </w:r>
      <w:r w:rsidR="00DA00DC">
        <w:t>Eh</w:t>
      </w:r>
      <w:r>
        <w:t xml:space="preserve">, </w:t>
      </w:r>
      <w:r w:rsidR="00DA00DC">
        <w:t>là</w:t>
      </w:r>
      <w:r>
        <w:t xml:space="preserve"> ! </w:t>
      </w:r>
      <w:r w:rsidR="00DA00DC">
        <w:t>eh</w:t>
      </w:r>
      <w:r>
        <w:t xml:space="preserve">, </w:t>
      </w:r>
      <w:r w:rsidR="00DA00DC">
        <w:t>là</w:t>
      </w:r>
      <w:r>
        <w:t xml:space="preserve"> ! </w:t>
      </w:r>
      <w:r w:rsidR="00DA00DC">
        <w:t>fit Roche</w:t>
      </w:r>
      <w:r>
        <w:t xml:space="preserve">. </w:t>
      </w:r>
      <w:r w:rsidR="00DA00DC">
        <w:t>Attention</w:t>
      </w:r>
      <w:r>
        <w:t xml:space="preserve">, </w:t>
      </w:r>
      <w:r w:rsidR="00DA00DC">
        <w:t>s</w:t>
      </w:r>
      <w:r>
        <w:t>’</w:t>
      </w:r>
      <w:r w:rsidR="00DA00DC">
        <w:t>il vous plaît</w:t>
      </w:r>
      <w:r>
        <w:t xml:space="preserve">. </w:t>
      </w:r>
      <w:r w:rsidR="00DA00DC">
        <w:t>Le plaisir de me rencontrer</w:t>
      </w:r>
      <w:r>
        <w:t xml:space="preserve">, </w:t>
      </w:r>
      <w:r w:rsidR="00DA00DC">
        <w:t>dites-vous</w:t>
      </w:r>
      <w:r>
        <w:t xml:space="preserve"> ? </w:t>
      </w:r>
      <w:r w:rsidR="00DA00DC">
        <w:t>Je veux bien</w:t>
      </w:r>
      <w:r>
        <w:t xml:space="preserve">. </w:t>
      </w:r>
      <w:r w:rsidR="00DA00DC">
        <w:t>Mais pourquoi alors</w:t>
      </w:r>
      <w:r>
        <w:t xml:space="preserve">, </w:t>
      </w:r>
      <w:r w:rsidR="00DA00DC">
        <w:t>dans ces conditions</w:t>
      </w:r>
      <w:r>
        <w:t xml:space="preserve">, </w:t>
      </w:r>
      <w:r w:rsidR="00DA00DC">
        <w:t>essayer déjà de me fausser compagnie</w:t>
      </w:r>
      <w:r>
        <w:t> ? »</w:t>
      </w:r>
    </w:p>
    <w:p w14:paraId="44661786" w14:textId="5AA6BA4A" w:rsidR="00DD1C38" w:rsidRDefault="00DA00DC" w:rsidP="00DA00DC">
      <w:r>
        <w:t>Que ce fût ou non sa véritable intention</w:t>
      </w:r>
      <w:r w:rsidR="00DD1C38">
        <w:t xml:space="preserve">, </w:t>
      </w:r>
      <w:r>
        <w:t>la manœuvre esquissée à l</w:t>
      </w:r>
      <w:r w:rsidR="00DD1C38">
        <w:t>’</w:t>
      </w:r>
      <w:r>
        <w:t xml:space="preserve">instant même par </w:t>
      </w:r>
      <w:r w:rsidR="00DD1C38">
        <w:t>M. </w:t>
      </w:r>
      <w:proofErr w:type="spellStart"/>
      <w:r>
        <w:t>Becharra</w:t>
      </w:r>
      <w:proofErr w:type="spellEnd"/>
      <w:r>
        <w:t xml:space="preserve"> justifiait amplement cette apostrophe</w:t>
      </w:r>
      <w:r w:rsidR="00DD1C38">
        <w:t xml:space="preserve">. </w:t>
      </w:r>
      <w:r>
        <w:t>Sans interrompre leur entretien</w:t>
      </w:r>
      <w:r w:rsidR="00DD1C38">
        <w:t xml:space="preserve">, </w:t>
      </w:r>
      <w:r>
        <w:t>il s</w:t>
      </w:r>
      <w:r w:rsidR="00DD1C38">
        <w:t>’</w:t>
      </w:r>
      <w:r>
        <w:t>était mis en devoir d</w:t>
      </w:r>
      <w:r w:rsidR="00DD1C38">
        <w:t>’</w:t>
      </w:r>
      <w:r>
        <w:t>exécuter un petit mouvement tournant dont la réussite l</w:t>
      </w:r>
      <w:r w:rsidR="00DD1C38">
        <w:t>’</w:t>
      </w:r>
      <w:r>
        <w:t>eût considérablement rapproché de l</w:t>
      </w:r>
      <w:r w:rsidR="00DD1C38">
        <w:t>’</w:t>
      </w:r>
      <w:r>
        <w:t>orifice de l</w:t>
      </w:r>
      <w:r w:rsidR="00DD1C38">
        <w:t>’</w:t>
      </w:r>
      <w:r>
        <w:t>escalier</w:t>
      </w:r>
      <w:r w:rsidR="00DD1C38">
        <w:t xml:space="preserve">. </w:t>
      </w:r>
      <w:r>
        <w:t>C</w:t>
      </w:r>
      <w:r w:rsidR="00DD1C38">
        <w:t>’</w:t>
      </w:r>
      <w:r>
        <w:t>était cette tentative que Roche avait éventée</w:t>
      </w:r>
      <w:r w:rsidR="00DD1C38">
        <w:t xml:space="preserve">. </w:t>
      </w:r>
      <w:r>
        <w:t>Un léger bond latéral lui avait permis de restituer la situation dans son état primitif</w:t>
      </w:r>
      <w:r w:rsidR="00DD1C38">
        <w:t xml:space="preserve">. </w:t>
      </w:r>
      <w:r>
        <w:t>De nouveau</w:t>
      </w:r>
      <w:r w:rsidR="00DD1C38">
        <w:t xml:space="preserve">, </w:t>
      </w:r>
      <w:r>
        <w:t>il se trouvait placé entre l</w:t>
      </w:r>
      <w:r w:rsidR="00DD1C38">
        <w:t>’</w:t>
      </w:r>
      <w:r>
        <w:t xml:space="preserve">escalier et </w:t>
      </w:r>
      <w:r w:rsidR="00DD1C38">
        <w:t>M. </w:t>
      </w:r>
      <w:proofErr w:type="spellStart"/>
      <w:r>
        <w:t>Becharra</w:t>
      </w:r>
      <w:proofErr w:type="spellEnd"/>
      <w:r w:rsidR="00DD1C38">
        <w:t xml:space="preserve">. </w:t>
      </w:r>
      <w:r>
        <w:t>La seule différence résidait en ce fait que la distance qui avait jusque-là séparé les deux hommes venait d</w:t>
      </w:r>
      <w:r w:rsidR="00DD1C38">
        <w:t>’</w:t>
      </w:r>
      <w:r>
        <w:t>être réduite d</w:t>
      </w:r>
      <w:r w:rsidR="00DD1C38">
        <w:t>’</w:t>
      </w:r>
      <w:r>
        <w:t>un bon tiers</w:t>
      </w:r>
      <w:r w:rsidR="00DD1C38">
        <w:t>.</w:t>
      </w:r>
    </w:p>
    <w:p w14:paraId="45DF68C0" w14:textId="6A39BF20" w:rsidR="00DA00DC" w:rsidRDefault="00DD1C38" w:rsidP="00DA00DC">
      <w:r>
        <w:t>« </w:t>
      </w:r>
      <w:r w:rsidR="00DA00DC">
        <w:t>Oh</w:t>
      </w:r>
      <w:r>
        <w:t xml:space="preserve"> ! </w:t>
      </w:r>
      <w:r w:rsidR="00DA00DC">
        <w:t>oh</w:t>
      </w:r>
      <w:r>
        <w:t xml:space="preserve"> ! </w:t>
      </w:r>
      <w:r w:rsidR="00DA00DC">
        <w:t>les grands moyens alors</w:t>
      </w:r>
      <w:r>
        <w:t> ? »</w:t>
      </w:r>
    </w:p>
    <w:p w14:paraId="17433155" w14:textId="77777777" w:rsidR="00DD1C38" w:rsidRDefault="00DA00DC" w:rsidP="00DA00DC">
      <w:r>
        <w:lastRenderedPageBreak/>
        <w:t>Quelque chose</w:t>
      </w:r>
      <w:r w:rsidR="00DD1C38">
        <w:t xml:space="preserve">, </w:t>
      </w:r>
      <w:r>
        <w:t>un revolver</w:t>
      </w:r>
      <w:r w:rsidR="00DD1C38">
        <w:t xml:space="preserve">, </w:t>
      </w:r>
      <w:r>
        <w:t xml:space="preserve">avait lui dans la main de </w:t>
      </w:r>
      <w:proofErr w:type="spellStart"/>
      <w:r>
        <w:t>Becharra</w:t>
      </w:r>
      <w:proofErr w:type="spellEnd"/>
      <w:r w:rsidR="00DD1C38">
        <w:t xml:space="preserve">. </w:t>
      </w:r>
      <w:r>
        <w:t>En moins de rien</w:t>
      </w:r>
      <w:r w:rsidR="00DD1C38">
        <w:t xml:space="preserve">, </w:t>
      </w:r>
      <w:r>
        <w:t>Roche eut son browning bien en main lui aussi</w:t>
      </w:r>
      <w:r w:rsidR="00DD1C38">
        <w:t>.</w:t>
      </w:r>
    </w:p>
    <w:p w14:paraId="2BB23205" w14:textId="77777777" w:rsidR="00DD1C38" w:rsidRDefault="00DD1C38" w:rsidP="00DA00DC">
      <w:r>
        <w:t>« </w:t>
      </w:r>
      <w:r w:rsidR="00DA00DC">
        <w:t>Arrière</w:t>
      </w:r>
      <w:r>
        <w:t> ! »</w:t>
      </w:r>
      <w:r w:rsidR="00DA00DC">
        <w:t xml:space="preserve"> ordonna-t-il</w:t>
      </w:r>
      <w:r>
        <w:t>.</w:t>
      </w:r>
    </w:p>
    <w:p w14:paraId="1DC86AEA" w14:textId="77777777" w:rsidR="00DD1C38" w:rsidRDefault="00DA00DC" w:rsidP="00DA00DC">
      <w:r>
        <w:t>Et il ricana</w:t>
      </w:r>
      <w:r w:rsidR="00DD1C38">
        <w:t> :</w:t>
      </w:r>
    </w:p>
    <w:p w14:paraId="0C0B0B61" w14:textId="6E35B75D" w:rsidR="00DA00DC" w:rsidRDefault="00DD1C38" w:rsidP="00DA00DC">
      <w:r>
        <w:t>« </w:t>
      </w:r>
      <w:r w:rsidR="00DA00DC">
        <w:t>Vous me prenez pour plus enfant que je ne suis</w:t>
      </w:r>
      <w:r>
        <w:t>. »</w:t>
      </w:r>
    </w:p>
    <w:p w14:paraId="1EC0344C" w14:textId="77777777" w:rsidR="00DA00DC" w:rsidRDefault="00DA00DC" w:rsidP="00DA00DC"/>
    <w:p w14:paraId="04AFAC5F" w14:textId="77777777" w:rsidR="00DD1C38" w:rsidRDefault="00DA00DC" w:rsidP="00DA00DC">
      <w:r>
        <w:t>Ils demeurèrent ainsi quelques instants immobiles à s</w:t>
      </w:r>
      <w:r w:rsidR="00DD1C38">
        <w:t>’</w:t>
      </w:r>
      <w:r>
        <w:t>épier l</w:t>
      </w:r>
      <w:r w:rsidR="00DD1C38">
        <w:t>’</w:t>
      </w:r>
      <w:r>
        <w:t>un l</w:t>
      </w:r>
      <w:r w:rsidR="00DD1C38">
        <w:t>’</w:t>
      </w:r>
      <w:r>
        <w:t>autre</w:t>
      </w:r>
      <w:r w:rsidR="00DD1C38">
        <w:t xml:space="preserve">. </w:t>
      </w:r>
      <w:r>
        <w:t xml:space="preserve">Puis </w:t>
      </w:r>
      <w:proofErr w:type="spellStart"/>
      <w:r>
        <w:t>Becharra</w:t>
      </w:r>
      <w:proofErr w:type="spellEnd"/>
      <w:r>
        <w:t xml:space="preserve"> haussa les épaules et remit son arme dans sa poche</w:t>
      </w:r>
      <w:r w:rsidR="00DD1C38">
        <w:t>.</w:t>
      </w:r>
    </w:p>
    <w:p w14:paraId="2A173B49" w14:textId="77777777" w:rsidR="00DD1C38" w:rsidRDefault="00DD1C38" w:rsidP="00DA00DC">
      <w:r>
        <w:t>« </w:t>
      </w:r>
      <w:r w:rsidR="00DA00DC">
        <w:t>Ridicule</w:t>
      </w:r>
      <w:r>
        <w:t xml:space="preserve">, </w:t>
      </w:r>
      <w:r w:rsidR="00DA00DC">
        <w:t>tout cela</w:t>
      </w:r>
      <w:r>
        <w:t xml:space="preserve"> ! </w:t>
      </w:r>
      <w:r w:rsidR="00DA00DC">
        <w:t>dit-il</w:t>
      </w:r>
      <w:r>
        <w:t xml:space="preserve">. </w:t>
      </w:r>
      <w:r w:rsidR="00DA00DC">
        <w:t>Si vous êtes ici</w:t>
      </w:r>
      <w:r>
        <w:t xml:space="preserve">, </w:t>
      </w:r>
      <w:r w:rsidR="00DA00DC">
        <w:t>capitaine</w:t>
      </w:r>
      <w:r>
        <w:t xml:space="preserve">, </w:t>
      </w:r>
      <w:r w:rsidR="00DA00DC">
        <w:t>c</w:t>
      </w:r>
      <w:r>
        <w:t>’</w:t>
      </w:r>
      <w:r w:rsidR="00DA00DC">
        <w:t>est</w:t>
      </w:r>
      <w:r>
        <w:t xml:space="preserve">, </w:t>
      </w:r>
      <w:r w:rsidR="00DA00DC">
        <w:t>je pense</w:t>
      </w:r>
      <w:r>
        <w:t xml:space="preserve">, </w:t>
      </w:r>
      <w:r w:rsidR="00DA00DC">
        <w:t>que vous avez quelque chose à me communiquer</w:t>
      </w:r>
      <w:r>
        <w:t xml:space="preserve">. </w:t>
      </w:r>
      <w:r w:rsidR="00DA00DC">
        <w:t>Je vous écoute</w:t>
      </w:r>
      <w:r>
        <w:t>.</w:t>
      </w:r>
    </w:p>
    <w:p w14:paraId="327BD09D" w14:textId="77777777" w:rsidR="00DD1C38" w:rsidRDefault="00DD1C38" w:rsidP="00DA00DC">
      <w:r>
        <w:t>— </w:t>
      </w:r>
      <w:r w:rsidR="00DA00DC">
        <w:t>À merveille</w:t>
      </w:r>
      <w:r>
        <w:t xml:space="preserve"> ! </w:t>
      </w:r>
      <w:r w:rsidR="00DA00DC">
        <w:t>dit Roche</w:t>
      </w:r>
      <w:r>
        <w:t xml:space="preserve">. </w:t>
      </w:r>
      <w:r w:rsidR="00DA00DC">
        <w:t>Vous savez de la part de qui je viens</w:t>
      </w:r>
      <w:r>
        <w:t> ?</w:t>
      </w:r>
    </w:p>
    <w:p w14:paraId="1612F997" w14:textId="77777777" w:rsidR="00DD1C38" w:rsidRDefault="00DD1C38" w:rsidP="00DA00DC">
      <w:r>
        <w:t>— </w:t>
      </w:r>
      <w:r w:rsidR="00DA00DC">
        <w:t>Si je vous répondais que je n</w:t>
      </w:r>
      <w:r>
        <w:t>’</w:t>
      </w:r>
      <w:r w:rsidR="00DA00DC">
        <w:t>en ai pas la moindre idée</w:t>
      </w:r>
      <w:r>
        <w:t>…</w:t>
      </w:r>
    </w:p>
    <w:p w14:paraId="5321938D" w14:textId="77777777" w:rsidR="00DD1C38" w:rsidRDefault="00DD1C38" w:rsidP="00DA00DC">
      <w:r>
        <w:t>— </w:t>
      </w:r>
      <w:r w:rsidR="00DA00DC">
        <w:t>Ce serait votre droit</w:t>
      </w:r>
      <w:r>
        <w:t xml:space="preserve">. </w:t>
      </w:r>
      <w:r w:rsidR="00DA00DC">
        <w:t>J</w:t>
      </w:r>
      <w:r>
        <w:t>’</w:t>
      </w:r>
      <w:r w:rsidR="00DA00DC">
        <w:t>étais ce matin chez la personne à qui vous avez téléphoné</w:t>
      </w:r>
      <w:r>
        <w:t>.</w:t>
      </w:r>
    </w:p>
    <w:p w14:paraId="3D815201" w14:textId="2733813D" w:rsidR="00DD1C38" w:rsidRDefault="00DD1C38" w:rsidP="00DA00DC">
      <w:r>
        <w:t>— </w:t>
      </w:r>
      <w:r w:rsidR="00DA00DC">
        <w:t>Par les Saintes Huiles</w:t>
      </w:r>
      <w:r>
        <w:t xml:space="preserve">, </w:t>
      </w:r>
      <w:r w:rsidR="00DA00DC">
        <w:t>c</w:t>
      </w:r>
      <w:r>
        <w:t>’</w:t>
      </w:r>
      <w:r w:rsidR="00DA00DC">
        <w:t>est que vous êtes matinal</w:t>
      </w:r>
      <w:r>
        <w:t xml:space="preserve">, </w:t>
      </w:r>
      <w:r w:rsidR="00DA00DC">
        <w:t>capitaine</w:t>
      </w:r>
      <w:r>
        <w:t xml:space="preserve">. </w:t>
      </w:r>
      <w:r w:rsidR="00DA00DC">
        <w:t xml:space="preserve">Chez </w:t>
      </w:r>
      <w:r>
        <w:t>M</w:t>
      </w:r>
      <w:r w:rsidRPr="00DD1C38">
        <w:rPr>
          <w:vertAlign w:val="superscript"/>
        </w:rPr>
        <w:t>me</w:t>
      </w:r>
      <w:r>
        <w:t> </w:t>
      </w:r>
      <w:proofErr w:type="spellStart"/>
      <w:r w:rsidR="00DA00DC">
        <w:t>Hadjilar</w:t>
      </w:r>
      <w:proofErr w:type="spellEnd"/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 ? </w:t>
      </w:r>
      <w:r w:rsidR="00DA00DC">
        <w:t>Je n</w:t>
      </w:r>
      <w:r>
        <w:t>’</w:t>
      </w:r>
      <w:r w:rsidR="00DA00DC">
        <w:t>ai téléphoné qu</w:t>
      </w:r>
      <w:r>
        <w:t>’</w:t>
      </w:r>
      <w:r w:rsidR="00DA00DC">
        <w:t>à elle</w:t>
      </w:r>
      <w:r>
        <w:t xml:space="preserve">. </w:t>
      </w:r>
      <w:r w:rsidR="00DA00DC">
        <w:t>Et alors</w:t>
      </w:r>
      <w:r>
        <w:t> ?</w:t>
      </w:r>
    </w:p>
    <w:p w14:paraId="4B88651A" w14:textId="77777777" w:rsidR="00DD1C38" w:rsidRDefault="00DD1C38" w:rsidP="00DA00DC">
      <w:r>
        <w:t>— </w:t>
      </w:r>
      <w:r w:rsidR="00DA00DC">
        <w:t>C</w:t>
      </w:r>
      <w:r>
        <w:t>’</w:t>
      </w:r>
      <w:r w:rsidR="00DA00DC">
        <w:t>est en son nom que je viens</w:t>
      </w:r>
      <w:r>
        <w:t>.</w:t>
      </w:r>
    </w:p>
    <w:p w14:paraId="482F7231" w14:textId="77777777" w:rsidR="00DD1C38" w:rsidRDefault="00DD1C38" w:rsidP="00DA00DC">
      <w:r>
        <w:t>— </w:t>
      </w:r>
      <w:r w:rsidR="00DA00DC">
        <w:t>Je veux le croire</w:t>
      </w:r>
      <w:r>
        <w:t xml:space="preserve">. </w:t>
      </w:r>
      <w:r w:rsidR="00DA00DC">
        <w:t>Mais ne pourriez-vous m</w:t>
      </w:r>
      <w:r>
        <w:t>’</w:t>
      </w:r>
      <w:r w:rsidR="00DA00DC">
        <w:t>en donner une preuve</w:t>
      </w:r>
      <w:r>
        <w:t> ?</w:t>
      </w:r>
    </w:p>
    <w:p w14:paraId="13D9622C" w14:textId="4A9B7049" w:rsidR="00DA00DC" w:rsidRDefault="00DD1C38" w:rsidP="00DA00DC">
      <w:r>
        <w:t>— </w:t>
      </w:r>
      <w:r w:rsidR="00DA00DC">
        <w:t>Rien de plus facile</w:t>
      </w:r>
      <w:r>
        <w:t>. »</w:t>
      </w:r>
    </w:p>
    <w:p w14:paraId="331A7507" w14:textId="77777777" w:rsidR="00DD1C38" w:rsidRDefault="00DA00DC" w:rsidP="00DA00DC">
      <w:r>
        <w:lastRenderedPageBreak/>
        <w:t>Et</w:t>
      </w:r>
      <w:r w:rsidR="00DD1C38">
        <w:t xml:space="preserve">, </w:t>
      </w:r>
      <w:r>
        <w:t>de mémoire</w:t>
      </w:r>
      <w:r w:rsidR="00DD1C38">
        <w:t xml:space="preserve">, </w:t>
      </w:r>
      <w:r>
        <w:t>il cita le texte de la lettre par laquelle</w:t>
      </w:r>
      <w:r w:rsidR="00DD1C38">
        <w:t xml:space="preserve">, </w:t>
      </w:r>
      <w:r>
        <w:t>lui</w:t>
      </w:r>
      <w:r w:rsidR="00DD1C38">
        <w:t xml:space="preserve">, </w:t>
      </w:r>
      <w:proofErr w:type="spellStart"/>
      <w:r>
        <w:t>Becharra</w:t>
      </w:r>
      <w:proofErr w:type="spellEnd"/>
      <w:r w:rsidR="00DD1C38">
        <w:t xml:space="preserve">, </w:t>
      </w:r>
      <w:r>
        <w:t xml:space="preserve">menaçait </w:t>
      </w:r>
      <w:proofErr w:type="spellStart"/>
      <w:r>
        <w:t>Armène</w:t>
      </w:r>
      <w:proofErr w:type="spellEnd"/>
      <w:r>
        <w:t xml:space="preserve"> d</w:t>
      </w:r>
      <w:r w:rsidR="00DD1C38">
        <w:t>’</w:t>
      </w:r>
      <w:r>
        <w:t>un entretien avec Ménétrier</w:t>
      </w:r>
      <w:r w:rsidR="00DD1C38">
        <w:t>.</w:t>
      </w:r>
    </w:p>
    <w:p w14:paraId="7FEBAA4B" w14:textId="5F3C9B30" w:rsidR="00DA00DC" w:rsidRDefault="00DD1C38" w:rsidP="00DA00DC">
      <w:r>
        <w:t>« </w:t>
      </w:r>
      <w:r w:rsidR="00DA00DC">
        <w:t>Cela vous suffit-il</w:t>
      </w:r>
      <w:r>
        <w:t> ? »</w:t>
      </w:r>
    </w:p>
    <w:p w14:paraId="70568496" w14:textId="77777777" w:rsidR="00DD1C38" w:rsidRDefault="00DA00DC" w:rsidP="00DA00DC">
      <w:r>
        <w:t>L</w:t>
      </w:r>
      <w:r w:rsidR="00DD1C38">
        <w:t>’</w:t>
      </w:r>
      <w:r>
        <w:t>autre eut un geste peiné</w:t>
      </w:r>
      <w:r w:rsidR="00DD1C38">
        <w:t>.</w:t>
      </w:r>
    </w:p>
    <w:p w14:paraId="4E5C7256" w14:textId="776F9E23" w:rsidR="00DA00DC" w:rsidRDefault="00DD1C38" w:rsidP="00DA00DC">
      <w:r>
        <w:t>« </w:t>
      </w:r>
      <w:r w:rsidR="00DA00DC">
        <w:t>Heu</w:t>
      </w:r>
      <w:r>
        <w:t xml:space="preserve"> ! </w:t>
      </w:r>
      <w:r w:rsidR="00DA00DC">
        <w:t>oui</w:t>
      </w:r>
      <w:r>
        <w:t xml:space="preserve"> ! </w:t>
      </w:r>
      <w:r w:rsidR="00DA00DC">
        <w:t>Cela prouve surtout qu</w:t>
      </w:r>
      <w:r>
        <w:t>’</w:t>
      </w:r>
      <w:r w:rsidR="00DA00DC">
        <w:t>une femme sera toujours incapable de garder un secret</w:t>
      </w:r>
      <w:r>
        <w:t xml:space="preserve">. </w:t>
      </w:r>
      <w:r w:rsidR="00DA00DC">
        <w:t>Je n</w:t>
      </w:r>
      <w:r>
        <w:t>’</w:t>
      </w:r>
      <w:r w:rsidR="00DA00DC">
        <w:t xml:space="preserve">aurais jamais cru cela de </w:t>
      </w:r>
      <w:r>
        <w:t>M</w:t>
      </w:r>
      <w:r w:rsidRPr="00DD1C38">
        <w:rPr>
          <w:vertAlign w:val="superscript"/>
        </w:rPr>
        <w:t>me</w:t>
      </w:r>
      <w:r>
        <w:t> </w:t>
      </w:r>
      <w:proofErr w:type="spellStart"/>
      <w:r w:rsidR="00DA00DC">
        <w:t>Hadjilar</w:t>
      </w:r>
      <w:proofErr w:type="spellEnd"/>
      <w:r>
        <w:t xml:space="preserve">, </w:t>
      </w:r>
      <w:r w:rsidR="00DA00DC">
        <w:t>que je considère comme une véritable amie</w:t>
      </w:r>
      <w:r>
        <w:t xml:space="preserve">. </w:t>
      </w:r>
      <w:r w:rsidR="00DA00DC">
        <w:t>Pour qu</w:t>
      </w:r>
      <w:r>
        <w:t>’</w:t>
      </w:r>
      <w:r w:rsidR="00DA00DC">
        <w:t>elle vous ait fait une confidence pareille</w:t>
      </w:r>
      <w:r>
        <w:t xml:space="preserve">, </w:t>
      </w:r>
      <w:r w:rsidR="00DA00DC">
        <w:t>il faut</w:t>
      </w:r>
      <w:r>
        <w:t xml:space="preserve">, </w:t>
      </w:r>
      <w:r w:rsidR="00DA00DC">
        <w:t>j</w:t>
      </w:r>
      <w:r>
        <w:t>’</w:t>
      </w:r>
      <w:r w:rsidR="00DA00DC">
        <w:t>entends bien</w:t>
      </w:r>
      <w:r>
        <w:t xml:space="preserve">, </w:t>
      </w:r>
      <w:r w:rsidR="00DA00DC">
        <w:t>que vous ne soyez pas le premier venu pour elle</w:t>
      </w:r>
      <w:r>
        <w:t xml:space="preserve">. </w:t>
      </w:r>
      <w:r w:rsidR="00DA00DC">
        <w:t>Hé</w:t>
      </w:r>
      <w:r>
        <w:t xml:space="preserve"> ! </w:t>
      </w:r>
      <w:r w:rsidR="00DA00DC">
        <w:t>hé</w:t>
      </w:r>
      <w:r>
        <w:t xml:space="preserve"> ! </w:t>
      </w:r>
      <w:r w:rsidR="00DA00DC">
        <w:t>mes félicitations</w:t>
      </w:r>
      <w:r>
        <w:t xml:space="preserve"> !… </w:t>
      </w:r>
      <w:r w:rsidR="00DA00DC">
        <w:t>Allons</w:t>
      </w:r>
      <w:r>
        <w:t xml:space="preserve">, </w:t>
      </w:r>
      <w:r w:rsidR="00DA00DC">
        <w:t>allons</w:t>
      </w:r>
      <w:r>
        <w:t xml:space="preserve">, </w:t>
      </w:r>
      <w:r w:rsidR="00DA00DC">
        <w:t>capitaine</w:t>
      </w:r>
      <w:r>
        <w:t xml:space="preserve">, </w:t>
      </w:r>
      <w:r w:rsidR="00DA00DC">
        <w:t>pas d</w:t>
      </w:r>
      <w:r>
        <w:t>’</w:t>
      </w:r>
      <w:r w:rsidR="00DA00DC">
        <w:t>enfantillage</w:t>
      </w:r>
      <w:r>
        <w:t xml:space="preserve">, </w:t>
      </w:r>
      <w:r w:rsidR="00DA00DC">
        <w:t>je vous en prie</w:t>
      </w:r>
      <w:r>
        <w:t> ! »</w:t>
      </w:r>
    </w:p>
    <w:p w14:paraId="45D6EA78" w14:textId="77777777" w:rsidR="00DD1C38" w:rsidRDefault="00DA00DC" w:rsidP="00DA00DC">
      <w:r>
        <w:t>Incapable de se contenir davantage</w:t>
      </w:r>
      <w:r w:rsidR="00DD1C38">
        <w:t xml:space="preserve">, </w:t>
      </w:r>
      <w:r>
        <w:t>Roche venait de marcher sur lui</w:t>
      </w:r>
      <w:r w:rsidR="00DD1C38">
        <w:t>.</w:t>
      </w:r>
    </w:p>
    <w:p w14:paraId="1FD8EA37" w14:textId="77777777" w:rsidR="00DD1C38" w:rsidRDefault="00DD1C38" w:rsidP="00DA00DC">
      <w:r>
        <w:t>« </w:t>
      </w:r>
      <w:r w:rsidR="00DA00DC">
        <w:t>Que demandez-vous</w:t>
      </w:r>
      <w:r>
        <w:t xml:space="preserve">, </w:t>
      </w:r>
      <w:r w:rsidR="00DA00DC">
        <w:t>gronda-t-il</w:t>
      </w:r>
      <w:r>
        <w:t xml:space="preserve">, </w:t>
      </w:r>
      <w:r w:rsidR="00DA00DC">
        <w:t>qu</w:t>
      </w:r>
      <w:r>
        <w:t>’</w:t>
      </w:r>
      <w:r w:rsidR="00DA00DC">
        <w:t>exigez-vous d</w:t>
      </w:r>
      <w:r>
        <w:t>’</w:t>
      </w:r>
      <w:r w:rsidR="00DA00DC">
        <w:t>elle pour qu</w:t>
      </w:r>
      <w:r>
        <w:t>’</w:t>
      </w:r>
      <w:r w:rsidR="00DA00DC">
        <w:t>elle soit débarrassée de vous à tout jamais</w:t>
      </w:r>
      <w:r>
        <w:t> ?</w:t>
      </w:r>
    </w:p>
    <w:p w14:paraId="49A5C045" w14:textId="4F0ABD86" w:rsidR="00DD1C38" w:rsidRDefault="00DD1C38" w:rsidP="00DA00DC">
      <w:r>
        <w:t>— </w:t>
      </w:r>
      <w:r w:rsidR="00DA00DC">
        <w:t>Oh</w:t>
      </w:r>
      <w:r>
        <w:t xml:space="preserve"> ! </w:t>
      </w:r>
      <w:r w:rsidR="00DA00DC">
        <w:t>oh</w:t>
      </w:r>
      <w:r>
        <w:t xml:space="preserve"> ! </w:t>
      </w:r>
      <w:r w:rsidR="00DA00DC">
        <w:t>fit le négociant</w:t>
      </w:r>
      <w:r>
        <w:t xml:space="preserve">, </w:t>
      </w:r>
      <w:r w:rsidR="00DA00DC">
        <w:t>qui avait légèrement reculé</w:t>
      </w:r>
      <w:r>
        <w:t xml:space="preserve">, </w:t>
      </w:r>
      <w:r w:rsidR="00DA00DC">
        <w:t>ce n</w:t>
      </w:r>
      <w:r>
        <w:t>’</w:t>
      </w:r>
      <w:r w:rsidR="00DA00DC">
        <w:t>est pas tout à fait ainsi que la question se pose</w:t>
      </w:r>
      <w:r>
        <w:t xml:space="preserve">. </w:t>
      </w:r>
      <w:r w:rsidR="00DA00DC">
        <w:t>Voyez-vous</w:t>
      </w:r>
      <w:r>
        <w:t xml:space="preserve">, </w:t>
      </w:r>
      <w:r w:rsidR="00DA00DC">
        <w:t>capitaine</w:t>
      </w:r>
      <w:r>
        <w:t xml:space="preserve">, </w:t>
      </w:r>
      <w:r w:rsidR="00DA00DC">
        <w:t>lorsque je dis que j</w:t>
      </w:r>
      <w:r>
        <w:t>’</w:t>
      </w:r>
      <w:r w:rsidR="00DA00DC">
        <w:t xml:space="preserve">ai toujours été pour </w:t>
      </w:r>
      <w:r>
        <w:t>M</w:t>
      </w:r>
      <w:r w:rsidRPr="00DD1C38">
        <w:rPr>
          <w:vertAlign w:val="superscript"/>
        </w:rPr>
        <w:t>me</w:t>
      </w:r>
      <w:r>
        <w:t> </w:t>
      </w:r>
      <w:proofErr w:type="spellStart"/>
      <w:r w:rsidR="00DA00DC">
        <w:t>Hadjilar</w:t>
      </w:r>
      <w:proofErr w:type="spellEnd"/>
      <w:r w:rsidR="00DA00DC">
        <w:t xml:space="preserve"> un ami parfait</w:t>
      </w:r>
      <w:r>
        <w:t xml:space="preserve">, </w:t>
      </w:r>
      <w:r w:rsidR="00DA00DC">
        <w:t>je n</w:t>
      </w:r>
      <w:r>
        <w:t>’</w:t>
      </w:r>
      <w:r w:rsidR="00DA00DC">
        <w:t>exagère rien</w:t>
      </w:r>
      <w:r>
        <w:t xml:space="preserve">. </w:t>
      </w:r>
      <w:r w:rsidR="00DA00DC">
        <w:t>Or</w:t>
      </w:r>
      <w:r>
        <w:t xml:space="preserve">, </w:t>
      </w:r>
      <w:r w:rsidR="00DA00DC">
        <w:t>l</w:t>
      </w:r>
      <w:r>
        <w:t>’</w:t>
      </w:r>
      <w:r w:rsidR="00DA00DC">
        <w:t>amitié</w:t>
      </w:r>
      <w:r>
        <w:t xml:space="preserve">, </w:t>
      </w:r>
      <w:r w:rsidR="00DA00DC">
        <w:t>admettez-le</w:t>
      </w:r>
      <w:r>
        <w:t xml:space="preserve">, </w:t>
      </w:r>
      <w:r w:rsidR="00DA00DC">
        <w:t>nous confère certains droits sur les êtres</w:t>
      </w:r>
      <w:r>
        <w:t xml:space="preserve">. </w:t>
      </w:r>
      <w:r w:rsidR="00DA00DC">
        <w:t xml:space="preserve">Feu Elias </w:t>
      </w:r>
      <w:proofErr w:type="spellStart"/>
      <w:r w:rsidR="00DA00DC">
        <w:t>Hadjilar</w:t>
      </w:r>
      <w:proofErr w:type="spellEnd"/>
      <w:r>
        <w:t xml:space="preserve">, </w:t>
      </w:r>
      <w:r w:rsidR="00DA00DC">
        <w:t>son époux</w:t>
      </w:r>
      <w:r>
        <w:t xml:space="preserve">, </w:t>
      </w:r>
      <w:r w:rsidR="00DA00DC">
        <w:t>qui m</w:t>
      </w:r>
      <w:r>
        <w:t>’</w:t>
      </w:r>
      <w:r w:rsidR="00DA00DC">
        <w:t>a expressément chargé de veiller sur elle</w:t>
      </w:r>
      <w:r>
        <w:t xml:space="preserve">, </w:t>
      </w:r>
      <w:r w:rsidR="00DA00DC">
        <w:t>m</w:t>
      </w:r>
      <w:r>
        <w:t>’</w:t>
      </w:r>
      <w:r w:rsidR="00DA00DC">
        <w:t>approuverait d</w:t>
      </w:r>
      <w:r>
        <w:t>’</w:t>
      </w:r>
      <w:r w:rsidR="00DA00DC">
        <w:t>agir comme je le fais</w:t>
      </w:r>
      <w:r>
        <w:t xml:space="preserve">. </w:t>
      </w:r>
      <w:r w:rsidR="00DA00DC">
        <w:t>Qu</w:t>
      </w:r>
      <w:r>
        <w:t>’</w:t>
      </w:r>
      <w:r w:rsidR="00DA00DC">
        <w:t>est-ce</w:t>
      </w:r>
      <w:r>
        <w:t xml:space="preserve">, </w:t>
      </w:r>
      <w:r w:rsidR="00DA00DC">
        <w:t>je vous prie</w:t>
      </w:r>
      <w:r>
        <w:t xml:space="preserve">, </w:t>
      </w:r>
      <w:r w:rsidR="00DA00DC">
        <w:t>que ce projet de mariage avec ce jeune lieutenant</w:t>
      </w:r>
      <w:r>
        <w:t xml:space="preserve"> ? </w:t>
      </w:r>
      <w:r w:rsidR="00DA00DC">
        <w:t>Vous êtes au courant</w:t>
      </w:r>
      <w:r>
        <w:t xml:space="preserve">, </w:t>
      </w:r>
      <w:r w:rsidR="00DA00DC">
        <w:t>je suppose</w:t>
      </w:r>
      <w:r>
        <w:t xml:space="preserve">. </w:t>
      </w:r>
      <w:r w:rsidR="00DA00DC">
        <w:t>Capitaine</w:t>
      </w:r>
      <w:r>
        <w:t xml:space="preserve">, </w:t>
      </w:r>
      <w:r w:rsidR="00DA00DC">
        <w:t>il est nécessaire que je vous dise ceci</w:t>
      </w:r>
      <w:r>
        <w:t xml:space="preserve">. </w:t>
      </w:r>
      <w:r w:rsidR="00DA00DC">
        <w:t>Je n</w:t>
      </w:r>
      <w:r>
        <w:t>’</w:t>
      </w:r>
      <w:r w:rsidR="00DA00DC">
        <w:t>ai pas l</w:t>
      </w:r>
      <w:r>
        <w:t>’</w:t>
      </w:r>
      <w:r w:rsidR="00DA00DC">
        <w:t>honneur de connaître ce monsieur personnellement</w:t>
      </w:r>
      <w:r>
        <w:t xml:space="preserve">. </w:t>
      </w:r>
      <w:r w:rsidR="00DA00DC">
        <w:t>Mais</w:t>
      </w:r>
      <w:r>
        <w:t xml:space="preserve">, </w:t>
      </w:r>
      <w:r w:rsidR="00DA00DC">
        <w:t>pas plus qu</w:t>
      </w:r>
      <w:r>
        <w:t>’</w:t>
      </w:r>
      <w:r w:rsidR="00DA00DC">
        <w:t>il n</w:t>
      </w:r>
      <w:r>
        <w:t>’</w:t>
      </w:r>
      <w:r w:rsidR="00DA00DC">
        <w:t>est fait pour elle</w:t>
      </w:r>
      <w:r>
        <w:t xml:space="preserve">, </w:t>
      </w:r>
      <w:r w:rsidR="00DA00DC">
        <w:t>je suis certain qu</w:t>
      </w:r>
      <w:r>
        <w:t>’</w:t>
      </w:r>
      <w:r w:rsidR="00DA00DC">
        <w:t>elle n</w:t>
      </w:r>
      <w:r>
        <w:t>’</w:t>
      </w:r>
      <w:r w:rsidR="00DA00DC">
        <w:t>est faite pour lui</w:t>
      </w:r>
      <w:r>
        <w:t xml:space="preserve">. </w:t>
      </w:r>
      <w:r w:rsidR="00DA00DC">
        <w:t>Il faudrait vraiment beaucoup</w:t>
      </w:r>
      <w:r>
        <w:t xml:space="preserve">, </w:t>
      </w:r>
      <w:r w:rsidR="00DA00DC">
        <w:t>beaucoup</w:t>
      </w:r>
      <w:r>
        <w:t xml:space="preserve">, </w:t>
      </w:r>
      <w:r w:rsidR="00DA00DC">
        <w:t>pour parvenir à me convaincre du contraire</w:t>
      </w:r>
      <w:r>
        <w:t xml:space="preserve">. </w:t>
      </w:r>
      <w:r w:rsidR="00DA00DC">
        <w:t>Écoutez-moi bien</w:t>
      </w:r>
      <w:r>
        <w:t xml:space="preserve">. </w:t>
      </w:r>
      <w:r w:rsidR="00DA00DC">
        <w:t>Dieu me garde de trahir la confiance qu</w:t>
      </w:r>
      <w:r>
        <w:t>’</w:t>
      </w:r>
      <w:r w:rsidR="00DA00DC">
        <w:t>on a mise en moi</w:t>
      </w:r>
      <w:r>
        <w:t xml:space="preserve">. </w:t>
      </w:r>
      <w:r w:rsidR="00DA00DC">
        <w:t>Il est de mon devoir</w:t>
      </w:r>
      <w:r>
        <w:t xml:space="preserve">, </w:t>
      </w:r>
      <w:r w:rsidR="00DA00DC">
        <w:t>cependant</w:t>
      </w:r>
      <w:r>
        <w:t xml:space="preserve">, </w:t>
      </w:r>
      <w:r w:rsidR="00DA00DC">
        <w:lastRenderedPageBreak/>
        <w:t>de vous affirmer que vous ne vous seriez peut-être pas lancé dans une telle affaire si vous aviez été au courant de certains détails de l</w:t>
      </w:r>
      <w:r>
        <w:t>’</w:t>
      </w:r>
      <w:r w:rsidR="00DA00DC">
        <w:t>existence d</w:t>
      </w:r>
      <w:r>
        <w:t>’</w:t>
      </w:r>
      <w:proofErr w:type="spellStart"/>
      <w:r w:rsidR="00DA00DC">
        <w:t>Armène</w:t>
      </w:r>
      <w:proofErr w:type="spellEnd"/>
      <w:r>
        <w:t xml:space="preserve">, </w:t>
      </w:r>
      <w:r w:rsidR="00DA00DC">
        <w:t xml:space="preserve">de </w:t>
      </w:r>
      <w:r>
        <w:t>M</w:t>
      </w:r>
      <w:r w:rsidRPr="00DD1C38">
        <w:rPr>
          <w:vertAlign w:val="superscript"/>
        </w:rPr>
        <w:t>me</w:t>
      </w:r>
      <w:r>
        <w:t> </w:t>
      </w:r>
      <w:proofErr w:type="spellStart"/>
      <w:r w:rsidR="00DA00DC">
        <w:t>Hadjilar</w:t>
      </w:r>
      <w:proofErr w:type="spellEnd"/>
      <w:r>
        <w:t xml:space="preserve">, </w:t>
      </w:r>
      <w:r w:rsidR="00DA00DC">
        <w:t>pardon</w:t>
      </w:r>
      <w:r>
        <w:t xml:space="preserve"> ! </w:t>
      </w:r>
      <w:r w:rsidR="00DA00DC">
        <w:t>La vie d</w:t>
      </w:r>
      <w:r>
        <w:t>’</w:t>
      </w:r>
      <w:r w:rsidR="00DA00DC">
        <w:t>une femme</w:t>
      </w:r>
      <w:r>
        <w:t xml:space="preserve">, </w:t>
      </w:r>
      <w:r w:rsidR="00DA00DC">
        <w:t>en Orient</w:t>
      </w:r>
      <w:r>
        <w:t xml:space="preserve">, </w:t>
      </w:r>
      <w:r w:rsidR="00DA00DC">
        <w:t>voyez-vous</w:t>
      </w:r>
      <w:r>
        <w:t xml:space="preserve">, </w:t>
      </w:r>
      <w:r w:rsidR="00DA00DC">
        <w:t>mon cher capitaine</w:t>
      </w:r>
      <w:r>
        <w:t xml:space="preserve">, </w:t>
      </w:r>
      <w:r w:rsidR="00DA00DC">
        <w:t>est soumise quelquefois à des</w:t>
      </w:r>
      <w:r>
        <w:t xml:space="preserve">… </w:t>
      </w:r>
      <w:r w:rsidR="00DA00DC">
        <w:t>comment dirais-je</w:t>
      </w:r>
      <w:r>
        <w:t xml:space="preserve"> ? </w:t>
      </w:r>
      <w:r w:rsidR="00DA00DC">
        <w:t>péripéties</w:t>
      </w:r>
      <w:r>
        <w:t xml:space="preserve">, </w:t>
      </w:r>
      <w:r w:rsidR="00DA00DC">
        <w:t>qu</w:t>
      </w:r>
      <w:r>
        <w:t>’</w:t>
      </w:r>
      <w:r w:rsidR="00DA00DC">
        <w:t>il vous est difficile d</w:t>
      </w:r>
      <w:r>
        <w:t>’</w:t>
      </w:r>
      <w:r w:rsidR="00DA00DC">
        <w:t>imaginer</w:t>
      </w:r>
      <w:r>
        <w:t xml:space="preserve">. </w:t>
      </w:r>
      <w:r w:rsidR="00DA00DC">
        <w:t>Avec vos mentalités occidentales</w:t>
      </w:r>
      <w:r>
        <w:t xml:space="preserve">, </w:t>
      </w:r>
      <w:r w:rsidR="00DA00DC">
        <w:t>vous risqueriez de vous en trouver déroutés</w:t>
      </w:r>
      <w:r>
        <w:t xml:space="preserve">, </w:t>
      </w:r>
      <w:r w:rsidR="00DA00DC">
        <w:t>choqués même</w:t>
      </w:r>
      <w:r>
        <w:t>…</w:t>
      </w:r>
    </w:p>
    <w:p w14:paraId="12441527" w14:textId="6CA5B8D8" w:rsidR="00DA00DC" w:rsidRDefault="00DD1C38" w:rsidP="00DA00DC">
      <w:r>
        <w:t>— </w:t>
      </w:r>
      <w:r w:rsidR="00DA00DC">
        <w:t>Vous êtes le plus ignoble des êtres</w:t>
      </w:r>
      <w:r>
        <w:t xml:space="preserve">, </w:t>
      </w:r>
      <w:r w:rsidR="00DA00DC">
        <w:t>dit Roche</w:t>
      </w:r>
      <w:r>
        <w:t xml:space="preserve">, </w:t>
      </w:r>
      <w:r w:rsidR="00DA00DC">
        <w:t>avec un sourire de dégoût</w:t>
      </w:r>
      <w:r>
        <w:t xml:space="preserve">. </w:t>
      </w:r>
      <w:r w:rsidR="00DA00DC">
        <w:t>Je tiens à vous rassurer</w:t>
      </w:r>
      <w:r>
        <w:t xml:space="preserve">, </w:t>
      </w:r>
      <w:r w:rsidR="00DA00DC">
        <w:t>néanmoins</w:t>
      </w:r>
      <w:r>
        <w:t>. M</w:t>
      </w:r>
      <w:r w:rsidRPr="00DD1C38">
        <w:rPr>
          <w:vertAlign w:val="superscript"/>
        </w:rPr>
        <w:t>me</w:t>
      </w:r>
      <w:r>
        <w:t> </w:t>
      </w:r>
      <w:proofErr w:type="spellStart"/>
      <w:r w:rsidR="00DA00DC">
        <w:t>Hadjilar</w:t>
      </w:r>
      <w:proofErr w:type="spellEnd"/>
      <w:r w:rsidR="00DA00DC">
        <w:t xml:space="preserve"> m</w:t>
      </w:r>
      <w:r>
        <w:t>’</w:t>
      </w:r>
      <w:r w:rsidR="00DA00DC">
        <w:t>a tout dit</w:t>
      </w:r>
      <w:r>
        <w:t>. »</w:t>
      </w:r>
    </w:p>
    <w:p w14:paraId="56FB964E" w14:textId="77777777" w:rsidR="00DD1C38" w:rsidRDefault="00DA00DC" w:rsidP="00DA00DC">
      <w:r>
        <w:t>De saisissement</w:t>
      </w:r>
      <w:r w:rsidR="00DD1C38">
        <w:t xml:space="preserve">, </w:t>
      </w:r>
      <w:proofErr w:type="spellStart"/>
      <w:r>
        <w:t>Becharra</w:t>
      </w:r>
      <w:proofErr w:type="spellEnd"/>
      <w:r>
        <w:t xml:space="preserve"> avait reculé</w:t>
      </w:r>
      <w:r w:rsidR="00DD1C38">
        <w:t>.</w:t>
      </w:r>
    </w:p>
    <w:p w14:paraId="0AB4F88A" w14:textId="77777777" w:rsidR="00DD1C38" w:rsidRDefault="00DD1C38" w:rsidP="00DA00DC">
      <w:r>
        <w:t>« </w:t>
      </w:r>
      <w:r w:rsidR="00DA00DC">
        <w:t>Quoi</w:t>
      </w:r>
      <w:r>
        <w:t xml:space="preserve"> ? </w:t>
      </w:r>
      <w:r w:rsidR="00DA00DC">
        <w:t>bégaya-t-il</w:t>
      </w:r>
      <w:r>
        <w:t xml:space="preserve">. </w:t>
      </w:r>
      <w:r w:rsidR="00DA00DC">
        <w:t>Allons donc</w:t>
      </w:r>
      <w:r>
        <w:t xml:space="preserve"> ? </w:t>
      </w:r>
      <w:r w:rsidR="00DA00DC">
        <w:t>Ce n</w:t>
      </w:r>
      <w:r>
        <w:t>’</w:t>
      </w:r>
      <w:r w:rsidR="00DA00DC">
        <w:t>est pas possible</w:t>
      </w:r>
      <w:r>
        <w:t xml:space="preserve"> ! </w:t>
      </w:r>
      <w:r w:rsidR="00DA00DC">
        <w:t>Ce n</w:t>
      </w:r>
      <w:r>
        <w:t>’</w:t>
      </w:r>
      <w:r w:rsidR="00DA00DC">
        <w:t>est pas vrai</w:t>
      </w:r>
      <w:r>
        <w:t> !</w:t>
      </w:r>
    </w:p>
    <w:p w14:paraId="5D1A8F80" w14:textId="0CC207E1" w:rsidR="00DA00DC" w:rsidRDefault="00DD1C38" w:rsidP="00DA00DC">
      <w:r>
        <w:t>— </w:t>
      </w:r>
      <w:r w:rsidR="00DA00DC">
        <w:t>Tout</w:t>
      </w:r>
      <w:r>
        <w:t xml:space="preserve">, </w:t>
      </w:r>
      <w:r w:rsidR="00DA00DC">
        <w:t>vous dis-je</w:t>
      </w:r>
      <w:r>
        <w:t xml:space="preserve"> ! </w:t>
      </w:r>
      <w:r w:rsidR="00DA00DC">
        <w:t>Et Constantinople</w:t>
      </w:r>
      <w:r>
        <w:t xml:space="preserve">, </w:t>
      </w:r>
      <w:r w:rsidR="00DA00DC">
        <w:t>et le harem</w:t>
      </w:r>
      <w:r>
        <w:t xml:space="preserve">, </w:t>
      </w:r>
      <w:r w:rsidR="00DA00DC">
        <w:t xml:space="preserve">et le voyage de </w:t>
      </w:r>
      <w:proofErr w:type="spellStart"/>
      <w:r w:rsidR="00DA00DC">
        <w:t>Malatia</w:t>
      </w:r>
      <w:proofErr w:type="spellEnd"/>
      <w:r w:rsidR="00DA00DC">
        <w:t xml:space="preserve"> en votre compagnie</w:t>
      </w:r>
      <w:r>
        <w:t xml:space="preserve">, </w:t>
      </w:r>
      <w:r w:rsidR="00DA00DC">
        <w:t>abject individu que vous êtes</w:t>
      </w:r>
      <w:r>
        <w:t xml:space="preserve">. </w:t>
      </w:r>
      <w:r w:rsidR="00DA00DC">
        <w:t>Êtes-vous satisfait</w:t>
      </w:r>
      <w:r>
        <w:t xml:space="preserve"> ? </w:t>
      </w:r>
      <w:r w:rsidR="00DA00DC">
        <w:t>Est-ce que cela vous suffit</w:t>
      </w:r>
      <w:r>
        <w:t> ? »</w:t>
      </w:r>
    </w:p>
    <w:p w14:paraId="78404BAA" w14:textId="77777777" w:rsidR="00DD1C38" w:rsidRDefault="00DA00DC" w:rsidP="00DA00DC">
      <w:proofErr w:type="spellStart"/>
      <w:r>
        <w:t>Becharra</w:t>
      </w:r>
      <w:proofErr w:type="spellEnd"/>
      <w:r>
        <w:t xml:space="preserve"> recula encore</w:t>
      </w:r>
      <w:r w:rsidR="00DD1C38">
        <w:t xml:space="preserve">. </w:t>
      </w:r>
      <w:r>
        <w:t>Roche eut la joie inouïe de constater que son ennemi avait chancelé</w:t>
      </w:r>
      <w:r w:rsidR="00DD1C38">
        <w:t>.</w:t>
      </w:r>
    </w:p>
    <w:p w14:paraId="04FB871E" w14:textId="77777777" w:rsidR="00DD1C38" w:rsidRDefault="00DD1C38" w:rsidP="00DA00DC">
      <w:r>
        <w:t>« </w:t>
      </w:r>
      <w:r w:rsidR="00DA00DC">
        <w:t>Qu</w:t>
      </w:r>
      <w:r>
        <w:t>’</w:t>
      </w:r>
      <w:r w:rsidR="00DA00DC">
        <w:t>elle ait dit cela</w:t>
      </w:r>
      <w:r>
        <w:t xml:space="preserve">, </w:t>
      </w:r>
      <w:r w:rsidR="00DA00DC">
        <w:t>qu</w:t>
      </w:r>
      <w:r>
        <w:t>’</w:t>
      </w:r>
      <w:r w:rsidR="00DA00DC">
        <w:t>elle l</w:t>
      </w:r>
      <w:r>
        <w:t>’</w:t>
      </w:r>
      <w:r w:rsidR="00DA00DC">
        <w:t>ait confié à quelqu</w:t>
      </w:r>
      <w:r>
        <w:t>’</w:t>
      </w:r>
      <w:r w:rsidR="00DA00DC">
        <w:t>un</w:t>
      </w:r>
      <w:r>
        <w:t xml:space="preserve">, </w:t>
      </w:r>
      <w:r w:rsidR="00DA00DC">
        <w:t>murmura-t-il</w:t>
      </w:r>
      <w:r>
        <w:t xml:space="preserve">, </w:t>
      </w:r>
      <w:r w:rsidR="00DA00DC">
        <w:t>secouant la tête et essayant de se ressaisir</w:t>
      </w:r>
      <w:r>
        <w:t xml:space="preserve">, </w:t>
      </w:r>
      <w:r w:rsidR="00DA00DC">
        <w:t>oui</w:t>
      </w:r>
      <w:r>
        <w:t xml:space="preserve">, </w:t>
      </w:r>
      <w:r w:rsidR="00DA00DC">
        <w:t>cela me dépasse un peu</w:t>
      </w:r>
      <w:r>
        <w:t xml:space="preserve">, </w:t>
      </w:r>
      <w:r w:rsidR="00DA00DC">
        <w:t>je l</w:t>
      </w:r>
      <w:r>
        <w:t>’</w:t>
      </w:r>
      <w:r w:rsidR="00DA00DC">
        <w:t>avoue</w:t>
      </w:r>
      <w:r>
        <w:t xml:space="preserve">. </w:t>
      </w:r>
      <w:r w:rsidR="00DA00DC">
        <w:t>Je ne l</w:t>
      </w:r>
      <w:r>
        <w:t>’</w:t>
      </w:r>
      <w:r w:rsidR="00DA00DC">
        <w:t>aurais jamais cru</w:t>
      </w:r>
      <w:r>
        <w:t xml:space="preserve">. </w:t>
      </w:r>
      <w:r w:rsidR="00DA00DC">
        <w:t>Vous aurez beau dire</w:t>
      </w:r>
      <w:r>
        <w:t xml:space="preserve">, </w:t>
      </w:r>
      <w:r w:rsidR="00DA00DC">
        <w:t>en tout cas</w:t>
      </w:r>
      <w:r>
        <w:t xml:space="preserve">, </w:t>
      </w:r>
      <w:r w:rsidR="00DA00DC">
        <w:t>elle s</w:t>
      </w:r>
      <w:r>
        <w:t>’</w:t>
      </w:r>
      <w:r w:rsidR="00DA00DC">
        <w:t>est bien gardée de le révéler à l</w:t>
      </w:r>
      <w:r>
        <w:t>’</w:t>
      </w:r>
      <w:r w:rsidR="00DA00DC">
        <w:t>autre</w:t>
      </w:r>
      <w:r>
        <w:t xml:space="preserve">, </w:t>
      </w:r>
      <w:r w:rsidR="00DA00DC">
        <w:t>à celui qu</w:t>
      </w:r>
      <w:r>
        <w:t>’</w:t>
      </w:r>
      <w:r w:rsidR="00DA00DC">
        <w:t>elle aime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 ? </w:t>
      </w:r>
      <w:r w:rsidR="00DA00DC">
        <w:t>De cela</w:t>
      </w:r>
      <w:r>
        <w:t xml:space="preserve">, </w:t>
      </w:r>
      <w:r w:rsidR="00DA00DC">
        <w:t>je suis sûr</w:t>
      </w:r>
      <w:r>
        <w:t xml:space="preserve">, </w:t>
      </w:r>
      <w:r w:rsidR="00DA00DC">
        <w:t>et c</w:t>
      </w:r>
      <w:r>
        <w:t>’</w:t>
      </w:r>
      <w:r w:rsidR="00DA00DC">
        <w:t>est la seule chose qui m</w:t>
      </w:r>
      <w:r>
        <w:t>’</w:t>
      </w:r>
      <w:r w:rsidR="00DA00DC">
        <w:t>importe</w:t>
      </w:r>
      <w:r>
        <w:t xml:space="preserve"> ! </w:t>
      </w:r>
      <w:r w:rsidR="00DA00DC">
        <w:t>Vous</w:t>
      </w:r>
      <w:r>
        <w:t xml:space="preserve">, </w:t>
      </w:r>
      <w:r w:rsidR="00DA00DC">
        <w:t>si elle</w:t>
      </w:r>
      <w:r>
        <w:t xml:space="preserve">, </w:t>
      </w:r>
      <w:r w:rsidR="00DA00DC">
        <w:t>vous en a parlé</w:t>
      </w:r>
      <w:r>
        <w:t xml:space="preserve">, </w:t>
      </w:r>
      <w:r w:rsidR="00DA00DC">
        <w:t>c</w:t>
      </w:r>
      <w:r>
        <w:t>’</w:t>
      </w:r>
      <w:r w:rsidR="00DA00DC">
        <w:t>est qu</w:t>
      </w:r>
      <w:r>
        <w:t>’</w:t>
      </w:r>
      <w:r w:rsidR="00DA00DC">
        <w:t>elle ne vous aime point</w:t>
      </w:r>
      <w:r>
        <w:t xml:space="preserve">, </w:t>
      </w:r>
      <w:r w:rsidR="00DA00DC">
        <w:t>que vous ne l</w:t>
      </w:r>
      <w:r>
        <w:t>’</w:t>
      </w:r>
      <w:r w:rsidR="00DA00DC">
        <w:t>intéressez pas</w:t>
      </w:r>
      <w:r>
        <w:t> !</w:t>
      </w:r>
    </w:p>
    <w:p w14:paraId="5AE65251" w14:textId="55A3B8F6" w:rsidR="00DA00DC" w:rsidRDefault="00DD1C38" w:rsidP="00DA00DC">
      <w:r>
        <w:t>— </w:t>
      </w:r>
      <w:r w:rsidR="00DA00DC">
        <w:t>Misérable</w:t>
      </w:r>
      <w:r>
        <w:t xml:space="preserve">, </w:t>
      </w:r>
      <w:r w:rsidR="00DA00DC">
        <w:t>taisez-vous</w:t>
      </w:r>
      <w:r>
        <w:t xml:space="preserve"> ! </w:t>
      </w:r>
      <w:r w:rsidR="00DA00DC">
        <w:t>gronda Roche</w:t>
      </w:r>
      <w:r>
        <w:t xml:space="preserve">, </w:t>
      </w:r>
      <w:r w:rsidR="00DA00DC">
        <w:t>qui ne savait pas comment il avait pu ne pas s</w:t>
      </w:r>
      <w:r>
        <w:t>’</w:t>
      </w:r>
      <w:r w:rsidR="00DA00DC">
        <w:t>être déjà jeté sur lui</w:t>
      </w:r>
      <w:r>
        <w:t xml:space="preserve">. </w:t>
      </w:r>
      <w:r w:rsidR="00DA00DC">
        <w:t xml:space="preserve">Une </w:t>
      </w:r>
      <w:r w:rsidR="00DA00DC">
        <w:lastRenderedPageBreak/>
        <w:t>dernière fois</w:t>
      </w:r>
      <w:r>
        <w:t xml:space="preserve">, </w:t>
      </w:r>
      <w:r w:rsidR="00DA00DC">
        <w:t>que désirez-vous</w:t>
      </w:r>
      <w:r>
        <w:t xml:space="preserve"> ? </w:t>
      </w:r>
      <w:r w:rsidR="00DA00DC">
        <w:t>Il est encore temps de le dire</w:t>
      </w:r>
      <w:r>
        <w:t xml:space="preserve">. </w:t>
      </w:r>
      <w:r w:rsidR="00DA00DC">
        <w:t>Sinon</w:t>
      </w:r>
      <w:r>
        <w:t>… »</w:t>
      </w:r>
    </w:p>
    <w:p w14:paraId="53E8724B" w14:textId="77777777" w:rsidR="00DD1C38" w:rsidRDefault="00DA00DC" w:rsidP="00DA00DC">
      <w:proofErr w:type="spellStart"/>
      <w:r>
        <w:t>Becharra</w:t>
      </w:r>
      <w:proofErr w:type="spellEnd"/>
      <w:r>
        <w:t xml:space="preserve"> éclata d</w:t>
      </w:r>
      <w:r w:rsidR="00DD1C38">
        <w:t>’</w:t>
      </w:r>
      <w:r>
        <w:t>un rire mauvais</w:t>
      </w:r>
      <w:r w:rsidR="00DD1C38">
        <w:t>.</w:t>
      </w:r>
    </w:p>
    <w:p w14:paraId="1597B01E" w14:textId="77777777" w:rsidR="00DD1C38" w:rsidRDefault="00DD1C38" w:rsidP="00DA00DC">
      <w:r>
        <w:t>« </w:t>
      </w:r>
      <w:r w:rsidR="00DA00DC">
        <w:t>Vous y tenez</w:t>
      </w:r>
      <w:r>
        <w:t xml:space="preserve"> ? </w:t>
      </w:r>
      <w:r w:rsidR="00DA00DC">
        <w:t>Eh bien</w:t>
      </w:r>
      <w:r>
        <w:t xml:space="preserve">, </w:t>
      </w:r>
      <w:r w:rsidR="00DA00DC">
        <w:t>donc</w:t>
      </w:r>
      <w:r>
        <w:t xml:space="preserve">, </w:t>
      </w:r>
      <w:r w:rsidR="00DA00DC">
        <w:t>soyez content</w:t>
      </w:r>
      <w:r>
        <w:t xml:space="preserve">. </w:t>
      </w:r>
      <w:r w:rsidR="00DA00DC">
        <w:t>Ce que je désire</w:t>
      </w:r>
      <w:r>
        <w:t xml:space="preserve"> ? </w:t>
      </w:r>
      <w:r w:rsidR="00DA00DC">
        <w:t>Elle</w:t>
      </w:r>
      <w:r>
        <w:t xml:space="preserve">, </w:t>
      </w:r>
      <w:r w:rsidR="00DA00DC">
        <w:t>m</w:t>
      </w:r>
      <w:r>
        <w:t>’</w:t>
      </w:r>
      <w:r w:rsidR="00DA00DC">
        <w:t>avez-vous entendu</w:t>
      </w:r>
      <w:r>
        <w:t xml:space="preserve"> ? </w:t>
      </w:r>
      <w:r w:rsidR="00DA00DC">
        <w:t>Elle et sa fortune</w:t>
      </w:r>
      <w:r>
        <w:t xml:space="preserve"> ! </w:t>
      </w:r>
      <w:r w:rsidR="00DA00DC">
        <w:t>Vous m</w:t>
      </w:r>
      <w:r>
        <w:t>’</w:t>
      </w:r>
      <w:r w:rsidR="00DA00DC">
        <w:t>avez compris</w:t>
      </w:r>
      <w:r>
        <w:t xml:space="preserve"> ! </w:t>
      </w:r>
      <w:r w:rsidR="00DA00DC">
        <w:t>Oui</w:t>
      </w:r>
      <w:r>
        <w:t xml:space="preserve">, </w:t>
      </w:r>
      <w:r w:rsidR="00DA00DC">
        <w:t>voilà ce que je veux</w:t>
      </w:r>
      <w:r>
        <w:t xml:space="preserve">, </w:t>
      </w:r>
      <w:r w:rsidR="00DA00DC">
        <w:t>et que j</w:t>
      </w:r>
      <w:r>
        <w:t>’</w:t>
      </w:r>
      <w:r w:rsidR="00DA00DC">
        <w:t>aurai</w:t>
      </w:r>
      <w:r>
        <w:t>.</w:t>
      </w:r>
    </w:p>
    <w:p w14:paraId="628287D9" w14:textId="177599BD" w:rsidR="00DA00DC" w:rsidRDefault="00DD1C38" w:rsidP="00DA00DC">
      <w:r>
        <w:t>— </w:t>
      </w:r>
      <w:r w:rsidR="00DA00DC">
        <w:t>Vraiment</w:t>
      </w:r>
      <w:r>
        <w:t xml:space="preserve"> ! </w:t>
      </w:r>
      <w:r w:rsidR="00DA00DC">
        <w:t>fit Roche</w:t>
      </w:r>
      <w:r>
        <w:t xml:space="preserve">, </w:t>
      </w:r>
      <w:r w:rsidR="00DA00DC">
        <w:t>éclatant de rire à son tour</w:t>
      </w:r>
      <w:r>
        <w:t xml:space="preserve">. </w:t>
      </w:r>
      <w:r w:rsidR="00DA00DC">
        <w:t>C</w:t>
      </w:r>
      <w:r>
        <w:t>’</w:t>
      </w:r>
      <w:r w:rsidR="00DA00DC">
        <w:t>est ce que nous allons voir tout de suite</w:t>
      </w:r>
      <w:r>
        <w:t xml:space="preserve">, </w:t>
      </w:r>
      <w:r w:rsidR="00DA00DC">
        <w:t>mon garçon</w:t>
      </w:r>
      <w:r>
        <w:t> ! »</w:t>
      </w:r>
    </w:p>
    <w:p w14:paraId="428703BD" w14:textId="77777777" w:rsidR="00DD1C38" w:rsidRDefault="00DA00DC" w:rsidP="00DA00DC">
      <w:r>
        <w:t>Il avait bondi</w:t>
      </w:r>
      <w:r w:rsidR="00DD1C38">
        <w:t xml:space="preserve">. </w:t>
      </w:r>
      <w:r>
        <w:t>À ce moment précis</w:t>
      </w:r>
      <w:r w:rsidR="00DD1C38">
        <w:t xml:space="preserve">, </w:t>
      </w:r>
      <w:proofErr w:type="spellStart"/>
      <w:r>
        <w:t>Becharra</w:t>
      </w:r>
      <w:proofErr w:type="spellEnd"/>
      <w:r>
        <w:t xml:space="preserve"> eut l</w:t>
      </w:r>
      <w:r w:rsidR="00DD1C38">
        <w:t>’</w:t>
      </w:r>
      <w:r>
        <w:t>impression qu</w:t>
      </w:r>
      <w:r w:rsidR="00DD1C38">
        <w:t>’</w:t>
      </w:r>
      <w:r>
        <w:t>il était perdu</w:t>
      </w:r>
      <w:r w:rsidR="00DD1C38">
        <w:t xml:space="preserve">. </w:t>
      </w:r>
      <w:r>
        <w:t>Se rendit-il compte également de sa bévue</w:t>
      </w:r>
      <w:r w:rsidR="00DD1C38">
        <w:t xml:space="preserve"> ? </w:t>
      </w:r>
      <w:r>
        <w:t>Elle avait consisté à s</w:t>
      </w:r>
      <w:r w:rsidR="00DD1C38">
        <w:t>’</w:t>
      </w:r>
      <w:r>
        <w:t>imaginer jusqu</w:t>
      </w:r>
      <w:r w:rsidR="00DD1C38">
        <w:t>’</w:t>
      </w:r>
      <w:r>
        <w:t>au bout que c</w:t>
      </w:r>
      <w:r w:rsidR="00DD1C38">
        <w:t>’</w:t>
      </w:r>
      <w:r>
        <w:t>était pour le bonheur d</w:t>
      </w:r>
      <w:r w:rsidR="00DD1C38">
        <w:t>’</w:t>
      </w:r>
      <w:r>
        <w:t>autrui</w:t>
      </w:r>
      <w:r w:rsidR="00DD1C38">
        <w:t xml:space="preserve">, </w:t>
      </w:r>
      <w:r>
        <w:t>et non pas</w:t>
      </w:r>
      <w:r w:rsidR="00DD1C38">
        <w:t xml:space="preserve">, </w:t>
      </w:r>
      <w:r>
        <w:t>à son insu</w:t>
      </w:r>
      <w:r w:rsidR="00DD1C38">
        <w:t xml:space="preserve">, </w:t>
      </w:r>
      <w:r>
        <w:t>pour le sien propre</w:t>
      </w:r>
      <w:r w:rsidR="00DD1C38">
        <w:t xml:space="preserve">, </w:t>
      </w:r>
      <w:r>
        <w:t>que Roche était en train de lutter</w:t>
      </w:r>
      <w:r w:rsidR="00DD1C38">
        <w:t>.</w:t>
      </w:r>
    </w:p>
    <w:p w14:paraId="3E537A76" w14:textId="77777777" w:rsidR="00DD1C38" w:rsidRDefault="00DA00DC" w:rsidP="00DA00DC">
      <w:r>
        <w:t>Déjà</w:t>
      </w:r>
      <w:r w:rsidR="00DD1C38">
        <w:t xml:space="preserve">, </w:t>
      </w:r>
      <w:r>
        <w:t>son ennemi était sur lui</w:t>
      </w:r>
      <w:r w:rsidR="00DD1C38">
        <w:t xml:space="preserve">. </w:t>
      </w:r>
      <w:r>
        <w:t>Trop tard pour recourir au revolver</w:t>
      </w:r>
      <w:r w:rsidR="00DD1C38">
        <w:t xml:space="preserve"> ! </w:t>
      </w:r>
      <w:r>
        <w:t>Seule</w:t>
      </w:r>
      <w:r w:rsidR="00DD1C38">
        <w:t xml:space="preserve">, </w:t>
      </w:r>
      <w:r>
        <w:t>une chance de salut lui restait</w:t>
      </w:r>
      <w:r w:rsidR="00DD1C38">
        <w:t xml:space="preserve">, </w:t>
      </w:r>
      <w:r>
        <w:t>la menace</w:t>
      </w:r>
      <w:r w:rsidR="00DD1C38">
        <w:t xml:space="preserve">, </w:t>
      </w:r>
      <w:r>
        <w:t>la menace encore</w:t>
      </w:r>
      <w:r w:rsidR="00DD1C38">
        <w:t xml:space="preserve">, </w:t>
      </w:r>
      <w:r>
        <w:t>toujours</w:t>
      </w:r>
      <w:r w:rsidR="00DD1C38">
        <w:t xml:space="preserve">… </w:t>
      </w:r>
      <w:r>
        <w:t>Tremblant à présent de tous ses membres et continuant sans cesse à reculer</w:t>
      </w:r>
      <w:r w:rsidR="00DD1C38">
        <w:t xml:space="preserve">, </w:t>
      </w:r>
      <w:r>
        <w:t>il essaya une dernière fois d</w:t>
      </w:r>
      <w:r w:rsidR="00DD1C38">
        <w:t>’</w:t>
      </w:r>
      <w:r>
        <w:t>y faire appel</w:t>
      </w:r>
      <w:r w:rsidR="00DD1C38">
        <w:t>.</w:t>
      </w:r>
    </w:p>
    <w:p w14:paraId="332538C4" w14:textId="50A75422" w:rsidR="00DA00DC" w:rsidRDefault="00DD1C38" w:rsidP="00DA00DC">
      <w:r>
        <w:t>« </w:t>
      </w:r>
      <w:r w:rsidR="00DA00DC">
        <w:t>Un instant</w:t>
      </w:r>
      <w:r>
        <w:t xml:space="preserve"> ! </w:t>
      </w:r>
      <w:r w:rsidR="00DA00DC">
        <w:t>Un instant encore</w:t>
      </w:r>
      <w:r>
        <w:t xml:space="preserve"> ! </w:t>
      </w:r>
      <w:r w:rsidR="00DA00DC">
        <w:t>Au nom du Ciel</w:t>
      </w:r>
      <w:r>
        <w:t xml:space="preserve">, </w:t>
      </w:r>
      <w:r w:rsidR="00DA00DC">
        <w:t>vous voyez bien que j</w:t>
      </w:r>
      <w:r>
        <w:t>’</w:t>
      </w:r>
      <w:r w:rsidR="00DA00DC">
        <w:t>ai quelque chose à vous dire</w:t>
      </w:r>
      <w:r>
        <w:t xml:space="preserve">… </w:t>
      </w:r>
      <w:r w:rsidR="00DA00DC">
        <w:t>Quelque chose</w:t>
      </w:r>
      <w:r>
        <w:t xml:space="preserve">, </w:t>
      </w:r>
      <w:r w:rsidR="00DA00DC">
        <w:t>enfin</w:t>
      </w:r>
      <w:r>
        <w:t xml:space="preserve"> ! </w:t>
      </w:r>
      <w:r w:rsidR="00DA00DC">
        <w:t>Écoutez-moi</w:t>
      </w:r>
      <w:r>
        <w:t xml:space="preserve"> ! </w:t>
      </w:r>
      <w:r w:rsidR="00DA00DC">
        <w:t>Vous étiez là</w:t>
      </w:r>
      <w:r>
        <w:t xml:space="preserve">, </w:t>
      </w:r>
      <w:r w:rsidR="00DA00DC">
        <w:t>ce matin</w:t>
      </w:r>
      <w:r>
        <w:t xml:space="preserve">, </w:t>
      </w:r>
      <w:r w:rsidR="00DA00DC">
        <w:t>à son téléphone</w:t>
      </w:r>
      <w:r>
        <w:t xml:space="preserve">. </w:t>
      </w:r>
      <w:r w:rsidR="00DA00DC">
        <w:t>Alors</w:t>
      </w:r>
      <w:r>
        <w:t xml:space="preserve">, </w:t>
      </w:r>
      <w:r w:rsidR="00DA00DC">
        <w:t>vous savez</w:t>
      </w:r>
      <w:r>
        <w:t xml:space="preserve">… </w:t>
      </w:r>
      <w:r w:rsidR="00DA00DC">
        <w:t>Elle-même a dû vous le dire</w:t>
      </w:r>
      <w:r>
        <w:t xml:space="preserve">, </w:t>
      </w:r>
      <w:r w:rsidR="00DA00DC">
        <w:t>que je ne parle jamais en vain</w:t>
      </w:r>
      <w:r>
        <w:t xml:space="preserve">. </w:t>
      </w:r>
      <w:r w:rsidR="00DA00DC">
        <w:t>Vous savez aussi</w:t>
      </w:r>
      <w:r>
        <w:t xml:space="preserve">, </w:t>
      </w:r>
      <w:r w:rsidR="00DA00DC">
        <w:t>et cela je le jure sur mon âme</w:t>
      </w:r>
      <w:r>
        <w:t xml:space="preserve">, </w:t>
      </w:r>
      <w:r w:rsidR="00DA00DC">
        <w:t>que le pire malheur qui pourrait lui arriver</w:t>
      </w:r>
      <w:r>
        <w:t xml:space="preserve">, </w:t>
      </w:r>
      <w:r w:rsidR="00DA00DC">
        <w:t>à elle</w:t>
      </w:r>
      <w:r>
        <w:t xml:space="preserve">, </w:t>
      </w:r>
      <w:r w:rsidR="00DA00DC">
        <w:t>serait qu</w:t>
      </w:r>
      <w:r>
        <w:t>’</w:t>
      </w:r>
      <w:r w:rsidR="00DA00DC">
        <w:t>il m</w:t>
      </w:r>
      <w:r>
        <w:t>’</w:t>
      </w:r>
      <w:r w:rsidR="00DA00DC">
        <w:t>en arrivât un</w:t>
      </w:r>
      <w:r>
        <w:t xml:space="preserve">, </w:t>
      </w:r>
      <w:r w:rsidR="00DA00DC">
        <w:t>à moi</w:t>
      </w:r>
      <w:r>
        <w:t xml:space="preserve">. </w:t>
      </w:r>
      <w:r w:rsidR="00DA00DC">
        <w:t>Alors</w:t>
      </w:r>
      <w:r>
        <w:t xml:space="preserve">, </w:t>
      </w:r>
      <w:r w:rsidR="00DA00DC">
        <w:t>apprenez-le</w:t>
      </w:r>
      <w:r>
        <w:t xml:space="preserve">, </w:t>
      </w:r>
      <w:r w:rsidR="00DA00DC">
        <w:t>toutes mes précautions sont prises</w:t>
      </w:r>
      <w:r>
        <w:t xml:space="preserve">, </w:t>
      </w:r>
      <w:r w:rsidR="00DA00DC">
        <w:t>bien prises</w:t>
      </w:r>
      <w:r>
        <w:t xml:space="preserve">. </w:t>
      </w:r>
      <w:r w:rsidR="00DA00DC">
        <w:t>Pas dans quatre jours</w:t>
      </w:r>
      <w:r>
        <w:t xml:space="preserve">, </w:t>
      </w:r>
      <w:r w:rsidR="00DA00DC">
        <w:t>pas dans trois</w:t>
      </w:r>
      <w:r>
        <w:t xml:space="preserve">, </w:t>
      </w:r>
      <w:r w:rsidR="00DA00DC">
        <w:t>pas dans deux</w:t>
      </w:r>
      <w:r>
        <w:t xml:space="preserve">, </w:t>
      </w:r>
      <w:r w:rsidR="00DA00DC">
        <w:t>mais dès demain</w:t>
      </w:r>
      <w:r>
        <w:t xml:space="preserve">, </w:t>
      </w:r>
      <w:r w:rsidR="00DA00DC">
        <w:t>son amant saura</w:t>
      </w:r>
      <w:r>
        <w:t>… »</w:t>
      </w:r>
    </w:p>
    <w:p w14:paraId="14DB1A1E" w14:textId="77777777" w:rsidR="00DD1C38" w:rsidRDefault="00DA00DC" w:rsidP="00DA00DC">
      <w:r>
        <w:lastRenderedPageBreak/>
        <w:t>Hélas</w:t>
      </w:r>
      <w:r w:rsidR="00DD1C38">
        <w:t xml:space="preserve"> ! </w:t>
      </w:r>
      <w:r>
        <w:t>cette phrase-là</w:t>
      </w:r>
      <w:r w:rsidR="00DD1C38">
        <w:t xml:space="preserve">, </w:t>
      </w:r>
      <w:r>
        <w:t xml:space="preserve">Youri </w:t>
      </w:r>
      <w:proofErr w:type="spellStart"/>
      <w:r>
        <w:t>Becharra</w:t>
      </w:r>
      <w:proofErr w:type="spellEnd"/>
      <w:r>
        <w:t xml:space="preserve"> ne devait jamais l</w:t>
      </w:r>
      <w:r w:rsidR="00DD1C38">
        <w:t>’</w:t>
      </w:r>
      <w:r>
        <w:t>achever</w:t>
      </w:r>
      <w:r w:rsidR="00DD1C38">
        <w:t xml:space="preserve">, </w:t>
      </w:r>
      <w:r>
        <w:t>non plus d</w:t>
      </w:r>
      <w:r w:rsidR="00DD1C38">
        <w:t>’</w:t>
      </w:r>
      <w:r>
        <w:t>ailleurs qu</w:t>
      </w:r>
      <w:r w:rsidR="00DD1C38">
        <w:t>’</w:t>
      </w:r>
      <w:r>
        <w:t>aucune autre</w:t>
      </w:r>
      <w:r w:rsidR="00DD1C38">
        <w:t xml:space="preserve">. </w:t>
      </w:r>
      <w:r>
        <w:t>Si l</w:t>
      </w:r>
      <w:r w:rsidR="00DD1C38">
        <w:t>’</w:t>
      </w:r>
      <w:r>
        <w:t>on tient à comprendre pourquoi</w:t>
      </w:r>
      <w:r w:rsidR="00DD1C38">
        <w:t xml:space="preserve">, </w:t>
      </w:r>
      <w:r>
        <w:t>il convient de revenir sur le début de cette scène</w:t>
      </w:r>
      <w:r w:rsidR="00DD1C38">
        <w:t xml:space="preserve">. </w:t>
      </w:r>
      <w:r>
        <w:t>Subitement</w:t>
      </w:r>
      <w:r w:rsidR="00DD1C38">
        <w:t xml:space="preserve">, </w:t>
      </w:r>
      <w:r>
        <w:t>Roche</w:t>
      </w:r>
      <w:r w:rsidR="00DD1C38">
        <w:t xml:space="preserve">, </w:t>
      </w:r>
      <w:r>
        <w:t>le pressant toujours</w:t>
      </w:r>
      <w:r w:rsidR="00DD1C38">
        <w:t xml:space="preserve">, </w:t>
      </w:r>
      <w:r>
        <w:t>se murmura</w:t>
      </w:r>
      <w:r w:rsidR="00DD1C38">
        <w:t> : « </w:t>
      </w:r>
      <w:r>
        <w:t>Il va tomber</w:t>
      </w:r>
      <w:r w:rsidR="00DD1C38">
        <w:t xml:space="preserve"> ! </w:t>
      </w:r>
      <w:r>
        <w:t>Attention</w:t>
      </w:r>
      <w:r w:rsidR="00DD1C38">
        <w:t xml:space="preserve">, </w:t>
      </w:r>
      <w:r>
        <w:t>donc</w:t>
      </w:r>
      <w:r w:rsidR="00DD1C38">
        <w:t xml:space="preserve">, </w:t>
      </w:r>
      <w:r>
        <w:t>espèce de fou</w:t>
      </w:r>
      <w:r w:rsidR="00DD1C38">
        <w:t> ! »</w:t>
      </w:r>
      <w:r>
        <w:t xml:space="preserve"> Il venait d</w:t>
      </w:r>
      <w:r w:rsidR="00DD1C38">
        <w:t>’</w:t>
      </w:r>
      <w:r>
        <w:t>apercevoir quoi</w:t>
      </w:r>
      <w:r w:rsidR="00DD1C38">
        <w:t xml:space="preserve"> ? </w:t>
      </w:r>
      <w:r>
        <w:t>Tout simplement</w:t>
      </w:r>
      <w:r w:rsidR="00DD1C38">
        <w:t xml:space="preserve">, </w:t>
      </w:r>
      <w:r>
        <w:t>à quelques pas</w:t>
      </w:r>
      <w:r w:rsidR="00DD1C38">
        <w:t xml:space="preserve">, </w:t>
      </w:r>
      <w:r>
        <w:t>à l</w:t>
      </w:r>
      <w:r w:rsidR="00DD1C38">
        <w:t>’</w:t>
      </w:r>
      <w:r>
        <w:t xml:space="preserve">endroit vers lequel continuait à reculer </w:t>
      </w:r>
      <w:proofErr w:type="spellStart"/>
      <w:r>
        <w:t>Becharra</w:t>
      </w:r>
      <w:proofErr w:type="spellEnd"/>
      <w:r w:rsidR="00DD1C38">
        <w:t xml:space="preserve">, </w:t>
      </w:r>
      <w:r>
        <w:t>cette espèce de crevasse béante</w:t>
      </w:r>
      <w:r w:rsidR="00DD1C38">
        <w:t xml:space="preserve">, </w:t>
      </w:r>
      <w:r>
        <w:t>le trou au milieu du béton dans lequel il avait la veille</w:t>
      </w:r>
      <w:r w:rsidR="00DD1C38">
        <w:t xml:space="preserve">, </w:t>
      </w:r>
      <w:r>
        <w:t>à pareille heure</w:t>
      </w:r>
      <w:r w:rsidR="00DD1C38">
        <w:t xml:space="preserve">, </w:t>
      </w:r>
      <w:r>
        <w:t>lui-même manqué de se laisser choir</w:t>
      </w:r>
      <w:r w:rsidR="00DD1C38">
        <w:t xml:space="preserve">. </w:t>
      </w:r>
      <w:r>
        <w:t xml:space="preserve">Que </w:t>
      </w:r>
      <w:proofErr w:type="spellStart"/>
      <w:r>
        <w:t>Becharra</w:t>
      </w:r>
      <w:proofErr w:type="spellEnd"/>
      <w:r>
        <w:t xml:space="preserve"> dans son affolement reculât encore quelque peu</w:t>
      </w:r>
      <w:r w:rsidR="00DD1C38">
        <w:t xml:space="preserve">, </w:t>
      </w:r>
      <w:r>
        <w:t>et il était certain que c</w:t>
      </w:r>
      <w:r w:rsidR="00DD1C38">
        <w:t>’</w:t>
      </w:r>
      <w:r>
        <w:t>en était fait de lui</w:t>
      </w:r>
      <w:r w:rsidR="00DD1C38">
        <w:t xml:space="preserve">. </w:t>
      </w:r>
      <w:r>
        <w:t>Roche comprenait cela d</w:t>
      </w:r>
      <w:r w:rsidR="00DD1C38">
        <w:t>’</w:t>
      </w:r>
      <w:r>
        <w:t>une façon aussi inéluctable que</w:t>
      </w:r>
      <w:r w:rsidR="00DD1C38">
        <w:t xml:space="preserve">, </w:t>
      </w:r>
      <w:r>
        <w:t>sur une horloge</w:t>
      </w:r>
      <w:r w:rsidR="00DD1C38">
        <w:t xml:space="preserve">, </w:t>
      </w:r>
      <w:r>
        <w:t>on sent les aiguilles avancer</w:t>
      </w:r>
      <w:r w:rsidR="00DD1C38">
        <w:t xml:space="preserve">. </w:t>
      </w:r>
      <w:r>
        <w:t>Pas une seconde</w:t>
      </w:r>
      <w:r w:rsidR="00DD1C38">
        <w:t xml:space="preserve">, </w:t>
      </w:r>
      <w:r>
        <w:t>cependant</w:t>
      </w:r>
      <w:r w:rsidR="00DD1C38">
        <w:t xml:space="preserve">, </w:t>
      </w:r>
      <w:r>
        <w:t>il ne ralentit sa pression</w:t>
      </w:r>
      <w:r w:rsidR="00DD1C38">
        <w:t xml:space="preserve">. </w:t>
      </w:r>
      <w:r>
        <w:t>Et puis après</w:t>
      </w:r>
      <w:r w:rsidR="00DD1C38">
        <w:t xml:space="preserve">, </w:t>
      </w:r>
      <w:r>
        <w:t xml:space="preserve">si </w:t>
      </w:r>
      <w:proofErr w:type="spellStart"/>
      <w:r>
        <w:t>Becharra</w:t>
      </w:r>
      <w:proofErr w:type="spellEnd"/>
      <w:r>
        <w:t xml:space="preserve"> tombait</w:t>
      </w:r>
      <w:r w:rsidR="00DD1C38">
        <w:t xml:space="preserve">, </w:t>
      </w:r>
      <w:r>
        <w:t>qu</w:t>
      </w:r>
      <w:r w:rsidR="00DD1C38">
        <w:t>’</w:t>
      </w:r>
      <w:r>
        <w:t>est-ce que ça ferait</w:t>
      </w:r>
      <w:r w:rsidR="00DD1C38">
        <w:t xml:space="preserve">, </w:t>
      </w:r>
      <w:r>
        <w:t>qu</w:t>
      </w:r>
      <w:r w:rsidR="00DD1C38">
        <w:t>’</w:t>
      </w:r>
      <w:r>
        <w:t>arriverait-il</w:t>
      </w:r>
      <w:r w:rsidR="00DD1C38">
        <w:t> ?</w:t>
      </w:r>
    </w:p>
    <w:p w14:paraId="077577BD" w14:textId="77777777" w:rsidR="00DD1C38" w:rsidRDefault="00DA00DC" w:rsidP="00DA00DC">
      <w:r>
        <w:t>S</w:t>
      </w:r>
      <w:r w:rsidR="00DD1C38">
        <w:t>’</w:t>
      </w:r>
      <w:r>
        <w:t>il tombait</w:t>
      </w:r>
      <w:r w:rsidR="00DD1C38">
        <w:t xml:space="preserve">, </w:t>
      </w:r>
      <w:r>
        <w:t>ainsi que cela</w:t>
      </w:r>
      <w:r w:rsidR="00DD1C38">
        <w:t xml:space="preserve">, </w:t>
      </w:r>
      <w:r>
        <w:t>d</w:t>
      </w:r>
      <w:r w:rsidR="00DD1C38">
        <w:t>’</w:t>
      </w:r>
      <w:r>
        <w:t>un instant à l</w:t>
      </w:r>
      <w:r w:rsidR="00DD1C38">
        <w:t>’</w:t>
      </w:r>
      <w:r>
        <w:t>autre</w:t>
      </w:r>
      <w:r w:rsidR="00DD1C38">
        <w:t xml:space="preserve">, </w:t>
      </w:r>
      <w:r>
        <w:t>n</w:t>
      </w:r>
      <w:r w:rsidR="00DD1C38">
        <w:t>’</w:t>
      </w:r>
      <w:r>
        <w:t>allait pas manquer de se produire</w:t>
      </w:r>
      <w:r w:rsidR="00DD1C38">
        <w:t xml:space="preserve">, </w:t>
      </w:r>
      <w:r>
        <w:t>eh bien</w:t>
      </w:r>
      <w:r w:rsidR="00DD1C38">
        <w:t xml:space="preserve">, </w:t>
      </w:r>
      <w:r>
        <w:t>mon Dieu</w:t>
      </w:r>
      <w:r w:rsidR="00DD1C38">
        <w:t xml:space="preserve">, </w:t>
      </w:r>
      <w:r>
        <w:t>voilà ce qui arriverait</w:t>
      </w:r>
      <w:r w:rsidR="00DD1C38">
        <w:t xml:space="preserve">, </w:t>
      </w:r>
      <w:r>
        <w:t>nécessairement</w:t>
      </w:r>
      <w:r w:rsidR="00DD1C38">
        <w:t xml:space="preserve">. </w:t>
      </w:r>
      <w:r>
        <w:t>Il n</w:t>
      </w:r>
      <w:r w:rsidR="00DD1C38">
        <w:t>’</w:t>
      </w:r>
      <w:r>
        <w:t>était pas homme</w:t>
      </w:r>
      <w:r w:rsidR="00DD1C38">
        <w:t xml:space="preserve">, </w:t>
      </w:r>
      <w:r>
        <w:t>comme il disait</w:t>
      </w:r>
      <w:r w:rsidR="00DD1C38">
        <w:t xml:space="preserve">, </w:t>
      </w:r>
      <w:r>
        <w:t>à n</w:t>
      </w:r>
      <w:r w:rsidR="00DD1C38">
        <w:t>’</w:t>
      </w:r>
      <w:r>
        <w:t>avoir pas pris ses précautions</w:t>
      </w:r>
      <w:r w:rsidR="00DD1C38">
        <w:t xml:space="preserve">. </w:t>
      </w:r>
      <w:r>
        <w:t>S</w:t>
      </w:r>
      <w:r w:rsidR="00DD1C38">
        <w:t>’</w:t>
      </w:r>
      <w:r>
        <w:t>il tombait</w:t>
      </w:r>
      <w:r w:rsidR="00DD1C38">
        <w:t xml:space="preserve">, </w:t>
      </w:r>
      <w:r>
        <w:t>eh bien</w:t>
      </w:r>
      <w:r w:rsidR="00DD1C38">
        <w:t xml:space="preserve">, </w:t>
      </w:r>
      <w:r>
        <w:t>Ménétrier saurait</w:t>
      </w:r>
      <w:r w:rsidR="00DD1C38">
        <w:t xml:space="preserve">. </w:t>
      </w:r>
      <w:r>
        <w:t>Et puis après</w:t>
      </w:r>
      <w:r w:rsidR="00DD1C38">
        <w:t xml:space="preserve"> ? </w:t>
      </w:r>
      <w:r>
        <w:t>Il savait bien</w:t>
      </w:r>
      <w:r w:rsidR="00DD1C38">
        <w:t xml:space="preserve">, </w:t>
      </w:r>
      <w:r>
        <w:t>lui</w:t>
      </w:r>
      <w:r w:rsidR="00DD1C38">
        <w:t xml:space="preserve">, </w:t>
      </w:r>
      <w:r>
        <w:t>Roche</w:t>
      </w:r>
      <w:r w:rsidR="00DD1C38">
        <w:t xml:space="preserve"> ! </w:t>
      </w:r>
      <w:r>
        <w:t>Oui</w:t>
      </w:r>
      <w:r w:rsidR="00DD1C38">
        <w:t xml:space="preserve">, </w:t>
      </w:r>
      <w:r>
        <w:t>mais voilà</w:t>
      </w:r>
      <w:r w:rsidR="00DD1C38">
        <w:t xml:space="preserve">, </w:t>
      </w:r>
      <w:r>
        <w:t>c</w:t>
      </w:r>
      <w:r w:rsidR="00DD1C38">
        <w:t>’</w:t>
      </w:r>
      <w:r>
        <w:t>était la question</w:t>
      </w:r>
      <w:r w:rsidR="00DD1C38">
        <w:t xml:space="preserve">, </w:t>
      </w:r>
      <w:r>
        <w:t>on en avait assez débattu depuis la veille</w:t>
      </w:r>
      <w:r w:rsidR="00DD1C38">
        <w:t xml:space="preserve"> : </w:t>
      </w:r>
      <w:r>
        <w:t>Ménétrier sachant</w:t>
      </w:r>
      <w:r w:rsidR="00DD1C38">
        <w:t xml:space="preserve">, </w:t>
      </w:r>
      <w:r>
        <w:t>il n</w:t>
      </w:r>
      <w:r w:rsidR="00DD1C38">
        <w:t>’</w:t>
      </w:r>
      <w:r>
        <w:t>admettrait pas</w:t>
      </w:r>
      <w:r w:rsidR="00DD1C38">
        <w:t xml:space="preserve">, </w:t>
      </w:r>
      <w:r>
        <w:t>ne pardonnerait pas</w:t>
      </w:r>
      <w:r w:rsidR="00DD1C38">
        <w:t xml:space="preserve">… </w:t>
      </w:r>
      <w:r>
        <w:t>C</w:t>
      </w:r>
      <w:r w:rsidR="00DD1C38">
        <w:t>’</w:t>
      </w:r>
      <w:r>
        <w:t xml:space="preserve">en serait fini de son amour pour </w:t>
      </w:r>
      <w:proofErr w:type="spellStart"/>
      <w:r>
        <w:t>Armène</w:t>
      </w:r>
      <w:proofErr w:type="spellEnd"/>
      <w:r w:rsidR="00DD1C38">
        <w:t xml:space="preserve">. </w:t>
      </w:r>
      <w:r>
        <w:t>Et puis après</w:t>
      </w:r>
      <w:r w:rsidR="00DD1C38">
        <w:t xml:space="preserve"> ? </w:t>
      </w:r>
      <w:r>
        <w:t>Le beau malheur</w:t>
      </w:r>
      <w:r w:rsidR="00DD1C38">
        <w:t xml:space="preserve">, </w:t>
      </w:r>
      <w:r>
        <w:t>en y réfléchissant</w:t>
      </w:r>
      <w:r w:rsidR="00DD1C38">
        <w:t> !</w:t>
      </w:r>
    </w:p>
    <w:p w14:paraId="6B6807AE" w14:textId="3485AE1E" w:rsidR="00DA00DC" w:rsidRDefault="00DA00DC" w:rsidP="00DA00DC"/>
    <w:p w14:paraId="6D152BD5" w14:textId="77777777" w:rsidR="00DD1C38" w:rsidRDefault="00DA00DC" w:rsidP="00DA00DC">
      <w:proofErr w:type="spellStart"/>
      <w:r>
        <w:t>Becharra</w:t>
      </w:r>
      <w:proofErr w:type="spellEnd"/>
      <w:r>
        <w:t xml:space="preserve"> continuait à reculer</w:t>
      </w:r>
      <w:r w:rsidR="00DD1C38">
        <w:t xml:space="preserve">, </w:t>
      </w:r>
      <w:r>
        <w:t>Roche à avancer</w:t>
      </w:r>
      <w:r w:rsidR="00DD1C38">
        <w:t xml:space="preserve">. </w:t>
      </w:r>
      <w:r>
        <w:t>Il ne faut pas croire que tout le raisonnement qui précède ait été dans sa tête aussi clair qu</w:t>
      </w:r>
      <w:r w:rsidR="00DD1C38">
        <w:t>’</w:t>
      </w:r>
      <w:r>
        <w:t>il vient d</w:t>
      </w:r>
      <w:r w:rsidR="00DD1C38">
        <w:t>’</w:t>
      </w:r>
      <w:r>
        <w:t>être cité</w:t>
      </w:r>
      <w:r w:rsidR="00DD1C38">
        <w:t xml:space="preserve">. </w:t>
      </w:r>
      <w:r>
        <w:t>Quand on pense que les juges criminels exigent de nous l</w:t>
      </w:r>
      <w:r w:rsidR="00DD1C38">
        <w:t>’</w:t>
      </w:r>
      <w:r>
        <w:t>ordre exact dans lequel se sont déroulées nos pensées</w:t>
      </w:r>
      <w:r w:rsidR="00DD1C38">
        <w:t xml:space="preserve"> ! </w:t>
      </w:r>
      <w:r>
        <w:t>C</w:t>
      </w:r>
      <w:r w:rsidR="00DD1C38">
        <w:t>’</w:t>
      </w:r>
      <w:r>
        <w:t>est ce qu</w:t>
      </w:r>
      <w:r w:rsidR="00DD1C38">
        <w:t>’</w:t>
      </w:r>
      <w:r>
        <w:t>ils appellent ensuite béatement la préméditation</w:t>
      </w:r>
      <w:r w:rsidR="00DD1C38">
        <w:t xml:space="preserve">. </w:t>
      </w:r>
      <w:r>
        <w:t>Lui</w:t>
      </w:r>
      <w:r w:rsidR="00DD1C38">
        <w:t xml:space="preserve">, </w:t>
      </w:r>
      <w:r>
        <w:t>Roche</w:t>
      </w:r>
      <w:r w:rsidR="00DD1C38">
        <w:t xml:space="preserve">, </w:t>
      </w:r>
      <w:r>
        <w:t>qui n</w:t>
      </w:r>
      <w:r w:rsidR="00DD1C38">
        <w:t>’</w:t>
      </w:r>
      <w:r>
        <w:t xml:space="preserve">était </w:t>
      </w:r>
      <w:r>
        <w:lastRenderedPageBreak/>
        <w:t>pourtant ni plus bête</w:t>
      </w:r>
      <w:r w:rsidR="00DD1C38">
        <w:t xml:space="preserve">, </w:t>
      </w:r>
      <w:r>
        <w:t>ni plus canaille qu</w:t>
      </w:r>
      <w:r w:rsidR="00DD1C38">
        <w:t>’</w:t>
      </w:r>
      <w:r>
        <w:t>un autre</w:t>
      </w:r>
      <w:r w:rsidR="00DD1C38">
        <w:t xml:space="preserve">, </w:t>
      </w:r>
      <w:r>
        <w:t>il ne savait pas</w:t>
      </w:r>
      <w:r w:rsidR="00DD1C38">
        <w:t xml:space="preserve">, </w:t>
      </w:r>
      <w:r>
        <w:t>il ne savait rien</w:t>
      </w:r>
      <w:r w:rsidR="00DD1C38">
        <w:t xml:space="preserve">. </w:t>
      </w:r>
      <w:r>
        <w:t>Plus tard</w:t>
      </w:r>
      <w:r w:rsidR="00DD1C38">
        <w:t xml:space="preserve">, </w:t>
      </w:r>
      <w:r>
        <w:t>il devait ne se souvenir que d</w:t>
      </w:r>
      <w:r w:rsidR="00DD1C38">
        <w:t>’</w:t>
      </w:r>
      <w:r>
        <w:t>une chose</w:t>
      </w:r>
      <w:r w:rsidR="00DD1C38">
        <w:t xml:space="preserve"> : </w:t>
      </w:r>
      <w:r>
        <w:t>qu</w:t>
      </w:r>
      <w:r w:rsidR="00DD1C38">
        <w:t>’</w:t>
      </w:r>
      <w:r>
        <w:t>avançant toujours</w:t>
      </w:r>
      <w:r w:rsidR="00DD1C38">
        <w:t xml:space="preserve">, </w:t>
      </w:r>
      <w:r>
        <w:t>subitement</w:t>
      </w:r>
      <w:r w:rsidR="00DD1C38">
        <w:t xml:space="preserve">, </w:t>
      </w:r>
      <w:r>
        <w:t>il ne vit plus rien</w:t>
      </w:r>
      <w:r w:rsidR="00DD1C38">
        <w:t>.</w:t>
      </w:r>
    </w:p>
    <w:p w14:paraId="203297AC" w14:textId="407F4209" w:rsidR="00DA00DC" w:rsidRDefault="00DA00DC" w:rsidP="00DD1C38">
      <w:pPr>
        <w:pStyle w:val="Titre1"/>
        <w:numPr>
          <w:ilvl w:val="0"/>
          <w:numId w:val="16"/>
        </w:numPr>
        <w:ind w:firstLine="0"/>
      </w:pPr>
      <w:bookmarkStart w:id="41" w:name="__RefHeading___Toc367651730"/>
      <w:bookmarkStart w:id="42" w:name="_Toc194342883"/>
      <w:bookmarkEnd w:id="41"/>
      <w:r>
        <w:lastRenderedPageBreak/>
        <w:t>XX</w:t>
      </w:r>
      <w:bookmarkEnd w:id="42"/>
    </w:p>
    <w:p w14:paraId="7EF99BCA" w14:textId="77777777" w:rsidR="00DD1C38" w:rsidRDefault="00DA00DC" w:rsidP="00DA00DC">
      <w:r>
        <w:t>Roche ne se rappelait pas avoir jamais aussi bien dormi</w:t>
      </w:r>
      <w:r w:rsidR="00DD1C38">
        <w:t xml:space="preserve">. </w:t>
      </w:r>
      <w:r>
        <w:t>Il se réveilla tard</w:t>
      </w:r>
      <w:r w:rsidR="00DD1C38">
        <w:t xml:space="preserve">, </w:t>
      </w:r>
      <w:r>
        <w:t>très tard</w:t>
      </w:r>
      <w:r w:rsidR="00DD1C38">
        <w:t xml:space="preserve">, </w:t>
      </w:r>
      <w:r>
        <w:t>même</w:t>
      </w:r>
      <w:r w:rsidR="00DD1C38">
        <w:t xml:space="preserve">, </w:t>
      </w:r>
      <w:r>
        <w:t>vers huit heures</w:t>
      </w:r>
      <w:r w:rsidR="00DD1C38">
        <w:t xml:space="preserve">. </w:t>
      </w:r>
      <w:r>
        <w:t>Immédiatement</w:t>
      </w:r>
      <w:r w:rsidR="00DD1C38">
        <w:t xml:space="preserve">, </w:t>
      </w:r>
      <w:r>
        <w:t>il revécut les événements de la veille</w:t>
      </w:r>
      <w:r w:rsidR="00DD1C38">
        <w:t xml:space="preserve">. </w:t>
      </w:r>
      <w:r>
        <w:t>Son horizon</w:t>
      </w:r>
      <w:r w:rsidR="00DD1C38">
        <w:t xml:space="preserve">, </w:t>
      </w:r>
      <w:r>
        <w:t>à son grand étonnement</w:t>
      </w:r>
      <w:r w:rsidR="00DD1C38">
        <w:t xml:space="preserve">, </w:t>
      </w:r>
      <w:r>
        <w:t>et aussi un peu à sa honte</w:t>
      </w:r>
      <w:r w:rsidR="00DD1C38">
        <w:t xml:space="preserve">, </w:t>
      </w:r>
      <w:r>
        <w:t>ne s</w:t>
      </w:r>
      <w:r w:rsidR="00DD1C38">
        <w:t>’</w:t>
      </w:r>
      <w:r>
        <w:t>en trouva pas assombri</w:t>
      </w:r>
      <w:r w:rsidR="00DD1C38">
        <w:t>.</w:t>
      </w:r>
    </w:p>
    <w:p w14:paraId="02DC832E" w14:textId="77777777" w:rsidR="00DD1C38" w:rsidRDefault="00DA00DC" w:rsidP="00DA00DC">
      <w:r>
        <w:t>Il avait tout de même autre chose à faire qu</w:t>
      </w:r>
      <w:r w:rsidR="00DD1C38">
        <w:t>’</w:t>
      </w:r>
      <w:r>
        <w:t>à rester à paresser dans son lit</w:t>
      </w:r>
      <w:r w:rsidR="00DD1C38">
        <w:t xml:space="preserve">. </w:t>
      </w:r>
      <w:r>
        <w:t>Quelle splendide matinée de Pâques</w:t>
      </w:r>
      <w:r w:rsidR="00DD1C38">
        <w:t xml:space="preserve">, </w:t>
      </w:r>
      <w:r>
        <w:t>d</w:t>
      </w:r>
      <w:r w:rsidR="00DD1C38">
        <w:t>’</w:t>
      </w:r>
      <w:r>
        <w:t>ailleurs</w:t>
      </w:r>
      <w:r w:rsidR="00DD1C38">
        <w:t xml:space="preserve"> ! </w:t>
      </w:r>
      <w:r>
        <w:t>Le soleil rayonnait dans toute la maison</w:t>
      </w:r>
      <w:r w:rsidR="00DD1C38">
        <w:t xml:space="preserve">. </w:t>
      </w:r>
      <w:r>
        <w:t>Il se leva</w:t>
      </w:r>
      <w:r w:rsidR="00DD1C38">
        <w:t xml:space="preserve">, </w:t>
      </w:r>
      <w:r>
        <w:t>se rasa en sifflotant</w:t>
      </w:r>
      <w:r w:rsidR="00DD1C38">
        <w:t xml:space="preserve">, </w:t>
      </w:r>
      <w:r>
        <w:t>s</w:t>
      </w:r>
      <w:r w:rsidR="00DD1C38">
        <w:t>’</w:t>
      </w:r>
      <w:r>
        <w:t>habilla</w:t>
      </w:r>
      <w:r w:rsidR="00DD1C38">
        <w:t xml:space="preserve">. </w:t>
      </w:r>
      <w:r>
        <w:t>En même temps</w:t>
      </w:r>
      <w:r w:rsidR="00DD1C38">
        <w:t xml:space="preserve">, </w:t>
      </w:r>
      <w:r>
        <w:t>il dressait le bilan de la journée précédente</w:t>
      </w:r>
      <w:r w:rsidR="00DD1C38">
        <w:t xml:space="preserve">. </w:t>
      </w:r>
      <w:r>
        <w:t>Il avait beau faire</w:t>
      </w:r>
      <w:r w:rsidR="00DD1C38">
        <w:t xml:space="preserve">, </w:t>
      </w:r>
      <w:r>
        <w:t>il n</w:t>
      </w:r>
      <w:r w:rsidR="00DD1C38">
        <w:t>’</w:t>
      </w:r>
      <w:r>
        <w:t>arrivait pas à s</w:t>
      </w:r>
      <w:r w:rsidR="00DD1C38">
        <w:t>’</w:t>
      </w:r>
      <w:r>
        <w:t>émouvoir des incidents qui l</w:t>
      </w:r>
      <w:r w:rsidR="00DD1C38">
        <w:t>’</w:t>
      </w:r>
      <w:r>
        <w:t>avaient marquée</w:t>
      </w:r>
      <w:r w:rsidR="00DD1C38">
        <w:t xml:space="preserve">. </w:t>
      </w:r>
      <w:r>
        <w:t>Finalement</w:t>
      </w:r>
      <w:r w:rsidR="00DD1C38">
        <w:t xml:space="preserve">, </w:t>
      </w:r>
      <w:r>
        <w:t>il était tombé d</w:t>
      </w:r>
      <w:r w:rsidR="00DD1C38">
        <w:t>’</w:t>
      </w:r>
      <w:r>
        <w:t>accord avec lui-même pour admettre que</w:t>
      </w:r>
      <w:r w:rsidR="00DD1C38">
        <w:t xml:space="preserve">, </w:t>
      </w:r>
      <w:r>
        <w:t>même s</w:t>
      </w:r>
      <w:r w:rsidR="00DD1C38">
        <w:t>’</w:t>
      </w:r>
      <w:r>
        <w:t>il en avait eu le pouvoir</w:t>
      </w:r>
      <w:r w:rsidR="00DD1C38">
        <w:t xml:space="preserve">, </w:t>
      </w:r>
      <w:r>
        <w:t>il n</w:t>
      </w:r>
      <w:r w:rsidR="00DD1C38">
        <w:t>’</w:t>
      </w:r>
      <w:r>
        <w:t xml:space="preserve">y aurait pas changé un </w:t>
      </w:r>
      <w:r>
        <w:rPr>
          <w:i/>
          <w:iCs/>
        </w:rPr>
        <w:t>iota</w:t>
      </w:r>
      <w:r w:rsidR="00DD1C38">
        <w:t>.</w:t>
      </w:r>
    </w:p>
    <w:p w14:paraId="215744BA" w14:textId="77777777" w:rsidR="00DD1C38" w:rsidRDefault="00DA00DC" w:rsidP="00DA00DC">
      <w:r>
        <w:t>La veille</w:t>
      </w:r>
      <w:r w:rsidR="00DD1C38">
        <w:t xml:space="preserve">, </w:t>
      </w:r>
      <w:r>
        <w:t>donc</w:t>
      </w:r>
      <w:r w:rsidR="00DD1C38">
        <w:t xml:space="preserve">, </w:t>
      </w:r>
      <w:r>
        <w:t>vers neuf heures du soir</w:t>
      </w:r>
      <w:r w:rsidR="00DD1C38">
        <w:t xml:space="preserve">, </w:t>
      </w:r>
      <w:r>
        <w:t>dans la salle à manger</w:t>
      </w:r>
      <w:r w:rsidR="00DD1C38">
        <w:t xml:space="preserve">, </w:t>
      </w:r>
      <w:r>
        <w:t>il était en train de lire les journaux de Paris qui venaient d</w:t>
      </w:r>
      <w:r w:rsidR="00DD1C38">
        <w:t>’</w:t>
      </w:r>
      <w:r>
        <w:t>arriver</w:t>
      </w:r>
      <w:r w:rsidR="00DD1C38">
        <w:t xml:space="preserve">. </w:t>
      </w:r>
      <w:r>
        <w:t>Ainsi qu</w:t>
      </w:r>
      <w:r w:rsidR="00DD1C38">
        <w:t>’</w:t>
      </w:r>
      <w:r>
        <w:t>il le lui avait fait prévoir</w:t>
      </w:r>
      <w:r w:rsidR="00DD1C38">
        <w:t xml:space="preserve">, </w:t>
      </w:r>
      <w:r>
        <w:t>Casella n</w:t>
      </w:r>
      <w:r w:rsidR="00DD1C38">
        <w:t>’</w:t>
      </w:r>
      <w:r>
        <w:t>était pas encore de retour</w:t>
      </w:r>
      <w:r w:rsidR="00DD1C38">
        <w:t xml:space="preserve">. </w:t>
      </w:r>
      <w:r>
        <w:t>Lorsqu</w:t>
      </w:r>
      <w:r w:rsidR="00DD1C38">
        <w:t>’</w:t>
      </w:r>
      <w:r>
        <w:t>il entra</w:t>
      </w:r>
      <w:r w:rsidR="00DD1C38">
        <w:t xml:space="preserve">, </w:t>
      </w:r>
      <w:r>
        <w:t>et qu</w:t>
      </w:r>
      <w:r w:rsidR="00DD1C38">
        <w:t>’</w:t>
      </w:r>
      <w:r>
        <w:t>il l</w:t>
      </w:r>
      <w:r w:rsidR="00DD1C38">
        <w:t>’</w:t>
      </w:r>
      <w:r>
        <w:t>aperçut</w:t>
      </w:r>
      <w:r w:rsidR="00DD1C38">
        <w:t xml:space="preserve">, </w:t>
      </w:r>
      <w:r>
        <w:t>Roche lui vit réprimer un tressaillement</w:t>
      </w:r>
      <w:r w:rsidR="00DD1C38">
        <w:t>.</w:t>
      </w:r>
    </w:p>
    <w:p w14:paraId="5983B8EC" w14:textId="77777777" w:rsidR="00DD1C38" w:rsidRDefault="00DD1C38" w:rsidP="00DA00DC">
      <w:r>
        <w:t>« </w:t>
      </w:r>
      <w:r w:rsidR="00DA00DC">
        <w:t>Excuse mon retard</w:t>
      </w:r>
      <w:r>
        <w:t xml:space="preserve">. </w:t>
      </w:r>
      <w:r w:rsidR="00DA00DC">
        <w:t>Il y a longtemps que tu es là</w:t>
      </w:r>
      <w:r>
        <w:t> ?</w:t>
      </w:r>
    </w:p>
    <w:p w14:paraId="733C8A43" w14:textId="77777777" w:rsidR="00DD1C38" w:rsidRDefault="00DD1C38" w:rsidP="00DA00DC">
      <w:r>
        <w:t>— </w:t>
      </w:r>
      <w:r w:rsidR="00DA00DC">
        <w:t>Une petite heure</w:t>
      </w:r>
      <w:r>
        <w:t>.</w:t>
      </w:r>
    </w:p>
    <w:p w14:paraId="7D6FC462" w14:textId="77777777" w:rsidR="00DD1C38" w:rsidRDefault="00DD1C38" w:rsidP="00DA00DC">
      <w:r>
        <w:t>— </w:t>
      </w:r>
      <w:r w:rsidR="00DA00DC">
        <w:t>Tu es sans doute au courant de ce qui est arrivé</w:t>
      </w:r>
      <w:r>
        <w:t> ?</w:t>
      </w:r>
    </w:p>
    <w:p w14:paraId="49F7469F" w14:textId="1FEE1D57" w:rsidR="00DD1C38" w:rsidRDefault="00DD1C38" w:rsidP="00DA00DC">
      <w:r>
        <w:t>— </w:t>
      </w:r>
      <w:r w:rsidR="00DA00DC">
        <w:t>Ce qui est arrivé</w:t>
      </w:r>
      <w:r>
        <w:t xml:space="preserve"> ? </w:t>
      </w:r>
      <w:r w:rsidR="00DA00DC">
        <w:t>Ah</w:t>
      </w:r>
      <w:r>
        <w:t xml:space="preserve"> ! </w:t>
      </w:r>
      <w:r w:rsidR="00DA00DC">
        <w:t>J</w:t>
      </w:r>
      <w:r>
        <w:t>’</w:t>
      </w:r>
      <w:r w:rsidR="00DA00DC">
        <w:t>y suis</w:t>
      </w:r>
      <w:r>
        <w:t xml:space="preserve"> ! </w:t>
      </w:r>
      <w:r w:rsidR="00DA00DC">
        <w:t>La mort de ce pauvre diable</w:t>
      </w:r>
      <w:r>
        <w:t xml:space="preserve"> ? </w:t>
      </w:r>
      <w:r w:rsidR="00DA00DC">
        <w:t>Bien sûr</w:t>
      </w:r>
      <w:r>
        <w:t xml:space="preserve"> ! </w:t>
      </w:r>
      <w:r w:rsidR="00DA00DC">
        <w:t>Tout Tartous ne parle que de cela</w:t>
      </w:r>
      <w:r>
        <w:t xml:space="preserve">. </w:t>
      </w:r>
      <w:r w:rsidR="00DA00DC">
        <w:t>J</w:t>
      </w:r>
      <w:r>
        <w:t>’</w:t>
      </w:r>
      <w:r w:rsidR="00DA00DC">
        <w:t xml:space="preserve">étais chez </w:t>
      </w:r>
      <w:r>
        <w:t>M</w:t>
      </w:r>
      <w:r w:rsidRPr="00DD1C38">
        <w:rPr>
          <w:vertAlign w:val="superscript"/>
        </w:rPr>
        <w:t>me</w:t>
      </w:r>
      <w:r>
        <w:t> </w:t>
      </w:r>
      <w:proofErr w:type="spellStart"/>
      <w:r w:rsidR="00DA00DC">
        <w:t>Hadjilar</w:t>
      </w:r>
      <w:proofErr w:type="spellEnd"/>
      <w:r w:rsidR="00DA00DC">
        <w:t xml:space="preserve"> quand on est venu le lui annoncer</w:t>
      </w:r>
      <w:r>
        <w:t xml:space="preserve">. </w:t>
      </w:r>
      <w:r w:rsidR="00DA00DC">
        <w:t>Sais-tu ce que cela prouve</w:t>
      </w:r>
      <w:r>
        <w:t> ?</w:t>
      </w:r>
    </w:p>
    <w:p w14:paraId="44B0D7DA" w14:textId="77777777" w:rsidR="00DD1C38" w:rsidRDefault="00DD1C38" w:rsidP="00DA00DC">
      <w:r>
        <w:lastRenderedPageBreak/>
        <w:t>— </w:t>
      </w:r>
      <w:r w:rsidR="00DA00DC">
        <w:t>Quoi</w:t>
      </w:r>
      <w:r>
        <w:t> ?</w:t>
      </w:r>
    </w:p>
    <w:p w14:paraId="224DECAD" w14:textId="2E5D19BB" w:rsidR="00DA00DC" w:rsidRDefault="00DD1C38" w:rsidP="00DA00DC">
      <w:r>
        <w:t>— </w:t>
      </w:r>
      <w:r w:rsidR="00DA00DC">
        <w:t>Ce que je te disais hier soir</w:t>
      </w:r>
      <w:r>
        <w:t xml:space="preserve">. </w:t>
      </w:r>
      <w:r w:rsidR="00DA00DC">
        <w:t>Que c</w:t>
      </w:r>
      <w:r>
        <w:t>’</w:t>
      </w:r>
      <w:r w:rsidR="00DA00DC">
        <w:t>est très joli de bétonner les terrasses pour y attirer les promeneurs</w:t>
      </w:r>
      <w:r>
        <w:t xml:space="preserve">. </w:t>
      </w:r>
      <w:r w:rsidR="00DA00DC">
        <w:t>À une condition</w:t>
      </w:r>
      <w:r>
        <w:t xml:space="preserve">, </w:t>
      </w:r>
      <w:r w:rsidR="00DA00DC">
        <w:t>cependant</w:t>
      </w:r>
      <w:r>
        <w:t xml:space="preserve"> : </w:t>
      </w:r>
      <w:r w:rsidR="00DA00DC">
        <w:t>c</w:t>
      </w:r>
      <w:r>
        <w:t>’</w:t>
      </w:r>
      <w:r w:rsidR="00DA00DC">
        <w:t>est de ne pas y laisser de trous</w:t>
      </w:r>
      <w:r>
        <w:t xml:space="preserve">. </w:t>
      </w:r>
      <w:r w:rsidR="00DA00DC">
        <w:t>Je vois la chose comme si j</w:t>
      </w:r>
      <w:r>
        <w:t>’</w:t>
      </w:r>
      <w:r w:rsidR="00DA00DC">
        <w:t xml:space="preserve">y </w:t>
      </w:r>
      <w:proofErr w:type="gramStart"/>
      <w:r w:rsidR="00DA00DC">
        <w:t>avais été</w:t>
      </w:r>
      <w:proofErr w:type="gramEnd"/>
      <w:r>
        <w:t xml:space="preserve">. </w:t>
      </w:r>
      <w:r w:rsidR="00DA00DC">
        <w:t>Cela a failli m</w:t>
      </w:r>
      <w:r>
        <w:t>’</w:t>
      </w:r>
      <w:r w:rsidR="00DA00DC">
        <w:t>arriver à moi-même</w:t>
      </w:r>
      <w:r>
        <w:t>. »</w:t>
      </w:r>
    </w:p>
    <w:p w14:paraId="2109408A" w14:textId="77777777" w:rsidR="00DD1C38" w:rsidRDefault="00DA00DC" w:rsidP="00DA00DC">
      <w:r>
        <w:t>Ils avaient dîné tous les deux</w:t>
      </w:r>
      <w:r w:rsidR="00DD1C38">
        <w:t xml:space="preserve">, </w:t>
      </w:r>
      <w:r>
        <w:t>fort gaiement</w:t>
      </w:r>
      <w:r w:rsidR="00DD1C38">
        <w:t xml:space="preserve">, </w:t>
      </w:r>
      <w:r>
        <w:t>ma foi</w:t>
      </w:r>
      <w:r w:rsidR="00DD1C38">
        <w:t xml:space="preserve"> ! </w:t>
      </w:r>
      <w:r>
        <w:t>Pendant le repas</w:t>
      </w:r>
      <w:r w:rsidR="00DD1C38">
        <w:t xml:space="preserve">, </w:t>
      </w:r>
      <w:r>
        <w:t>Suzanne avait téléphoné de Beyrouth</w:t>
      </w:r>
      <w:r w:rsidR="00DD1C38">
        <w:t xml:space="preserve">. </w:t>
      </w:r>
      <w:r>
        <w:t>Elle était d</w:t>
      </w:r>
      <w:r w:rsidR="00DD1C38">
        <w:t>’</w:t>
      </w:r>
      <w:r>
        <w:t>une humeur exécrable</w:t>
      </w:r>
      <w:r w:rsidR="00DD1C38">
        <w:t xml:space="preserve">. </w:t>
      </w:r>
      <w:r>
        <w:t>Sa robe</w:t>
      </w:r>
      <w:r w:rsidR="00DD1C38">
        <w:t xml:space="preserve">, </w:t>
      </w:r>
      <w:r>
        <w:t>pour le lendemain</w:t>
      </w:r>
      <w:r w:rsidR="00DD1C38">
        <w:t xml:space="preserve">, </w:t>
      </w:r>
      <w:r>
        <w:t>n</w:t>
      </w:r>
      <w:r w:rsidR="00DD1C38">
        <w:t>’</w:t>
      </w:r>
      <w:r>
        <w:t>était pas encore terminée</w:t>
      </w:r>
      <w:r w:rsidR="00DD1C38">
        <w:t>.</w:t>
      </w:r>
    </w:p>
    <w:p w14:paraId="748311E9" w14:textId="77777777" w:rsidR="00DD1C38" w:rsidRDefault="00DA00DC" w:rsidP="00DA00DC">
      <w:r>
        <w:t>Autre histoire</w:t>
      </w:r>
      <w:r w:rsidR="00DD1C38">
        <w:t xml:space="preserve"> : </w:t>
      </w:r>
      <w:r>
        <w:t>au moment où ils allaient se lever de table</w:t>
      </w:r>
      <w:r w:rsidR="00DD1C38">
        <w:t xml:space="preserve">, </w:t>
      </w:r>
      <w:r>
        <w:t xml:space="preserve">en coup de vent le père </w:t>
      </w:r>
      <w:proofErr w:type="spellStart"/>
      <w:r>
        <w:t>Englebert</w:t>
      </w:r>
      <w:proofErr w:type="spellEnd"/>
      <w:r>
        <w:t xml:space="preserve"> était entré</w:t>
      </w:r>
      <w:r w:rsidR="00DD1C38">
        <w:t>.</w:t>
      </w:r>
    </w:p>
    <w:p w14:paraId="0592F3E9" w14:textId="77777777" w:rsidR="00DD1C38" w:rsidRDefault="00DD1C38" w:rsidP="00DA00DC">
      <w:r>
        <w:t>« </w:t>
      </w:r>
      <w:r w:rsidR="00DA00DC">
        <w:t>C</w:t>
      </w:r>
      <w:r>
        <w:t>’</w:t>
      </w:r>
      <w:r w:rsidR="00DA00DC">
        <w:t>est horrible</w:t>
      </w:r>
      <w:r>
        <w:t xml:space="preserve"> ! </w:t>
      </w:r>
      <w:r w:rsidR="00DA00DC">
        <w:t>C</w:t>
      </w:r>
      <w:r>
        <w:t>’</w:t>
      </w:r>
      <w:r w:rsidR="00DA00DC">
        <w:t>est épouvantable</w:t>
      </w:r>
      <w:r>
        <w:t> !</w:t>
      </w:r>
    </w:p>
    <w:p w14:paraId="38320115" w14:textId="77777777" w:rsidR="00DD1C38" w:rsidRDefault="00DD1C38" w:rsidP="00DA00DC">
      <w:r>
        <w:t>— </w:t>
      </w:r>
      <w:r w:rsidR="00DA00DC">
        <w:t>Calmez-vous</w:t>
      </w:r>
      <w:r>
        <w:t xml:space="preserve">, </w:t>
      </w:r>
      <w:r w:rsidR="00DA00DC">
        <w:t>mon père</w:t>
      </w:r>
      <w:r>
        <w:t xml:space="preserve">, </w:t>
      </w:r>
      <w:r w:rsidR="00DA00DC">
        <w:t>calmez-vous</w:t>
      </w:r>
      <w:r>
        <w:t> !</w:t>
      </w:r>
    </w:p>
    <w:p w14:paraId="14BD67D3" w14:textId="0B19605B" w:rsidR="00DD1C38" w:rsidRDefault="00DD1C38" w:rsidP="00DA00DC">
      <w:r>
        <w:t>— </w:t>
      </w:r>
      <w:r w:rsidR="00DA00DC">
        <w:t>Vous en avez de bonnes</w:t>
      </w:r>
      <w:r>
        <w:t xml:space="preserve"> ! </w:t>
      </w:r>
      <w:r w:rsidR="00DA00DC">
        <w:t>D</w:t>
      </w:r>
      <w:r>
        <w:t>’</w:t>
      </w:r>
      <w:r w:rsidR="00DA00DC">
        <w:t>abord de quoi croyez-vous que je parle</w:t>
      </w:r>
      <w:r>
        <w:t xml:space="preserve"> ? </w:t>
      </w:r>
      <w:r w:rsidR="00DA00DC">
        <w:t xml:space="preserve">De la fin tragique de cet infortuné </w:t>
      </w:r>
      <w:r>
        <w:t>M. </w:t>
      </w:r>
      <w:proofErr w:type="spellStart"/>
      <w:r w:rsidR="00DA00DC">
        <w:t>Becharra</w:t>
      </w:r>
      <w:proofErr w:type="spellEnd"/>
      <w:r>
        <w:t xml:space="preserve">, </w:t>
      </w:r>
      <w:r w:rsidR="00DA00DC">
        <w:t>bien sûr</w:t>
      </w:r>
      <w:r>
        <w:t xml:space="preserve"> ! </w:t>
      </w:r>
      <w:r w:rsidR="00DA00DC">
        <w:t>Je peux dire que j</w:t>
      </w:r>
      <w:r>
        <w:t>’</w:t>
      </w:r>
      <w:r w:rsidR="00DA00DC">
        <w:t>ai été un des premiers auprès de lui</w:t>
      </w:r>
      <w:r>
        <w:t xml:space="preserve">. </w:t>
      </w:r>
      <w:r w:rsidR="00DA00DC">
        <w:t>Rien à faire</w:t>
      </w:r>
      <w:r>
        <w:t xml:space="preserve">. </w:t>
      </w:r>
      <w:r w:rsidR="00DA00DC">
        <w:t>Plus de soupir à recueillir</w:t>
      </w:r>
      <w:r>
        <w:t xml:space="preserve">. </w:t>
      </w:r>
      <w:r w:rsidR="00DA00DC">
        <w:t>Le thorax défoncé</w:t>
      </w:r>
      <w:r>
        <w:t xml:space="preserve">. </w:t>
      </w:r>
      <w:r w:rsidR="00DA00DC">
        <w:t>La tête en bouillie</w:t>
      </w:r>
      <w:r>
        <w:t xml:space="preserve">. </w:t>
      </w:r>
      <w:r w:rsidR="00DA00DC">
        <w:t>Mais ce n</w:t>
      </w:r>
      <w:r>
        <w:t>’</w:t>
      </w:r>
      <w:r w:rsidR="00DA00DC">
        <w:t>est pas uniquement cette mort qui me désole</w:t>
      </w:r>
      <w:r>
        <w:t xml:space="preserve">. </w:t>
      </w:r>
      <w:r w:rsidR="00DA00DC">
        <w:t>Elle n</w:t>
      </w:r>
      <w:r>
        <w:t>’</w:t>
      </w:r>
      <w:r w:rsidR="00DA00DC">
        <w:t>est malheureusement pas ce qui m</w:t>
      </w:r>
      <w:r>
        <w:t>’</w:t>
      </w:r>
      <w:r w:rsidR="00DA00DC">
        <w:t>émeut le plus</w:t>
      </w:r>
      <w:r>
        <w:t xml:space="preserve">. </w:t>
      </w:r>
      <w:r w:rsidR="00DA00DC">
        <w:t>Il y a ma cathédrale</w:t>
      </w:r>
      <w:r>
        <w:t xml:space="preserve">. </w:t>
      </w:r>
      <w:r w:rsidR="00DA00DC">
        <w:t>Il y a mes ouailles</w:t>
      </w:r>
      <w:r>
        <w:t xml:space="preserve">. </w:t>
      </w:r>
      <w:r w:rsidR="00DA00DC">
        <w:t>Il y a les cérémonies de demain</w:t>
      </w:r>
      <w:r>
        <w:t xml:space="preserve">. </w:t>
      </w:r>
      <w:r w:rsidR="00DA00DC">
        <w:t>Les circonstances de ce drame ont-elles pu être nettement établies</w:t>
      </w:r>
      <w:r>
        <w:t> ?</w:t>
      </w:r>
    </w:p>
    <w:p w14:paraId="08E9C0B1" w14:textId="77777777" w:rsidR="00DD1C38" w:rsidRDefault="00DD1C38" w:rsidP="00DA00DC">
      <w:r>
        <w:t>— </w:t>
      </w:r>
      <w:r w:rsidR="00DA00DC">
        <w:t>Pourquoi cela</w:t>
      </w:r>
      <w:r>
        <w:t> ?</w:t>
      </w:r>
    </w:p>
    <w:p w14:paraId="00A18C6B" w14:textId="4144D69B" w:rsidR="00DA00DC" w:rsidRDefault="00DD1C38" w:rsidP="00DA00DC">
      <w:r>
        <w:t>— </w:t>
      </w:r>
      <w:r w:rsidR="00DA00DC">
        <w:t>Comment</w:t>
      </w:r>
      <w:r>
        <w:t xml:space="preserve">, </w:t>
      </w:r>
      <w:r w:rsidR="00DA00DC">
        <w:t>pourquoi cela</w:t>
      </w:r>
      <w:r>
        <w:t xml:space="preserve"> ? </w:t>
      </w:r>
      <w:r w:rsidR="00DA00DC">
        <w:t>C</w:t>
      </w:r>
      <w:r>
        <w:t>’</w:t>
      </w:r>
      <w:r w:rsidR="00DA00DC">
        <w:t>est bien simple</w:t>
      </w:r>
      <w:r>
        <w:t xml:space="preserve">. </w:t>
      </w:r>
      <w:r w:rsidR="00DA00DC">
        <w:t>Ignorez-vous donc qu</w:t>
      </w:r>
      <w:r>
        <w:t>’</w:t>
      </w:r>
      <w:r w:rsidR="00DA00DC">
        <w:t>une église où un sacrilège a été commis doit être soumise à des formalités de purification extrêmement compliquées et longues</w:t>
      </w:r>
      <w:r>
        <w:t xml:space="preserve"> ? </w:t>
      </w:r>
      <w:r w:rsidR="00DA00DC">
        <w:t>Or</w:t>
      </w:r>
      <w:r>
        <w:t xml:space="preserve">, </w:t>
      </w:r>
      <w:r w:rsidR="00DA00DC">
        <w:t>de tous les sacrilèges possibles</w:t>
      </w:r>
      <w:r>
        <w:t xml:space="preserve">, </w:t>
      </w:r>
      <w:r w:rsidR="00DA00DC">
        <w:t>le suicide est sans contredit le plus affreux</w:t>
      </w:r>
      <w:r>
        <w:t xml:space="preserve">. </w:t>
      </w:r>
      <w:r w:rsidR="00DA00DC">
        <w:t xml:space="preserve">Que ce </w:t>
      </w:r>
      <w:r w:rsidR="00DA00DC">
        <w:lastRenderedPageBreak/>
        <w:t>malheureux ait volontairement mis fin à ses jours</w:t>
      </w:r>
      <w:r>
        <w:t xml:space="preserve">, </w:t>
      </w:r>
      <w:r w:rsidR="00DA00DC">
        <w:t>voilà ma basilique profanée avant même d</w:t>
      </w:r>
      <w:r>
        <w:t>’</w:t>
      </w:r>
      <w:r w:rsidR="00DA00DC">
        <w:t>avoir été ouverte au culte</w:t>
      </w:r>
      <w:r>
        <w:t xml:space="preserve">. </w:t>
      </w:r>
      <w:r w:rsidR="00DA00DC">
        <w:t>C</w:t>
      </w:r>
      <w:r>
        <w:t>’</w:t>
      </w:r>
      <w:r w:rsidR="00DA00DC">
        <w:t>est la ruine de mes efforts</w:t>
      </w:r>
      <w:r>
        <w:t xml:space="preserve">, </w:t>
      </w:r>
      <w:r w:rsidR="00DA00DC">
        <w:t>l</w:t>
      </w:r>
      <w:r>
        <w:t>’</w:t>
      </w:r>
      <w:r w:rsidR="00DA00DC">
        <w:t>impossibilité pour moi d</w:t>
      </w:r>
      <w:r>
        <w:t>’</w:t>
      </w:r>
      <w:r w:rsidR="00DA00DC">
        <w:t>y célébrer le Saint Sacrifice demain</w:t>
      </w:r>
      <w:r>
        <w:t xml:space="preserve">. </w:t>
      </w:r>
      <w:r w:rsidR="00DA00DC">
        <w:t>Indépendamment de toute considération de pitié</w:t>
      </w:r>
      <w:r>
        <w:t xml:space="preserve">, </w:t>
      </w:r>
      <w:r w:rsidR="00DA00DC">
        <w:t>vous pouvez juger si cette question m</w:t>
      </w:r>
      <w:r>
        <w:t>’</w:t>
      </w:r>
      <w:r w:rsidR="00DA00DC">
        <w:t>obsède</w:t>
      </w:r>
      <w:r>
        <w:t>. »</w:t>
      </w:r>
    </w:p>
    <w:p w14:paraId="1FD43A30" w14:textId="77777777" w:rsidR="00DD1C38" w:rsidRDefault="00DA00DC" w:rsidP="00DA00DC">
      <w:r>
        <w:t>Casella</w:t>
      </w:r>
      <w:r w:rsidR="00DD1C38">
        <w:t xml:space="preserve">, </w:t>
      </w:r>
      <w:r>
        <w:t>avant de répondre</w:t>
      </w:r>
      <w:r w:rsidR="00DD1C38">
        <w:t xml:space="preserve">, </w:t>
      </w:r>
      <w:r>
        <w:t>avait jeté un coup d</w:t>
      </w:r>
      <w:r w:rsidR="00DD1C38">
        <w:t>’</w:t>
      </w:r>
      <w:r>
        <w:t>œil du côté de Roche</w:t>
      </w:r>
      <w:r w:rsidR="00DD1C38">
        <w:t xml:space="preserve">. </w:t>
      </w:r>
      <w:r>
        <w:t>Celui-ci n</w:t>
      </w:r>
      <w:r w:rsidR="00DD1C38">
        <w:t>’</w:t>
      </w:r>
      <w:r>
        <w:t>avait pas bronché</w:t>
      </w:r>
      <w:r w:rsidR="00DD1C38">
        <w:t>.</w:t>
      </w:r>
    </w:p>
    <w:p w14:paraId="5A2224BE" w14:textId="7093484F" w:rsidR="00DD1C38" w:rsidRDefault="00DD1C38" w:rsidP="00DA00DC">
      <w:r>
        <w:t>« </w:t>
      </w:r>
      <w:r w:rsidR="00DA00DC">
        <w:t>Vous pouvez être en repos</w:t>
      </w:r>
      <w:r>
        <w:t xml:space="preserve">, </w:t>
      </w:r>
      <w:r w:rsidR="00DA00DC">
        <w:t>mon père</w:t>
      </w:r>
      <w:r>
        <w:t xml:space="preserve">. </w:t>
      </w:r>
      <w:r w:rsidR="00DA00DC">
        <w:t>Si mon opinion est la bonne</w:t>
      </w:r>
      <w:r>
        <w:t>, M. </w:t>
      </w:r>
      <w:proofErr w:type="spellStart"/>
      <w:r w:rsidR="00DA00DC">
        <w:t>Becharra</w:t>
      </w:r>
      <w:proofErr w:type="spellEnd"/>
      <w:r w:rsidR="00DA00DC">
        <w:t xml:space="preserve"> ne s</w:t>
      </w:r>
      <w:r>
        <w:t>’</w:t>
      </w:r>
      <w:r w:rsidR="00DA00DC">
        <w:t>est pas suicidé</w:t>
      </w:r>
      <w:r>
        <w:t>.</w:t>
      </w:r>
    </w:p>
    <w:p w14:paraId="3641CE1C" w14:textId="2BC90719" w:rsidR="00DA00DC" w:rsidRDefault="00DD1C38" w:rsidP="00DA00DC">
      <w:r>
        <w:t>— </w:t>
      </w:r>
      <w:r w:rsidR="00DA00DC">
        <w:t>Seigneur</w:t>
      </w:r>
      <w:r>
        <w:t xml:space="preserve">, </w:t>
      </w:r>
      <w:r w:rsidR="00DA00DC">
        <w:t>si vous pouviez dire vrai</w:t>
      </w:r>
      <w:r>
        <w:t xml:space="preserve"> ! </w:t>
      </w:r>
      <w:r w:rsidR="00DA00DC">
        <w:t>Quel poids vous m</w:t>
      </w:r>
      <w:r>
        <w:t>’</w:t>
      </w:r>
      <w:r w:rsidR="00DA00DC">
        <w:t>ôteriez de la conscience</w:t>
      </w:r>
      <w:r>
        <w:t xml:space="preserve"> ! </w:t>
      </w:r>
      <w:r w:rsidR="00DA00DC">
        <w:t>Je peux donc continuer</w:t>
      </w:r>
      <w:r>
        <w:t xml:space="preserve">, </w:t>
      </w:r>
      <w:r w:rsidR="00DA00DC">
        <w:t>d</w:t>
      </w:r>
      <w:r>
        <w:t>’</w:t>
      </w:r>
      <w:r w:rsidR="00DA00DC">
        <w:t>après vous</w:t>
      </w:r>
      <w:r>
        <w:t xml:space="preserve">, </w:t>
      </w:r>
      <w:r w:rsidR="00DA00DC">
        <w:t>à aller carrément de l</w:t>
      </w:r>
      <w:r>
        <w:t>’</w:t>
      </w:r>
      <w:r w:rsidR="00DA00DC">
        <w:t>avant</w:t>
      </w:r>
      <w:r>
        <w:t xml:space="preserve"> ? </w:t>
      </w:r>
      <w:r w:rsidR="00DA00DC">
        <w:t>C</w:t>
      </w:r>
      <w:r>
        <w:t>’</w:t>
      </w:r>
      <w:r w:rsidR="00DA00DC">
        <w:t>est d</w:t>
      </w:r>
      <w:r>
        <w:t>’</w:t>
      </w:r>
      <w:r w:rsidR="00DA00DC">
        <w:t>une mort tout ce qu</w:t>
      </w:r>
      <w:r>
        <w:t>’</w:t>
      </w:r>
      <w:r w:rsidR="00DA00DC">
        <w:t>il y a de plus naturelle qu</w:t>
      </w:r>
      <w:r>
        <w:t>’</w:t>
      </w:r>
      <w:r w:rsidR="00DA00DC">
        <w:t>il s</w:t>
      </w:r>
      <w:r>
        <w:t>’</w:t>
      </w:r>
      <w:r w:rsidR="00DA00DC">
        <w:t>agirait</w:t>
      </w:r>
      <w:r>
        <w:t xml:space="preserve">, </w:t>
      </w:r>
      <w:r w:rsidR="00DA00DC">
        <w:t>alors</w:t>
      </w:r>
      <w:r>
        <w:t xml:space="preserve"> ? </w:t>
      </w:r>
      <w:r w:rsidR="00DA00DC">
        <w:t>Vous pouvez m</w:t>
      </w:r>
      <w:r>
        <w:t>’</w:t>
      </w:r>
      <w:r w:rsidR="00DA00DC">
        <w:t>en donner votre parole</w:t>
      </w:r>
      <w:r>
        <w:t xml:space="preserve"> ? </w:t>
      </w:r>
      <w:r w:rsidR="00DA00DC">
        <w:t>Un accident</w:t>
      </w:r>
      <w:r>
        <w:t xml:space="preserve">, </w:t>
      </w:r>
      <w:r w:rsidR="00DA00DC">
        <w:t>un banal accident</w:t>
      </w:r>
      <w:r>
        <w:t> ? »</w:t>
      </w:r>
    </w:p>
    <w:p w14:paraId="754289F7" w14:textId="77777777" w:rsidR="00DD1C38" w:rsidRDefault="00DA00DC" w:rsidP="00DA00DC">
      <w:r>
        <w:t>Casella avait froncé le sourcil et</w:t>
      </w:r>
      <w:r w:rsidR="00DD1C38">
        <w:t xml:space="preserve">, </w:t>
      </w:r>
      <w:r>
        <w:t>ne prenant même pas la peine de dissimuler son impatience</w:t>
      </w:r>
      <w:r w:rsidR="00DD1C38">
        <w:t xml:space="preserve">, </w:t>
      </w:r>
      <w:r>
        <w:t>il avait répondu</w:t>
      </w:r>
      <w:r w:rsidR="00DD1C38">
        <w:t> :</w:t>
      </w:r>
    </w:p>
    <w:p w14:paraId="597F567C" w14:textId="6AE884FB" w:rsidR="00DA00DC" w:rsidRDefault="00DD1C38" w:rsidP="00DA00DC">
      <w:r>
        <w:t>« </w:t>
      </w:r>
      <w:r w:rsidR="00DA00DC">
        <w:t>Il n</w:t>
      </w:r>
      <w:r>
        <w:t>’</w:t>
      </w:r>
      <w:r w:rsidR="00DA00DC">
        <w:t>y a pas eu suicide</w:t>
      </w:r>
      <w:r>
        <w:t xml:space="preserve">, </w:t>
      </w:r>
      <w:r w:rsidR="00DA00DC">
        <w:t>vous ai-je dit</w:t>
      </w:r>
      <w:r>
        <w:t xml:space="preserve">. </w:t>
      </w:r>
      <w:r w:rsidR="00DA00DC">
        <w:t>Qu</w:t>
      </w:r>
      <w:r>
        <w:t>’</w:t>
      </w:r>
      <w:r w:rsidR="00DA00DC">
        <w:t>est-ce que le reste peut bien faire</w:t>
      </w:r>
      <w:r>
        <w:t xml:space="preserve"> ? </w:t>
      </w:r>
      <w:r w:rsidR="00DA00DC">
        <w:t>Et puis</w:t>
      </w:r>
      <w:r>
        <w:t xml:space="preserve">, </w:t>
      </w:r>
      <w:r w:rsidR="00DA00DC">
        <w:t>si ma réponse ne suffit point</w:t>
      </w:r>
      <w:r>
        <w:t xml:space="preserve">, </w:t>
      </w:r>
      <w:r w:rsidR="00DA00DC">
        <w:t>demandez au capitaine Roche</w:t>
      </w:r>
      <w:r>
        <w:t xml:space="preserve">. </w:t>
      </w:r>
      <w:r w:rsidR="00DA00DC">
        <w:t>Il est de mon avis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> ? »</w:t>
      </w:r>
    </w:p>
    <w:p w14:paraId="4F10D781" w14:textId="73631B35" w:rsidR="00DD1C38" w:rsidRDefault="00DA00DC" w:rsidP="00DA00DC">
      <w:r>
        <w:t>Roche avait gardé le silence</w:t>
      </w:r>
      <w:r w:rsidR="00DD1C38">
        <w:t xml:space="preserve">. </w:t>
      </w:r>
      <w:r>
        <w:t>Il aimait autant ne pas mettre un mensonge de plus à son actif</w:t>
      </w:r>
      <w:r w:rsidR="00DD1C38">
        <w:t xml:space="preserve">. </w:t>
      </w:r>
      <w:r>
        <w:t>Il avait déjà dissimulé la vérité un instant auparavant</w:t>
      </w:r>
      <w:r w:rsidR="00DD1C38">
        <w:t xml:space="preserve">, </w:t>
      </w:r>
      <w:r>
        <w:t>en disant à Casella qu</w:t>
      </w:r>
      <w:r w:rsidR="00DD1C38">
        <w:t>’</w:t>
      </w:r>
      <w:r>
        <w:t xml:space="preserve">il avait appris la mort de </w:t>
      </w:r>
      <w:r w:rsidR="00DD1C38">
        <w:t>M. </w:t>
      </w:r>
      <w:proofErr w:type="spellStart"/>
      <w:r>
        <w:t>Becharra</w:t>
      </w:r>
      <w:proofErr w:type="spellEnd"/>
      <w:r>
        <w:t xml:space="preserve"> chez </w:t>
      </w:r>
      <w:proofErr w:type="spellStart"/>
      <w:r>
        <w:t>Armène</w:t>
      </w:r>
      <w:proofErr w:type="spellEnd"/>
      <w:r w:rsidR="00DD1C38">
        <w:t xml:space="preserve">. </w:t>
      </w:r>
      <w:r>
        <w:t>C</w:t>
      </w:r>
      <w:r w:rsidR="00DD1C38">
        <w:t>’</w:t>
      </w:r>
      <w:r>
        <w:t>était lui qui</w:t>
      </w:r>
      <w:r w:rsidR="00DD1C38">
        <w:t xml:space="preserve">, </w:t>
      </w:r>
      <w:r>
        <w:t>en réalité</w:t>
      </w:r>
      <w:r w:rsidR="00DD1C38">
        <w:t xml:space="preserve">, </w:t>
      </w:r>
      <w:r>
        <w:t>tout de suite après le drame de la basilique</w:t>
      </w:r>
      <w:r w:rsidR="00DD1C38">
        <w:t xml:space="preserve">, </w:t>
      </w:r>
      <w:r>
        <w:t xml:space="preserve">en avait apporté la nouvelle à </w:t>
      </w:r>
      <w:r w:rsidR="00DD1C38">
        <w:t>M</w:t>
      </w:r>
      <w:r w:rsidR="00DD1C38" w:rsidRPr="00DD1C38">
        <w:rPr>
          <w:vertAlign w:val="superscript"/>
        </w:rPr>
        <w:t>me</w:t>
      </w:r>
      <w:r w:rsidR="00DD1C38">
        <w:t> </w:t>
      </w:r>
      <w:proofErr w:type="spellStart"/>
      <w:r>
        <w:t>Hadjilar</w:t>
      </w:r>
      <w:proofErr w:type="spellEnd"/>
      <w:r w:rsidR="00DD1C38">
        <w:t xml:space="preserve">. </w:t>
      </w:r>
      <w:r>
        <w:t>Il lui avait été aisé de sortir de l</w:t>
      </w:r>
      <w:r w:rsidR="00DD1C38">
        <w:t>’</w:t>
      </w:r>
      <w:r>
        <w:t>église aussi inaperçu qu</w:t>
      </w:r>
      <w:r w:rsidR="00DD1C38">
        <w:t>’</w:t>
      </w:r>
      <w:r>
        <w:t>il y était entré</w:t>
      </w:r>
      <w:r w:rsidR="00DD1C38">
        <w:t xml:space="preserve">, </w:t>
      </w:r>
      <w:r>
        <w:t>dans le tohu-bohu et l</w:t>
      </w:r>
      <w:r w:rsidR="00DD1C38">
        <w:t>’</w:t>
      </w:r>
      <w:r>
        <w:t>affolement qui avaient suivi la chute de son ennemi au milieu de la nef</w:t>
      </w:r>
      <w:r w:rsidR="00DD1C38">
        <w:t xml:space="preserve">. </w:t>
      </w:r>
      <w:r>
        <w:t>Sitôt dehors</w:t>
      </w:r>
      <w:r w:rsidR="00DD1C38">
        <w:t xml:space="preserve">, </w:t>
      </w:r>
      <w:r>
        <w:t>c</w:t>
      </w:r>
      <w:r w:rsidR="00DD1C38">
        <w:t>’</w:t>
      </w:r>
      <w:r>
        <w:t xml:space="preserve">était bien entendu chez </w:t>
      </w:r>
      <w:proofErr w:type="spellStart"/>
      <w:r>
        <w:lastRenderedPageBreak/>
        <w:t>Armène</w:t>
      </w:r>
      <w:proofErr w:type="spellEnd"/>
      <w:r>
        <w:t xml:space="preserve"> qu</w:t>
      </w:r>
      <w:r w:rsidR="00DD1C38">
        <w:t>’</w:t>
      </w:r>
      <w:r>
        <w:t>il avait couru</w:t>
      </w:r>
      <w:r w:rsidR="00DD1C38">
        <w:t xml:space="preserve">. </w:t>
      </w:r>
      <w:r>
        <w:t>Il y était arrivé haletant</w:t>
      </w:r>
      <w:r w:rsidR="00DD1C38">
        <w:t xml:space="preserve">, </w:t>
      </w:r>
      <w:r>
        <w:t>frémissant des minutes qu</w:t>
      </w:r>
      <w:r w:rsidR="00DD1C38">
        <w:t>’</w:t>
      </w:r>
      <w:r>
        <w:t>il venait de vivre</w:t>
      </w:r>
      <w:r w:rsidR="00DD1C38">
        <w:t xml:space="preserve">. </w:t>
      </w:r>
      <w:r>
        <w:t>Il n</w:t>
      </w:r>
      <w:r w:rsidR="00DD1C38">
        <w:t>’</w:t>
      </w:r>
      <w:r>
        <w:t>avait eu besoin de rien dire</w:t>
      </w:r>
      <w:r w:rsidR="00DD1C38">
        <w:t xml:space="preserve">. </w:t>
      </w:r>
      <w:r>
        <w:t>Portant la main à son cœur</w:t>
      </w:r>
      <w:r w:rsidR="00DD1C38">
        <w:t xml:space="preserve">, </w:t>
      </w:r>
      <w:r>
        <w:t>elle s</w:t>
      </w:r>
      <w:r w:rsidR="00DD1C38">
        <w:t>’</w:t>
      </w:r>
      <w:r>
        <w:t>était dressée toute pâle</w:t>
      </w:r>
      <w:r w:rsidR="00DD1C38">
        <w:t>.</w:t>
      </w:r>
    </w:p>
    <w:p w14:paraId="281EF5E2" w14:textId="77777777" w:rsidR="00DD1C38" w:rsidRDefault="00DD1C38" w:rsidP="00DA00DC">
      <w:r>
        <w:t>« </w:t>
      </w:r>
      <w:r w:rsidR="00DA00DC">
        <w:t>Il est mort</w:t>
      </w:r>
      <w:r>
        <w:t xml:space="preserve"> ! </w:t>
      </w:r>
      <w:r w:rsidR="00DA00DC">
        <w:t>Il est mort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> ?</w:t>
      </w:r>
    </w:p>
    <w:p w14:paraId="195DDFC4" w14:textId="54284654" w:rsidR="00DA00DC" w:rsidRDefault="00DD1C38" w:rsidP="00DA00DC">
      <w:r>
        <w:t>— </w:t>
      </w:r>
      <w:r w:rsidR="00DA00DC">
        <w:t>Ce n</w:t>
      </w:r>
      <w:r>
        <w:t>’</w:t>
      </w:r>
      <w:r w:rsidR="00DA00DC">
        <w:t>est pas ma faute</w:t>
      </w:r>
      <w:r>
        <w:t xml:space="preserve">, </w:t>
      </w:r>
      <w:r w:rsidR="00DA00DC">
        <w:t>avait-il tenté d</w:t>
      </w:r>
      <w:r>
        <w:t>’</w:t>
      </w:r>
      <w:r w:rsidR="00DA00DC">
        <w:t>expliquer</w:t>
      </w:r>
      <w:r>
        <w:t xml:space="preserve">, </w:t>
      </w:r>
      <w:r w:rsidR="00DA00DC">
        <w:t>saisi d</w:t>
      </w:r>
      <w:r>
        <w:t>’</w:t>
      </w:r>
      <w:r w:rsidR="00DA00DC">
        <w:t>épouvante soudain lui aussi</w:t>
      </w:r>
      <w:r>
        <w:t xml:space="preserve">, </w:t>
      </w:r>
      <w:r w:rsidR="00DA00DC">
        <w:t>comprenant déjà vaguement que le plus difficile n</w:t>
      </w:r>
      <w:r>
        <w:t>’</w:t>
      </w:r>
      <w:r w:rsidR="00DA00DC">
        <w:t xml:space="preserve">était point de libérer </w:t>
      </w:r>
      <w:proofErr w:type="spellStart"/>
      <w:r w:rsidR="00DA00DC">
        <w:t>Armène</w:t>
      </w:r>
      <w:proofErr w:type="spellEnd"/>
      <w:r w:rsidR="00DA00DC">
        <w:t xml:space="preserve"> des autres</w:t>
      </w:r>
      <w:r>
        <w:t xml:space="preserve">, </w:t>
      </w:r>
      <w:r w:rsidR="00DA00DC">
        <w:t>mais d</w:t>
      </w:r>
      <w:r>
        <w:t>’</w:t>
      </w:r>
      <w:r w:rsidR="00DA00DC">
        <w:t>elle-même</w:t>
      </w:r>
      <w:r>
        <w:t xml:space="preserve">, </w:t>
      </w:r>
      <w:r w:rsidR="00DA00DC">
        <w:t>et qu</w:t>
      </w:r>
      <w:r>
        <w:t>’</w:t>
      </w:r>
      <w:r w:rsidR="00DA00DC">
        <w:t>ensuite il fallait pouvoir la garder</w:t>
      </w:r>
      <w:r>
        <w:t xml:space="preserve">. </w:t>
      </w:r>
      <w:r w:rsidR="00DA00DC">
        <w:t>Ce n</w:t>
      </w:r>
      <w:r>
        <w:t>’</w:t>
      </w:r>
      <w:r w:rsidR="00DA00DC">
        <w:t>est pas ma faute</w:t>
      </w:r>
      <w:r>
        <w:t xml:space="preserve">. </w:t>
      </w:r>
      <w:r w:rsidR="00DA00DC">
        <w:t>Je n</w:t>
      </w:r>
      <w:r>
        <w:t>’</w:t>
      </w:r>
      <w:r w:rsidR="00DA00DC">
        <w:t>y suis pour rien</w:t>
      </w:r>
      <w:r>
        <w:t xml:space="preserve">. </w:t>
      </w:r>
      <w:r w:rsidR="00DA00DC">
        <w:t>Voilà exactement comment les choses se sont passées</w:t>
      </w:r>
      <w:r>
        <w:t xml:space="preserve">. </w:t>
      </w:r>
      <w:r w:rsidR="00DA00DC">
        <w:t>On peut dire qu</w:t>
      </w:r>
      <w:r>
        <w:t>’</w:t>
      </w:r>
      <w:r w:rsidR="00DA00DC">
        <w:t>en m</w:t>
      </w:r>
      <w:r>
        <w:t>’</w:t>
      </w:r>
      <w:r w:rsidR="00DA00DC">
        <w:t>évitant un acte que</w:t>
      </w:r>
      <w:r>
        <w:t xml:space="preserve">, </w:t>
      </w:r>
      <w:r w:rsidR="00DA00DC">
        <w:t>dans mon emportement contre ce misérable</w:t>
      </w:r>
      <w:r>
        <w:t xml:space="preserve">, </w:t>
      </w:r>
      <w:r w:rsidR="00DA00DC">
        <w:t>j</w:t>
      </w:r>
      <w:r>
        <w:t>’</w:t>
      </w:r>
      <w:r w:rsidR="00DA00DC">
        <w:t>allais être amené peut-être à commettre</w:t>
      </w:r>
      <w:r>
        <w:t xml:space="preserve">, </w:t>
      </w:r>
      <w:r w:rsidR="00DA00DC">
        <w:t>Dieu</w:t>
      </w:r>
      <w:r>
        <w:t xml:space="preserve">, </w:t>
      </w:r>
      <w:r w:rsidR="00DA00DC">
        <w:t>la Providence enfin</w:t>
      </w:r>
      <w:r>
        <w:t xml:space="preserve">, </w:t>
      </w:r>
      <w:r w:rsidR="00DA00DC">
        <w:t>a voulu</w:t>
      </w:r>
      <w:r>
        <w:t>… »</w:t>
      </w:r>
    </w:p>
    <w:p w14:paraId="0F7D32FF" w14:textId="77777777" w:rsidR="00DD1C38" w:rsidRDefault="00DA00DC" w:rsidP="00DA00DC">
      <w:r>
        <w:t>Elle ne l</w:t>
      </w:r>
      <w:r w:rsidR="00DD1C38">
        <w:t>’</w:t>
      </w:r>
      <w:r>
        <w:t>écoutait pas</w:t>
      </w:r>
      <w:r w:rsidR="00DD1C38">
        <w:t xml:space="preserve">. </w:t>
      </w:r>
      <w:r>
        <w:t>Les yeux fermés elle se bornait à murmurer</w:t>
      </w:r>
      <w:r w:rsidR="00DD1C38">
        <w:t> : « </w:t>
      </w:r>
      <w:r>
        <w:t>Tout est perdu</w:t>
      </w:r>
      <w:r w:rsidR="00DD1C38">
        <w:t xml:space="preserve"> ! </w:t>
      </w:r>
      <w:r>
        <w:t>Tout est perdu</w:t>
      </w:r>
      <w:r w:rsidR="00DD1C38">
        <w:t> ! »</w:t>
      </w:r>
      <w:r>
        <w:t xml:space="preserve"> Lui</w:t>
      </w:r>
      <w:r w:rsidR="00DD1C38">
        <w:t xml:space="preserve">, </w:t>
      </w:r>
      <w:r>
        <w:t>il s</w:t>
      </w:r>
      <w:r w:rsidR="00DD1C38">
        <w:t>’</w:t>
      </w:r>
      <w:r>
        <w:t>empêtrait</w:t>
      </w:r>
      <w:r w:rsidR="00DD1C38">
        <w:t xml:space="preserve">, </w:t>
      </w:r>
      <w:r>
        <w:t>désolé d</w:t>
      </w:r>
      <w:r w:rsidR="00DD1C38">
        <w:t>’</w:t>
      </w:r>
      <w:r>
        <w:t>abord</w:t>
      </w:r>
      <w:r w:rsidR="00DD1C38">
        <w:t xml:space="preserve">, </w:t>
      </w:r>
      <w:r>
        <w:t>puis sentant la fureur le gagner peu à peu devant tant d</w:t>
      </w:r>
      <w:r w:rsidR="00DD1C38">
        <w:t>’</w:t>
      </w:r>
      <w:r>
        <w:t>inconscience</w:t>
      </w:r>
      <w:r w:rsidR="00DD1C38">
        <w:t xml:space="preserve">, </w:t>
      </w:r>
      <w:r>
        <w:t>d</w:t>
      </w:r>
      <w:r w:rsidR="00DD1C38">
        <w:t>’</w:t>
      </w:r>
      <w:r>
        <w:t>injustice</w:t>
      </w:r>
      <w:r w:rsidR="00DD1C38">
        <w:t xml:space="preserve">. </w:t>
      </w:r>
      <w:r>
        <w:t>Il avait risqué sa vie</w:t>
      </w:r>
      <w:r w:rsidR="00DD1C38">
        <w:t xml:space="preserve">, </w:t>
      </w:r>
      <w:r>
        <w:t>après tout</w:t>
      </w:r>
      <w:r w:rsidR="00DD1C38">
        <w:t xml:space="preserve">. </w:t>
      </w:r>
      <w:r>
        <w:t>Voilà comment il en était remercié</w:t>
      </w:r>
      <w:r w:rsidR="00DD1C38">
        <w:t xml:space="preserve"> ! </w:t>
      </w:r>
      <w:r>
        <w:t>Brusquement</w:t>
      </w:r>
      <w:r w:rsidR="00DD1C38">
        <w:t xml:space="preserve">, </w:t>
      </w:r>
      <w:r>
        <w:t>il s</w:t>
      </w:r>
      <w:r w:rsidR="00DD1C38">
        <w:t>’</w:t>
      </w:r>
      <w:r>
        <w:t>était levé</w:t>
      </w:r>
      <w:r w:rsidR="00DD1C38">
        <w:t xml:space="preserve">, </w:t>
      </w:r>
      <w:r>
        <w:t>avait marché vers la porte</w:t>
      </w:r>
      <w:r w:rsidR="00DD1C38">
        <w:t>…</w:t>
      </w:r>
    </w:p>
    <w:p w14:paraId="52F6946C" w14:textId="46CBB21F" w:rsidR="00DA00DC" w:rsidRDefault="00DD1C38" w:rsidP="00DA00DC">
      <w:r>
        <w:t>« </w:t>
      </w:r>
      <w:r w:rsidR="00DA00DC">
        <w:t>Je te quitte</w:t>
      </w:r>
      <w:r>
        <w:t xml:space="preserve">, </w:t>
      </w:r>
      <w:r w:rsidR="00DA00DC">
        <w:t>lui avait-il dit</w:t>
      </w:r>
      <w:r>
        <w:t xml:space="preserve">. </w:t>
      </w:r>
      <w:r w:rsidR="00DA00DC">
        <w:t>Je ne reviendrai que lorsque tu seras à même de me traiter d</w:t>
      </w:r>
      <w:r>
        <w:t>’</w:t>
      </w:r>
      <w:r w:rsidR="00DA00DC">
        <w:t>une manière un peu plus équitable</w:t>
      </w:r>
      <w:r>
        <w:t>. »</w:t>
      </w:r>
    </w:p>
    <w:p w14:paraId="6F269DDA" w14:textId="77777777" w:rsidR="00DD1C38" w:rsidRDefault="00DA00DC" w:rsidP="00DA00DC">
      <w:r>
        <w:t>Il était parti</w:t>
      </w:r>
      <w:r w:rsidR="00DD1C38">
        <w:t xml:space="preserve">. </w:t>
      </w:r>
      <w:r>
        <w:t>Elle ne l</w:t>
      </w:r>
      <w:r w:rsidR="00DD1C38">
        <w:t>’</w:t>
      </w:r>
      <w:r>
        <w:t>avait pas retenu</w:t>
      </w:r>
      <w:r w:rsidR="00DD1C38">
        <w:t>.</w:t>
      </w:r>
    </w:p>
    <w:p w14:paraId="619BE35F" w14:textId="511A0B0C" w:rsidR="00DA00DC" w:rsidRDefault="00DA00DC" w:rsidP="00DA00DC"/>
    <w:p w14:paraId="2C3B5FA2" w14:textId="77777777" w:rsidR="00DD1C38" w:rsidRDefault="00DA00DC" w:rsidP="00DA00DC">
      <w:r>
        <w:t>À présent</w:t>
      </w:r>
      <w:r w:rsidR="00DD1C38">
        <w:t xml:space="preserve">, </w:t>
      </w:r>
      <w:r>
        <w:t>n</w:t>
      </w:r>
      <w:r w:rsidR="00DD1C38">
        <w:t>’</w:t>
      </w:r>
      <w:r>
        <w:t>est-ce pas</w:t>
      </w:r>
      <w:r w:rsidR="00DD1C38">
        <w:t xml:space="preserve">, </w:t>
      </w:r>
      <w:r>
        <w:t>les événements étaient destinés à se précipiter selon un rythme qu</w:t>
      </w:r>
      <w:r w:rsidR="00DD1C38">
        <w:t>’</w:t>
      </w:r>
      <w:r>
        <w:t>il n</w:t>
      </w:r>
      <w:r w:rsidR="00DD1C38">
        <w:t>’</w:t>
      </w:r>
      <w:r>
        <w:t>était plus au pouvoir de personne de ralentir</w:t>
      </w:r>
      <w:r w:rsidR="00DD1C38">
        <w:t xml:space="preserve">, </w:t>
      </w:r>
      <w:r>
        <w:t>de modifier</w:t>
      </w:r>
      <w:r w:rsidR="00DD1C38">
        <w:t xml:space="preserve">. </w:t>
      </w:r>
      <w:r>
        <w:t>Roche était rentré chez Casella</w:t>
      </w:r>
      <w:r w:rsidR="00DD1C38">
        <w:t xml:space="preserve">. </w:t>
      </w:r>
      <w:r>
        <w:t>Toute la soirée</w:t>
      </w:r>
      <w:r w:rsidR="00DD1C38">
        <w:t xml:space="preserve">, </w:t>
      </w:r>
      <w:r>
        <w:t>il avait été très calme</w:t>
      </w:r>
      <w:r w:rsidR="00DD1C38">
        <w:t xml:space="preserve">, </w:t>
      </w:r>
      <w:r>
        <w:t>ainsi qu</w:t>
      </w:r>
      <w:r w:rsidR="00DD1C38">
        <w:t>’</w:t>
      </w:r>
      <w:r>
        <w:t>on l</w:t>
      </w:r>
      <w:r w:rsidR="00DD1C38">
        <w:t>’</w:t>
      </w:r>
      <w:r>
        <w:t>a vu</w:t>
      </w:r>
      <w:r w:rsidR="00DD1C38">
        <w:t xml:space="preserve">, </w:t>
      </w:r>
      <w:r>
        <w:lastRenderedPageBreak/>
        <w:t>très maître de lui</w:t>
      </w:r>
      <w:r w:rsidR="00DD1C38">
        <w:t xml:space="preserve">. </w:t>
      </w:r>
      <w:r>
        <w:t>L</w:t>
      </w:r>
      <w:r w:rsidR="00DD1C38">
        <w:t>’</w:t>
      </w:r>
      <w:r>
        <w:t>accident de l</w:t>
      </w:r>
      <w:r w:rsidR="00DD1C38">
        <w:t>’</w:t>
      </w:r>
      <w:r>
        <w:t>après-midi ne s</w:t>
      </w:r>
      <w:r w:rsidR="00DD1C38">
        <w:t>’</w:t>
      </w:r>
      <w:r>
        <w:t>était point imposé à leur conversation plus qu</w:t>
      </w:r>
      <w:r w:rsidR="00DD1C38">
        <w:t>’</w:t>
      </w:r>
      <w:r>
        <w:t>il ne convenait</w:t>
      </w:r>
      <w:r w:rsidR="00DD1C38">
        <w:t xml:space="preserve">. </w:t>
      </w:r>
      <w:r>
        <w:t>Sans doute</w:t>
      </w:r>
      <w:r w:rsidR="00DD1C38">
        <w:t xml:space="preserve">, </w:t>
      </w:r>
      <w:r>
        <w:t>quelqu</w:t>
      </w:r>
      <w:r w:rsidR="00DD1C38">
        <w:t>’</w:t>
      </w:r>
      <w:r>
        <w:t>un de moins discret que Casella n</w:t>
      </w:r>
      <w:r w:rsidR="00DD1C38">
        <w:t>’</w:t>
      </w:r>
      <w:r>
        <w:t>aurait pas manqué de poser certaines questions embarrassantes à son camarade</w:t>
      </w:r>
      <w:r w:rsidR="00DD1C38">
        <w:t xml:space="preserve">. </w:t>
      </w:r>
      <w:r>
        <w:t>Mais encore une fois</w:t>
      </w:r>
      <w:r w:rsidR="00DD1C38">
        <w:t xml:space="preserve">, </w:t>
      </w:r>
      <w:r>
        <w:t>ce n</w:t>
      </w:r>
      <w:r w:rsidR="00DD1C38">
        <w:t>’</w:t>
      </w:r>
      <w:r>
        <w:t>était pas là sa façon</w:t>
      </w:r>
      <w:r w:rsidR="00DD1C38">
        <w:t>.</w:t>
      </w:r>
    </w:p>
    <w:p w14:paraId="69A6402C" w14:textId="77777777" w:rsidR="00DD1C38" w:rsidRDefault="00DD1C38" w:rsidP="00DA00DC">
      <w:r>
        <w:t>« </w:t>
      </w:r>
      <w:r w:rsidR="00DA00DC">
        <w:t>Tu m</w:t>
      </w:r>
      <w:r>
        <w:t>’</w:t>
      </w:r>
      <w:r w:rsidR="00DA00DC">
        <w:t>excuseras si je vais me coucher</w:t>
      </w:r>
      <w:r>
        <w:t xml:space="preserve">, </w:t>
      </w:r>
      <w:r w:rsidR="00DA00DC">
        <w:t>avait-il dit vers dix heures</w:t>
      </w:r>
      <w:r>
        <w:t xml:space="preserve">. </w:t>
      </w:r>
      <w:r w:rsidR="00DA00DC">
        <w:t>Je viens d</w:t>
      </w:r>
      <w:r>
        <w:t>’</w:t>
      </w:r>
      <w:r w:rsidR="00DA00DC">
        <w:t>avoir une journée éreintante</w:t>
      </w:r>
      <w:r>
        <w:t xml:space="preserve">. </w:t>
      </w:r>
      <w:r w:rsidR="00DA00DC">
        <w:t>Donc</w:t>
      </w:r>
      <w:r>
        <w:t xml:space="preserve">, </w:t>
      </w:r>
      <w:r w:rsidR="00DA00DC">
        <w:t>bonne nuit</w:t>
      </w:r>
      <w:r>
        <w:t>.</w:t>
      </w:r>
    </w:p>
    <w:p w14:paraId="4662EAF6" w14:textId="77777777" w:rsidR="00DD1C38" w:rsidRDefault="00DD1C38" w:rsidP="00DA00DC">
      <w:r>
        <w:t>— </w:t>
      </w:r>
      <w:r w:rsidR="00DA00DC">
        <w:t>Je ne tarderai pas à t</w:t>
      </w:r>
      <w:r>
        <w:t>’</w:t>
      </w:r>
      <w:r w:rsidR="00DA00DC">
        <w:t>imiter</w:t>
      </w:r>
      <w:r>
        <w:t xml:space="preserve">. </w:t>
      </w:r>
      <w:r w:rsidR="00DA00DC">
        <w:t>À propos</w:t>
      </w:r>
      <w:r>
        <w:t xml:space="preserve">, </w:t>
      </w:r>
      <w:r w:rsidR="00DA00DC">
        <w:t>dis-moi</w:t>
      </w:r>
      <w:r>
        <w:t xml:space="preserve"> : </w:t>
      </w:r>
      <w:r w:rsidR="00DA00DC">
        <w:t>as-tu des nouvelles de Mustapha</w:t>
      </w:r>
      <w:r>
        <w:t> ?</w:t>
      </w:r>
    </w:p>
    <w:p w14:paraId="099CD74D" w14:textId="29F8BC77" w:rsidR="00DA00DC" w:rsidRDefault="00DD1C38" w:rsidP="00DA00DC">
      <w:r>
        <w:t>— </w:t>
      </w:r>
      <w:r w:rsidR="00DA00DC">
        <w:t>De Mustapha</w:t>
      </w:r>
      <w:r>
        <w:t xml:space="preserve"> ? </w:t>
      </w:r>
      <w:r w:rsidR="00DA00DC">
        <w:t>Pourquoi donc</w:t>
      </w:r>
      <w:r>
        <w:t xml:space="preserve"> ? </w:t>
      </w:r>
      <w:r w:rsidR="00DA00DC">
        <w:t>Ah</w:t>
      </w:r>
      <w:r>
        <w:t xml:space="preserve"> ! </w:t>
      </w:r>
      <w:r w:rsidR="00DA00DC">
        <w:t>j</w:t>
      </w:r>
      <w:r>
        <w:t>’</w:t>
      </w:r>
      <w:r w:rsidR="00DA00DC">
        <w:t>y suis</w:t>
      </w:r>
      <w:r>
        <w:t xml:space="preserve">. </w:t>
      </w:r>
      <w:r w:rsidR="00DA00DC">
        <w:t>Naturellement</w:t>
      </w:r>
      <w:r>
        <w:t xml:space="preserve">. </w:t>
      </w:r>
      <w:r w:rsidR="00DA00DC">
        <w:t>Automobile et chauffeur sont toujours là</w:t>
      </w:r>
      <w:r>
        <w:t xml:space="preserve">. </w:t>
      </w:r>
      <w:r w:rsidR="00DA00DC">
        <w:t>Avant de regagner son pays</w:t>
      </w:r>
      <w:r>
        <w:t xml:space="preserve">, </w:t>
      </w:r>
      <w:r w:rsidR="00DA00DC">
        <w:t>ce dernier désire sans doute assister aux obsèques de son maître</w:t>
      </w:r>
      <w:r>
        <w:t xml:space="preserve">. </w:t>
      </w:r>
      <w:r w:rsidR="00DA00DC">
        <w:t>Je vois que cette histoire continue à t</w:t>
      </w:r>
      <w:r>
        <w:t>’</w:t>
      </w:r>
      <w:r w:rsidR="00DA00DC">
        <w:t>intéresser</w:t>
      </w:r>
      <w:r>
        <w:t xml:space="preserve">. </w:t>
      </w:r>
      <w:r w:rsidR="00DA00DC">
        <w:t>Sois tranquille</w:t>
      </w:r>
      <w:r>
        <w:t xml:space="preserve">, </w:t>
      </w:r>
      <w:r w:rsidR="00DA00DC">
        <w:t>je te tiendrai au courant</w:t>
      </w:r>
      <w:r>
        <w:t>. »</w:t>
      </w:r>
    </w:p>
    <w:p w14:paraId="3C330984" w14:textId="77777777" w:rsidR="00DD1C38" w:rsidRDefault="00DA00DC" w:rsidP="00DA00DC">
      <w:r>
        <w:t>Là-dessus</w:t>
      </w:r>
      <w:r w:rsidR="00DD1C38">
        <w:t xml:space="preserve">, </w:t>
      </w:r>
      <w:r>
        <w:t>Casella avait regagné sa chambre</w:t>
      </w:r>
      <w:r w:rsidR="00DD1C38">
        <w:t xml:space="preserve">. </w:t>
      </w:r>
      <w:r>
        <w:t>Quant à Roche</w:t>
      </w:r>
      <w:r w:rsidR="00DD1C38">
        <w:t xml:space="preserve">, </w:t>
      </w:r>
      <w:r>
        <w:t>prétextant un peu de migraine</w:t>
      </w:r>
      <w:r w:rsidR="00DD1C38">
        <w:t xml:space="preserve">, </w:t>
      </w:r>
      <w:r>
        <w:t>il avait manifesté l</w:t>
      </w:r>
      <w:r w:rsidR="00DD1C38">
        <w:t>’</w:t>
      </w:r>
      <w:r>
        <w:t>intention</w:t>
      </w:r>
      <w:r w:rsidR="00DD1C38">
        <w:t xml:space="preserve">, </w:t>
      </w:r>
      <w:r>
        <w:t>d</w:t>
      </w:r>
      <w:r w:rsidR="00DD1C38">
        <w:t>’</w:t>
      </w:r>
      <w:r>
        <w:t>aller faire quelques minutes de promenade</w:t>
      </w:r>
      <w:r w:rsidR="00DD1C38">
        <w:t>.</w:t>
      </w:r>
    </w:p>
    <w:p w14:paraId="4DD10ED1" w14:textId="5BDCAF04" w:rsidR="00DA00DC" w:rsidRDefault="00DA00DC" w:rsidP="00DA00DC"/>
    <w:p w14:paraId="7452A60E" w14:textId="57394184" w:rsidR="00DD1C38" w:rsidRDefault="00DA00DC" w:rsidP="00DA00DC">
      <w:r>
        <w:t>De nouveau</w:t>
      </w:r>
      <w:r w:rsidR="00DD1C38">
        <w:t xml:space="preserve">, </w:t>
      </w:r>
      <w:r>
        <w:t>c</w:t>
      </w:r>
      <w:r w:rsidR="00DD1C38">
        <w:t>’</w:t>
      </w:r>
      <w:r>
        <w:t xml:space="preserve">était vers la villa de </w:t>
      </w:r>
      <w:r w:rsidR="00DD1C38">
        <w:t>M</w:t>
      </w:r>
      <w:r w:rsidR="00DD1C38" w:rsidRPr="00DD1C38">
        <w:rPr>
          <w:vertAlign w:val="superscript"/>
        </w:rPr>
        <w:t>me</w:t>
      </w:r>
      <w:r w:rsidR="00DD1C38">
        <w:t> </w:t>
      </w:r>
      <w:proofErr w:type="spellStart"/>
      <w:r>
        <w:t>Hadjilar</w:t>
      </w:r>
      <w:proofErr w:type="spellEnd"/>
      <w:r>
        <w:t xml:space="preserve"> que ses pas s</w:t>
      </w:r>
      <w:r w:rsidR="00DD1C38">
        <w:t>’</w:t>
      </w:r>
      <w:r>
        <w:t>étaient dirigés</w:t>
      </w:r>
      <w:r w:rsidR="00DD1C38">
        <w:t xml:space="preserve">. </w:t>
      </w:r>
      <w:r>
        <w:t>Il n</w:t>
      </w:r>
      <w:r w:rsidR="00DD1C38">
        <w:t>’</w:t>
      </w:r>
      <w:r>
        <w:t>était pas sans éprouver certain remords à son endroit</w:t>
      </w:r>
      <w:r w:rsidR="00DD1C38">
        <w:t xml:space="preserve">. </w:t>
      </w:r>
      <w:r>
        <w:t>Tout à l</w:t>
      </w:r>
      <w:r w:rsidR="00DD1C38">
        <w:t>’</w:t>
      </w:r>
      <w:r>
        <w:t>heure</w:t>
      </w:r>
      <w:r w:rsidR="00DD1C38">
        <w:t xml:space="preserve">, </w:t>
      </w:r>
      <w:r>
        <w:t>il avait conscience de s</w:t>
      </w:r>
      <w:r w:rsidR="00DD1C38">
        <w:t>’</w:t>
      </w:r>
      <w:r>
        <w:t>être montré beaucoup trop dur</w:t>
      </w:r>
      <w:r w:rsidR="00DD1C38">
        <w:t xml:space="preserve">. </w:t>
      </w:r>
      <w:r>
        <w:t>Lui avoir reproché d</w:t>
      </w:r>
      <w:r w:rsidR="00DD1C38">
        <w:t>’</w:t>
      </w:r>
      <w:r>
        <w:t>être injuste</w:t>
      </w:r>
      <w:r w:rsidR="00DD1C38">
        <w:t xml:space="preserve">, </w:t>
      </w:r>
      <w:r>
        <w:t>en un tel moment</w:t>
      </w:r>
      <w:r w:rsidR="00DD1C38">
        <w:t xml:space="preserve"> ! </w:t>
      </w:r>
      <w:r>
        <w:t>C</w:t>
      </w:r>
      <w:r w:rsidR="00DD1C38">
        <w:t>’</w:t>
      </w:r>
      <w:r>
        <w:t>était cela qui manquait d</w:t>
      </w:r>
      <w:r w:rsidR="00DD1C38">
        <w:t>’</w:t>
      </w:r>
      <w:r>
        <w:t>équité</w:t>
      </w:r>
      <w:r w:rsidR="00DD1C38">
        <w:t xml:space="preserve">. </w:t>
      </w:r>
      <w:r>
        <w:t>Il marchait très vite</w:t>
      </w:r>
      <w:r w:rsidR="00DD1C38">
        <w:t xml:space="preserve">. </w:t>
      </w:r>
      <w:r>
        <w:t>Bientôt</w:t>
      </w:r>
      <w:r w:rsidR="00DD1C38">
        <w:t xml:space="preserve">, </w:t>
      </w:r>
      <w:r>
        <w:t>il atteignit la villa</w:t>
      </w:r>
      <w:r w:rsidR="00DD1C38">
        <w:t xml:space="preserve">. </w:t>
      </w:r>
      <w:r>
        <w:t xml:space="preserve">Ce fut </w:t>
      </w:r>
      <w:proofErr w:type="spellStart"/>
      <w:r>
        <w:t>Katbé</w:t>
      </w:r>
      <w:proofErr w:type="spellEnd"/>
      <w:r>
        <w:t xml:space="preserve"> qui vint lui ouvrir</w:t>
      </w:r>
      <w:r w:rsidR="00DD1C38">
        <w:t>.</w:t>
      </w:r>
    </w:p>
    <w:p w14:paraId="6168CBDE" w14:textId="77777777" w:rsidR="00DD1C38" w:rsidRDefault="00DA00DC" w:rsidP="00DA00DC">
      <w:r>
        <w:t>Elle lui sourit</w:t>
      </w:r>
      <w:r w:rsidR="00DD1C38">
        <w:t xml:space="preserve">, </w:t>
      </w:r>
      <w:r>
        <w:t>mit un doigt sur ses lèvres</w:t>
      </w:r>
      <w:r w:rsidR="00DD1C38">
        <w:t>.</w:t>
      </w:r>
    </w:p>
    <w:p w14:paraId="25A5461B" w14:textId="77777777" w:rsidR="00DD1C38" w:rsidRDefault="00DD1C38" w:rsidP="00DA00DC">
      <w:r>
        <w:t>« </w:t>
      </w:r>
      <w:r w:rsidR="00DA00DC">
        <w:t>Chut</w:t>
      </w:r>
      <w:r>
        <w:t xml:space="preserve">, </w:t>
      </w:r>
      <w:r w:rsidR="00DA00DC">
        <w:t>elle dort</w:t>
      </w:r>
      <w:r>
        <w:t> !</w:t>
      </w:r>
    </w:p>
    <w:p w14:paraId="3ABF7245" w14:textId="77777777" w:rsidR="00DD1C38" w:rsidRDefault="00DD1C38" w:rsidP="00DA00DC">
      <w:r>
        <w:lastRenderedPageBreak/>
        <w:t>— </w:t>
      </w:r>
      <w:r w:rsidR="00DA00DC">
        <w:t>Elle va mieux</w:t>
      </w:r>
      <w:r>
        <w:t> ?</w:t>
      </w:r>
    </w:p>
    <w:p w14:paraId="67493652" w14:textId="507F3274" w:rsidR="00DA00DC" w:rsidRDefault="00DD1C38" w:rsidP="00DA00DC">
      <w:r>
        <w:t>— </w:t>
      </w:r>
      <w:r w:rsidR="00DA00DC">
        <w:t>Elle m</w:t>
      </w:r>
      <w:r>
        <w:t>’</w:t>
      </w:r>
      <w:r w:rsidR="00DA00DC">
        <w:t>a donné beaucoup de soucis après votre départ</w:t>
      </w:r>
      <w:r>
        <w:t xml:space="preserve">, </w:t>
      </w:r>
      <w:r w:rsidR="00DA00DC">
        <w:t>monsieur le capitaine</w:t>
      </w:r>
      <w:r>
        <w:t xml:space="preserve">. </w:t>
      </w:r>
      <w:r w:rsidR="00DA00DC">
        <w:t>Oui</w:t>
      </w:r>
      <w:r>
        <w:t xml:space="preserve">, </w:t>
      </w:r>
      <w:r w:rsidR="00DA00DC">
        <w:t>une grande crise de larmes</w:t>
      </w:r>
      <w:r>
        <w:t xml:space="preserve">. </w:t>
      </w:r>
      <w:r w:rsidR="00DA00DC">
        <w:t>Je l</w:t>
      </w:r>
      <w:r>
        <w:t>’</w:t>
      </w:r>
      <w:r w:rsidR="00DA00DC">
        <w:t>ai bien soignée</w:t>
      </w:r>
      <w:r>
        <w:t xml:space="preserve">. </w:t>
      </w:r>
      <w:r w:rsidR="00DA00DC">
        <w:t>Elle s</w:t>
      </w:r>
      <w:r>
        <w:t>’</w:t>
      </w:r>
      <w:r w:rsidR="00DA00DC">
        <w:t>est décidée</w:t>
      </w:r>
      <w:r>
        <w:t xml:space="preserve">, </w:t>
      </w:r>
      <w:r w:rsidR="00DA00DC">
        <w:t>elle aussi</w:t>
      </w:r>
      <w:r>
        <w:t xml:space="preserve">, </w:t>
      </w:r>
      <w:r w:rsidR="00DA00DC">
        <w:t>à aller prendre un peu l</w:t>
      </w:r>
      <w:r>
        <w:t>’</w:t>
      </w:r>
      <w:r w:rsidR="00DA00DC">
        <w:t>air</w:t>
      </w:r>
      <w:r>
        <w:t xml:space="preserve">. </w:t>
      </w:r>
      <w:r w:rsidR="00DA00DC">
        <w:t>Nous sommes sorties toutes les deux</w:t>
      </w:r>
      <w:r>
        <w:t xml:space="preserve">. </w:t>
      </w:r>
      <w:r w:rsidR="00DA00DC">
        <w:t>Ça lui a fait du bien</w:t>
      </w:r>
      <w:r>
        <w:t xml:space="preserve">. </w:t>
      </w:r>
      <w:r w:rsidR="00DA00DC">
        <w:t>Maintenant</w:t>
      </w:r>
      <w:r>
        <w:t xml:space="preserve">, </w:t>
      </w:r>
      <w:r w:rsidR="00DA00DC">
        <w:t>c</w:t>
      </w:r>
      <w:r>
        <w:t>’</w:t>
      </w:r>
      <w:r w:rsidR="00DA00DC">
        <w:t>est fini</w:t>
      </w:r>
      <w:r>
        <w:t>. »</w:t>
      </w:r>
    </w:p>
    <w:p w14:paraId="66C6C404" w14:textId="77777777" w:rsidR="00DD1C38" w:rsidRDefault="00DA00DC" w:rsidP="00DA00DC">
      <w:r>
        <w:t>Roche avait poussé un soupir de soulagement</w:t>
      </w:r>
      <w:r w:rsidR="00DD1C38">
        <w:t xml:space="preserve">. </w:t>
      </w:r>
      <w:r>
        <w:t>Le sommeil était le symptôme le plus rassurant qu</w:t>
      </w:r>
      <w:r w:rsidR="00DD1C38">
        <w:t>’</w:t>
      </w:r>
      <w:r>
        <w:t>il eût pu souhaiter</w:t>
      </w:r>
      <w:r w:rsidR="00DD1C38">
        <w:t>.</w:t>
      </w:r>
    </w:p>
    <w:p w14:paraId="20BA8DAB" w14:textId="5D8F8AA5" w:rsidR="00DA00DC" w:rsidRDefault="00DD1C38" w:rsidP="00DA00DC">
      <w:r>
        <w:t>« </w:t>
      </w:r>
      <w:r w:rsidR="00DA00DC">
        <w:t>Pourrais-je la voir</w:t>
      </w:r>
      <w:r>
        <w:t xml:space="preserve">, </w:t>
      </w:r>
      <w:r w:rsidR="00DA00DC">
        <w:t>sans la réveiller</w:t>
      </w:r>
      <w:r>
        <w:t xml:space="preserve">, </w:t>
      </w:r>
      <w:r w:rsidR="00DA00DC">
        <w:t>sans faire de bruit</w:t>
      </w:r>
      <w:r>
        <w:t> ? »</w:t>
      </w:r>
    </w:p>
    <w:p w14:paraId="1C888622" w14:textId="302CCDA9" w:rsidR="00DD1C38" w:rsidRDefault="00DA00DC" w:rsidP="00DA00DC">
      <w:proofErr w:type="spellStart"/>
      <w:r>
        <w:t>Katbé</w:t>
      </w:r>
      <w:proofErr w:type="spellEnd"/>
      <w:r>
        <w:t xml:space="preserve"> avait toujours eu un faible pour Roche</w:t>
      </w:r>
      <w:r w:rsidR="00DD1C38">
        <w:t xml:space="preserve">. </w:t>
      </w:r>
      <w:r>
        <w:t>Sans trop se faire tirer l</w:t>
      </w:r>
      <w:r w:rsidR="00DD1C38">
        <w:t>’</w:t>
      </w:r>
      <w:r>
        <w:t>oreille</w:t>
      </w:r>
      <w:r w:rsidR="00DD1C38">
        <w:t xml:space="preserve">, </w:t>
      </w:r>
      <w:r>
        <w:t>elle avait dit oui</w:t>
      </w:r>
      <w:r w:rsidR="00DD1C38">
        <w:t xml:space="preserve">. </w:t>
      </w:r>
      <w:r>
        <w:t>Guidé par la vieille servante</w:t>
      </w:r>
      <w:r w:rsidR="00DD1C38">
        <w:t xml:space="preserve">, </w:t>
      </w:r>
      <w:r>
        <w:t xml:space="preserve">il était entré sur la pointe des pieds dans la chambre de </w:t>
      </w:r>
      <w:r w:rsidR="00DD1C38">
        <w:t>M</w:t>
      </w:r>
      <w:r w:rsidR="00DD1C38" w:rsidRPr="00DD1C38">
        <w:rPr>
          <w:vertAlign w:val="superscript"/>
        </w:rPr>
        <w:t>me</w:t>
      </w:r>
      <w:r w:rsidR="00DD1C38">
        <w:t> </w:t>
      </w:r>
      <w:proofErr w:type="spellStart"/>
      <w:r>
        <w:t>Hadjilar</w:t>
      </w:r>
      <w:proofErr w:type="spellEnd"/>
      <w:r>
        <w:t xml:space="preserve"> endormie</w:t>
      </w:r>
      <w:r w:rsidR="00DD1C38">
        <w:t xml:space="preserve">. </w:t>
      </w:r>
      <w:r>
        <w:t>Le cœur débordant d</w:t>
      </w:r>
      <w:r w:rsidR="00DD1C38">
        <w:t>’</w:t>
      </w:r>
      <w:r>
        <w:t>émotion</w:t>
      </w:r>
      <w:r w:rsidR="00DD1C38">
        <w:t xml:space="preserve">, </w:t>
      </w:r>
      <w:r>
        <w:t>il avait déposé un baiser sur ses cheveux</w:t>
      </w:r>
      <w:r w:rsidR="00DD1C38">
        <w:t>.</w:t>
      </w:r>
    </w:p>
    <w:p w14:paraId="4414E6F6" w14:textId="77777777" w:rsidR="00DD1C38" w:rsidRDefault="00DA00DC" w:rsidP="00DA00DC">
      <w:r>
        <w:t>À dix heures et demie à peine</w:t>
      </w:r>
      <w:r w:rsidR="00DD1C38">
        <w:t xml:space="preserve">, </w:t>
      </w:r>
      <w:r>
        <w:t>il était de retour chez son ami</w:t>
      </w:r>
      <w:r w:rsidR="00DD1C38">
        <w:t xml:space="preserve">. </w:t>
      </w:r>
      <w:r>
        <w:t>Il eut la surprise de voir de la lumière dans la salle à manger</w:t>
      </w:r>
      <w:r w:rsidR="00DD1C38">
        <w:t xml:space="preserve">. </w:t>
      </w:r>
      <w:r>
        <w:t>Casella s</w:t>
      </w:r>
      <w:r w:rsidR="00DD1C38">
        <w:t>’</w:t>
      </w:r>
      <w:r>
        <w:t>y trouvait</w:t>
      </w:r>
      <w:r w:rsidR="00DD1C38">
        <w:t xml:space="preserve">, </w:t>
      </w:r>
      <w:r>
        <w:t>en train de morigéner quelqu</w:t>
      </w:r>
      <w:r w:rsidR="00DD1C38">
        <w:t>’</w:t>
      </w:r>
      <w:r>
        <w:t>un avec la dernière énergie</w:t>
      </w:r>
      <w:r w:rsidR="00DD1C38">
        <w:t xml:space="preserve">. </w:t>
      </w:r>
      <w:r>
        <w:t>Roche reconnut Mustapha</w:t>
      </w:r>
      <w:r w:rsidR="00DD1C38">
        <w:t>.</w:t>
      </w:r>
    </w:p>
    <w:p w14:paraId="56883653" w14:textId="77777777" w:rsidR="00DD1C38" w:rsidRDefault="00DD1C38" w:rsidP="00DA00DC">
      <w:r>
        <w:t>« </w:t>
      </w:r>
      <w:r w:rsidR="00DA00DC">
        <w:t>Entre</w:t>
      </w:r>
      <w:r>
        <w:t xml:space="preserve">, </w:t>
      </w:r>
      <w:r w:rsidR="00DA00DC">
        <w:t>entre donc</w:t>
      </w:r>
      <w:r>
        <w:t xml:space="preserve"> ! </w:t>
      </w:r>
      <w:r w:rsidR="00DA00DC">
        <w:t>cria Casella</w:t>
      </w:r>
      <w:r>
        <w:t xml:space="preserve">, </w:t>
      </w:r>
      <w:r w:rsidR="00DA00DC">
        <w:t>et permets-moi de te présenter le roi des idiots</w:t>
      </w:r>
      <w:r>
        <w:t xml:space="preserve">. </w:t>
      </w:r>
      <w:r w:rsidR="00DA00DC">
        <w:t>Monsieur</w:t>
      </w:r>
      <w:r>
        <w:t xml:space="preserve">, </w:t>
      </w:r>
      <w:r w:rsidR="00DA00DC">
        <w:t>que voici</w:t>
      </w:r>
      <w:r>
        <w:t xml:space="preserve">, </w:t>
      </w:r>
      <w:r w:rsidR="00DA00DC">
        <w:t>avait une consigne qui n</w:t>
      </w:r>
      <w:r>
        <w:t>’</w:t>
      </w:r>
      <w:r w:rsidR="00DA00DC">
        <w:t>était pas bien compliquée</w:t>
      </w:r>
      <w:r>
        <w:t xml:space="preserve">. </w:t>
      </w:r>
      <w:r w:rsidR="00DA00DC">
        <w:t>Il s</w:t>
      </w:r>
      <w:r>
        <w:t>’</w:t>
      </w:r>
      <w:r w:rsidR="00DA00DC">
        <w:t>agissait tout simplement de me renseigner heure par heure sur les faits et gestes de quelqu</w:t>
      </w:r>
      <w:r>
        <w:t>’</w:t>
      </w:r>
      <w:r w:rsidR="00DA00DC">
        <w:t>un</w:t>
      </w:r>
      <w:r>
        <w:t xml:space="preserve">. </w:t>
      </w:r>
      <w:r w:rsidR="00DA00DC">
        <w:t>Or</w:t>
      </w:r>
      <w:r>
        <w:t xml:space="preserve">, </w:t>
      </w:r>
      <w:r w:rsidR="00DA00DC">
        <w:t>ce quelqu</w:t>
      </w:r>
      <w:r>
        <w:t>’</w:t>
      </w:r>
      <w:r w:rsidR="00DA00DC">
        <w:t>un-là</w:t>
      </w:r>
      <w:r>
        <w:t xml:space="preserve">, </w:t>
      </w:r>
      <w:r w:rsidR="00DA00DC">
        <w:t>il y a deux heures qu</w:t>
      </w:r>
      <w:r>
        <w:t>’</w:t>
      </w:r>
      <w:r w:rsidR="00DA00DC">
        <w:t>il l</w:t>
      </w:r>
      <w:r>
        <w:t>’</w:t>
      </w:r>
      <w:r w:rsidR="00DA00DC">
        <w:t>a laissé filer</w:t>
      </w:r>
      <w:r>
        <w:t xml:space="preserve">, </w:t>
      </w:r>
      <w:r w:rsidR="00DA00DC">
        <w:t>lui et son auto</w:t>
      </w:r>
      <w:r>
        <w:t xml:space="preserve">. </w:t>
      </w:r>
      <w:r w:rsidR="00DA00DC">
        <w:t>Et c</w:t>
      </w:r>
      <w:r>
        <w:t>’</w:t>
      </w:r>
      <w:r w:rsidR="00DA00DC">
        <w:t>est maintenant seulement qu</w:t>
      </w:r>
      <w:r>
        <w:t>’</w:t>
      </w:r>
      <w:r w:rsidR="00DA00DC">
        <w:t>il s</w:t>
      </w:r>
      <w:r>
        <w:t>’</w:t>
      </w:r>
      <w:r w:rsidR="00DA00DC">
        <w:t>en est aperçu</w:t>
      </w:r>
      <w:r>
        <w:t>.</w:t>
      </w:r>
    </w:p>
    <w:p w14:paraId="0244A7B4" w14:textId="77777777" w:rsidR="00DD1C38" w:rsidRDefault="00DD1C38" w:rsidP="00DA00DC">
      <w:r>
        <w:t>— </w:t>
      </w:r>
      <w:r w:rsidR="00DA00DC">
        <w:t>Comment</w:t>
      </w:r>
      <w:r>
        <w:t xml:space="preserve">, </w:t>
      </w:r>
      <w:r w:rsidR="00DA00DC">
        <w:t>le chauffeur du mort est parti</w:t>
      </w:r>
      <w:r>
        <w:t> ?</w:t>
      </w:r>
    </w:p>
    <w:p w14:paraId="2A2A007E" w14:textId="4298FD92" w:rsidR="00DA00DC" w:rsidRDefault="00DD1C38" w:rsidP="00DA00DC">
      <w:r>
        <w:t>— </w:t>
      </w:r>
      <w:r w:rsidR="00DA00DC">
        <w:t>Ainsi que j</w:t>
      </w:r>
      <w:r>
        <w:t>’</w:t>
      </w:r>
      <w:r w:rsidR="00DA00DC">
        <w:t>ai l</w:t>
      </w:r>
      <w:r>
        <w:t>’</w:t>
      </w:r>
      <w:r w:rsidR="00DA00DC">
        <w:t>honneur de te le dire</w:t>
      </w:r>
      <w:r>
        <w:t xml:space="preserve">. </w:t>
      </w:r>
      <w:r w:rsidR="00DA00DC">
        <w:t>Et</w:t>
      </w:r>
      <w:r>
        <w:t xml:space="preserve">, </w:t>
      </w:r>
      <w:r w:rsidR="00DA00DC">
        <w:t>étant donné la façon tout anglaise dont il s</w:t>
      </w:r>
      <w:r>
        <w:t>’</w:t>
      </w:r>
      <w:r w:rsidR="00DA00DC">
        <w:t>y est pris</w:t>
      </w:r>
      <w:r>
        <w:t xml:space="preserve">, </w:t>
      </w:r>
      <w:r w:rsidR="00DA00DC">
        <w:t>j</w:t>
      </w:r>
      <w:r>
        <w:t>’</w:t>
      </w:r>
      <w:r w:rsidR="00DA00DC">
        <w:t>ajoute qu</w:t>
      </w:r>
      <w:r>
        <w:t>’</w:t>
      </w:r>
      <w:r w:rsidR="00DA00DC">
        <w:t xml:space="preserve">il y a fort </w:t>
      </w:r>
      <w:r w:rsidR="00DA00DC">
        <w:lastRenderedPageBreak/>
        <w:t>peu de chances pour que nous le revoyions jamais</w:t>
      </w:r>
      <w:r>
        <w:t xml:space="preserve">, </w:t>
      </w:r>
      <w:r w:rsidR="00DA00DC">
        <w:t>à Tartous du moins</w:t>
      </w:r>
      <w:r>
        <w:t>. »</w:t>
      </w:r>
    </w:p>
    <w:p w14:paraId="6C9C6DF5" w14:textId="77777777" w:rsidR="00DD1C38" w:rsidRDefault="00DA00DC" w:rsidP="00DA00DC">
      <w:r>
        <w:t>Roche haussa gaiement les épaules</w:t>
      </w:r>
      <w:r w:rsidR="00DD1C38">
        <w:t>.</w:t>
      </w:r>
    </w:p>
    <w:p w14:paraId="47507440" w14:textId="1EE259D1" w:rsidR="00DA00DC" w:rsidRDefault="00DD1C38" w:rsidP="00DA00DC">
      <w:r>
        <w:t>« </w:t>
      </w:r>
      <w:r w:rsidR="00DA00DC">
        <w:t>Eh bien</w:t>
      </w:r>
      <w:r>
        <w:t xml:space="preserve">, </w:t>
      </w:r>
      <w:r w:rsidR="00DA00DC">
        <w:t>tant pis</w:t>
      </w:r>
      <w:r>
        <w:t xml:space="preserve"> ! </w:t>
      </w:r>
      <w:r w:rsidR="00DA00DC">
        <w:t>Tant mieux</w:t>
      </w:r>
      <w:r>
        <w:t xml:space="preserve">, </w:t>
      </w:r>
      <w:r w:rsidR="00DA00DC">
        <w:t>même</w:t>
      </w:r>
      <w:r>
        <w:t xml:space="preserve">, </w:t>
      </w:r>
      <w:r w:rsidR="00DA00DC">
        <w:t>après tout</w:t>
      </w:r>
      <w:r>
        <w:t xml:space="preserve"> ! </w:t>
      </w:r>
      <w:r w:rsidR="00DA00DC">
        <w:t>Il ne m</w:t>
      </w:r>
      <w:r>
        <w:t>’</w:t>
      </w:r>
      <w:r w:rsidR="00DA00DC">
        <w:t>intéressait que du vivant de son patron</w:t>
      </w:r>
      <w:r>
        <w:t xml:space="preserve">. </w:t>
      </w:r>
      <w:r w:rsidR="00DA00DC">
        <w:t>Nous en voilà débarrassés</w:t>
      </w:r>
      <w:r>
        <w:t>. »</w:t>
      </w:r>
    </w:p>
    <w:p w14:paraId="726B00A7" w14:textId="77777777" w:rsidR="00DD1C38" w:rsidRDefault="00DA00DC" w:rsidP="00DA00DC">
      <w:r>
        <w:t>Casella ouvrit de grands yeux</w:t>
      </w:r>
      <w:r w:rsidR="00DD1C38">
        <w:t>.</w:t>
      </w:r>
    </w:p>
    <w:p w14:paraId="39252A00" w14:textId="48334857" w:rsidR="00DA00DC" w:rsidRDefault="00DD1C38" w:rsidP="00DA00DC">
      <w:r>
        <w:t>« </w:t>
      </w:r>
      <w:r w:rsidR="00DA00DC">
        <w:t>Bravo</w:t>
      </w:r>
      <w:r>
        <w:t xml:space="preserve">, </w:t>
      </w:r>
      <w:r w:rsidR="00DA00DC">
        <w:t>puisque tu le prends ainsi</w:t>
      </w:r>
      <w:r>
        <w:t xml:space="preserve"> ! </w:t>
      </w:r>
      <w:r w:rsidR="00DA00DC">
        <w:t>Ce que j</w:t>
      </w:r>
      <w:r>
        <w:t>’</w:t>
      </w:r>
      <w:r w:rsidR="00DA00DC">
        <w:t>en faisais</w:t>
      </w:r>
      <w:r>
        <w:t xml:space="preserve">, </w:t>
      </w:r>
      <w:r w:rsidR="00DA00DC">
        <w:t>tu sais</w:t>
      </w:r>
      <w:r>
        <w:t xml:space="preserve">, </w:t>
      </w:r>
      <w:r w:rsidR="00DA00DC">
        <w:t>c</w:t>
      </w:r>
      <w:r>
        <w:t>’</w:t>
      </w:r>
      <w:r w:rsidR="00DA00DC">
        <w:t>était</w:t>
      </w:r>
      <w:r>
        <w:t xml:space="preserve">, </w:t>
      </w:r>
      <w:r w:rsidR="00DA00DC">
        <w:t>bien uniquement pour t</w:t>
      </w:r>
      <w:r>
        <w:t>’</w:t>
      </w:r>
      <w:r w:rsidR="00DA00DC">
        <w:t>être agréable</w:t>
      </w:r>
      <w:r>
        <w:t xml:space="preserve">. </w:t>
      </w:r>
      <w:r w:rsidR="00DA00DC">
        <w:t>Il ne nous reste plus</w:t>
      </w:r>
      <w:r>
        <w:t xml:space="preserve">, </w:t>
      </w:r>
      <w:r w:rsidR="00DA00DC">
        <w:t>dans ces conditions</w:t>
      </w:r>
      <w:r>
        <w:t xml:space="preserve">, </w:t>
      </w:r>
      <w:r w:rsidR="00DA00DC">
        <w:t>qu</w:t>
      </w:r>
      <w:r>
        <w:t>’</w:t>
      </w:r>
      <w:r w:rsidR="00DA00DC">
        <w:t>à féliciter Mustapha</w:t>
      </w:r>
      <w:r>
        <w:t>. »</w:t>
      </w:r>
    </w:p>
    <w:p w14:paraId="61C90A27" w14:textId="7ACDC150" w:rsidR="00DA00DC" w:rsidRDefault="00DA00DC" w:rsidP="00DA00DC">
      <w:r>
        <w:t>Ce dernier congédié</w:t>
      </w:r>
      <w:r w:rsidR="00DD1C38">
        <w:t xml:space="preserve">, </w:t>
      </w:r>
      <w:r>
        <w:t>ils étaient encore restés quelques minutes à causer de choses et d</w:t>
      </w:r>
      <w:r w:rsidR="00DD1C38">
        <w:t>’</w:t>
      </w:r>
      <w:r>
        <w:t>autres</w:t>
      </w:r>
      <w:r w:rsidR="00DD1C38">
        <w:t xml:space="preserve">. </w:t>
      </w:r>
      <w:r>
        <w:t>Casella avait demandé à son camarade s</w:t>
      </w:r>
      <w:r w:rsidR="00DD1C38">
        <w:t>’</w:t>
      </w:r>
      <w:r>
        <w:t>il lui conseillait de se mettre en grande tenue pour assister à la messe solennelle du lendemain</w:t>
      </w:r>
      <w:r w:rsidR="00DD1C38">
        <w:t>. « </w:t>
      </w:r>
      <w:r>
        <w:t>Oui</w:t>
      </w:r>
      <w:r w:rsidR="00DD1C38">
        <w:t xml:space="preserve">, </w:t>
      </w:r>
      <w:r>
        <w:t>tant qu</w:t>
      </w:r>
      <w:r w:rsidR="00DD1C38">
        <w:t>’</w:t>
      </w:r>
      <w:r>
        <w:t>à faire</w:t>
      </w:r>
      <w:r w:rsidR="00DD1C38">
        <w:t xml:space="preserve">. </w:t>
      </w:r>
      <w:r>
        <w:t xml:space="preserve">Le père </w:t>
      </w:r>
      <w:proofErr w:type="spellStart"/>
      <w:r>
        <w:t>Englebert</w:t>
      </w:r>
      <w:proofErr w:type="spellEnd"/>
      <w:r>
        <w:t xml:space="preserve"> en sera si heureux</w:t>
      </w:r>
      <w:r w:rsidR="00DD1C38">
        <w:t> ! »</w:t>
      </w:r>
      <w:r>
        <w:t xml:space="preserve"> avait répondu Roche</w:t>
      </w:r>
      <w:r w:rsidR="00DD1C38">
        <w:t>. « </w:t>
      </w:r>
      <w:r>
        <w:t>En ce qui me concerne</w:t>
      </w:r>
      <w:r w:rsidR="00DD1C38">
        <w:t xml:space="preserve">, </w:t>
      </w:r>
      <w:r>
        <w:t>avait-il ajouté</w:t>
      </w:r>
      <w:r w:rsidR="00DD1C38">
        <w:t xml:space="preserve">, </w:t>
      </w:r>
      <w:r>
        <w:t>la question ne se pose point</w:t>
      </w:r>
      <w:r w:rsidR="00DD1C38">
        <w:t xml:space="preserve">. </w:t>
      </w:r>
      <w:r>
        <w:t>Il m</w:t>
      </w:r>
      <w:r w:rsidR="00DD1C38">
        <w:t>’</w:t>
      </w:r>
      <w:r>
        <w:t>acceptera comme je suis</w:t>
      </w:r>
      <w:r w:rsidR="00DD1C38">
        <w:t>. »</w:t>
      </w:r>
    </w:p>
    <w:p w14:paraId="6FC62346" w14:textId="77777777" w:rsidR="00DD1C38" w:rsidRDefault="00DA00DC" w:rsidP="00DA00DC">
      <w:r>
        <w:t>Couché dès onze heures</w:t>
      </w:r>
      <w:r w:rsidR="00DD1C38">
        <w:t xml:space="preserve">, </w:t>
      </w:r>
      <w:r>
        <w:t>il avait passé une excellente nuit</w:t>
      </w:r>
      <w:r w:rsidR="00DD1C38">
        <w:t xml:space="preserve">, </w:t>
      </w:r>
      <w:r>
        <w:t>ainsi qu</w:t>
      </w:r>
      <w:r w:rsidR="00DD1C38">
        <w:t>’</w:t>
      </w:r>
      <w:r>
        <w:t>il a été mentionné plus haut</w:t>
      </w:r>
      <w:r w:rsidR="00DD1C38">
        <w:t xml:space="preserve">. </w:t>
      </w:r>
      <w:r>
        <w:t>Il n</w:t>
      </w:r>
      <w:r w:rsidR="00DD1C38">
        <w:t>’</w:t>
      </w:r>
      <w:r>
        <w:t>était pas encore tout à fait neuf heures lorsque</w:t>
      </w:r>
      <w:r w:rsidR="00DD1C38">
        <w:t xml:space="preserve">, </w:t>
      </w:r>
      <w:r>
        <w:t>sortant de sa chambre habillé</w:t>
      </w:r>
      <w:r w:rsidR="00DD1C38">
        <w:t xml:space="preserve">, </w:t>
      </w:r>
      <w:r>
        <w:t>il s</w:t>
      </w:r>
      <w:r w:rsidR="00DD1C38">
        <w:t>’</w:t>
      </w:r>
      <w:r>
        <w:t>était heurté à Casella</w:t>
      </w:r>
      <w:r w:rsidR="00DD1C38">
        <w:t>.</w:t>
      </w:r>
    </w:p>
    <w:p w14:paraId="65C8857C" w14:textId="0E04F8B6" w:rsidR="00DA00DC" w:rsidRDefault="00DA00DC" w:rsidP="00DA00DC"/>
    <w:p w14:paraId="58B5CF05" w14:textId="2F90180A" w:rsidR="00DA00DC" w:rsidRDefault="00DD1C38" w:rsidP="00DA00DC">
      <w:r>
        <w:t>« </w:t>
      </w:r>
      <w:r w:rsidR="00DA00DC">
        <w:t>Bonjour</w:t>
      </w:r>
      <w:r>
        <w:t xml:space="preserve"> ! </w:t>
      </w:r>
      <w:r w:rsidR="00DA00DC">
        <w:t>Tu venais chez moi</w:t>
      </w:r>
      <w:r>
        <w:t xml:space="preserve"> ! </w:t>
      </w:r>
      <w:r w:rsidR="00DA00DC">
        <w:t>Qu</w:t>
      </w:r>
      <w:r>
        <w:t>’</w:t>
      </w:r>
      <w:r w:rsidR="00DA00DC">
        <w:t>y a-t-il</w:t>
      </w:r>
      <w:r>
        <w:t> ? »</w:t>
      </w:r>
    </w:p>
    <w:p w14:paraId="14A73391" w14:textId="77777777" w:rsidR="00DD1C38" w:rsidRDefault="00DA00DC" w:rsidP="00DA00DC">
      <w:r>
        <w:t>Casella paraissait préoccupé</w:t>
      </w:r>
      <w:r w:rsidR="00DD1C38">
        <w:t>.</w:t>
      </w:r>
    </w:p>
    <w:p w14:paraId="49F032A8" w14:textId="77777777" w:rsidR="00DD1C38" w:rsidRDefault="00DD1C38" w:rsidP="00DA00DC">
      <w:r>
        <w:t>« </w:t>
      </w:r>
      <w:r w:rsidR="00DA00DC">
        <w:t>Écoute</w:t>
      </w:r>
      <w:r>
        <w:t xml:space="preserve">, </w:t>
      </w:r>
      <w:r w:rsidR="00DA00DC">
        <w:t>mon vieux</w:t>
      </w:r>
      <w:r>
        <w:t xml:space="preserve">, </w:t>
      </w:r>
      <w:r w:rsidR="00DA00DC">
        <w:t>tu m</w:t>
      </w:r>
      <w:r>
        <w:t>’</w:t>
      </w:r>
      <w:r w:rsidR="00DA00DC">
        <w:t>accorderas que je ne me mêle pas souvent des affaires des autres</w:t>
      </w:r>
      <w:r>
        <w:t xml:space="preserve">. </w:t>
      </w:r>
      <w:r w:rsidR="00DA00DC">
        <w:t>Mais il y a des cas</w:t>
      </w:r>
      <w:r>
        <w:t xml:space="preserve">… </w:t>
      </w:r>
      <w:r w:rsidR="00DA00DC">
        <w:t>C</w:t>
      </w:r>
      <w:r>
        <w:t>’</w:t>
      </w:r>
      <w:r w:rsidR="00DA00DC">
        <w:t xml:space="preserve">est </w:t>
      </w:r>
      <w:r w:rsidR="00DA00DC">
        <w:lastRenderedPageBreak/>
        <w:t>ainsi que j</w:t>
      </w:r>
      <w:r>
        <w:t>’</w:t>
      </w:r>
      <w:r w:rsidR="00DA00DC">
        <w:t>ai cru bien faire en t</w:t>
      </w:r>
      <w:r>
        <w:t>’</w:t>
      </w:r>
      <w:r w:rsidR="00DA00DC">
        <w:t>annonçant que Ménétrier serait à Tartous ce matin</w:t>
      </w:r>
      <w:r>
        <w:t>.</w:t>
      </w:r>
    </w:p>
    <w:p w14:paraId="4CD3F326" w14:textId="77777777" w:rsidR="00DD1C38" w:rsidRDefault="00DD1C38" w:rsidP="00DA00DC">
      <w:r>
        <w:t>— </w:t>
      </w:r>
      <w:r w:rsidR="00DA00DC">
        <w:t>Oui</w:t>
      </w:r>
      <w:r>
        <w:t xml:space="preserve">, </w:t>
      </w:r>
      <w:r w:rsidR="00DA00DC">
        <w:t>et alors</w:t>
      </w:r>
      <w:r>
        <w:t xml:space="preserve"> ? </w:t>
      </w:r>
      <w:r w:rsidR="00DA00DC">
        <w:t>Il ne vient plus</w:t>
      </w:r>
      <w:r>
        <w:t> ?</w:t>
      </w:r>
    </w:p>
    <w:p w14:paraId="4D65BDD1" w14:textId="77777777" w:rsidR="00DD1C38" w:rsidRDefault="00DD1C38" w:rsidP="00DA00DC">
      <w:r>
        <w:t>— </w:t>
      </w:r>
      <w:r w:rsidR="00DA00DC">
        <w:t>Au contraire</w:t>
      </w:r>
      <w:r>
        <w:t xml:space="preserve">. </w:t>
      </w:r>
      <w:r w:rsidR="00DA00DC">
        <w:t>Il risque d</w:t>
      </w:r>
      <w:r>
        <w:t>’</w:t>
      </w:r>
      <w:r w:rsidR="00DA00DC">
        <w:t>être là plus tôt qu</w:t>
      </w:r>
      <w:r>
        <w:t>’</w:t>
      </w:r>
      <w:r w:rsidR="00DA00DC">
        <w:t>on ne l</w:t>
      </w:r>
      <w:r>
        <w:t>’</w:t>
      </w:r>
      <w:r w:rsidR="00DA00DC">
        <w:t>attendait</w:t>
      </w:r>
      <w:r>
        <w:t>.</w:t>
      </w:r>
    </w:p>
    <w:p w14:paraId="6E4FA5DF" w14:textId="77777777" w:rsidR="00DD1C38" w:rsidRDefault="00DD1C38" w:rsidP="00DA00DC">
      <w:r>
        <w:t>— </w:t>
      </w:r>
      <w:r w:rsidR="00DA00DC">
        <w:t>Ah</w:t>
      </w:r>
      <w:r>
        <w:t xml:space="preserve"> ! </w:t>
      </w:r>
      <w:r w:rsidR="00DA00DC">
        <w:t>Comment l</w:t>
      </w:r>
      <w:r>
        <w:t>’</w:t>
      </w:r>
      <w:r w:rsidR="00DA00DC">
        <w:t>as-tu su</w:t>
      </w:r>
      <w:r>
        <w:t> ?</w:t>
      </w:r>
    </w:p>
    <w:p w14:paraId="34CCB47C" w14:textId="532FDD75" w:rsidR="00DA00DC" w:rsidRDefault="00DD1C38" w:rsidP="00DA00DC">
      <w:r>
        <w:t>— </w:t>
      </w:r>
      <w:r w:rsidR="00DA00DC">
        <w:t>Un coup de téléphone d</w:t>
      </w:r>
      <w:r>
        <w:t>’</w:t>
      </w:r>
      <w:proofErr w:type="spellStart"/>
      <w:r w:rsidR="00DA00DC">
        <w:t>Ageorges</w:t>
      </w:r>
      <w:proofErr w:type="spellEnd"/>
      <w:r>
        <w:t xml:space="preserve">. </w:t>
      </w:r>
      <w:r w:rsidR="00DA00DC">
        <w:t>Ménétrier vient de passer en trombe à Hama vers six heures</w:t>
      </w:r>
      <w:r>
        <w:t xml:space="preserve">. </w:t>
      </w:r>
      <w:r w:rsidR="00DA00DC">
        <w:t>Il s</w:t>
      </w:r>
      <w:r>
        <w:t>’</w:t>
      </w:r>
      <w:r w:rsidR="00DA00DC">
        <w:t>est tout juste arrêté pour déposer sa caisse de champagne</w:t>
      </w:r>
      <w:r>
        <w:t xml:space="preserve">. </w:t>
      </w:r>
      <w:proofErr w:type="spellStart"/>
      <w:r w:rsidR="00DA00DC">
        <w:t>Ageorges</w:t>
      </w:r>
      <w:proofErr w:type="spellEnd"/>
      <w:r w:rsidR="00DA00DC">
        <w:t xml:space="preserve"> et les autres</w:t>
      </w:r>
      <w:r>
        <w:t xml:space="preserve">, </w:t>
      </w:r>
      <w:r w:rsidR="00DA00DC">
        <w:t>qui étaient déjà levés</w:t>
      </w:r>
      <w:r>
        <w:t xml:space="preserve">, </w:t>
      </w:r>
      <w:r w:rsidR="00DA00DC">
        <w:t>ou plutôt qui n</w:t>
      </w:r>
      <w:r>
        <w:t>’</w:t>
      </w:r>
      <w:r w:rsidR="00DA00DC">
        <w:t>étaient pas encore couchés</w:t>
      </w:r>
      <w:r>
        <w:t xml:space="preserve">, </w:t>
      </w:r>
      <w:r w:rsidR="00DA00DC">
        <w:t>l</w:t>
      </w:r>
      <w:r>
        <w:t>’</w:t>
      </w:r>
      <w:r w:rsidR="00DA00DC">
        <w:t>ont vu</w:t>
      </w:r>
      <w:r>
        <w:t xml:space="preserve">. </w:t>
      </w:r>
      <w:r w:rsidR="00DA00DC">
        <w:t>Il paraît qu</w:t>
      </w:r>
      <w:r>
        <w:t>’</w:t>
      </w:r>
      <w:r w:rsidR="00DA00DC">
        <w:t>il avait une tête pas ordinaire</w:t>
      </w:r>
      <w:r>
        <w:t xml:space="preserve">, </w:t>
      </w:r>
      <w:r w:rsidR="00DA00DC">
        <w:t>un visage crispé</w:t>
      </w:r>
      <w:r>
        <w:t>, « </w:t>
      </w:r>
      <w:r w:rsidR="00DA00DC">
        <w:t>tout l</w:t>
      </w:r>
      <w:r>
        <w:t>’</w:t>
      </w:r>
      <w:r w:rsidR="00DA00DC">
        <w:t>air d</w:t>
      </w:r>
      <w:r>
        <w:t>’</w:t>
      </w:r>
      <w:r w:rsidR="00DA00DC">
        <w:t>un fou</w:t>
      </w:r>
      <w:r>
        <w:t xml:space="preserve"> », </w:t>
      </w:r>
      <w:r w:rsidR="00DA00DC">
        <w:t>m</w:t>
      </w:r>
      <w:r>
        <w:t>’</w:t>
      </w:r>
      <w:r w:rsidR="00DA00DC">
        <w:t xml:space="preserve">a dit </w:t>
      </w:r>
      <w:proofErr w:type="spellStart"/>
      <w:r w:rsidR="00DA00DC">
        <w:t>Ageorges</w:t>
      </w:r>
      <w:proofErr w:type="spellEnd"/>
      <w:r>
        <w:t xml:space="preserve">, </w:t>
      </w:r>
      <w:r w:rsidR="00DA00DC">
        <w:t>qui</w:t>
      </w:r>
      <w:r>
        <w:t xml:space="preserve">, </w:t>
      </w:r>
      <w:r w:rsidR="00DA00DC">
        <w:t>réflexion faite</w:t>
      </w:r>
      <w:r>
        <w:t xml:space="preserve">, </w:t>
      </w:r>
      <w:r w:rsidR="00DA00DC">
        <w:t>à tout hasard a préféré m</w:t>
      </w:r>
      <w:r>
        <w:t>’</w:t>
      </w:r>
      <w:r w:rsidR="00DA00DC">
        <w:t>avertir</w:t>
      </w:r>
      <w:r>
        <w:t>. »</w:t>
      </w:r>
    </w:p>
    <w:p w14:paraId="6075DB06" w14:textId="77777777" w:rsidR="00DD1C38" w:rsidRDefault="00DA00DC" w:rsidP="00DA00DC">
      <w:r>
        <w:t>Roche demeura un instant silencieux</w:t>
      </w:r>
      <w:r w:rsidR="00DD1C38">
        <w:t xml:space="preserve">. </w:t>
      </w:r>
      <w:r>
        <w:t>Casella l</w:t>
      </w:r>
      <w:r w:rsidR="00DD1C38">
        <w:t>’</w:t>
      </w:r>
      <w:r>
        <w:t>observait avec inquiétude</w:t>
      </w:r>
      <w:r w:rsidR="00DD1C38">
        <w:t>.</w:t>
      </w:r>
    </w:p>
    <w:p w14:paraId="1EB8A4F6" w14:textId="77777777" w:rsidR="00DD1C38" w:rsidRDefault="00DD1C38" w:rsidP="00DA00DC">
      <w:r>
        <w:t>« </w:t>
      </w:r>
      <w:r w:rsidR="00DA00DC">
        <w:t>Rien de grave</w:t>
      </w:r>
      <w:r>
        <w:t xml:space="preserve"> ? </w:t>
      </w:r>
      <w:r w:rsidR="00DA00DC">
        <w:t>questionna-t-il</w:t>
      </w:r>
      <w:r>
        <w:t>.</w:t>
      </w:r>
    </w:p>
    <w:p w14:paraId="6EDCFDEA" w14:textId="24605564" w:rsidR="00DA00DC" w:rsidRDefault="00DD1C38" w:rsidP="00DA00DC">
      <w:r>
        <w:t>— </w:t>
      </w:r>
      <w:r w:rsidR="00DA00DC">
        <w:t>Mais non</w:t>
      </w:r>
      <w:r>
        <w:t xml:space="preserve">. </w:t>
      </w:r>
      <w:r w:rsidR="00DA00DC">
        <w:t>Mais non</w:t>
      </w:r>
      <w:r>
        <w:t xml:space="preserve"> ! </w:t>
      </w:r>
      <w:r w:rsidR="00DA00DC">
        <w:t>Qu</w:t>
      </w:r>
      <w:r>
        <w:t>’</w:t>
      </w:r>
      <w:r w:rsidR="00DA00DC">
        <w:t>est-ce que tu veux qu</w:t>
      </w:r>
      <w:r>
        <w:t>’</w:t>
      </w:r>
      <w:r w:rsidR="00DA00DC">
        <w:t>il y ait de grave</w:t>
      </w:r>
      <w:r>
        <w:t xml:space="preserve">, </w:t>
      </w:r>
      <w:r w:rsidR="00DA00DC">
        <w:t>mon vieux</w:t>
      </w:r>
      <w:r>
        <w:t xml:space="preserve"> ? </w:t>
      </w:r>
      <w:r w:rsidR="00DA00DC">
        <w:t>Je vais aller faire ma petite promenade matinale</w:t>
      </w:r>
      <w:r>
        <w:t xml:space="preserve">, </w:t>
      </w:r>
      <w:r w:rsidR="00DA00DC">
        <w:t>si tu permets</w:t>
      </w:r>
      <w:r>
        <w:t xml:space="preserve">. </w:t>
      </w:r>
      <w:r w:rsidR="00DA00DC">
        <w:t>Nous nous retrouverons à la grand-messe</w:t>
      </w:r>
      <w:r>
        <w:t xml:space="preserve">, </w:t>
      </w:r>
      <w:r w:rsidR="00DA00DC">
        <w:t>à dix heures et demie</w:t>
      </w:r>
      <w:r>
        <w:t xml:space="preserve">, </w:t>
      </w:r>
      <w:r w:rsidR="00DA00DC">
        <w:t>n</w:t>
      </w:r>
      <w:r>
        <w:t>’</w:t>
      </w:r>
      <w:r w:rsidR="00DA00DC">
        <w:t>oublie pas</w:t>
      </w:r>
      <w:r>
        <w:t xml:space="preserve">. </w:t>
      </w:r>
      <w:r w:rsidR="00DA00DC">
        <w:t>Tu vas être à la place d</w:t>
      </w:r>
      <w:r>
        <w:t>’</w:t>
      </w:r>
      <w:r w:rsidR="00DA00DC">
        <w:t>honneur</w:t>
      </w:r>
      <w:r>
        <w:t xml:space="preserve">. </w:t>
      </w:r>
      <w:r w:rsidR="00DA00DC">
        <w:t>J</w:t>
      </w:r>
      <w:r>
        <w:t>’</w:t>
      </w:r>
      <w:r w:rsidR="00DA00DC">
        <w:t xml:space="preserve">espère que le père </w:t>
      </w:r>
      <w:proofErr w:type="spellStart"/>
      <w:r w:rsidR="00DA00DC">
        <w:t>Englebert</w:t>
      </w:r>
      <w:proofErr w:type="spellEnd"/>
      <w:r w:rsidR="00DA00DC">
        <w:t xml:space="preserve"> ne m</w:t>
      </w:r>
      <w:r>
        <w:t>’</w:t>
      </w:r>
      <w:r w:rsidR="00DA00DC">
        <w:t>aura pas mis trop loin de toi</w:t>
      </w:r>
      <w:r>
        <w:t>. »</w:t>
      </w:r>
    </w:p>
    <w:p w14:paraId="27559935" w14:textId="77777777" w:rsidR="00DD1C38" w:rsidRDefault="00DA00DC" w:rsidP="00DA00DC">
      <w:r>
        <w:t>Dix minutes de trajet</w:t>
      </w:r>
      <w:r w:rsidR="00DD1C38">
        <w:t xml:space="preserve">, </w:t>
      </w:r>
      <w:r>
        <w:t>environ</w:t>
      </w:r>
      <w:r w:rsidR="00DD1C38">
        <w:t xml:space="preserve">, </w:t>
      </w:r>
      <w:r>
        <w:t xml:space="preserve">le séparait de la villa </w:t>
      </w:r>
      <w:proofErr w:type="spellStart"/>
      <w:r>
        <w:t>Hadjilar</w:t>
      </w:r>
      <w:proofErr w:type="spellEnd"/>
      <w:r w:rsidR="00DD1C38">
        <w:t xml:space="preserve">. </w:t>
      </w:r>
      <w:r>
        <w:t>Ces minutes-là</w:t>
      </w:r>
      <w:r w:rsidR="00DD1C38">
        <w:t xml:space="preserve">, </w:t>
      </w:r>
      <w:r>
        <w:t>il les employa à compter fébrilement sur ses doigts</w:t>
      </w:r>
      <w:r w:rsidR="00DD1C38">
        <w:t xml:space="preserve">. </w:t>
      </w:r>
      <w:r>
        <w:t>Pour être à six heures à Hama</w:t>
      </w:r>
      <w:r w:rsidR="00DD1C38">
        <w:t xml:space="preserve">, </w:t>
      </w:r>
      <w:r>
        <w:t>il fallait avoir quitté Alep entre deux et trois heures du matin</w:t>
      </w:r>
      <w:r w:rsidR="00DD1C38">
        <w:t xml:space="preserve">. </w:t>
      </w:r>
      <w:r>
        <w:t>En revanche</w:t>
      </w:r>
      <w:r w:rsidR="00DD1C38">
        <w:t xml:space="preserve">, </w:t>
      </w:r>
      <w:r>
        <w:t>quelqu</w:t>
      </w:r>
      <w:r w:rsidR="00DD1C38">
        <w:t>’</w:t>
      </w:r>
      <w:r>
        <w:t>un parti de Tartous la veille à huit heures du soir pouvait fort bien arriver à Alep avant cette heure-là</w:t>
      </w:r>
      <w:r w:rsidR="00DD1C38">
        <w:t xml:space="preserve">, </w:t>
      </w:r>
      <w:r>
        <w:t xml:space="preserve">à condition </w:t>
      </w:r>
      <w:r>
        <w:lastRenderedPageBreak/>
        <w:t>de ne pas s</w:t>
      </w:r>
      <w:r w:rsidR="00DD1C38">
        <w:t>’</w:t>
      </w:r>
      <w:r>
        <w:t>amuser en route</w:t>
      </w:r>
      <w:r w:rsidR="00DD1C38">
        <w:t xml:space="preserve">, </w:t>
      </w:r>
      <w:r>
        <w:t>bien entendu</w:t>
      </w:r>
      <w:r w:rsidR="00DD1C38">
        <w:t xml:space="preserve">. </w:t>
      </w:r>
      <w:r>
        <w:t>Allons</w:t>
      </w:r>
      <w:r w:rsidR="00DD1C38">
        <w:t xml:space="preserve">, </w:t>
      </w:r>
      <w:r>
        <w:t>allons</w:t>
      </w:r>
      <w:r w:rsidR="00DD1C38">
        <w:t xml:space="preserve"> ! </w:t>
      </w:r>
      <w:r>
        <w:t>désormais il ne pouvait plus y avoir de doute</w:t>
      </w:r>
      <w:r w:rsidR="00DD1C38">
        <w:t xml:space="preserve"> : </w:t>
      </w:r>
      <w:r>
        <w:t>Ménétrier savait</w:t>
      </w:r>
      <w:r w:rsidR="00DD1C38">
        <w:t xml:space="preserve">. </w:t>
      </w:r>
      <w:r>
        <w:t>Eh bien</w:t>
      </w:r>
      <w:r w:rsidR="00DD1C38">
        <w:t xml:space="preserve">, </w:t>
      </w:r>
      <w:r>
        <w:t>mais voilà au moins qui faisait prévoir une journée quelque peu mouvementée</w:t>
      </w:r>
      <w:r w:rsidR="00DD1C38">
        <w:t xml:space="preserve">. </w:t>
      </w:r>
      <w:r>
        <w:t>Et puis</w:t>
      </w:r>
      <w:r w:rsidR="00DD1C38">
        <w:t xml:space="preserve">, </w:t>
      </w:r>
      <w:r>
        <w:t>quoi</w:t>
      </w:r>
      <w:r w:rsidR="00DD1C38">
        <w:t xml:space="preserve"> ? </w:t>
      </w:r>
      <w:r>
        <w:t>Cela valait mieux ainsi</w:t>
      </w:r>
      <w:r w:rsidR="00DD1C38">
        <w:t xml:space="preserve">. </w:t>
      </w:r>
      <w:r>
        <w:t>Vivent les situations nettes après tout</w:t>
      </w:r>
      <w:r w:rsidR="00DD1C38">
        <w:t xml:space="preserve"> ! </w:t>
      </w:r>
      <w:r>
        <w:t>Roche hâta le pas et</w:t>
      </w:r>
      <w:r w:rsidR="00DD1C38">
        <w:t xml:space="preserve">, </w:t>
      </w:r>
      <w:r>
        <w:t>soudain</w:t>
      </w:r>
      <w:r w:rsidR="00DD1C38">
        <w:t xml:space="preserve">, </w:t>
      </w:r>
      <w:r>
        <w:t>il étouffa un juron</w:t>
      </w:r>
      <w:r w:rsidR="00DD1C38">
        <w:t>.</w:t>
      </w:r>
    </w:p>
    <w:p w14:paraId="3F07B723" w14:textId="2214C9B0" w:rsidR="00DD1C38" w:rsidRDefault="00DA00DC" w:rsidP="00DA00DC">
      <w:r>
        <w:t>Il se trouvait devant la porte de la villa</w:t>
      </w:r>
      <w:r w:rsidR="00DD1C38">
        <w:t xml:space="preserve">. </w:t>
      </w:r>
      <w:r>
        <w:t>Cette porte venait de lui apparaître toute grande ouverte</w:t>
      </w:r>
      <w:r w:rsidR="00DD1C38">
        <w:t xml:space="preserve">. </w:t>
      </w:r>
      <w:r>
        <w:t>Or</w:t>
      </w:r>
      <w:r w:rsidR="00DD1C38">
        <w:t xml:space="preserve">, </w:t>
      </w:r>
      <w:r>
        <w:t>Roche savait</w:t>
      </w:r>
      <w:r w:rsidR="00DD1C38">
        <w:t xml:space="preserve">, </w:t>
      </w:r>
      <w:r>
        <w:t>ce qui s</w:t>
      </w:r>
      <w:r w:rsidR="00DD1C38">
        <w:t>’</w:t>
      </w:r>
      <w:r>
        <w:t>appelle savoir</w:t>
      </w:r>
      <w:r w:rsidR="00DD1C38">
        <w:t xml:space="preserve">, </w:t>
      </w:r>
      <w:r>
        <w:t>que jamais on ne la laissait ainsi</w:t>
      </w:r>
      <w:r w:rsidR="00DD1C38">
        <w:t xml:space="preserve">. </w:t>
      </w:r>
      <w:r>
        <w:t>Ses deux battants ne s</w:t>
      </w:r>
      <w:r w:rsidR="00DD1C38">
        <w:t>’</w:t>
      </w:r>
      <w:r>
        <w:t>écartaient que juste le temps de permettre à l</w:t>
      </w:r>
      <w:r w:rsidR="00DD1C38">
        <w:t>’</w:t>
      </w:r>
      <w:r>
        <w:t xml:space="preserve">automobile de </w:t>
      </w:r>
      <w:r w:rsidR="00DD1C38">
        <w:t>M</w:t>
      </w:r>
      <w:r w:rsidR="00DD1C38" w:rsidRPr="00DD1C38">
        <w:rPr>
          <w:vertAlign w:val="superscript"/>
        </w:rPr>
        <w:t>me</w:t>
      </w:r>
      <w:r w:rsidR="00DD1C38">
        <w:t> </w:t>
      </w:r>
      <w:proofErr w:type="spellStart"/>
      <w:r>
        <w:t>Hadjilar</w:t>
      </w:r>
      <w:proofErr w:type="spellEnd"/>
      <w:r>
        <w:t xml:space="preserve"> d</w:t>
      </w:r>
      <w:r w:rsidR="00DD1C38">
        <w:t>’</w:t>
      </w:r>
      <w:r>
        <w:t>entrer ou de sortir</w:t>
      </w:r>
      <w:r w:rsidR="00DD1C38">
        <w:t xml:space="preserve">. </w:t>
      </w:r>
      <w:r>
        <w:t>Dans la seconde qui suivait</w:t>
      </w:r>
      <w:r w:rsidR="00DD1C38">
        <w:t xml:space="preserve">, </w:t>
      </w:r>
      <w:r>
        <w:t>ils se refermaient jalousement</w:t>
      </w:r>
      <w:r w:rsidR="00DD1C38">
        <w:t>.</w:t>
      </w:r>
    </w:p>
    <w:p w14:paraId="595475E9" w14:textId="77777777" w:rsidR="00DD1C38" w:rsidRDefault="00DA00DC" w:rsidP="00DA00DC">
      <w:r>
        <w:t>Roche</w:t>
      </w:r>
      <w:r w:rsidR="00DD1C38">
        <w:t xml:space="preserve">, </w:t>
      </w:r>
      <w:r>
        <w:t>en un geste dément</w:t>
      </w:r>
      <w:r w:rsidR="00DD1C38">
        <w:t xml:space="preserve">, </w:t>
      </w:r>
      <w:r>
        <w:t>s</w:t>
      </w:r>
      <w:r w:rsidR="00DD1C38">
        <w:t>’</w:t>
      </w:r>
      <w:r>
        <w:t>étreignit le front des deux mains</w:t>
      </w:r>
      <w:r w:rsidR="00DD1C38">
        <w:t>.</w:t>
      </w:r>
    </w:p>
    <w:p w14:paraId="269979D4" w14:textId="2609998D" w:rsidR="00DA00DC" w:rsidRDefault="00DD1C38" w:rsidP="00DA00DC">
      <w:r>
        <w:t>« </w:t>
      </w:r>
      <w:r w:rsidR="00DA00DC">
        <w:t>Tonnerre de tonnerre</w:t>
      </w:r>
      <w:r>
        <w:t xml:space="preserve"> ! </w:t>
      </w:r>
      <w:r w:rsidR="00DA00DC">
        <w:t>gémit-il</w:t>
      </w:r>
      <w:r>
        <w:t xml:space="preserve">. </w:t>
      </w:r>
      <w:r w:rsidR="00DA00DC">
        <w:t>Est-ce que</w:t>
      </w:r>
      <w:r>
        <w:t xml:space="preserve">, </w:t>
      </w:r>
      <w:r w:rsidR="00DA00DC">
        <w:t>vraiment</w:t>
      </w:r>
      <w:r>
        <w:t xml:space="preserve">, </w:t>
      </w:r>
      <w:r w:rsidR="00DA00DC">
        <w:t>elle serait</w:t>
      </w:r>
      <w:r>
        <w:t>… »</w:t>
      </w:r>
    </w:p>
    <w:p w14:paraId="5D871D98" w14:textId="77777777" w:rsidR="00DD1C38" w:rsidRDefault="00DA00DC" w:rsidP="00DA00DC">
      <w:r>
        <w:t>Et</w:t>
      </w:r>
      <w:r w:rsidR="00DD1C38">
        <w:t xml:space="preserve">, </w:t>
      </w:r>
      <w:r>
        <w:t>comme un fou</w:t>
      </w:r>
      <w:r w:rsidR="00DD1C38">
        <w:t xml:space="preserve">, </w:t>
      </w:r>
      <w:r>
        <w:t>il se lança</w:t>
      </w:r>
      <w:r w:rsidR="00DD1C38">
        <w:t xml:space="preserve">, </w:t>
      </w:r>
      <w:r>
        <w:t>au pas de course</w:t>
      </w:r>
      <w:r w:rsidR="00DD1C38">
        <w:t xml:space="preserve">, </w:t>
      </w:r>
      <w:r>
        <w:t>dans l</w:t>
      </w:r>
      <w:r w:rsidR="00DD1C38">
        <w:t>’</w:t>
      </w:r>
      <w:r>
        <w:t>allée</w:t>
      </w:r>
      <w:r w:rsidR="00DD1C38">
        <w:t xml:space="preserve">, </w:t>
      </w:r>
      <w:r>
        <w:t>en direction du perron</w:t>
      </w:r>
      <w:r w:rsidR="00DD1C38">
        <w:t>.</w:t>
      </w:r>
    </w:p>
    <w:p w14:paraId="150EBFFC" w14:textId="77777777" w:rsidR="00DD1C38" w:rsidRDefault="00DA00DC" w:rsidP="00DA00DC">
      <w:r>
        <w:t>Quatre à quatre</w:t>
      </w:r>
      <w:r w:rsidR="00DD1C38">
        <w:t xml:space="preserve">, </w:t>
      </w:r>
      <w:r>
        <w:t>il en escalada les marches</w:t>
      </w:r>
      <w:r w:rsidR="00DD1C38">
        <w:t xml:space="preserve">. </w:t>
      </w:r>
      <w:r>
        <w:t>Dans l</w:t>
      </w:r>
      <w:r w:rsidR="00DD1C38">
        <w:t>’</w:t>
      </w:r>
      <w:r>
        <w:t>entrée</w:t>
      </w:r>
      <w:r w:rsidR="00DD1C38">
        <w:t xml:space="preserve">, </w:t>
      </w:r>
      <w:r>
        <w:t>personne</w:t>
      </w:r>
      <w:r w:rsidR="00DD1C38">
        <w:t xml:space="preserve">. </w:t>
      </w:r>
      <w:r>
        <w:t>Toutes les portes étaient donc ouvertes</w:t>
      </w:r>
      <w:r w:rsidR="00DD1C38">
        <w:t xml:space="preserve">, </w:t>
      </w:r>
      <w:r>
        <w:t>dans cette maison</w:t>
      </w:r>
      <w:r w:rsidR="00DD1C38">
        <w:t xml:space="preserve"> ! </w:t>
      </w:r>
      <w:r>
        <w:t>Dans le grand hall</w:t>
      </w:r>
      <w:r w:rsidR="00DD1C38">
        <w:t xml:space="preserve">, </w:t>
      </w:r>
      <w:r>
        <w:t>personne non plus</w:t>
      </w:r>
      <w:r w:rsidR="00DD1C38">
        <w:t xml:space="preserve">. </w:t>
      </w:r>
      <w:r>
        <w:t>Même</w:t>
      </w:r>
      <w:r w:rsidR="00DD1C38">
        <w:t xml:space="preserve">, </w:t>
      </w:r>
      <w:r>
        <w:t>dans la chambre d</w:t>
      </w:r>
      <w:r w:rsidR="00DD1C38">
        <w:t>’</w:t>
      </w:r>
      <w:proofErr w:type="spellStart"/>
      <w:r>
        <w:t>Armène</w:t>
      </w:r>
      <w:proofErr w:type="spellEnd"/>
      <w:r w:rsidR="00DD1C38">
        <w:t xml:space="preserve">. </w:t>
      </w:r>
      <w:r>
        <w:t>En revanche</w:t>
      </w:r>
      <w:r w:rsidR="00DD1C38">
        <w:t xml:space="preserve">, </w:t>
      </w:r>
      <w:r>
        <w:t>le spectacle qui l</w:t>
      </w:r>
      <w:r w:rsidR="00DD1C38">
        <w:t>’</w:t>
      </w:r>
      <w:proofErr w:type="spellStart"/>
      <w:r>
        <w:t>attendait là</w:t>
      </w:r>
      <w:proofErr w:type="spellEnd"/>
      <w:r>
        <w:t xml:space="preserve"> ne devait plus lui laisser d</w:t>
      </w:r>
      <w:r w:rsidR="00DD1C38">
        <w:t>’</w:t>
      </w:r>
      <w:r>
        <w:t>illusion</w:t>
      </w:r>
      <w:r w:rsidR="00DD1C38">
        <w:t>.</w:t>
      </w:r>
    </w:p>
    <w:p w14:paraId="672823E7" w14:textId="55848003" w:rsidR="00DD1C38" w:rsidRDefault="00DA00DC" w:rsidP="00DA00DC">
      <w:r>
        <w:t>Des armoires vides</w:t>
      </w:r>
      <w:r w:rsidR="00DD1C38">
        <w:t xml:space="preserve"> ; </w:t>
      </w:r>
      <w:r>
        <w:t>des tiroirs béants</w:t>
      </w:r>
      <w:r w:rsidR="00DD1C38">
        <w:t xml:space="preserve">. </w:t>
      </w:r>
      <w:r>
        <w:t>Des robes</w:t>
      </w:r>
      <w:r w:rsidR="00DD1C38">
        <w:t xml:space="preserve">, </w:t>
      </w:r>
      <w:r>
        <w:t>de la lingerie jonchant le divan</w:t>
      </w:r>
      <w:r w:rsidR="00DD1C38">
        <w:t xml:space="preserve">, </w:t>
      </w:r>
      <w:r>
        <w:t>les fauteuils</w:t>
      </w:r>
      <w:r w:rsidR="00DD1C38">
        <w:t xml:space="preserve">, </w:t>
      </w:r>
      <w:r>
        <w:t>comme pour un triage à faire à la hâte</w:t>
      </w:r>
      <w:r w:rsidR="00DD1C38">
        <w:t xml:space="preserve">. </w:t>
      </w:r>
      <w:r>
        <w:t>Sur une commode</w:t>
      </w:r>
      <w:r w:rsidR="00DD1C38">
        <w:t xml:space="preserve">, </w:t>
      </w:r>
      <w:r>
        <w:t>une espèce de long coffret d</w:t>
      </w:r>
      <w:r w:rsidR="00DD1C38">
        <w:t>’</w:t>
      </w:r>
      <w:r>
        <w:t>ébène</w:t>
      </w:r>
      <w:r w:rsidR="00DD1C38">
        <w:t xml:space="preserve">, </w:t>
      </w:r>
      <w:r>
        <w:t>où une carte de visite</w:t>
      </w:r>
      <w:r w:rsidR="00DD1C38">
        <w:t xml:space="preserve"> – </w:t>
      </w:r>
      <w:r>
        <w:t xml:space="preserve">la carte de </w:t>
      </w:r>
      <w:r w:rsidR="00DD1C38">
        <w:t>M</w:t>
      </w:r>
      <w:r w:rsidR="00DD1C38" w:rsidRPr="00DD1C38">
        <w:rPr>
          <w:vertAlign w:val="superscript"/>
        </w:rPr>
        <w:t>me</w:t>
      </w:r>
      <w:r w:rsidR="00DD1C38">
        <w:t> </w:t>
      </w:r>
      <w:r>
        <w:t xml:space="preserve">Elias </w:t>
      </w:r>
      <w:proofErr w:type="spellStart"/>
      <w:r>
        <w:t>Hadjilar</w:t>
      </w:r>
      <w:proofErr w:type="spellEnd"/>
      <w:r w:rsidR="00DD1C38">
        <w:t xml:space="preserve"> – </w:t>
      </w:r>
      <w:r>
        <w:t>avait été fixée</w:t>
      </w:r>
      <w:r w:rsidR="00DD1C38">
        <w:t xml:space="preserve">. </w:t>
      </w:r>
      <w:r>
        <w:t>Elle portait ces quelques mots</w:t>
      </w:r>
      <w:r w:rsidR="00DD1C38">
        <w:t xml:space="preserve">, </w:t>
      </w:r>
      <w:r>
        <w:t>tracés de la main même d</w:t>
      </w:r>
      <w:r w:rsidR="00DD1C38">
        <w:t>’</w:t>
      </w:r>
      <w:proofErr w:type="spellStart"/>
      <w:r>
        <w:t>Armène</w:t>
      </w:r>
      <w:proofErr w:type="spellEnd"/>
      <w:r w:rsidR="00DD1C38">
        <w:t> : « </w:t>
      </w:r>
      <w:r>
        <w:t>Pour remettre au</w:t>
      </w:r>
      <w:r w:rsidR="00DD1C38">
        <w:t xml:space="preserve"> R.P. </w:t>
      </w:r>
      <w:proofErr w:type="spellStart"/>
      <w:r>
        <w:t>Englebert</w:t>
      </w:r>
      <w:proofErr w:type="spellEnd"/>
      <w:r w:rsidR="00DD1C38">
        <w:t>. »</w:t>
      </w:r>
      <w:r>
        <w:t xml:space="preserve"> Puis</w:t>
      </w:r>
      <w:r w:rsidR="00DD1C38">
        <w:t xml:space="preserve">, </w:t>
      </w:r>
      <w:r>
        <w:t>plus rien</w:t>
      </w:r>
      <w:r w:rsidR="00DD1C38">
        <w:t xml:space="preserve">. </w:t>
      </w:r>
      <w:r>
        <w:t>C</w:t>
      </w:r>
      <w:r w:rsidR="00DD1C38">
        <w:t>’</w:t>
      </w:r>
      <w:r>
        <w:t>était tout</w:t>
      </w:r>
      <w:r w:rsidR="00DD1C38">
        <w:t>.</w:t>
      </w:r>
    </w:p>
    <w:p w14:paraId="44B1970B" w14:textId="77777777" w:rsidR="00DD1C38" w:rsidRDefault="00DA00DC" w:rsidP="00DA00DC">
      <w:r>
        <w:lastRenderedPageBreak/>
        <w:t>Roche dressa l</w:t>
      </w:r>
      <w:r w:rsidR="00DD1C38">
        <w:t>’</w:t>
      </w:r>
      <w:r>
        <w:t>oreille</w:t>
      </w:r>
      <w:r w:rsidR="00DD1C38">
        <w:t xml:space="preserve">. </w:t>
      </w:r>
      <w:r>
        <w:t>De brefs sanglots retentissaient dans la pièce à côté</w:t>
      </w:r>
      <w:r w:rsidR="00DD1C38">
        <w:t xml:space="preserve">. </w:t>
      </w:r>
      <w:r>
        <w:t>Il s</w:t>
      </w:r>
      <w:r w:rsidR="00DD1C38">
        <w:t>’</w:t>
      </w:r>
      <w:r>
        <w:t>y précipita</w:t>
      </w:r>
      <w:r w:rsidR="00DD1C38">
        <w:t xml:space="preserve">. </w:t>
      </w:r>
      <w:r>
        <w:t>Effondrée sur un tabouret</w:t>
      </w:r>
      <w:r w:rsidR="00DD1C38">
        <w:t xml:space="preserve">, </w:t>
      </w:r>
      <w:r>
        <w:t>la face enfouie dans son mouchoir</w:t>
      </w:r>
      <w:r w:rsidR="00DD1C38">
        <w:t xml:space="preserve">, </w:t>
      </w:r>
      <w:r>
        <w:t xml:space="preserve">il trouva </w:t>
      </w:r>
      <w:proofErr w:type="spellStart"/>
      <w:r>
        <w:t>Katbé</w:t>
      </w:r>
      <w:proofErr w:type="spellEnd"/>
      <w:r>
        <w:t xml:space="preserve"> qui pleurait</w:t>
      </w:r>
      <w:r w:rsidR="00DD1C38">
        <w:t>.</w:t>
      </w:r>
    </w:p>
    <w:p w14:paraId="4D913A41" w14:textId="77777777" w:rsidR="00DD1C38" w:rsidRDefault="00DA00DC" w:rsidP="00DA00DC">
      <w:r>
        <w:t>Il l</w:t>
      </w:r>
      <w:r w:rsidR="00DD1C38">
        <w:t>’</w:t>
      </w:r>
      <w:r>
        <w:t>empoigna par l</w:t>
      </w:r>
      <w:r w:rsidR="00DD1C38">
        <w:t>’</w:t>
      </w:r>
      <w:r>
        <w:t>épaule</w:t>
      </w:r>
      <w:r w:rsidR="00DD1C38">
        <w:t xml:space="preserve">, </w:t>
      </w:r>
      <w:r>
        <w:t>la secoua sans ménagement</w:t>
      </w:r>
      <w:r w:rsidR="00DD1C38">
        <w:t xml:space="preserve">. </w:t>
      </w:r>
      <w:r>
        <w:t>Elle leva vers lui son visage gonflé de pleurs</w:t>
      </w:r>
      <w:r w:rsidR="00DD1C38">
        <w:t>.</w:t>
      </w:r>
    </w:p>
    <w:p w14:paraId="1783F069" w14:textId="6BFC6A91" w:rsidR="00DA00DC" w:rsidRDefault="00DD1C38" w:rsidP="00DA00DC">
      <w:r>
        <w:t>« </w:t>
      </w:r>
      <w:r w:rsidR="00DA00DC">
        <w:t>Ta maîtresse</w:t>
      </w:r>
      <w:r>
        <w:t xml:space="preserve"> ? </w:t>
      </w:r>
      <w:r w:rsidR="00DA00DC">
        <w:t>Où est-elle</w:t>
      </w:r>
      <w:r>
        <w:t> ? »</w:t>
      </w:r>
    </w:p>
    <w:p w14:paraId="340DFC5D" w14:textId="77777777" w:rsidR="00DD1C38" w:rsidRDefault="00DA00DC" w:rsidP="00DA00DC">
      <w:r>
        <w:t>La vieille femme esquissa un geste désespéré</w:t>
      </w:r>
      <w:r w:rsidR="00DD1C38">
        <w:t>.</w:t>
      </w:r>
    </w:p>
    <w:p w14:paraId="2008177A" w14:textId="77777777" w:rsidR="00DD1C38" w:rsidRDefault="00DD1C38" w:rsidP="00DA00DC">
      <w:r>
        <w:t>« </w:t>
      </w:r>
      <w:r w:rsidR="00DA00DC">
        <w:t>Partie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 ? </w:t>
      </w:r>
      <w:r w:rsidR="00DA00DC">
        <w:t>Pour où</w:t>
      </w:r>
      <w:r>
        <w:t xml:space="preserve"> ? </w:t>
      </w:r>
      <w:r w:rsidR="00DA00DC">
        <w:t>Et quand</w:t>
      </w:r>
      <w:r>
        <w:t> ?</w:t>
      </w:r>
    </w:p>
    <w:p w14:paraId="4528551D" w14:textId="17973CE7" w:rsidR="00DA00DC" w:rsidRDefault="00DD1C38" w:rsidP="00DA00DC">
      <w:r>
        <w:t>— </w:t>
      </w:r>
      <w:r w:rsidR="00DA00DC">
        <w:t>Ce matin</w:t>
      </w:r>
      <w:r>
        <w:t xml:space="preserve">, </w:t>
      </w:r>
      <w:r w:rsidR="00DA00DC">
        <w:t>de très bonne heure</w:t>
      </w:r>
      <w:r>
        <w:t xml:space="preserve">, </w:t>
      </w:r>
      <w:r w:rsidR="00DA00DC">
        <w:t>larmoya-t-elle</w:t>
      </w:r>
      <w:r>
        <w:t xml:space="preserve">. </w:t>
      </w:r>
      <w:r w:rsidR="00DA00DC">
        <w:t>Bien avant le petit jour</w:t>
      </w:r>
      <w:r>
        <w:t xml:space="preserve">, </w:t>
      </w:r>
      <w:r w:rsidR="00DA00DC">
        <w:t>enfin</w:t>
      </w:r>
      <w:r>
        <w:t xml:space="preserve">. </w:t>
      </w:r>
      <w:r w:rsidR="00DA00DC">
        <w:t>Hier soir</w:t>
      </w:r>
      <w:r>
        <w:t xml:space="preserve">, </w:t>
      </w:r>
      <w:r w:rsidR="00DA00DC">
        <w:t>tout de suite après votre visite</w:t>
      </w:r>
      <w:r>
        <w:t xml:space="preserve">, </w:t>
      </w:r>
      <w:r w:rsidR="00DA00DC">
        <w:t>monsieur le capitaine</w:t>
      </w:r>
      <w:r>
        <w:t xml:space="preserve">, </w:t>
      </w:r>
      <w:r w:rsidR="00DA00DC">
        <w:t>elle s</w:t>
      </w:r>
      <w:r>
        <w:t>’</w:t>
      </w:r>
      <w:r w:rsidR="00DA00DC">
        <w:t>est levée</w:t>
      </w:r>
      <w:r>
        <w:t xml:space="preserve">, </w:t>
      </w:r>
      <w:r w:rsidR="00DA00DC">
        <w:t>elle m</w:t>
      </w:r>
      <w:r>
        <w:t>’</w:t>
      </w:r>
      <w:r w:rsidR="00DA00DC">
        <w:t>a appelée</w:t>
      </w:r>
      <w:r>
        <w:t xml:space="preserve">. </w:t>
      </w:r>
      <w:r w:rsidR="00DA00DC">
        <w:t>J</w:t>
      </w:r>
      <w:r>
        <w:t>’</w:t>
      </w:r>
      <w:r w:rsidR="00DA00DC">
        <w:t>ai eu même alors l</w:t>
      </w:r>
      <w:r>
        <w:t>’</w:t>
      </w:r>
      <w:r w:rsidR="00DA00DC">
        <w:t>impression que</w:t>
      </w:r>
      <w:r>
        <w:t xml:space="preserve">, </w:t>
      </w:r>
      <w:r w:rsidR="00DA00DC">
        <w:t>quand vous êtes venu</w:t>
      </w:r>
      <w:r>
        <w:t xml:space="preserve">, </w:t>
      </w:r>
      <w:r w:rsidR="00DA00DC">
        <w:t>elle ne dormait pas</w:t>
      </w:r>
      <w:r>
        <w:t xml:space="preserve">, </w:t>
      </w:r>
      <w:r w:rsidR="00DA00DC">
        <w:t>qu</w:t>
      </w:r>
      <w:r>
        <w:t>’</w:t>
      </w:r>
      <w:r w:rsidR="00DA00DC">
        <w:t>elle faisait semblant</w:t>
      </w:r>
      <w:r>
        <w:t xml:space="preserve">. </w:t>
      </w:r>
      <w:r w:rsidR="00DA00DC">
        <w:t>Elle s</w:t>
      </w:r>
      <w:r>
        <w:t>’</w:t>
      </w:r>
      <w:r w:rsidR="00DA00DC">
        <w:t>est mise aussitôt à préparer ses valises</w:t>
      </w:r>
      <w:r>
        <w:t xml:space="preserve">. </w:t>
      </w:r>
      <w:r w:rsidR="00DA00DC">
        <w:t>Je l</w:t>
      </w:r>
      <w:r>
        <w:t>’</w:t>
      </w:r>
      <w:r w:rsidR="00DA00DC">
        <w:t>ai aidée</w:t>
      </w:r>
      <w:r>
        <w:t xml:space="preserve">. </w:t>
      </w:r>
      <w:r w:rsidR="00DA00DC">
        <w:t>J</w:t>
      </w:r>
      <w:r>
        <w:t>’</w:t>
      </w:r>
      <w:r w:rsidR="00DA00DC">
        <w:t>ai essayé de la questionner</w:t>
      </w:r>
      <w:r>
        <w:t xml:space="preserve">, </w:t>
      </w:r>
      <w:r w:rsidR="00DA00DC">
        <w:t>mais elle ne m</w:t>
      </w:r>
      <w:r>
        <w:t>’</w:t>
      </w:r>
      <w:r w:rsidR="00DA00DC">
        <w:t>a pas répondu</w:t>
      </w:r>
      <w:r>
        <w:t xml:space="preserve">. </w:t>
      </w:r>
      <w:r w:rsidR="00DA00DC">
        <w:t>Elle n</w:t>
      </w:r>
      <w:r>
        <w:t>’</w:t>
      </w:r>
      <w:r w:rsidR="00DA00DC">
        <w:t>a ouvert la bouche que pour me donner l</w:t>
      </w:r>
      <w:r>
        <w:t>’</w:t>
      </w:r>
      <w:r w:rsidR="00DA00DC">
        <w:t>ordre d</w:t>
      </w:r>
      <w:r>
        <w:t>’</w:t>
      </w:r>
      <w:r w:rsidR="00DA00DC">
        <w:t>aller chercher le chauffeur</w:t>
      </w:r>
      <w:r>
        <w:t xml:space="preserve">. </w:t>
      </w:r>
      <w:r w:rsidR="00DA00DC">
        <w:t>Voilà</w:t>
      </w:r>
      <w:r>
        <w:t>. »</w:t>
      </w:r>
    </w:p>
    <w:p w14:paraId="598784D0" w14:textId="77777777" w:rsidR="00DD1C38" w:rsidRDefault="00DA00DC" w:rsidP="00DA00DC">
      <w:r>
        <w:t>Un tragique soupçon venait de traverser la cervelle de Roche</w:t>
      </w:r>
      <w:r w:rsidR="00DD1C38">
        <w:t>.</w:t>
      </w:r>
    </w:p>
    <w:p w14:paraId="7B96E287" w14:textId="71796794" w:rsidR="00DA00DC" w:rsidRDefault="00DD1C38" w:rsidP="00DA00DC">
      <w:r>
        <w:t>« </w:t>
      </w:r>
      <w:r w:rsidR="00DA00DC">
        <w:t>Hier soir</w:t>
      </w:r>
      <w:r>
        <w:t xml:space="preserve">, </w:t>
      </w:r>
      <w:r w:rsidR="00DA00DC">
        <w:t>ne m</w:t>
      </w:r>
      <w:r>
        <w:t>’</w:t>
      </w:r>
      <w:r w:rsidR="00DA00DC">
        <w:t>as-tu pas dit que vous étiez sorties toutes les deux</w:t>
      </w:r>
      <w:r>
        <w:t> ? »</w:t>
      </w:r>
    </w:p>
    <w:p w14:paraId="564B3ABF" w14:textId="77777777" w:rsidR="00DD1C38" w:rsidRDefault="00DA00DC" w:rsidP="00DA00DC">
      <w:proofErr w:type="spellStart"/>
      <w:r>
        <w:t>Katbé</w:t>
      </w:r>
      <w:proofErr w:type="spellEnd"/>
      <w:r>
        <w:t xml:space="preserve"> lui lança un coup d</w:t>
      </w:r>
      <w:r w:rsidR="00DD1C38">
        <w:t>’</w:t>
      </w:r>
      <w:r>
        <w:t>œil de reproche</w:t>
      </w:r>
      <w:r w:rsidR="00DD1C38">
        <w:t xml:space="preserve">. </w:t>
      </w:r>
      <w:r>
        <w:t>Dans un tel moment</w:t>
      </w:r>
      <w:r w:rsidR="00DD1C38">
        <w:t xml:space="preserve">, </w:t>
      </w:r>
      <w:r>
        <w:t>troubler sa douleur</w:t>
      </w:r>
      <w:r w:rsidR="00DD1C38">
        <w:t xml:space="preserve">, </w:t>
      </w:r>
      <w:r>
        <w:t>et avec des questions pareilles encore</w:t>
      </w:r>
      <w:r w:rsidR="00DD1C38">
        <w:t> !</w:t>
      </w:r>
    </w:p>
    <w:p w14:paraId="312A4B50" w14:textId="77777777" w:rsidR="00DD1C38" w:rsidRDefault="00DD1C38" w:rsidP="00DA00DC">
      <w:r>
        <w:t>« </w:t>
      </w:r>
      <w:r w:rsidR="00DA00DC">
        <w:t>Réponds</w:t>
      </w:r>
      <w:r>
        <w:t xml:space="preserve"> ! </w:t>
      </w:r>
      <w:r w:rsidR="00DA00DC">
        <w:t>Me répondras-tu</w:t>
      </w:r>
      <w:r>
        <w:t xml:space="preserve"> ? </w:t>
      </w:r>
      <w:r w:rsidR="00DA00DC">
        <w:t>Où êtes-vous allées</w:t>
      </w:r>
      <w:r>
        <w:t> ?</w:t>
      </w:r>
    </w:p>
    <w:p w14:paraId="6B3114BA" w14:textId="77777777" w:rsidR="00DD1C38" w:rsidRDefault="00DD1C38" w:rsidP="00DA00DC">
      <w:r>
        <w:lastRenderedPageBreak/>
        <w:t>— </w:t>
      </w:r>
      <w:r w:rsidR="00DA00DC">
        <w:t>Où nous sommes allées</w:t>
      </w:r>
      <w:r>
        <w:t xml:space="preserve"> ? </w:t>
      </w:r>
      <w:r w:rsidR="00DA00DC">
        <w:t>Du côté du Sérail</w:t>
      </w:r>
      <w:r>
        <w:t xml:space="preserve">, </w:t>
      </w:r>
      <w:r w:rsidR="00DA00DC">
        <w:t>monsieur le capitaine</w:t>
      </w:r>
      <w:r>
        <w:t>.</w:t>
      </w:r>
    </w:p>
    <w:p w14:paraId="023AB1FA" w14:textId="6D2C75D2" w:rsidR="00DA00DC" w:rsidRDefault="00DD1C38" w:rsidP="00DA00DC">
      <w:r>
        <w:t>— </w:t>
      </w:r>
      <w:r w:rsidR="00DA00DC">
        <w:t>C</w:t>
      </w:r>
      <w:r>
        <w:t>’</w:t>
      </w:r>
      <w:r w:rsidR="00DA00DC">
        <w:t>est cela</w:t>
      </w:r>
      <w:r>
        <w:t xml:space="preserve">, </w:t>
      </w:r>
      <w:r w:rsidR="00DA00DC">
        <w:t>parbleu</w:t>
      </w:r>
      <w:r>
        <w:t xml:space="preserve"> ! </w:t>
      </w:r>
      <w:r w:rsidR="00DA00DC">
        <w:t>C</w:t>
      </w:r>
      <w:r>
        <w:t>’</w:t>
      </w:r>
      <w:r w:rsidR="00DA00DC">
        <w:t>est bien cela</w:t>
      </w:r>
      <w:r>
        <w:t xml:space="preserve"> ! </w:t>
      </w:r>
      <w:r w:rsidR="00DA00DC">
        <w:t>Il était neuf heures</w:t>
      </w:r>
      <w:r>
        <w:t xml:space="preserve">, </w:t>
      </w:r>
      <w:r w:rsidR="00DA00DC">
        <w:t>environ</w:t>
      </w:r>
      <w:r>
        <w:t xml:space="preserve">. </w:t>
      </w:r>
      <w:r w:rsidR="00DA00DC">
        <w:t>Et vous êtes passées devant le garage</w:t>
      </w:r>
      <w:r>
        <w:t xml:space="preserve"> ! </w:t>
      </w:r>
      <w:r w:rsidR="00DA00DC">
        <w:t>Elle y est entrée</w:t>
      </w:r>
      <w:r>
        <w:t xml:space="preserve">. </w:t>
      </w:r>
      <w:r w:rsidR="00DA00DC">
        <w:t>Ah</w:t>
      </w:r>
      <w:r>
        <w:t xml:space="preserve"> ! </w:t>
      </w:r>
      <w:r w:rsidR="00DA00DC">
        <w:t>elle aurait pu nous en remontrer</w:t>
      </w:r>
      <w:r>
        <w:t xml:space="preserve">, </w:t>
      </w:r>
      <w:r w:rsidR="00DA00DC">
        <w:t>elle a été plus perspicace que nous tous</w:t>
      </w:r>
      <w:r>
        <w:t xml:space="preserve"> ! </w:t>
      </w:r>
      <w:r w:rsidR="00DA00DC">
        <w:t>Elle a demandé si l</w:t>
      </w:r>
      <w:r>
        <w:t>’</w:t>
      </w:r>
      <w:r w:rsidR="00DA00DC">
        <w:t xml:space="preserve">automobile et le chauffeur de </w:t>
      </w:r>
      <w:r>
        <w:t>M. </w:t>
      </w:r>
      <w:proofErr w:type="spellStart"/>
      <w:r w:rsidR="00DA00DC">
        <w:t>Becharra</w:t>
      </w:r>
      <w:proofErr w:type="spellEnd"/>
      <w:r w:rsidR="00DA00DC">
        <w:t xml:space="preserve"> étaient toujours là</w:t>
      </w:r>
      <w:r>
        <w:t xml:space="preserve">. </w:t>
      </w:r>
      <w:r w:rsidR="00DA00DC">
        <w:t>On lui a répondu qu</w:t>
      </w:r>
      <w:r>
        <w:t>’</w:t>
      </w:r>
      <w:r w:rsidR="00DA00DC">
        <w:t>ils étaient partis depuis près de deux heures</w:t>
      </w:r>
      <w:r>
        <w:t>… »</w:t>
      </w:r>
    </w:p>
    <w:p w14:paraId="581D1AB2" w14:textId="77777777" w:rsidR="00DD1C38" w:rsidRDefault="00DA00DC" w:rsidP="00DA00DC">
      <w:r>
        <w:t>La vieille le regarda avec effarement</w:t>
      </w:r>
      <w:r w:rsidR="00DD1C38">
        <w:t>.</w:t>
      </w:r>
    </w:p>
    <w:p w14:paraId="11D99597" w14:textId="54F50DBE" w:rsidR="00DA00DC" w:rsidRDefault="00DD1C38" w:rsidP="00DA00DC">
      <w:r>
        <w:t>« </w:t>
      </w:r>
      <w:r w:rsidR="00DA00DC">
        <w:t>Oui</w:t>
      </w:r>
      <w:r>
        <w:t xml:space="preserve">, </w:t>
      </w:r>
      <w:r w:rsidR="00DA00DC">
        <w:t>n</w:t>
      </w:r>
      <w:r>
        <w:t>’</w:t>
      </w:r>
      <w:r w:rsidR="00DA00DC">
        <w:t>est-ce pas</w:t>
      </w:r>
      <w:r>
        <w:t xml:space="preserve"> ? </w:t>
      </w:r>
      <w:r w:rsidR="00DA00DC">
        <w:t>C</w:t>
      </w:r>
      <w:r>
        <w:t>’</w:t>
      </w:r>
      <w:r w:rsidR="00DA00DC">
        <w:t>est bien cela</w:t>
      </w:r>
      <w:r>
        <w:t xml:space="preserve">, </w:t>
      </w:r>
      <w:r w:rsidR="00DA00DC">
        <w:t>j</w:t>
      </w:r>
      <w:r>
        <w:t>’</w:t>
      </w:r>
      <w:r w:rsidR="00DA00DC">
        <w:t>ai deviné</w:t>
      </w:r>
      <w:r>
        <w:t xml:space="preserve">. </w:t>
      </w:r>
      <w:r w:rsidR="00DA00DC">
        <w:t>Alors c</w:t>
      </w:r>
      <w:r>
        <w:t>’</w:t>
      </w:r>
      <w:r w:rsidR="00DA00DC">
        <w:t>est simple</w:t>
      </w:r>
      <w:r>
        <w:t xml:space="preserve">, </w:t>
      </w:r>
      <w:r w:rsidR="00DA00DC">
        <w:t>tu m</w:t>
      </w:r>
      <w:r>
        <w:t>’</w:t>
      </w:r>
      <w:r w:rsidR="00DA00DC">
        <w:t>entends</w:t>
      </w:r>
      <w:r>
        <w:t xml:space="preserve">, </w:t>
      </w:r>
      <w:r w:rsidR="00DA00DC">
        <w:t>il n</w:t>
      </w:r>
      <w:r>
        <w:t>’</w:t>
      </w:r>
      <w:r w:rsidR="00DA00DC">
        <w:t>y a plus rien à faire</w:t>
      </w:r>
      <w:r>
        <w:t xml:space="preserve">. </w:t>
      </w:r>
      <w:r w:rsidR="00DA00DC">
        <w:t>Elle ne reviendra jamais</w:t>
      </w:r>
      <w:r>
        <w:t xml:space="preserve">, </w:t>
      </w:r>
      <w:r w:rsidR="00DA00DC">
        <w:t>jamais</w:t>
      </w:r>
      <w:r>
        <w:t> !… »</w:t>
      </w:r>
    </w:p>
    <w:p w14:paraId="634C7508" w14:textId="77777777" w:rsidR="00DA00DC" w:rsidRDefault="00DA00DC" w:rsidP="00DA00DC"/>
    <w:p w14:paraId="6BBDECBE" w14:textId="77777777" w:rsidR="00DD1C38" w:rsidRDefault="00DA00DC" w:rsidP="00DA00DC">
      <w:r>
        <w:t>Une toux discrète</w:t>
      </w:r>
      <w:r w:rsidR="00DD1C38">
        <w:t xml:space="preserve">, </w:t>
      </w:r>
      <w:r>
        <w:t>depuis un instant</w:t>
      </w:r>
      <w:r w:rsidR="00DD1C38">
        <w:t xml:space="preserve">, </w:t>
      </w:r>
      <w:r>
        <w:t>se faisait entendre dans le hall</w:t>
      </w:r>
      <w:r w:rsidR="00DD1C38">
        <w:t>.</w:t>
      </w:r>
    </w:p>
    <w:p w14:paraId="39CDC60D" w14:textId="6F961559" w:rsidR="00DA00DC" w:rsidRDefault="00DD1C38" w:rsidP="00DA00DC">
      <w:r>
        <w:t>« </w:t>
      </w:r>
      <w:r w:rsidR="00DA00DC">
        <w:t>Qu</w:t>
      </w:r>
      <w:r>
        <w:t>’</w:t>
      </w:r>
      <w:r w:rsidR="00DA00DC">
        <w:t>y a-t-il</w:t>
      </w:r>
      <w:r>
        <w:t xml:space="preserve"> ? </w:t>
      </w:r>
      <w:r w:rsidR="00DA00DC">
        <w:t>fit Roche</w:t>
      </w:r>
      <w:r>
        <w:t xml:space="preserve">, </w:t>
      </w:r>
      <w:r w:rsidR="00DA00DC">
        <w:t>hors de lui</w:t>
      </w:r>
      <w:r>
        <w:t xml:space="preserve">. </w:t>
      </w:r>
      <w:r w:rsidR="00DA00DC">
        <w:t>Qu</w:t>
      </w:r>
      <w:r>
        <w:t>’</w:t>
      </w:r>
      <w:r w:rsidR="00DA00DC">
        <w:t>est-ce que c</w:t>
      </w:r>
      <w:r>
        <w:t>’</w:t>
      </w:r>
      <w:r w:rsidR="00DA00DC">
        <w:t>est cette maison où l</w:t>
      </w:r>
      <w:r>
        <w:t>’</w:t>
      </w:r>
      <w:r w:rsidR="00DA00DC">
        <w:t>on pénètre comme dans un moulin</w:t>
      </w:r>
      <w:r>
        <w:t xml:space="preserve"> ? </w:t>
      </w:r>
      <w:r w:rsidR="00DA00DC">
        <w:t>Oh</w:t>
      </w:r>
      <w:r>
        <w:t xml:space="preserve"> ! </w:t>
      </w:r>
      <w:r w:rsidR="00DA00DC">
        <w:t>pardon</w:t>
      </w:r>
      <w:r>
        <w:t xml:space="preserve">, </w:t>
      </w:r>
      <w:r w:rsidR="00DA00DC">
        <w:t>mon père</w:t>
      </w:r>
      <w:r>
        <w:t xml:space="preserve">, </w:t>
      </w:r>
      <w:r w:rsidR="00DA00DC">
        <w:t>j</w:t>
      </w:r>
      <w:r>
        <w:t>’</w:t>
      </w:r>
      <w:r w:rsidR="00DA00DC">
        <w:t>ignorais</w:t>
      </w:r>
      <w:r>
        <w:t>… »</w:t>
      </w:r>
    </w:p>
    <w:p w14:paraId="025A5C22" w14:textId="77777777" w:rsidR="00DD1C38" w:rsidRDefault="00DA00DC" w:rsidP="00DA00DC">
      <w:r>
        <w:t xml:space="preserve">Le père </w:t>
      </w:r>
      <w:proofErr w:type="spellStart"/>
      <w:r>
        <w:t>Englebert</w:t>
      </w:r>
      <w:proofErr w:type="spellEnd"/>
      <w:r>
        <w:t xml:space="preserve"> venait de surgir</w:t>
      </w:r>
      <w:r w:rsidR="00DD1C38">
        <w:t xml:space="preserve">, </w:t>
      </w:r>
      <w:r>
        <w:t>l</w:t>
      </w:r>
      <w:r w:rsidR="00DD1C38">
        <w:t>’</w:t>
      </w:r>
      <w:r>
        <w:t>air gêné et inquiet</w:t>
      </w:r>
      <w:r w:rsidR="00DD1C38">
        <w:t xml:space="preserve">. </w:t>
      </w:r>
      <w:r>
        <w:t>Il avait une lettre à la main</w:t>
      </w:r>
      <w:r w:rsidR="00DD1C38">
        <w:t>.</w:t>
      </w:r>
    </w:p>
    <w:p w14:paraId="2791EE9E" w14:textId="1FEC572F" w:rsidR="00DA00DC" w:rsidRDefault="00DD1C38" w:rsidP="00DA00DC">
      <w:r>
        <w:t>« </w:t>
      </w:r>
      <w:r w:rsidR="00DA00DC">
        <w:t>C</w:t>
      </w:r>
      <w:r>
        <w:t>’</w:t>
      </w:r>
      <w:r w:rsidR="00DA00DC">
        <w:t>est moi qui m</w:t>
      </w:r>
      <w:r>
        <w:t>’</w:t>
      </w:r>
      <w:r w:rsidR="00DA00DC">
        <w:t>excuse</w:t>
      </w:r>
      <w:r>
        <w:t xml:space="preserve"> ! </w:t>
      </w:r>
      <w:r w:rsidR="00DA00DC">
        <w:t>bredouilla-t-il</w:t>
      </w:r>
      <w:r>
        <w:t xml:space="preserve">. </w:t>
      </w:r>
      <w:r w:rsidR="00DA00DC">
        <w:t>Entre mes deux offices</w:t>
      </w:r>
      <w:r>
        <w:t xml:space="preserve">, </w:t>
      </w:r>
      <w:r w:rsidR="00DA00DC">
        <w:t>je suis accouru</w:t>
      </w:r>
      <w:r>
        <w:t xml:space="preserve">, </w:t>
      </w:r>
      <w:r w:rsidR="00DA00DC">
        <w:t>j</w:t>
      </w:r>
      <w:r>
        <w:t>’</w:t>
      </w:r>
      <w:r w:rsidR="00DA00DC">
        <w:t>ai voulu savoir</w:t>
      </w:r>
      <w:r>
        <w:t xml:space="preserve">… </w:t>
      </w:r>
      <w:r w:rsidR="00DA00DC">
        <w:t xml:space="preserve">On vient en effet de me remettre une lettre de </w:t>
      </w:r>
      <w:r>
        <w:t>M</w:t>
      </w:r>
      <w:r w:rsidRPr="00DD1C38">
        <w:rPr>
          <w:vertAlign w:val="superscript"/>
        </w:rPr>
        <w:t>me</w:t>
      </w:r>
      <w:r>
        <w:t> </w:t>
      </w:r>
      <w:proofErr w:type="spellStart"/>
      <w:r w:rsidR="00DA00DC">
        <w:t>Hadjilar</w:t>
      </w:r>
      <w:proofErr w:type="spellEnd"/>
      <w:r>
        <w:t xml:space="preserve">. </w:t>
      </w:r>
      <w:r w:rsidR="00DA00DC">
        <w:t>Déjà</w:t>
      </w:r>
      <w:r>
        <w:t xml:space="preserve">, </w:t>
      </w:r>
      <w:r w:rsidR="00DA00DC">
        <w:t>ce matin</w:t>
      </w:r>
      <w:r>
        <w:t xml:space="preserve">, </w:t>
      </w:r>
      <w:r w:rsidR="00DA00DC">
        <w:t>quand je ne l</w:t>
      </w:r>
      <w:r>
        <w:t>’</w:t>
      </w:r>
      <w:r w:rsidR="00DA00DC">
        <w:t>ai pas vue à la messe de communion</w:t>
      </w:r>
      <w:r>
        <w:t xml:space="preserve">, </w:t>
      </w:r>
      <w:r w:rsidR="00DA00DC">
        <w:t>j</w:t>
      </w:r>
      <w:r>
        <w:t>’</w:t>
      </w:r>
      <w:r w:rsidR="00DA00DC">
        <w:t>ai bien pensé</w:t>
      </w:r>
      <w:r>
        <w:t xml:space="preserve">… </w:t>
      </w:r>
      <w:r w:rsidR="00DA00DC">
        <w:t>Capitaine</w:t>
      </w:r>
      <w:r>
        <w:t xml:space="preserve">, </w:t>
      </w:r>
      <w:r w:rsidR="00DA00DC">
        <w:t>qu</w:t>
      </w:r>
      <w:r>
        <w:t>’</w:t>
      </w:r>
      <w:r w:rsidR="00DA00DC">
        <w:t>y a-t-il</w:t>
      </w:r>
      <w:r>
        <w:t xml:space="preserve"> ? </w:t>
      </w:r>
      <w:r w:rsidR="00DA00DC">
        <w:t>Qu</w:t>
      </w:r>
      <w:r>
        <w:t>’</w:t>
      </w:r>
      <w:r w:rsidR="00DA00DC">
        <w:t>est-ce qui se passe au juste</w:t>
      </w:r>
      <w:r>
        <w:t> ? »</w:t>
      </w:r>
    </w:p>
    <w:p w14:paraId="49BFF960" w14:textId="77777777" w:rsidR="00DD1C38" w:rsidRDefault="00DA00DC" w:rsidP="00DA00DC">
      <w:r>
        <w:t>Pour toute réponse</w:t>
      </w:r>
      <w:r w:rsidR="00DD1C38">
        <w:t xml:space="preserve">, </w:t>
      </w:r>
      <w:r>
        <w:t>Roche s</w:t>
      </w:r>
      <w:r w:rsidR="00DD1C38">
        <w:t>’</w:t>
      </w:r>
      <w:r>
        <w:t>empara de la lettre</w:t>
      </w:r>
      <w:r w:rsidR="00DD1C38">
        <w:t xml:space="preserve">. </w:t>
      </w:r>
      <w:r>
        <w:t>Ses doigts tremblaient en la retirant de l</w:t>
      </w:r>
      <w:r w:rsidR="00DD1C38">
        <w:t>’</w:t>
      </w:r>
      <w:r>
        <w:t>enveloppe</w:t>
      </w:r>
      <w:r w:rsidR="00DD1C38">
        <w:t xml:space="preserve">. </w:t>
      </w:r>
      <w:r>
        <w:t xml:space="preserve">La chère </w:t>
      </w:r>
      <w:r>
        <w:lastRenderedPageBreak/>
        <w:t>écriture dansait devant ses yeux</w:t>
      </w:r>
      <w:r w:rsidR="00DD1C38">
        <w:t xml:space="preserve">. </w:t>
      </w:r>
      <w:r>
        <w:t>C</w:t>
      </w:r>
      <w:r w:rsidR="00DD1C38">
        <w:t>’</w:t>
      </w:r>
      <w:r>
        <w:t>était court</w:t>
      </w:r>
      <w:r w:rsidR="00DD1C38">
        <w:t xml:space="preserve">, </w:t>
      </w:r>
      <w:r>
        <w:t>d</w:t>
      </w:r>
      <w:r w:rsidR="00DD1C38">
        <w:t>’</w:t>
      </w:r>
      <w:r>
        <w:t>ailleurs</w:t>
      </w:r>
      <w:r w:rsidR="00DD1C38">
        <w:t xml:space="preserve">, </w:t>
      </w:r>
      <w:r>
        <w:t>affreusement court</w:t>
      </w:r>
      <w:r w:rsidR="00DD1C38">
        <w:t> :</w:t>
      </w:r>
    </w:p>
    <w:p w14:paraId="6AC65128" w14:textId="77777777" w:rsidR="00DD1C38" w:rsidRDefault="00DD1C38" w:rsidP="00DA00DC">
      <w:r>
        <w:rPr>
          <w:i/>
          <w:iCs/>
        </w:rPr>
        <w:t>« </w:t>
      </w:r>
      <w:r w:rsidR="00DA00DC">
        <w:rPr>
          <w:i/>
          <w:iCs/>
        </w:rPr>
        <w:t>Mon Révérend Père</w:t>
      </w:r>
      <w:r>
        <w:rPr>
          <w:i/>
          <w:iCs/>
        </w:rPr>
        <w:t xml:space="preserve">, </w:t>
      </w:r>
      <w:r w:rsidR="00DA00DC">
        <w:t>y était-il dit</w:t>
      </w:r>
      <w:r>
        <w:t xml:space="preserve">, </w:t>
      </w:r>
      <w:r w:rsidR="00DA00DC">
        <w:rPr>
          <w:i/>
          <w:iCs/>
        </w:rPr>
        <w:t>je regrette que des événements indépendants de ma volonté me contraignent à partir aussi rapidement</w:t>
      </w:r>
      <w:r>
        <w:rPr>
          <w:i/>
          <w:iCs/>
        </w:rPr>
        <w:t xml:space="preserve">. </w:t>
      </w:r>
      <w:r w:rsidR="00DA00DC">
        <w:rPr>
          <w:i/>
          <w:iCs/>
        </w:rPr>
        <w:t>Il y a peu de chances pour que je revienne jamais à Tartous</w:t>
      </w:r>
      <w:r>
        <w:rPr>
          <w:i/>
          <w:iCs/>
        </w:rPr>
        <w:t xml:space="preserve">. </w:t>
      </w:r>
      <w:r w:rsidR="00DA00DC">
        <w:rPr>
          <w:i/>
          <w:iCs/>
        </w:rPr>
        <w:t>Si vous voulez vous donner la peine de passer chez moi aujourd</w:t>
      </w:r>
      <w:r>
        <w:rPr>
          <w:i/>
          <w:iCs/>
        </w:rPr>
        <w:t>’</w:t>
      </w:r>
      <w:r w:rsidR="00DA00DC">
        <w:rPr>
          <w:i/>
          <w:iCs/>
        </w:rPr>
        <w:t>hui</w:t>
      </w:r>
      <w:r>
        <w:rPr>
          <w:i/>
          <w:iCs/>
        </w:rPr>
        <w:t xml:space="preserve">, </w:t>
      </w:r>
      <w:r w:rsidR="00DA00DC">
        <w:rPr>
          <w:i/>
          <w:iCs/>
        </w:rPr>
        <w:t>vous y trouverez</w:t>
      </w:r>
      <w:r>
        <w:rPr>
          <w:i/>
          <w:iCs/>
        </w:rPr>
        <w:t xml:space="preserve">, </w:t>
      </w:r>
      <w:r w:rsidR="00DA00DC">
        <w:rPr>
          <w:i/>
          <w:iCs/>
        </w:rPr>
        <w:t>sans doute le capitaine Roche</w:t>
      </w:r>
      <w:r>
        <w:rPr>
          <w:i/>
          <w:iCs/>
        </w:rPr>
        <w:t xml:space="preserve">. </w:t>
      </w:r>
      <w:r w:rsidR="00DA00DC">
        <w:rPr>
          <w:i/>
          <w:iCs/>
        </w:rPr>
        <w:t>Il vous remettra en mon nom quelque chose que je ne me reconnais pas le droit de détenir plus longtemps</w:t>
      </w:r>
      <w:r>
        <w:rPr>
          <w:i/>
          <w:iCs/>
        </w:rPr>
        <w:t xml:space="preserve">. </w:t>
      </w:r>
      <w:r w:rsidR="00DA00DC">
        <w:rPr>
          <w:i/>
          <w:iCs/>
        </w:rPr>
        <w:t>Ce sera peut-être l</w:t>
      </w:r>
      <w:r>
        <w:rPr>
          <w:i/>
          <w:iCs/>
        </w:rPr>
        <w:t>’</w:t>
      </w:r>
      <w:r w:rsidR="00DA00DC">
        <w:rPr>
          <w:i/>
          <w:iCs/>
        </w:rPr>
        <w:t>excuse et la joie de ma vie d</w:t>
      </w:r>
      <w:r>
        <w:rPr>
          <w:i/>
          <w:iCs/>
        </w:rPr>
        <w:t>’</w:t>
      </w:r>
      <w:r w:rsidR="00DA00DC">
        <w:rPr>
          <w:i/>
          <w:iCs/>
        </w:rPr>
        <w:t xml:space="preserve">avoir contribué à ramener à Notre-Dame de </w:t>
      </w:r>
      <w:proofErr w:type="spellStart"/>
      <w:r w:rsidR="00DA00DC">
        <w:rPr>
          <w:i/>
          <w:iCs/>
        </w:rPr>
        <w:t>Tortose</w:t>
      </w:r>
      <w:proofErr w:type="spellEnd"/>
      <w:r w:rsidR="00DA00DC">
        <w:rPr>
          <w:i/>
          <w:iCs/>
        </w:rPr>
        <w:t xml:space="preserve"> un trésor qui n</w:t>
      </w:r>
      <w:r>
        <w:rPr>
          <w:i/>
          <w:iCs/>
        </w:rPr>
        <w:t>’</w:t>
      </w:r>
      <w:r w:rsidR="00DA00DC">
        <w:rPr>
          <w:i/>
          <w:iCs/>
        </w:rPr>
        <w:t>aurait pas dû en sortir</w:t>
      </w:r>
      <w:r>
        <w:rPr>
          <w:i/>
          <w:iCs/>
        </w:rPr>
        <w:t>… »</w:t>
      </w:r>
      <w:r w:rsidR="00DA00DC">
        <w:t xml:space="preserve"> Suivaient deux ou trois autres phrases de politesse très simples</w:t>
      </w:r>
      <w:r>
        <w:t xml:space="preserve">, </w:t>
      </w:r>
      <w:r w:rsidR="00DA00DC">
        <w:t>sans intérêt</w:t>
      </w:r>
      <w:r>
        <w:t>.</w:t>
      </w:r>
    </w:p>
    <w:p w14:paraId="6DCDA514" w14:textId="77777777" w:rsidR="00DD1C38" w:rsidRDefault="00DD1C38" w:rsidP="00DA00DC">
      <w:r>
        <w:t>« </w:t>
      </w:r>
      <w:r w:rsidR="00DA00DC">
        <w:t>De quoi s</w:t>
      </w:r>
      <w:r>
        <w:t>’</w:t>
      </w:r>
      <w:r w:rsidR="00DA00DC">
        <w:t>agit-il</w:t>
      </w:r>
      <w:r>
        <w:t xml:space="preserve"> ? </w:t>
      </w:r>
      <w:r w:rsidR="00DA00DC">
        <w:t>Pouvez-vous m</w:t>
      </w:r>
      <w:r>
        <w:t>’</w:t>
      </w:r>
      <w:r w:rsidR="00DA00DC">
        <w:t>expliquer ce que cela signifie</w:t>
      </w:r>
      <w:r>
        <w:t xml:space="preserve"> ? </w:t>
      </w:r>
      <w:r w:rsidR="00DA00DC">
        <w:t>ne cessait de répéter le religieux</w:t>
      </w:r>
      <w:r>
        <w:t>.</w:t>
      </w:r>
    </w:p>
    <w:p w14:paraId="1839AFB1" w14:textId="55245494" w:rsidR="00DA00DC" w:rsidRDefault="00DD1C38" w:rsidP="00DA00DC">
      <w:r>
        <w:t>— </w:t>
      </w:r>
      <w:r w:rsidR="00DA00DC">
        <w:t>Plus tard</w:t>
      </w:r>
      <w:r>
        <w:t xml:space="preserve">, </w:t>
      </w:r>
      <w:r w:rsidR="00DA00DC">
        <w:t>mon père</w:t>
      </w:r>
      <w:r>
        <w:t xml:space="preserve">, </w:t>
      </w:r>
      <w:r w:rsidR="00DA00DC">
        <w:t>si vous voulez bien</w:t>
      </w:r>
      <w:r>
        <w:t xml:space="preserve">, </w:t>
      </w:r>
      <w:r w:rsidR="00DA00DC">
        <w:t>murmura Roche</w:t>
      </w:r>
      <w:r>
        <w:t xml:space="preserve">. </w:t>
      </w:r>
      <w:r w:rsidR="00DA00DC">
        <w:t>Pas aujourd</w:t>
      </w:r>
      <w:r>
        <w:t>’</w:t>
      </w:r>
      <w:r w:rsidR="00DA00DC">
        <w:t>hui</w:t>
      </w:r>
      <w:r>
        <w:t xml:space="preserve">, </w:t>
      </w:r>
      <w:r w:rsidR="00DA00DC">
        <w:t>je vous en supplie</w:t>
      </w:r>
      <w:r>
        <w:t xml:space="preserve"> ! </w:t>
      </w:r>
      <w:r w:rsidR="00DA00DC">
        <w:t>En attendant</w:t>
      </w:r>
      <w:r>
        <w:t xml:space="preserve">, </w:t>
      </w:r>
      <w:r w:rsidR="00DA00DC">
        <w:t>emportez cela</w:t>
      </w:r>
      <w:r>
        <w:t xml:space="preserve">. </w:t>
      </w:r>
      <w:r w:rsidR="00DA00DC">
        <w:t>C</w:t>
      </w:r>
      <w:r>
        <w:t>’</w:t>
      </w:r>
      <w:r w:rsidR="00DA00DC">
        <w:t>est à vous</w:t>
      </w:r>
      <w:r>
        <w:t>. »</w:t>
      </w:r>
    </w:p>
    <w:p w14:paraId="71723B8C" w14:textId="77777777" w:rsidR="00DD1C38" w:rsidRDefault="00DA00DC" w:rsidP="00DA00DC">
      <w:r>
        <w:t>Il lui avait mis le coffret d</w:t>
      </w:r>
      <w:r w:rsidR="00DD1C38">
        <w:t>’</w:t>
      </w:r>
      <w:r>
        <w:t>ébène dans les bras</w:t>
      </w:r>
      <w:r w:rsidR="00DD1C38">
        <w:t xml:space="preserve">. </w:t>
      </w:r>
      <w:r>
        <w:t>Il le poussait gentiment vers la sortie</w:t>
      </w:r>
      <w:r w:rsidR="00DD1C38">
        <w:t xml:space="preserve">. </w:t>
      </w:r>
      <w:r>
        <w:t>À ce moment précis</w:t>
      </w:r>
      <w:r w:rsidR="00DD1C38">
        <w:t xml:space="preserve">, </w:t>
      </w:r>
      <w:r>
        <w:t>en bas</w:t>
      </w:r>
      <w:r w:rsidR="00DD1C38">
        <w:t xml:space="preserve">, </w:t>
      </w:r>
      <w:r>
        <w:t>dans l</w:t>
      </w:r>
      <w:r w:rsidR="00DD1C38">
        <w:t>’</w:t>
      </w:r>
      <w:r>
        <w:t>allée</w:t>
      </w:r>
      <w:r w:rsidR="00DD1C38">
        <w:t xml:space="preserve">, </w:t>
      </w:r>
      <w:r>
        <w:t>le tonnerre d</w:t>
      </w:r>
      <w:r w:rsidR="00DD1C38">
        <w:t>’</w:t>
      </w:r>
      <w:r>
        <w:t>une automobile qui arrivait à toute vitesse retentit</w:t>
      </w:r>
      <w:r w:rsidR="00DD1C38">
        <w:t xml:space="preserve">. </w:t>
      </w:r>
      <w:proofErr w:type="spellStart"/>
      <w:r>
        <w:t>Katbé</w:t>
      </w:r>
      <w:proofErr w:type="spellEnd"/>
      <w:r>
        <w:t xml:space="preserve"> poussa un petit cri d</w:t>
      </w:r>
      <w:r w:rsidR="00DD1C38">
        <w:t>’</w:t>
      </w:r>
      <w:r>
        <w:t>espoir</w:t>
      </w:r>
      <w:r w:rsidR="00DD1C38">
        <w:t>.</w:t>
      </w:r>
    </w:p>
    <w:p w14:paraId="6B5982A1" w14:textId="77777777" w:rsidR="00DD1C38" w:rsidRDefault="00DA00DC" w:rsidP="00DA00DC">
      <w:r>
        <w:t>Roche la regarda avec commisération</w:t>
      </w:r>
      <w:r w:rsidR="00DD1C38">
        <w:t>.</w:t>
      </w:r>
    </w:p>
    <w:p w14:paraId="3E8B8271" w14:textId="4663524F" w:rsidR="00DA00DC" w:rsidRDefault="00DD1C38" w:rsidP="00DA00DC">
      <w:r>
        <w:t>« </w:t>
      </w:r>
      <w:r w:rsidR="00DA00DC">
        <w:t>Non</w:t>
      </w:r>
      <w:r>
        <w:t xml:space="preserve">, </w:t>
      </w:r>
      <w:r w:rsidR="00DA00DC">
        <w:t>ce n</w:t>
      </w:r>
      <w:r>
        <w:t>’</w:t>
      </w:r>
      <w:r w:rsidR="00DA00DC">
        <w:t>est pas elle</w:t>
      </w:r>
      <w:r>
        <w:t xml:space="preserve">, </w:t>
      </w:r>
      <w:r w:rsidR="00DA00DC">
        <w:t>ma bonne vieille</w:t>
      </w:r>
      <w:r>
        <w:t xml:space="preserve">. </w:t>
      </w:r>
      <w:r w:rsidR="00DA00DC">
        <w:t>Ça ne peut plus être elle</w:t>
      </w:r>
      <w:r>
        <w:t xml:space="preserve">, </w:t>
      </w:r>
      <w:r w:rsidR="00DA00DC">
        <w:t>tu le sais bien</w:t>
      </w:r>
      <w:r>
        <w:t xml:space="preserve">. </w:t>
      </w:r>
      <w:r w:rsidR="00DA00DC">
        <w:t>Va tout de même voir</w:t>
      </w:r>
      <w:r>
        <w:t xml:space="preserve">. </w:t>
      </w:r>
      <w:r w:rsidR="00DA00DC">
        <w:t>Si c</w:t>
      </w:r>
      <w:r>
        <w:t>’</w:t>
      </w:r>
      <w:r w:rsidR="00DA00DC">
        <w:t>est lui</w:t>
      </w:r>
      <w:r>
        <w:t xml:space="preserve">, </w:t>
      </w:r>
      <w:r w:rsidR="00DA00DC">
        <w:t>tu l</w:t>
      </w:r>
      <w:r>
        <w:t>’</w:t>
      </w:r>
      <w:r w:rsidR="00DA00DC">
        <w:t>amèneras</w:t>
      </w:r>
      <w:r>
        <w:t>. »</w:t>
      </w:r>
    </w:p>
    <w:p w14:paraId="091805BE" w14:textId="77777777" w:rsidR="00DA00DC" w:rsidRDefault="00DA00DC" w:rsidP="00DA00DC"/>
    <w:p w14:paraId="53385191" w14:textId="77777777" w:rsidR="00DD1C38" w:rsidRDefault="00DA00DC" w:rsidP="00DA00DC">
      <w:r>
        <w:lastRenderedPageBreak/>
        <w:t>Demeuré seul</w:t>
      </w:r>
      <w:r w:rsidR="00DD1C38">
        <w:t xml:space="preserve">, </w:t>
      </w:r>
      <w:r>
        <w:t>il referma les portes avec soin</w:t>
      </w:r>
      <w:r w:rsidR="00DD1C38">
        <w:t xml:space="preserve">. </w:t>
      </w:r>
      <w:r>
        <w:t>Un miroir était là</w:t>
      </w:r>
      <w:r w:rsidR="00DD1C38">
        <w:t xml:space="preserve">, </w:t>
      </w:r>
      <w:r>
        <w:t>au-dessus d</w:t>
      </w:r>
      <w:r w:rsidR="00DD1C38">
        <w:t>’</w:t>
      </w:r>
      <w:r>
        <w:t>une commode</w:t>
      </w:r>
      <w:r w:rsidR="00DD1C38">
        <w:t xml:space="preserve">. </w:t>
      </w:r>
      <w:r>
        <w:t>Il s</w:t>
      </w:r>
      <w:r w:rsidR="00DD1C38">
        <w:t>’</w:t>
      </w:r>
      <w:r>
        <w:t>y examina</w:t>
      </w:r>
      <w:r w:rsidR="00DD1C38">
        <w:t xml:space="preserve">, </w:t>
      </w:r>
      <w:r>
        <w:t>remit un peu d</w:t>
      </w:r>
      <w:r w:rsidR="00DD1C38">
        <w:t>’</w:t>
      </w:r>
      <w:r>
        <w:t>ordre dans ses vêtements</w:t>
      </w:r>
      <w:r w:rsidR="00DD1C38">
        <w:t xml:space="preserve">, </w:t>
      </w:r>
      <w:r>
        <w:t>ses cheveux</w:t>
      </w:r>
      <w:r w:rsidR="00DD1C38">
        <w:t>.</w:t>
      </w:r>
    </w:p>
    <w:p w14:paraId="73568EFE" w14:textId="77777777" w:rsidR="00DD1C38" w:rsidRDefault="00DA00DC" w:rsidP="00DA00DC">
      <w:r>
        <w:t>La porte du hall se rouvrit</w:t>
      </w:r>
      <w:r w:rsidR="00DD1C38">
        <w:t xml:space="preserve">. </w:t>
      </w:r>
      <w:proofErr w:type="spellStart"/>
      <w:r>
        <w:t>Katbé</w:t>
      </w:r>
      <w:proofErr w:type="spellEnd"/>
      <w:r>
        <w:t xml:space="preserve"> réapparut</w:t>
      </w:r>
      <w:r w:rsidR="00DD1C38">
        <w:t>.</w:t>
      </w:r>
    </w:p>
    <w:p w14:paraId="76D4DF23" w14:textId="77777777" w:rsidR="00DD1C38" w:rsidRDefault="00DD1C38" w:rsidP="00DA00DC">
      <w:r>
        <w:t>« </w:t>
      </w:r>
      <w:r w:rsidR="00DA00DC">
        <w:t>Le lieutenant Ménétrier</w:t>
      </w:r>
      <w:r>
        <w:t> ! »</w:t>
      </w:r>
      <w:r w:rsidR="00DA00DC">
        <w:t xml:space="preserve"> annonça-t-elle</w:t>
      </w:r>
      <w:r>
        <w:t>.</w:t>
      </w:r>
    </w:p>
    <w:p w14:paraId="7E09B7D6" w14:textId="77777777" w:rsidR="00DD1C38" w:rsidRDefault="00DD1C38" w:rsidP="00DA00DC">
      <w:r>
        <w:t>« </w:t>
      </w:r>
      <w:r w:rsidR="00DA00DC">
        <w:t>Pauvre diable</w:t>
      </w:r>
      <w:r>
        <w:t> ! »</w:t>
      </w:r>
      <w:r w:rsidR="00DA00DC">
        <w:t xml:space="preserve"> murmura Roche</w:t>
      </w:r>
      <w:r>
        <w:t>.</w:t>
      </w:r>
    </w:p>
    <w:p w14:paraId="5287B7A1" w14:textId="77777777" w:rsidR="00DD1C38" w:rsidRDefault="00DA00DC" w:rsidP="00DA00DC">
      <w:r>
        <w:t>Et il ordonna</w:t>
      </w:r>
      <w:r w:rsidR="00DD1C38">
        <w:t> :</w:t>
      </w:r>
    </w:p>
    <w:p w14:paraId="3D103839" w14:textId="55DE76FD" w:rsidR="00033562" w:rsidRDefault="00DD1C38">
      <w:r>
        <w:t>« </w:t>
      </w:r>
      <w:r w:rsidR="00DA00DC">
        <w:t>Fais-le entrer</w:t>
      </w:r>
      <w:r>
        <w:t>. »</w:t>
      </w:r>
    </w:p>
    <w:p w14:paraId="3249C996" w14:textId="77777777" w:rsidR="00033562" w:rsidRDefault="00033562">
      <w:pPr>
        <w:sectPr w:rsidR="00033562" w:rsidSect="00D63465">
          <w:footerReference w:type="default" r:id="rId11"/>
          <w:endnotePr>
            <w:numFmt w:val="lowerLetter"/>
          </w:endnotePr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53C74207" w14:textId="77777777" w:rsidR="00033562" w:rsidRDefault="00033562" w:rsidP="00DD1C38">
      <w:pPr>
        <w:pStyle w:val="Titre1"/>
        <w:spacing w:before="0" w:after="480"/>
      </w:pPr>
      <w:bookmarkStart w:id="43" w:name="_Toc194342884"/>
      <w:r>
        <w:lastRenderedPageBreak/>
        <w:t xml:space="preserve">À propos de cette </w:t>
      </w:r>
      <w:r w:rsidRPr="007C1C6B">
        <w:t>édition</w:t>
      </w:r>
      <w:r>
        <w:t xml:space="preserve"> électronique</w:t>
      </w:r>
      <w:bookmarkEnd w:id="43"/>
    </w:p>
    <w:p w14:paraId="7B4E14B2" w14:textId="77777777" w:rsidR="00DD1C38" w:rsidRDefault="00D63465" w:rsidP="00DD1C38">
      <w:pPr>
        <w:spacing w:before="180" w:after="180"/>
        <w:ind w:firstLine="0"/>
        <w:jc w:val="center"/>
        <w:rPr>
          <w:b/>
          <w:bCs/>
          <w:szCs w:val="32"/>
        </w:rPr>
      </w:pPr>
      <w:r w:rsidRPr="00633842">
        <w:rPr>
          <w:b/>
          <w:bCs/>
          <w:szCs w:val="32"/>
        </w:rPr>
        <w:t>Texte libre de droits</w:t>
      </w:r>
      <w:r w:rsidR="00DD1C38">
        <w:rPr>
          <w:b/>
          <w:bCs/>
          <w:szCs w:val="32"/>
        </w:rPr>
        <w:t>.</w:t>
      </w:r>
    </w:p>
    <w:p w14:paraId="3A994432" w14:textId="77777777" w:rsidR="00DD1C38" w:rsidRDefault="00D63465" w:rsidP="00DD1C38">
      <w:pPr>
        <w:pStyle w:val="Centr"/>
        <w:spacing w:before="180" w:after="180"/>
      </w:pPr>
      <w:r w:rsidRPr="00633842">
        <w:t>Corrections</w:t>
      </w:r>
      <w:r w:rsidR="00DD1C38">
        <w:t xml:space="preserve">, </w:t>
      </w:r>
      <w:r w:rsidRPr="00633842">
        <w:t>édition</w:t>
      </w:r>
      <w:r w:rsidR="00DD1C38">
        <w:t xml:space="preserve">, </w:t>
      </w:r>
      <w:r w:rsidRPr="00633842">
        <w:t>conversion informatique et public</w:t>
      </w:r>
      <w:r w:rsidRPr="00633842">
        <w:t>a</w:t>
      </w:r>
      <w:r w:rsidRPr="00633842">
        <w:t>tion par le groupe</w:t>
      </w:r>
      <w:r w:rsidR="00DD1C38">
        <w:t> :</w:t>
      </w:r>
    </w:p>
    <w:p w14:paraId="46734D75" w14:textId="7D7CDF8E" w:rsidR="00D63465" w:rsidRPr="00633842" w:rsidRDefault="00D63465" w:rsidP="00DD1C38">
      <w:pPr>
        <w:spacing w:before="180" w:after="180"/>
        <w:ind w:firstLine="0"/>
        <w:jc w:val="center"/>
        <w:rPr>
          <w:b/>
          <w:bCs/>
          <w:i/>
          <w:iCs/>
          <w:szCs w:val="32"/>
        </w:rPr>
      </w:pPr>
      <w:proofErr w:type="gramStart"/>
      <w:r w:rsidRPr="00633842">
        <w:rPr>
          <w:b/>
          <w:bCs/>
          <w:i/>
          <w:iCs/>
          <w:szCs w:val="32"/>
        </w:rPr>
        <w:t>Ebooks</w:t>
      </w:r>
      <w:proofErr w:type="gramEnd"/>
      <w:r w:rsidRPr="00633842">
        <w:rPr>
          <w:b/>
          <w:bCs/>
          <w:i/>
          <w:iCs/>
          <w:szCs w:val="32"/>
        </w:rPr>
        <w:t xml:space="preserve"> libres et gratuits</w:t>
      </w:r>
    </w:p>
    <w:p w14:paraId="506F5ECA" w14:textId="0158FC17" w:rsidR="00D63465" w:rsidRPr="00633842" w:rsidRDefault="00DD1C38" w:rsidP="00DD1C38">
      <w:pPr>
        <w:pStyle w:val="Centr"/>
        <w:spacing w:before="180" w:after="180"/>
      </w:pPr>
      <w:hyperlink r:id="rId12" w:history="1">
        <w:r w:rsidRPr="00897EDC">
          <w:rPr>
            <w:rStyle w:val="Lienhypertexte"/>
          </w:rPr>
          <w:t>https</w:t>
        </w:r>
        <w:r w:rsidRPr="00897EDC">
          <w:rPr>
            <w:rStyle w:val="Lienhypertexte"/>
          </w:rPr>
          <w:t>:</w:t>
        </w:r>
        <w:r w:rsidRPr="00897EDC">
          <w:rPr>
            <w:rStyle w:val="Lienhypertexte"/>
          </w:rPr>
          <w:t>//groups</w:t>
        </w:r>
        <w:r w:rsidRPr="00897EDC">
          <w:rPr>
            <w:rStyle w:val="Lienhypertexte"/>
          </w:rPr>
          <w:t>.</w:t>
        </w:r>
        <w:r w:rsidRPr="00897EDC">
          <w:rPr>
            <w:rStyle w:val="Lienhypertexte"/>
          </w:rPr>
          <w:t>google</w:t>
        </w:r>
        <w:r w:rsidRPr="00897EDC">
          <w:rPr>
            <w:rStyle w:val="Lienhypertexte"/>
          </w:rPr>
          <w:t>.</w:t>
        </w:r>
        <w:r w:rsidRPr="00897EDC">
          <w:rPr>
            <w:rStyle w:val="Lienhypertexte"/>
          </w:rPr>
          <w:t>com/g/ebooksgratuits</w:t>
        </w:r>
      </w:hyperlink>
    </w:p>
    <w:p w14:paraId="3BA6B8C8" w14:textId="7FEAC366" w:rsidR="00DD1C38" w:rsidRDefault="00D63465" w:rsidP="00DD1C38">
      <w:pPr>
        <w:pStyle w:val="Centr"/>
        <w:spacing w:before="180" w:after="180"/>
      </w:pPr>
      <w:r w:rsidRPr="00633842">
        <w:t>Adresse du site web du groupe</w:t>
      </w:r>
      <w:r w:rsidR="00DD1C38">
        <w:t> :</w:t>
      </w:r>
      <w:r w:rsidR="00DD1C38">
        <w:br/>
      </w:r>
      <w:hyperlink r:id="rId13" w:history="1">
        <w:r w:rsidRPr="00897EDC">
          <w:rPr>
            <w:rStyle w:val="Lienhypertexte"/>
            <w:b/>
            <w:bCs/>
            <w:szCs w:val="32"/>
          </w:rPr>
          <w:t>http</w:t>
        </w:r>
        <w:r w:rsidRPr="00897EDC">
          <w:rPr>
            <w:rStyle w:val="Lienhypertexte"/>
            <w:b/>
            <w:bCs/>
            <w:szCs w:val="32"/>
          </w:rPr>
          <w:t>s</w:t>
        </w:r>
        <w:r w:rsidR="00DD1C38">
          <w:rPr>
            <w:rStyle w:val="Lienhypertexte"/>
            <w:b/>
            <w:bCs/>
            <w:szCs w:val="32"/>
          </w:rPr>
          <w:t>:</w:t>
        </w:r>
        <w:r w:rsidRPr="00897EDC">
          <w:rPr>
            <w:rStyle w:val="Lienhypertexte"/>
            <w:b/>
            <w:bCs/>
            <w:szCs w:val="32"/>
          </w:rPr>
          <w:t>//www</w:t>
        </w:r>
        <w:r w:rsidR="00DD1C38">
          <w:rPr>
            <w:rStyle w:val="Lienhypertexte"/>
            <w:b/>
            <w:bCs/>
            <w:szCs w:val="32"/>
          </w:rPr>
          <w:t>.</w:t>
        </w:r>
        <w:r w:rsidRPr="00897EDC">
          <w:rPr>
            <w:rStyle w:val="Lienhypertexte"/>
            <w:b/>
            <w:bCs/>
            <w:szCs w:val="32"/>
          </w:rPr>
          <w:t>ebooksgratuits</w:t>
        </w:r>
        <w:r w:rsidR="00DD1C38">
          <w:rPr>
            <w:rStyle w:val="Lienhypertexte"/>
            <w:b/>
            <w:bCs/>
            <w:szCs w:val="32"/>
          </w:rPr>
          <w:t>.</w:t>
        </w:r>
        <w:r w:rsidRPr="00897EDC">
          <w:rPr>
            <w:rStyle w:val="Lienhypertexte"/>
            <w:b/>
            <w:bCs/>
            <w:szCs w:val="32"/>
          </w:rPr>
          <w:t>com/</w:t>
        </w:r>
      </w:hyperlink>
    </w:p>
    <w:p w14:paraId="5AEBE0F7" w14:textId="77777777" w:rsidR="00DD1C38" w:rsidRDefault="00DD1C38" w:rsidP="00DD1C38">
      <w:pPr>
        <w:pStyle w:val="Centr"/>
        <w:spacing w:before="180" w:after="180"/>
      </w:pPr>
      <w:r>
        <w:t>—</w:t>
      </w:r>
    </w:p>
    <w:p w14:paraId="20AABB8F" w14:textId="24DA0483" w:rsidR="00DD1C38" w:rsidRDefault="00D63465" w:rsidP="00DD1C38">
      <w:pPr>
        <w:spacing w:before="180" w:after="180"/>
        <w:ind w:firstLine="0"/>
        <w:jc w:val="center"/>
        <w:rPr>
          <w:b/>
          <w:bCs/>
          <w:szCs w:val="32"/>
        </w:rPr>
      </w:pPr>
      <w:r>
        <w:rPr>
          <w:b/>
          <w:bCs/>
          <w:szCs w:val="32"/>
        </w:rPr>
        <w:t>Avril</w:t>
      </w:r>
      <w:r>
        <w:rPr>
          <w:b/>
          <w:bCs/>
          <w:szCs w:val="32"/>
        </w:rPr>
        <w:t xml:space="preserve"> 20</w:t>
      </w:r>
      <w:r>
        <w:rPr>
          <w:b/>
          <w:bCs/>
          <w:szCs w:val="32"/>
        </w:rPr>
        <w:t>2</w:t>
      </w:r>
      <w:r>
        <w:rPr>
          <w:b/>
          <w:bCs/>
          <w:szCs w:val="32"/>
        </w:rPr>
        <w:t>5</w:t>
      </w:r>
    </w:p>
    <w:p w14:paraId="0ED3EB59" w14:textId="77777777" w:rsidR="00DD1C38" w:rsidRDefault="00DD1C38" w:rsidP="00DD1C38">
      <w:pPr>
        <w:pStyle w:val="Centr"/>
        <w:spacing w:before="180" w:after="180"/>
        <w:rPr>
          <w:b/>
          <w:bCs/>
          <w:szCs w:val="32"/>
        </w:rPr>
      </w:pPr>
      <w:r>
        <w:rPr>
          <w:b/>
          <w:bCs/>
          <w:szCs w:val="32"/>
        </w:rPr>
        <w:t>—</w:t>
      </w:r>
    </w:p>
    <w:p w14:paraId="3DC5AB49" w14:textId="77777777" w:rsidR="00DD1C38" w:rsidRDefault="00DD1C38" w:rsidP="00D63465">
      <w:pPr>
        <w:spacing w:before="180" w:after="180"/>
      </w:pPr>
      <w:r>
        <w:t>— </w:t>
      </w:r>
      <w:r w:rsidR="00D63465" w:rsidRPr="00633842">
        <w:rPr>
          <w:b/>
        </w:rPr>
        <w:t>Élaboration de ce livre électronique</w:t>
      </w:r>
      <w:r>
        <w:t> :</w:t>
      </w:r>
    </w:p>
    <w:p w14:paraId="00EDABEC" w14:textId="77777777" w:rsidR="00DD1C38" w:rsidRDefault="00D63465" w:rsidP="00D63465">
      <w:pPr>
        <w:spacing w:before="180" w:after="180"/>
      </w:pPr>
      <w:r w:rsidRPr="00633842">
        <w:t xml:space="preserve">Les membres de </w:t>
      </w:r>
      <w:proofErr w:type="gramStart"/>
      <w:r w:rsidRPr="00633842">
        <w:rPr>
          <w:i/>
        </w:rPr>
        <w:t>Ebooks</w:t>
      </w:r>
      <w:proofErr w:type="gramEnd"/>
      <w:r w:rsidRPr="00633842">
        <w:rPr>
          <w:i/>
        </w:rPr>
        <w:t xml:space="preserve"> libres et gratuits</w:t>
      </w:r>
      <w:r w:rsidRPr="00633842">
        <w:t xml:space="preserve"> qui ont participé à l</w:t>
      </w:r>
      <w:r w:rsidR="00DD1C38">
        <w:t>’</w:t>
      </w:r>
      <w:r w:rsidRPr="00633842">
        <w:t>élaboration de ce livre</w:t>
      </w:r>
      <w:r w:rsidR="00DD1C38">
        <w:t xml:space="preserve">, </w:t>
      </w:r>
      <w:r w:rsidRPr="00633842">
        <w:t>sont</w:t>
      </w:r>
      <w:r w:rsidR="00DD1C38">
        <w:t xml:space="preserve"> : </w:t>
      </w:r>
      <w:proofErr w:type="spellStart"/>
      <w:r w:rsidRPr="00D63465">
        <w:t>BrussLimat</w:t>
      </w:r>
      <w:proofErr w:type="spellEnd"/>
      <w:r w:rsidR="00DD1C38">
        <w:t xml:space="preserve">, </w:t>
      </w:r>
      <w:proofErr w:type="spellStart"/>
      <w:r w:rsidRPr="00D63465">
        <w:t>YvetteT</w:t>
      </w:r>
      <w:proofErr w:type="spellEnd"/>
      <w:r w:rsidR="00DD1C38">
        <w:t xml:space="preserve">, </w:t>
      </w:r>
      <w:proofErr w:type="spellStart"/>
      <w:r w:rsidRPr="00D63465">
        <w:t>PatriceC</w:t>
      </w:r>
      <w:proofErr w:type="spellEnd"/>
      <w:r w:rsidR="00DD1C38">
        <w:t xml:space="preserve">, </w:t>
      </w:r>
      <w:proofErr w:type="spellStart"/>
      <w:r w:rsidRPr="00D63465">
        <w:t>ChristineN</w:t>
      </w:r>
      <w:proofErr w:type="spellEnd"/>
      <w:r w:rsidR="00DD1C38">
        <w:t xml:space="preserve">, </w:t>
      </w:r>
      <w:proofErr w:type="spellStart"/>
      <w:r>
        <w:t>Coolmicro</w:t>
      </w:r>
      <w:proofErr w:type="spellEnd"/>
      <w:r w:rsidR="00DD1C38">
        <w:t>.</w:t>
      </w:r>
    </w:p>
    <w:p w14:paraId="663E8A07" w14:textId="77777777" w:rsidR="00DD1C38" w:rsidRDefault="00DD1C38" w:rsidP="00D63465">
      <w:pPr>
        <w:spacing w:before="180" w:after="180"/>
      </w:pPr>
      <w:r>
        <w:t>— </w:t>
      </w:r>
      <w:r w:rsidR="00D63465" w:rsidRPr="00633842">
        <w:rPr>
          <w:b/>
        </w:rPr>
        <w:t>Dispositions</w:t>
      </w:r>
      <w:r>
        <w:t> :</w:t>
      </w:r>
    </w:p>
    <w:p w14:paraId="6BCC20CB" w14:textId="77777777" w:rsidR="00DD1C38" w:rsidRDefault="00D63465" w:rsidP="00D63465">
      <w:pPr>
        <w:spacing w:before="180" w:after="180"/>
      </w:pPr>
      <w:r w:rsidRPr="00633842">
        <w:t>Les livres que nous mettons à votre disposition</w:t>
      </w:r>
      <w:r w:rsidR="00DD1C38">
        <w:t xml:space="preserve">, </w:t>
      </w:r>
      <w:r w:rsidRPr="00633842">
        <w:t>sont des textes libres de droits</w:t>
      </w:r>
      <w:r w:rsidR="00DD1C38">
        <w:t xml:space="preserve">, </w:t>
      </w:r>
      <w:r w:rsidRPr="00633842">
        <w:t>que vous pouvez utiliser librement</w:t>
      </w:r>
      <w:r w:rsidR="00DD1C38">
        <w:t xml:space="preserve">, </w:t>
      </w:r>
      <w:r w:rsidRPr="00633842">
        <w:rPr>
          <w:u w:val="single"/>
        </w:rPr>
        <w:t>à une fin non commerciale et non professionnelle</w:t>
      </w:r>
      <w:r w:rsidR="00DD1C38">
        <w:t xml:space="preserve">. </w:t>
      </w:r>
      <w:r w:rsidRPr="00633842">
        <w:t>Tout lien vers notre site est bienvenu</w:t>
      </w:r>
      <w:r w:rsidR="00DD1C38">
        <w:t>…</w:t>
      </w:r>
    </w:p>
    <w:p w14:paraId="1F180522" w14:textId="77777777" w:rsidR="00DD1C38" w:rsidRDefault="00DD1C38" w:rsidP="00D63465">
      <w:pPr>
        <w:spacing w:before="180" w:after="180"/>
      </w:pPr>
      <w:r>
        <w:t>— </w:t>
      </w:r>
      <w:r w:rsidR="00D63465" w:rsidRPr="00633842">
        <w:rPr>
          <w:b/>
        </w:rPr>
        <w:t>Qualité</w:t>
      </w:r>
      <w:r>
        <w:t> :</w:t>
      </w:r>
    </w:p>
    <w:p w14:paraId="76D6513A" w14:textId="77777777" w:rsidR="00DD1C38" w:rsidRDefault="00D63465" w:rsidP="00D63465">
      <w:pPr>
        <w:spacing w:before="180" w:after="180"/>
      </w:pPr>
      <w:r w:rsidRPr="00633842">
        <w:t>Les textes sont livrés tels quels sans garantie de leur int</w:t>
      </w:r>
      <w:r w:rsidRPr="00633842">
        <w:t>é</w:t>
      </w:r>
      <w:r w:rsidRPr="00633842">
        <w:t>grité parfaite par rapport à l</w:t>
      </w:r>
      <w:r w:rsidR="00DD1C38">
        <w:t>’</w:t>
      </w:r>
      <w:r w:rsidRPr="00633842">
        <w:t>original</w:t>
      </w:r>
      <w:r w:rsidR="00DD1C38">
        <w:t xml:space="preserve">. </w:t>
      </w:r>
      <w:r w:rsidRPr="00633842">
        <w:t>Nous rappelons que c</w:t>
      </w:r>
      <w:r w:rsidR="00DD1C38">
        <w:t>’</w:t>
      </w:r>
      <w:r w:rsidRPr="00633842">
        <w:t>est un travail d</w:t>
      </w:r>
      <w:r w:rsidR="00DD1C38">
        <w:t>’</w:t>
      </w:r>
      <w:r w:rsidRPr="00633842">
        <w:t>amateurs non rétribués et que nous essayons de promouvoir la culture littéraire avec de maigres moyens</w:t>
      </w:r>
      <w:r w:rsidR="00DD1C38">
        <w:t>.</w:t>
      </w:r>
    </w:p>
    <w:p w14:paraId="1E601710" w14:textId="77777777" w:rsidR="00DD1C38" w:rsidRDefault="00D63465" w:rsidP="00DD1C38">
      <w:pPr>
        <w:spacing w:before="180" w:after="180"/>
        <w:ind w:firstLine="0"/>
        <w:jc w:val="center"/>
        <w:rPr>
          <w:i/>
          <w:iCs/>
          <w:szCs w:val="32"/>
        </w:rPr>
      </w:pPr>
      <w:r w:rsidRPr="00633842">
        <w:rPr>
          <w:i/>
          <w:iCs/>
          <w:szCs w:val="32"/>
        </w:rPr>
        <w:t>Votre aide est la bienvenue</w:t>
      </w:r>
      <w:r w:rsidR="00DD1C38">
        <w:rPr>
          <w:i/>
          <w:iCs/>
          <w:szCs w:val="32"/>
        </w:rPr>
        <w:t> !</w:t>
      </w:r>
    </w:p>
    <w:p w14:paraId="38BBA511" w14:textId="1E58B65E" w:rsidR="00033562" w:rsidRPr="007C1C6B" w:rsidRDefault="00D63465" w:rsidP="00DD1C38">
      <w:pPr>
        <w:pStyle w:val="Centr"/>
        <w:suppressAutoHyphens/>
        <w:spacing w:before="180" w:after="180"/>
      </w:pPr>
      <w:r w:rsidRPr="00633842">
        <w:t>VOUS POUVEZ NOUS AIDER À FAIRE CONNAÎTRE CES CLASSIQUES LITTÉRAIRES</w:t>
      </w:r>
      <w:r w:rsidR="00DD1C38">
        <w:t>.</w:t>
      </w:r>
    </w:p>
    <w:sectPr w:rsidR="00033562" w:rsidRPr="007C1C6B" w:rsidSect="00D63465">
      <w:pgSz w:w="11906" w:h="16838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2A419" w14:textId="77777777" w:rsidR="00AB44D4" w:rsidRDefault="00AB44D4">
      <w:r>
        <w:separator/>
      </w:r>
    </w:p>
  </w:endnote>
  <w:endnote w:type="continuationSeparator" w:id="0">
    <w:p w14:paraId="0156CB06" w14:textId="77777777" w:rsidR="00AB44D4" w:rsidRDefault="00AB4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asis30">
    <w:panose1 w:val="020006030500000200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entium Book Basic">
    <w:panose1 w:val="02000503060000020004"/>
    <w:charset w:val="00"/>
    <w:family w:val="auto"/>
    <w:pitch w:val="variable"/>
    <w:sig w:usb0="A000007F" w:usb1="4000204A" w:usb2="00000000" w:usb3="00000000" w:csb0="0000001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985EA" w14:textId="77777777" w:rsidR="006D143B" w:rsidRDefault="006D143B">
    <w:pPr>
      <w:pStyle w:val="Pieddepage"/>
    </w:pPr>
    <w:r>
      <w:t xml:space="preserve">–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3D3044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 xml:space="preserve"> 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A209A" w14:textId="77777777" w:rsidR="006D143B" w:rsidRDefault="006D143B">
    <w:pPr>
      <w:pStyle w:val="Pieddepage"/>
      <w:rPr>
        <w:sz w:val="30"/>
        <w:szCs w:val="30"/>
      </w:rPr>
    </w:pPr>
    <w:r>
      <w:rPr>
        <w:sz w:val="30"/>
        <w:szCs w:val="30"/>
      </w:rPr>
      <w:t xml:space="preserve">– </w:t>
    </w:r>
    <w:r>
      <w:rPr>
        <w:rStyle w:val="Numrodepage"/>
        <w:sz w:val="30"/>
        <w:szCs w:val="30"/>
      </w:rPr>
      <w:fldChar w:fldCharType="begin"/>
    </w:r>
    <w:r>
      <w:rPr>
        <w:rStyle w:val="Numrodepage"/>
        <w:sz w:val="30"/>
        <w:szCs w:val="30"/>
      </w:rPr>
      <w:instrText xml:space="preserve"> PAGE </w:instrText>
    </w:r>
    <w:r>
      <w:rPr>
        <w:rStyle w:val="Numrodepage"/>
        <w:sz w:val="30"/>
        <w:szCs w:val="30"/>
      </w:rPr>
      <w:fldChar w:fldCharType="separate"/>
    </w:r>
    <w:r w:rsidR="00600201">
      <w:rPr>
        <w:rStyle w:val="Numrodepage"/>
        <w:noProof/>
        <w:sz w:val="30"/>
        <w:szCs w:val="30"/>
      </w:rPr>
      <w:t>225</w:t>
    </w:r>
    <w:r>
      <w:rPr>
        <w:rStyle w:val="Numrodepage"/>
        <w:sz w:val="30"/>
        <w:szCs w:val="30"/>
      </w:rPr>
      <w:fldChar w:fldCharType="end"/>
    </w:r>
    <w:r>
      <w:rPr>
        <w:rStyle w:val="Numrodepage"/>
        <w:sz w:val="30"/>
        <w:szCs w:val="30"/>
      </w:rPr>
      <w:t xml:space="preserve"> 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4D656" w14:textId="77777777" w:rsidR="00AB44D4" w:rsidRDefault="00AB44D4">
      <w:r>
        <w:separator/>
      </w:r>
    </w:p>
  </w:footnote>
  <w:footnote w:type="continuationSeparator" w:id="0">
    <w:p w14:paraId="10CCD4EB" w14:textId="77777777" w:rsidR="00AB44D4" w:rsidRDefault="00AB44D4">
      <w:r>
        <w:continuationSeparator/>
      </w:r>
    </w:p>
  </w:footnote>
  <w:footnote w:id="1">
    <w:p w14:paraId="6E46FF8A" w14:textId="63B6E476" w:rsidR="00DA00DC" w:rsidRDefault="00DA00DC" w:rsidP="003A7320">
      <w:r w:rsidRPr="003A7320">
        <w:rPr>
          <w:rStyle w:val="Appelnotedebasdep"/>
        </w:rPr>
        <w:footnoteRef/>
      </w:r>
      <w:r>
        <w:t xml:space="preserve"> Gilles Roy</w:t>
      </w:r>
      <w:r w:rsidR="00DD1C38">
        <w:t xml:space="preserve">, </w:t>
      </w:r>
      <w:r>
        <w:rPr>
          <w:i/>
        </w:rPr>
        <w:t>Abdul-Hamid</w:t>
      </w:r>
      <w:r w:rsidR="00DD1C38">
        <w:t xml:space="preserve">, </w:t>
      </w:r>
      <w:r>
        <w:t xml:space="preserve">pages 186 et </w:t>
      </w:r>
      <w:proofErr w:type="spellStart"/>
      <w:r>
        <w:t>suiv</w:t>
      </w:r>
      <w:proofErr w:type="spellEnd"/>
      <w:r w:rsidR="00DD1C38">
        <w:t xml:space="preserve">., </w:t>
      </w:r>
      <w:r>
        <w:t>Payot</w:t>
      </w:r>
      <w:r w:rsidR="00DD1C38">
        <w:t xml:space="preserve">, </w:t>
      </w:r>
      <w:r>
        <w:t>Paris</w:t>
      </w:r>
      <w:r w:rsidR="00DD1C38">
        <w:t xml:space="preserve">. </w:t>
      </w:r>
      <w:r>
        <w:t>1936</w:t>
      </w:r>
      <w:r w:rsidR="00DD1C38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D8888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D055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8052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B4E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1ED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3CBE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A653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4415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D8D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4C26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  <w:sz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  <w:sz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 w15:restartNumberingAfterBreak="0">
    <w:nsid w:val="308A6C0B"/>
    <w:multiLevelType w:val="hybridMultilevel"/>
    <w:tmpl w:val="5E0C6452"/>
    <w:lvl w:ilvl="0" w:tplc="179659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4A6E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781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A2B5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7E53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261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60B9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F0A4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4C3D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691385"/>
    <w:multiLevelType w:val="hybridMultilevel"/>
    <w:tmpl w:val="2EAA8648"/>
    <w:lvl w:ilvl="0" w:tplc="144E4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508A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D988C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D429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AB832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5022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DB0A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E4C9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84E4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A91EB8"/>
    <w:multiLevelType w:val="hybridMultilevel"/>
    <w:tmpl w:val="47F4B040"/>
    <w:lvl w:ilvl="0" w:tplc="30B642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5F0C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AC8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3D428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A8C9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CE7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57E85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B68E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02CF7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E56A04"/>
    <w:multiLevelType w:val="hybridMultilevel"/>
    <w:tmpl w:val="AE8CBB82"/>
    <w:lvl w:ilvl="0" w:tplc="106C6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2884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8C97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4CAF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B429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C67F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4B4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FEDE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2803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588844">
    <w:abstractNumId w:val="12"/>
  </w:num>
  <w:num w:numId="2" w16cid:durableId="1419404518">
    <w:abstractNumId w:val="13"/>
  </w:num>
  <w:num w:numId="3" w16cid:durableId="211239093">
    <w:abstractNumId w:val="14"/>
  </w:num>
  <w:num w:numId="4" w16cid:durableId="282008195">
    <w:abstractNumId w:val="15"/>
  </w:num>
  <w:num w:numId="5" w16cid:durableId="978651230">
    <w:abstractNumId w:val="8"/>
  </w:num>
  <w:num w:numId="6" w16cid:durableId="560822441">
    <w:abstractNumId w:val="3"/>
  </w:num>
  <w:num w:numId="7" w16cid:durableId="1264067632">
    <w:abstractNumId w:val="2"/>
  </w:num>
  <w:num w:numId="8" w16cid:durableId="2072535861">
    <w:abstractNumId w:val="1"/>
  </w:num>
  <w:num w:numId="9" w16cid:durableId="804540395">
    <w:abstractNumId w:val="0"/>
  </w:num>
  <w:num w:numId="10" w16cid:durableId="1031341496">
    <w:abstractNumId w:val="9"/>
  </w:num>
  <w:num w:numId="11" w16cid:durableId="225606360">
    <w:abstractNumId w:val="7"/>
  </w:num>
  <w:num w:numId="12" w16cid:durableId="244652295">
    <w:abstractNumId w:val="6"/>
  </w:num>
  <w:num w:numId="13" w16cid:durableId="1552376929">
    <w:abstractNumId w:val="5"/>
  </w:num>
  <w:num w:numId="14" w16cid:durableId="632293662">
    <w:abstractNumId w:val="4"/>
  </w:num>
  <w:num w:numId="15" w16cid:durableId="2017463439">
    <w:abstractNumId w:val="10"/>
  </w:num>
  <w:num w:numId="16" w16cid:durableId="1810142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oNotHyphenateCaps/>
  <w:noPunctuationKerning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47E"/>
    <w:rsid w:val="00001285"/>
    <w:rsid w:val="000119AC"/>
    <w:rsid w:val="00021C38"/>
    <w:rsid w:val="00033562"/>
    <w:rsid w:val="00035C3A"/>
    <w:rsid w:val="000624DA"/>
    <w:rsid w:val="00066E2D"/>
    <w:rsid w:val="00077531"/>
    <w:rsid w:val="000C11B9"/>
    <w:rsid w:val="000C2E09"/>
    <w:rsid w:val="000E0E88"/>
    <w:rsid w:val="000F7F4B"/>
    <w:rsid w:val="0010298A"/>
    <w:rsid w:val="00153E12"/>
    <w:rsid w:val="001624EE"/>
    <w:rsid w:val="001635FE"/>
    <w:rsid w:val="00176FA6"/>
    <w:rsid w:val="001C05D9"/>
    <w:rsid w:val="00203135"/>
    <w:rsid w:val="00233DD0"/>
    <w:rsid w:val="00254640"/>
    <w:rsid w:val="00284AF2"/>
    <w:rsid w:val="002E4734"/>
    <w:rsid w:val="0032506F"/>
    <w:rsid w:val="00335365"/>
    <w:rsid w:val="00336E88"/>
    <w:rsid w:val="00365A9A"/>
    <w:rsid w:val="00367258"/>
    <w:rsid w:val="00381CA0"/>
    <w:rsid w:val="00394786"/>
    <w:rsid w:val="003A7320"/>
    <w:rsid w:val="003C472A"/>
    <w:rsid w:val="003D3044"/>
    <w:rsid w:val="003E65B8"/>
    <w:rsid w:val="003F6FF9"/>
    <w:rsid w:val="00431C66"/>
    <w:rsid w:val="004618A4"/>
    <w:rsid w:val="00466185"/>
    <w:rsid w:val="004813D2"/>
    <w:rsid w:val="004856F7"/>
    <w:rsid w:val="004878C2"/>
    <w:rsid w:val="004C3D05"/>
    <w:rsid w:val="0051085B"/>
    <w:rsid w:val="00554C93"/>
    <w:rsid w:val="00576E04"/>
    <w:rsid w:val="005C4D38"/>
    <w:rsid w:val="005D26A1"/>
    <w:rsid w:val="005E5F1A"/>
    <w:rsid w:val="00600201"/>
    <w:rsid w:val="0061214E"/>
    <w:rsid w:val="006144AC"/>
    <w:rsid w:val="00640C4F"/>
    <w:rsid w:val="00646E8C"/>
    <w:rsid w:val="006527FF"/>
    <w:rsid w:val="006D143B"/>
    <w:rsid w:val="00703D4D"/>
    <w:rsid w:val="00705271"/>
    <w:rsid w:val="00722EA0"/>
    <w:rsid w:val="00725024"/>
    <w:rsid w:val="007549CD"/>
    <w:rsid w:val="00760615"/>
    <w:rsid w:val="0076257B"/>
    <w:rsid w:val="0076488A"/>
    <w:rsid w:val="0076513E"/>
    <w:rsid w:val="0078241C"/>
    <w:rsid w:val="007841D8"/>
    <w:rsid w:val="007A353A"/>
    <w:rsid w:val="007B6898"/>
    <w:rsid w:val="007C1C6B"/>
    <w:rsid w:val="007C56AC"/>
    <w:rsid w:val="007E0F7B"/>
    <w:rsid w:val="007F5860"/>
    <w:rsid w:val="00814117"/>
    <w:rsid w:val="00825620"/>
    <w:rsid w:val="00835A49"/>
    <w:rsid w:val="00856DF4"/>
    <w:rsid w:val="00863B07"/>
    <w:rsid w:val="00866DAD"/>
    <w:rsid w:val="008840CC"/>
    <w:rsid w:val="008F106B"/>
    <w:rsid w:val="008F792D"/>
    <w:rsid w:val="00930A77"/>
    <w:rsid w:val="00933E3C"/>
    <w:rsid w:val="00946EE4"/>
    <w:rsid w:val="009A3147"/>
    <w:rsid w:val="009B3DDD"/>
    <w:rsid w:val="00A560A0"/>
    <w:rsid w:val="00A84EE1"/>
    <w:rsid w:val="00A92AF2"/>
    <w:rsid w:val="00AB44D4"/>
    <w:rsid w:val="00AB5337"/>
    <w:rsid w:val="00AE1B16"/>
    <w:rsid w:val="00AF0A3E"/>
    <w:rsid w:val="00B0435D"/>
    <w:rsid w:val="00B1136E"/>
    <w:rsid w:val="00B241D4"/>
    <w:rsid w:val="00B909AE"/>
    <w:rsid w:val="00BA7596"/>
    <w:rsid w:val="00BD0C07"/>
    <w:rsid w:val="00BF29E4"/>
    <w:rsid w:val="00C15E87"/>
    <w:rsid w:val="00C323C1"/>
    <w:rsid w:val="00C43D20"/>
    <w:rsid w:val="00C51E70"/>
    <w:rsid w:val="00C6557B"/>
    <w:rsid w:val="00C776F8"/>
    <w:rsid w:val="00C82075"/>
    <w:rsid w:val="00C82867"/>
    <w:rsid w:val="00C877F6"/>
    <w:rsid w:val="00CE047E"/>
    <w:rsid w:val="00D02BDE"/>
    <w:rsid w:val="00D27ACC"/>
    <w:rsid w:val="00D469CF"/>
    <w:rsid w:val="00D47BCF"/>
    <w:rsid w:val="00D51269"/>
    <w:rsid w:val="00D57E8F"/>
    <w:rsid w:val="00D63465"/>
    <w:rsid w:val="00D80434"/>
    <w:rsid w:val="00D9756D"/>
    <w:rsid w:val="00DA00DC"/>
    <w:rsid w:val="00DA40F8"/>
    <w:rsid w:val="00DB2BF4"/>
    <w:rsid w:val="00DD1C38"/>
    <w:rsid w:val="00DD7BB4"/>
    <w:rsid w:val="00DF04D0"/>
    <w:rsid w:val="00DF43DD"/>
    <w:rsid w:val="00E30FAD"/>
    <w:rsid w:val="00E35EE1"/>
    <w:rsid w:val="00E847C9"/>
    <w:rsid w:val="00E90A7B"/>
    <w:rsid w:val="00F33BF1"/>
    <w:rsid w:val="00F42B6E"/>
    <w:rsid w:val="00F612FE"/>
    <w:rsid w:val="00F74495"/>
    <w:rsid w:val="00F92270"/>
    <w:rsid w:val="00FD5C53"/>
    <w:rsid w:val="00FD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1ECA58"/>
  <w15:chartTrackingRefBased/>
  <w15:docId w15:val="{618D0707-D66B-4B0D-8574-5A9B882F7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7320"/>
    <w:pPr>
      <w:spacing w:before="240" w:after="240"/>
      <w:ind w:firstLine="680"/>
      <w:jc w:val="both"/>
    </w:pPr>
    <w:rPr>
      <w:rFonts w:ascii="Amasis30" w:hAnsi="Amasis30"/>
      <w:sz w:val="36"/>
      <w:szCs w:val="24"/>
    </w:rPr>
  </w:style>
  <w:style w:type="paragraph" w:styleId="Titre1">
    <w:name w:val="heading 1"/>
    <w:basedOn w:val="Normal"/>
    <w:next w:val="Normal"/>
    <w:link w:val="Titre1Car"/>
    <w:qFormat/>
    <w:rsid w:val="00C15E87"/>
    <w:pPr>
      <w:keepNext/>
      <w:pageBreakBefore/>
      <w:suppressAutoHyphens/>
      <w:spacing w:before="960" w:after="720"/>
      <w:ind w:firstLine="0"/>
      <w:jc w:val="center"/>
      <w:outlineLvl w:val="0"/>
    </w:pPr>
    <w:rPr>
      <w:rFonts w:cs="Arial"/>
      <w:b/>
      <w:bCs/>
      <w:sz w:val="48"/>
      <w:szCs w:val="44"/>
    </w:rPr>
  </w:style>
  <w:style w:type="paragraph" w:styleId="Titre2">
    <w:name w:val="heading 2"/>
    <w:basedOn w:val="Normal"/>
    <w:next w:val="Normal"/>
    <w:link w:val="Titre2Car"/>
    <w:qFormat/>
    <w:rsid w:val="00C15E87"/>
    <w:pPr>
      <w:keepNext/>
      <w:keepLines/>
      <w:suppressAutoHyphens/>
      <w:spacing w:before="960" w:after="720"/>
      <w:ind w:firstLine="0"/>
      <w:jc w:val="center"/>
      <w:outlineLvl w:val="1"/>
    </w:pPr>
    <w:rPr>
      <w:rFonts w:cs="Arial"/>
      <w:b/>
      <w:bCs/>
      <w:iCs/>
      <w:sz w:val="44"/>
      <w:szCs w:val="40"/>
    </w:rPr>
  </w:style>
  <w:style w:type="paragraph" w:styleId="Titre3">
    <w:name w:val="heading 3"/>
    <w:basedOn w:val="Normal"/>
    <w:next w:val="Normal"/>
    <w:link w:val="Titre3Car"/>
    <w:qFormat/>
    <w:rsid w:val="00C15E87"/>
    <w:pPr>
      <w:keepNext/>
      <w:suppressAutoHyphens/>
      <w:spacing w:before="480"/>
      <w:ind w:firstLine="0"/>
      <w:jc w:val="center"/>
      <w:outlineLvl w:val="2"/>
    </w:pPr>
    <w:rPr>
      <w:rFonts w:cs="Arial"/>
      <w:b/>
      <w:bCs/>
      <w:sz w:val="40"/>
      <w:szCs w:val="36"/>
    </w:rPr>
  </w:style>
  <w:style w:type="character" w:default="1" w:styleId="Policepardfaut">
    <w:name w:val="Default Paragraph Font"/>
    <w:semiHidden/>
    <w:rsid w:val="00C15E87"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rsid w:val="00C15E87"/>
  </w:style>
  <w:style w:type="character" w:styleId="Lienhypertexte">
    <w:name w:val="Hyperlink"/>
    <w:uiPriority w:val="99"/>
    <w:rsid w:val="00C15E87"/>
    <w:rPr>
      <w:rFonts w:ascii="Amasis30" w:hAnsi="Amasis30"/>
      <w:color w:val="004080"/>
      <w:u w:val="single"/>
    </w:rPr>
  </w:style>
  <w:style w:type="paragraph" w:styleId="Explorateurdedocuments">
    <w:name w:val="Document Map"/>
    <w:basedOn w:val="Normal"/>
    <w:link w:val="ExplorateurdedocumentsCar1"/>
    <w:rsid w:val="00C15E87"/>
    <w:pPr>
      <w:shd w:val="clear" w:color="auto" w:fill="000080"/>
    </w:pPr>
    <w:rPr>
      <w:rFonts w:ascii="Tahoma" w:hAnsi="Tahoma" w:cs="Tahoma"/>
    </w:rPr>
  </w:style>
  <w:style w:type="paragraph" w:styleId="TM1">
    <w:name w:val="toc 1"/>
    <w:basedOn w:val="Normal"/>
    <w:next w:val="Normal"/>
    <w:autoRedefine/>
    <w:uiPriority w:val="39"/>
    <w:rsid w:val="00C15E87"/>
    <w:pPr>
      <w:tabs>
        <w:tab w:val="right" w:leader="dot" w:pos="9639"/>
      </w:tabs>
      <w:spacing w:before="180" w:after="180"/>
      <w:ind w:firstLine="0"/>
      <w:jc w:val="left"/>
    </w:pPr>
    <w:rPr>
      <w:bCs/>
      <w:iCs/>
      <w:noProof/>
      <w:color w:val="000080"/>
      <w:szCs w:val="28"/>
    </w:rPr>
  </w:style>
  <w:style w:type="paragraph" w:styleId="En-tte">
    <w:name w:val="header"/>
    <w:basedOn w:val="Normal"/>
    <w:link w:val="En-tteCar1"/>
    <w:rsid w:val="00C15E8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1"/>
    <w:rsid w:val="00C15E87"/>
    <w:pPr>
      <w:tabs>
        <w:tab w:val="center" w:pos="4536"/>
        <w:tab w:val="right" w:pos="9072"/>
      </w:tabs>
      <w:ind w:firstLine="0"/>
      <w:jc w:val="center"/>
    </w:pPr>
    <w:rPr>
      <w:sz w:val="32"/>
    </w:rPr>
  </w:style>
  <w:style w:type="character" w:styleId="Numrodepage">
    <w:name w:val="page number"/>
    <w:basedOn w:val="Policepardfaut"/>
    <w:rsid w:val="00C15E87"/>
  </w:style>
  <w:style w:type="paragraph" w:styleId="TM2">
    <w:name w:val="toc 2"/>
    <w:basedOn w:val="Normal"/>
    <w:next w:val="Normal"/>
    <w:autoRedefine/>
    <w:uiPriority w:val="39"/>
    <w:rsid w:val="00C15E87"/>
    <w:pPr>
      <w:tabs>
        <w:tab w:val="right" w:leader="dot" w:pos="9639"/>
      </w:tabs>
      <w:spacing w:before="120" w:after="120"/>
      <w:ind w:left="284" w:firstLine="0"/>
      <w:jc w:val="left"/>
    </w:pPr>
    <w:rPr>
      <w:noProof/>
      <w:color w:val="000080"/>
      <w:sz w:val="34"/>
    </w:rPr>
  </w:style>
  <w:style w:type="paragraph" w:styleId="TM3">
    <w:name w:val="toc 3"/>
    <w:basedOn w:val="Normal"/>
    <w:next w:val="Normal"/>
    <w:autoRedefine/>
    <w:uiPriority w:val="39"/>
    <w:rsid w:val="00C15E87"/>
    <w:pPr>
      <w:tabs>
        <w:tab w:val="right" w:leader="dot" w:pos="9639"/>
      </w:tabs>
      <w:spacing w:before="120" w:after="120"/>
      <w:ind w:left="567" w:firstLine="0"/>
      <w:jc w:val="left"/>
    </w:pPr>
    <w:rPr>
      <w:color w:val="000080"/>
      <w:sz w:val="32"/>
    </w:rPr>
  </w:style>
  <w:style w:type="paragraph" w:styleId="TM4">
    <w:name w:val="toc 4"/>
    <w:basedOn w:val="Normal"/>
    <w:next w:val="Normal"/>
    <w:autoRedefine/>
    <w:rsid w:val="00C15E87"/>
    <w:pPr>
      <w:ind w:left="780"/>
    </w:pPr>
  </w:style>
  <w:style w:type="paragraph" w:styleId="TM5">
    <w:name w:val="toc 5"/>
    <w:basedOn w:val="Normal"/>
    <w:next w:val="Normal"/>
    <w:autoRedefine/>
    <w:rsid w:val="00C15E87"/>
    <w:pPr>
      <w:ind w:left="1040"/>
    </w:pPr>
  </w:style>
  <w:style w:type="paragraph" w:styleId="TM6">
    <w:name w:val="toc 6"/>
    <w:basedOn w:val="Normal"/>
    <w:next w:val="Normal"/>
    <w:autoRedefine/>
    <w:rsid w:val="00C15E87"/>
    <w:pPr>
      <w:ind w:left="1300"/>
    </w:pPr>
  </w:style>
  <w:style w:type="paragraph" w:styleId="TM7">
    <w:name w:val="toc 7"/>
    <w:basedOn w:val="Normal"/>
    <w:next w:val="Normal"/>
    <w:autoRedefine/>
    <w:rsid w:val="00C15E87"/>
    <w:pPr>
      <w:ind w:left="1560"/>
    </w:pPr>
  </w:style>
  <w:style w:type="paragraph" w:styleId="TM8">
    <w:name w:val="toc 8"/>
    <w:basedOn w:val="Normal"/>
    <w:next w:val="Normal"/>
    <w:autoRedefine/>
    <w:rsid w:val="00C15E87"/>
    <w:pPr>
      <w:ind w:left="1820"/>
    </w:pPr>
  </w:style>
  <w:style w:type="paragraph" w:styleId="TM9">
    <w:name w:val="toc 9"/>
    <w:basedOn w:val="Normal"/>
    <w:next w:val="Normal"/>
    <w:autoRedefine/>
    <w:rsid w:val="00C15E87"/>
    <w:pPr>
      <w:ind w:left="2080"/>
    </w:pPr>
  </w:style>
  <w:style w:type="character" w:styleId="Appelnotedebasdep">
    <w:name w:val="footnote reference"/>
    <w:qFormat/>
    <w:rsid w:val="00C15E87"/>
    <w:rPr>
      <w:rFonts w:ascii="Amasis30" w:hAnsi="Amasis30"/>
      <w:b/>
      <w:sz w:val="36"/>
      <w:vertAlign w:val="superscript"/>
    </w:rPr>
  </w:style>
  <w:style w:type="paragraph" w:styleId="Notedebasdepage">
    <w:name w:val="footnote text"/>
    <w:basedOn w:val="Taille-1Normal"/>
    <w:link w:val="NotedebasdepageCar1"/>
    <w:qFormat/>
    <w:rsid w:val="00C15E87"/>
    <w:rPr>
      <w:szCs w:val="30"/>
    </w:rPr>
  </w:style>
  <w:style w:type="paragraph" w:customStyle="1" w:styleId="Auteur">
    <w:name w:val="Auteur"/>
    <w:basedOn w:val="Normal"/>
    <w:rsid w:val="00C15E87"/>
    <w:pPr>
      <w:spacing w:before="0" w:after="1800"/>
      <w:ind w:right="851" w:firstLine="0"/>
      <w:jc w:val="right"/>
    </w:pPr>
    <w:rPr>
      <w:sz w:val="48"/>
    </w:rPr>
  </w:style>
  <w:style w:type="paragraph" w:customStyle="1" w:styleId="Titrelivre">
    <w:name w:val="Titre_livre"/>
    <w:basedOn w:val="Normal"/>
    <w:rsid w:val="00C15E87"/>
    <w:pPr>
      <w:spacing w:before="0" w:after="1200"/>
      <w:ind w:left="2268" w:right="851" w:firstLine="0"/>
      <w:jc w:val="right"/>
    </w:pPr>
    <w:rPr>
      <w:b/>
      <w:bCs/>
      <w:sz w:val="72"/>
    </w:rPr>
  </w:style>
  <w:style w:type="paragraph" w:customStyle="1" w:styleId="Soustitrelivre">
    <w:name w:val="Sous_titre_livre"/>
    <w:basedOn w:val="Normal"/>
    <w:rsid w:val="00C15E87"/>
    <w:pPr>
      <w:spacing w:before="0" w:after="2160"/>
      <w:ind w:left="2268" w:right="851" w:firstLine="0"/>
      <w:jc w:val="right"/>
    </w:pPr>
    <w:rPr>
      <w:bCs/>
      <w:sz w:val="44"/>
      <w:szCs w:val="36"/>
    </w:rPr>
  </w:style>
  <w:style w:type="paragraph" w:customStyle="1" w:styleId="Photoauteur">
    <w:name w:val="Photo_auteur"/>
    <w:basedOn w:val="Normal"/>
    <w:rsid w:val="00C15E87"/>
    <w:pPr>
      <w:spacing w:after="1080"/>
      <w:ind w:left="2268" w:firstLine="0"/>
      <w:jc w:val="center"/>
    </w:pPr>
    <w:rPr>
      <w:noProof/>
    </w:rPr>
  </w:style>
  <w:style w:type="paragraph" w:customStyle="1" w:styleId="DateSortie">
    <w:name w:val="Date_Sortie"/>
    <w:basedOn w:val="Normal"/>
    <w:rsid w:val="00C15E87"/>
    <w:pPr>
      <w:spacing w:before="0" w:after="0"/>
      <w:ind w:right="1418" w:firstLine="0"/>
      <w:jc w:val="right"/>
    </w:pPr>
    <w:rPr>
      <w:bCs/>
      <w:sz w:val="40"/>
    </w:rPr>
  </w:style>
  <w:style w:type="paragraph" w:customStyle="1" w:styleId="Titretablematires">
    <w:name w:val="Titre table matières"/>
    <w:basedOn w:val="Normal"/>
    <w:rsid w:val="00C15E87"/>
    <w:pPr>
      <w:pBdr>
        <w:top w:val="single" w:sz="8" w:space="1" w:color="auto"/>
        <w:bottom w:val="single" w:sz="8" w:space="1" w:color="auto"/>
      </w:pBdr>
      <w:ind w:left="2552" w:right="2552" w:firstLine="0"/>
      <w:jc w:val="center"/>
    </w:pPr>
    <w:rPr>
      <w:bCs/>
    </w:rPr>
  </w:style>
  <w:style w:type="paragraph" w:customStyle="1" w:styleId="Centr">
    <w:name w:val="Centré"/>
    <w:basedOn w:val="Normal"/>
    <w:rsid w:val="00C15E87"/>
    <w:pPr>
      <w:ind w:firstLine="0"/>
      <w:jc w:val="center"/>
    </w:pPr>
    <w:rPr>
      <w:szCs w:val="20"/>
    </w:rPr>
  </w:style>
  <w:style w:type="paragraph" w:customStyle="1" w:styleId="NormalSansIndent">
    <w:name w:val="NormalSansIndent"/>
    <w:basedOn w:val="Normal"/>
    <w:rsid w:val="00C15E87"/>
    <w:pPr>
      <w:ind w:firstLine="0"/>
    </w:pPr>
    <w:rPr>
      <w:szCs w:val="20"/>
    </w:rPr>
  </w:style>
  <w:style w:type="paragraph" w:customStyle="1" w:styleId="NormalSolidaire">
    <w:name w:val="NormalSolidaire"/>
    <w:basedOn w:val="Normal"/>
    <w:qFormat/>
    <w:rsid w:val="00C15E87"/>
    <w:pPr>
      <w:keepNext/>
    </w:pPr>
  </w:style>
  <w:style w:type="paragraph" w:customStyle="1" w:styleId="NormalSautPageAvant">
    <w:name w:val="NormalSautPageAvant"/>
    <w:basedOn w:val="Normal"/>
    <w:qFormat/>
    <w:rsid w:val="00C15E87"/>
    <w:pPr>
      <w:pageBreakBefore/>
    </w:pPr>
  </w:style>
  <w:style w:type="paragraph" w:customStyle="1" w:styleId="NormalEspAvtGrand">
    <w:name w:val="NormalEspAvtGrand"/>
    <w:basedOn w:val="Normal"/>
    <w:rsid w:val="00C15E87"/>
    <w:pPr>
      <w:spacing w:before="2640"/>
    </w:pPr>
    <w:rPr>
      <w:szCs w:val="20"/>
    </w:rPr>
  </w:style>
  <w:style w:type="paragraph" w:customStyle="1" w:styleId="CentrEspAvt0">
    <w:name w:val="CentréEspAvt0"/>
    <w:basedOn w:val="Centr"/>
    <w:next w:val="CentrEspAvt0EspApr0"/>
    <w:rsid w:val="00C15E87"/>
    <w:pPr>
      <w:spacing w:before="0"/>
    </w:pPr>
  </w:style>
  <w:style w:type="paragraph" w:customStyle="1" w:styleId="CentrEspApr0">
    <w:name w:val="CentréEspApr0"/>
    <w:basedOn w:val="Centr"/>
    <w:next w:val="Normal"/>
    <w:rsid w:val="00C15E87"/>
    <w:pPr>
      <w:spacing w:after="0"/>
    </w:pPr>
  </w:style>
  <w:style w:type="paragraph" w:customStyle="1" w:styleId="CentrEspAvt0EspApr0">
    <w:name w:val="CentréEspAvt0EspApr0"/>
    <w:basedOn w:val="Centr"/>
    <w:rsid w:val="00C15E87"/>
    <w:pPr>
      <w:spacing w:before="0" w:after="0"/>
    </w:pPr>
  </w:style>
  <w:style w:type="paragraph" w:customStyle="1" w:styleId="Droite">
    <w:name w:val="Droite"/>
    <w:basedOn w:val="Normal"/>
    <w:next w:val="Normal"/>
    <w:rsid w:val="00C15E87"/>
    <w:pPr>
      <w:ind w:firstLine="0"/>
      <w:jc w:val="right"/>
    </w:pPr>
    <w:rPr>
      <w:szCs w:val="20"/>
    </w:rPr>
  </w:style>
  <w:style w:type="paragraph" w:customStyle="1" w:styleId="DroiteRetraitGauche1X">
    <w:name w:val="DroiteRetraitGauche1X"/>
    <w:basedOn w:val="Droite"/>
    <w:next w:val="Normal"/>
    <w:rsid w:val="00C15E87"/>
    <w:pPr>
      <w:ind w:left="680"/>
    </w:pPr>
  </w:style>
  <w:style w:type="paragraph" w:customStyle="1" w:styleId="DroiteRetraitGauche2X">
    <w:name w:val="DroiteRetraitGauche2X"/>
    <w:basedOn w:val="Droite"/>
    <w:next w:val="Normal"/>
    <w:rsid w:val="00C15E87"/>
    <w:pPr>
      <w:ind w:left="1361"/>
    </w:pPr>
  </w:style>
  <w:style w:type="paragraph" w:customStyle="1" w:styleId="DroiteRetraitGauche3X">
    <w:name w:val="DroiteRetraitGauche3X"/>
    <w:basedOn w:val="Droite"/>
    <w:next w:val="Normal"/>
    <w:rsid w:val="00C15E87"/>
    <w:pPr>
      <w:ind w:left="2041"/>
    </w:pPr>
  </w:style>
  <w:style w:type="paragraph" w:customStyle="1" w:styleId="DroiteRetraitGauche4X">
    <w:name w:val="DroiteRetraitGauche4X"/>
    <w:basedOn w:val="Droite"/>
    <w:next w:val="Normal"/>
    <w:rsid w:val="00C15E87"/>
    <w:pPr>
      <w:ind w:left="2722"/>
    </w:pPr>
  </w:style>
  <w:style w:type="paragraph" w:customStyle="1" w:styleId="Taille-1Normal">
    <w:name w:val="Taille-1Normal"/>
    <w:basedOn w:val="Normal"/>
    <w:rsid w:val="00C15E87"/>
    <w:rPr>
      <w:sz w:val="32"/>
      <w:szCs w:val="28"/>
    </w:rPr>
  </w:style>
  <w:style w:type="paragraph" w:customStyle="1" w:styleId="Taille-1RetraitGauche1X">
    <w:name w:val="Taille-1RetraitGauche1X"/>
    <w:basedOn w:val="Taille-1Normal"/>
    <w:rsid w:val="00C15E87"/>
    <w:pPr>
      <w:ind w:left="680"/>
    </w:pPr>
    <w:rPr>
      <w:szCs w:val="20"/>
    </w:rPr>
  </w:style>
  <w:style w:type="paragraph" w:customStyle="1" w:styleId="Taille-1RetraitGauche2X">
    <w:name w:val="Taille-1RetraitGauche2X"/>
    <w:basedOn w:val="Taille-1Normal"/>
    <w:rsid w:val="00C15E87"/>
    <w:pPr>
      <w:ind w:left="1361"/>
    </w:pPr>
    <w:rPr>
      <w:szCs w:val="20"/>
    </w:rPr>
  </w:style>
  <w:style w:type="paragraph" w:customStyle="1" w:styleId="Taille-1RetraitGauche3X">
    <w:name w:val="Taille-1RetraitGauche3X"/>
    <w:basedOn w:val="Taille-1Normal"/>
    <w:rsid w:val="00C15E87"/>
    <w:pPr>
      <w:ind w:left="2041"/>
    </w:pPr>
    <w:rPr>
      <w:szCs w:val="20"/>
    </w:rPr>
  </w:style>
  <w:style w:type="paragraph" w:customStyle="1" w:styleId="Taille-1RetraitGauche1XIndent0">
    <w:name w:val="Taille-1RetraitGauche1XIndent0"/>
    <w:basedOn w:val="Taille-1RetraitGauche1X"/>
    <w:rsid w:val="00C15E87"/>
    <w:pPr>
      <w:ind w:firstLine="0"/>
    </w:pPr>
  </w:style>
  <w:style w:type="paragraph" w:customStyle="1" w:styleId="Taille-1RetraitGauche2XIndent0">
    <w:name w:val="Taille-1RetraitGauche2XIndent0"/>
    <w:basedOn w:val="Taille-1RetraitGauche2X"/>
    <w:rsid w:val="00C15E87"/>
    <w:pPr>
      <w:ind w:firstLine="0"/>
    </w:pPr>
  </w:style>
  <w:style w:type="paragraph" w:customStyle="1" w:styleId="Taille-1RetraitGauche3XIndent0">
    <w:name w:val="Taille-1RetraitGauche3XIndent0"/>
    <w:basedOn w:val="Taille-1RetraitGauche3X"/>
    <w:rsid w:val="00C15E87"/>
    <w:pPr>
      <w:ind w:firstLine="0"/>
    </w:pPr>
  </w:style>
  <w:style w:type="paragraph" w:customStyle="1" w:styleId="Taille-1RetraitGauche4XIndent0">
    <w:name w:val="Taille-1RetraitGauche4XIndent0"/>
    <w:basedOn w:val="Taille-1Normal"/>
    <w:rsid w:val="00C15E87"/>
    <w:pPr>
      <w:ind w:left="2722" w:firstLine="0"/>
    </w:pPr>
    <w:rPr>
      <w:szCs w:val="20"/>
    </w:rPr>
  </w:style>
  <w:style w:type="paragraph" w:customStyle="1" w:styleId="NormalRetraitGauche1X">
    <w:name w:val="NormalRetraitGauche1X"/>
    <w:basedOn w:val="Normal"/>
    <w:rsid w:val="00C15E87"/>
    <w:pPr>
      <w:ind w:left="680"/>
    </w:pPr>
    <w:rPr>
      <w:szCs w:val="20"/>
    </w:rPr>
  </w:style>
  <w:style w:type="paragraph" w:customStyle="1" w:styleId="NormalRetraitGauche2X">
    <w:name w:val="NormalRetraitGauche2X"/>
    <w:basedOn w:val="Normal"/>
    <w:rsid w:val="00C15E87"/>
    <w:pPr>
      <w:ind w:left="1361"/>
    </w:pPr>
    <w:rPr>
      <w:szCs w:val="20"/>
    </w:rPr>
  </w:style>
  <w:style w:type="paragraph" w:customStyle="1" w:styleId="NormalRetraitGauche3X">
    <w:name w:val="NormalRetraitGauche3X"/>
    <w:basedOn w:val="Normal"/>
    <w:rsid w:val="00C15E87"/>
    <w:pPr>
      <w:ind w:left="2041"/>
    </w:pPr>
    <w:rPr>
      <w:szCs w:val="20"/>
    </w:rPr>
  </w:style>
  <w:style w:type="paragraph" w:customStyle="1" w:styleId="NormalRetraitGauche1XIndent0">
    <w:name w:val="NormalRetraitGauche1XIndent0"/>
    <w:basedOn w:val="NormalRetraitGauche1X"/>
    <w:rsid w:val="00C15E87"/>
    <w:pPr>
      <w:ind w:firstLine="0"/>
    </w:pPr>
  </w:style>
  <w:style w:type="paragraph" w:customStyle="1" w:styleId="NormalRetraitGauche2XIndent0">
    <w:name w:val="NormalRetraitGauche2XIndent0"/>
    <w:basedOn w:val="NormalRetraitGauche2X"/>
    <w:rsid w:val="00C15E87"/>
    <w:pPr>
      <w:ind w:firstLine="0"/>
    </w:pPr>
  </w:style>
  <w:style w:type="paragraph" w:customStyle="1" w:styleId="NormalRetraitGauche3XIndent0">
    <w:name w:val="NormalRetraitGauche3XIndent0"/>
    <w:basedOn w:val="NormalRetraitGauche3X"/>
    <w:rsid w:val="00C15E87"/>
    <w:pPr>
      <w:ind w:firstLine="0"/>
    </w:pPr>
  </w:style>
  <w:style w:type="paragraph" w:customStyle="1" w:styleId="NormalRetraitGauche4XIndent0">
    <w:name w:val="NormalRetraitGauche4XIndent0"/>
    <w:basedOn w:val="Normal"/>
    <w:rsid w:val="00C15E87"/>
    <w:pPr>
      <w:ind w:left="2722" w:firstLine="0"/>
    </w:pPr>
    <w:rPr>
      <w:szCs w:val="20"/>
    </w:rPr>
  </w:style>
  <w:style w:type="paragraph" w:styleId="Notedefin">
    <w:name w:val="endnote text"/>
    <w:aliases w:val=" Car Car1"/>
    <w:basedOn w:val="Taille-1Normal"/>
    <w:link w:val="NotedefinCar"/>
    <w:uiPriority w:val="99"/>
    <w:unhideWhenUsed/>
    <w:qFormat/>
    <w:rsid w:val="00C15E87"/>
    <w:rPr>
      <w:szCs w:val="20"/>
      <w:lang w:val="x-none" w:eastAsia="x-none"/>
    </w:rPr>
  </w:style>
  <w:style w:type="character" w:customStyle="1" w:styleId="NotedefinCar">
    <w:name w:val="Note de fin Car"/>
    <w:link w:val="Notedefin"/>
    <w:uiPriority w:val="99"/>
    <w:rsid w:val="00C15E87"/>
    <w:rPr>
      <w:rFonts w:ascii="Amasis30" w:hAnsi="Amasis30"/>
      <w:sz w:val="32"/>
      <w:lang w:val="x-none" w:eastAsia="x-none"/>
    </w:rPr>
  </w:style>
  <w:style w:type="character" w:styleId="Appeldenotedefin">
    <w:name w:val="endnote reference"/>
    <w:uiPriority w:val="99"/>
    <w:unhideWhenUsed/>
    <w:qFormat/>
    <w:rsid w:val="00C15E87"/>
    <w:rPr>
      <w:rFonts w:ascii="Amasis30" w:hAnsi="Amasis30"/>
      <w:b/>
      <w:sz w:val="36"/>
      <w:vertAlign w:val="superscript"/>
    </w:rPr>
  </w:style>
  <w:style w:type="paragraph" w:customStyle="1" w:styleId="NormalSuspendu1X">
    <w:name w:val="NormalSuspendu1X"/>
    <w:basedOn w:val="Normal"/>
    <w:rsid w:val="00C15E87"/>
    <w:pPr>
      <w:ind w:left="680" w:hanging="680"/>
    </w:pPr>
    <w:rPr>
      <w:szCs w:val="20"/>
    </w:rPr>
  </w:style>
  <w:style w:type="paragraph" w:customStyle="1" w:styleId="NormalSuspendu1XRetrait1X">
    <w:name w:val="NormalSuspendu1XRetrait1X"/>
    <w:basedOn w:val="Normal"/>
    <w:rsid w:val="00C15E87"/>
    <w:pPr>
      <w:ind w:left="1360" w:hanging="680"/>
    </w:pPr>
  </w:style>
  <w:style w:type="paragraph" w:customStyle="1" w:styleId="NormalEspAvt0EspApr0">
    <w:name w:val="NormalEspAvt0EspApr0"/>
    <w:basedOn w:val="Normal"/>
    <w:rsid w:val="00C15E87"/>
    <w:pPr>
      <w:spacing w:before="0" w:after="0"/>
    </w:pPr>
    <w:rPr>
      <w:szCs w:val="20"/>
    </w:rPr>
  </w:style>
  <w:style w:type="paragraph" w:customStyle="1" w:styleId="NormalSuspendu1XRetrait2X">
    <w:name w:val="NormalSuspendu1XRetrait2X"/>
    <w:basedOn w:val="Normal"/>
    <w:rsid w:val="00C15E87"/>
    <w:pPr>
      <w:ind w:left="2041" w:hanging="680"/>
    </w:pPr>
  </w:style>
  <w:style w:type="paragraph" w:customStyle="1" w:styleId="NormalSuspendu1XRetrait3X">
    <w:name w:val="NormalSuspendu1XRetrait3X"/>
    <w:basedOn w:val="Normal"/>
    <w:rsid w:val="00C15E87"/>
    <w:pPr>
      <w:ind w:left="2721" w:hanging="680"/>
    </w:pPr>
    <w:rPr>
      <w:szCs w:val="20"/>
    </w:rPr>
  </w:style>
  <w:style w:type="paragraph" w:customStyle="1" w:styleId="NormalSuspendu1XRetrait4X">
    <w:name w:val="NormalSuspendu1XRetrait4X"/>
    <w:basedOn w:val="Normal"/>
    <w:rsid w:val="00C15E87"/>
    <w:pPr>
      <w:ind w:left="3402" w:hanging="680"/>
    </w:pPr>
    <w:rPr>
      <w:szCs w:val="20"/>
    </w:rPr>
  </w:style>
  <w:style w:type="character" w:customStyle="1" w:styleId="Taille-1Caracteres">
    <w:name w:val="Taille-1Caracteres"/>
    <w:qFormat/>
    <w:rsid w:val="00C15E87"/>
    <w:rPr>
      <w:sz w:val="32"/>
      <w:szCs w:val="20"/>
    </w:rPr>
  </w:style>
  <w:style w:type="paragraph" w:customStyle="1" w:styleId="Etoile">
    <w:name w:val="Etoile"/>
    <w:basedOn w:val="Normal"/>
    <w:qFormat/>
    <w:rsid w:val="00C15E87"/>
    <w:pPr>
      <w:ind w:firstLine="0"/>
      <w:jc w:val="center"/>
    </w:pPr>
    <w:rPr>
      <w:b/>
      <w:sz w:val="40"/>
      <w:szCs w:val="28"/>
    </w:rPr>
  </w:style>
  <w:style w:type="paragraph" w:customStyle="1" w:styleId="Taille-1Suspendu1XRetrait1XEsp0">
    <w:name w:val="Taille-1Suspendu1XRetrait1XEsp0"/>
    <w:basedOn w:val="Taille-1RetraitGauche1X"/>
    <w:qFormat/>
    <w:rsid w:val="00C15E87"/>
    <w:pPr>
      <w:spacing w:before="0" w:after="0"/>
      <w:ind w:left="1360" w:hanging="680"/>
    </w:pPr>
  </w:style>
  <w:style w:type="paragraph" w:customStyle="1" w:styleId="Style1">
    <w:name w:val="Style1"/>
    <w:basedOn w:val="Normal"/>
    <w:qFormat/>
    <w:rsid w:val="000C2E09"/>
    <w:pPr>
      <w:spacing w:before="0" w:after="0"/>
      <w:ind w:left="2041" w:hanging="680"/>
    </w:pPr>
    <w:rPr>
      <w:sz w:val="28"/>
      <w:szCs w:val="20"/>
    </w:rPr>
  </w:style>
  <w:style w:type="paragraph" w:customStyle="1" w:styleId="Taille-1Suspendu1XRetrait2XEsp0">
    <w:name w:val="Taille-1Suspendu1XRetrait2XEsp0"/>
    <w:basedOn w:val="Taille-1RetraitGauche2X"/>
    <w:qFormat/>
    <w:rsid w:val="00C15E87"/>
    <w:pPr>
      <w:spacing w:before="0" w:after="0"/>
      <w:ind w:left="2041" w:hanging="680"/>
      <w:jc w:val="left"/>
    </w:pPr>
    <w:rPr>
      <w:szCs w:val="28"/>
    </w:rPr>
  </w:style>
  <w:style w:type="paragraph" w:customStyle="1" w:styleId="NormalSuspendu1XRetrait1XEsp0">
    <w:name w:val="NormalSuspendu1XRetrait1XEsp0"/>
    <w:basedOn w:val="NormalSuspendu1XRetrait1X"/>
    <w:qFormat/>
    <w:rsid w:val="00C15E87"/>
    <w:pPr>
      <w:spacing w:before="0" w:after="0"/>
    </w:pPr>
  </w:style>
  <w:style w:type="paragraph" w:customStyle="1" w:styleId="NormalSuspendu1XEsp0">
    <w:name w:val="NormalSuspendu1XEsp0"/>
    <w:basedOn w:val="NormalSuspendu1X"/>
    <w:qFormat/>
    <w:rsid w:val="00C15E87"/>
    <w:pPr>
      <w:spacing w:before="0" w:after="0"/>
    </w:pPr>
  </w:style>
  <w:style w:type="paragraph" w:customStyle="1" w:styleId="NormalSuspendu1XRetrait2XEsp0">
    <w:name w:val="NormalSuspendu1XRetrait2XEsp0"/>
    <w:basedOn w:val="NormalSuspendu1XRetrait2X"/>
    <w:qFormat/>
    <w:rsid w:val="00C15E87"/>
    <w:pPr>
      <w:spacing w:before="0" w:after="0"/>
    </w:pPr>
  </w:style>
  <w:style w:type="character" w:customStyle="1" w:styleId="Titre1Car">
    <w:name w:val="Titre 1 Car"/>
    <w:link w:val="Titre1"/>
    <w:rsid w:val="003D3044"/>
    <w:rPr>
      <w:rFonts w:ascii="Amasis30" w:hAnsi="Amasis30" w:cs="Arial"/>
      <w:b/>
      <w:bCs/>
      <w:sz w:val="48"/>
      <w:szCs w:val="44"/>
    </w:rPr>
  </w:style>
  <w:style w:type="character" w:customStyle="1" w:styleId="Titre2Car">
    <w:name w:val="Titre 2 Car"/>
    <w:link w:val="Titre2"/>
    <w:rsid w:val="003D3044"/>
    <w:rPr>
      <w:rFonts w:ascii="Amasis30" w:hAnsi="Amasis30" w:cs="Arial"/>
      <w:b/>
      <w:bCs/>
      <w:iCs/>
      <w:sz w:val="44"/>
      <w:szCs w:val="40"/>
    </w:rPr>
  </w:style>
  <w:style w:type="character" w:customStyle="1" w:styleId="Titre3Car">
    <w:name w:val="Titre 3 Car"/>
    <w:link w:val="Titre3"/>
    <w:rsid w:val="003D3044"/>
    <w:rPr>
      <w:rFonts w:ascii="Amasis30" w:hAnsi="Amasis30" w:cs="Arial"/>
      <w:b/>
      <w:bCs/>
      <w:sz w:val="40"/>
      <w:szCs w:val="36"/>
    </w:rPr>
  </w:style>
  <w:style w:type="character" w:customStyle="1" w:styleId="Absatz-Standardschriftart">
    <w:name w:val="Absatz-Standardschriftart"/>
    <w:rsid w:val="003D3044"/>
  </w:style>
  <w:style w:type="character" w:customStyle="1" w:styleId="WW-Absatz-Standardschriftart">
    <w:name w:val="WW-Absatz-Standardschriftart"/>
    <w:rsid w:val="003D3044"/>
  </w:style>
  <w:style w:type="character" w:customStyle="1" w:styleId="WW-Absatz-Standardschriftart1">
    <w:name w:val="WW-Absatz-Standardschriftart1"/>
    <w:rsid w:val="003D3044"/>
  </w:style>
  <w:style w:type="character" w:customStyle="1" w:styleId="WW-Absatz-Standardschriftart11">
    <w:name w:val="WW-Absatz-Standardschriftart11"/>
    <w:rsid w:val="003D3044"/>
  </w:style>
  <w:style w:type="character" w:customStyle="1" w:styleId="WW8Num5z0">
    <w:name w:val="WW8Num5z0"/>
    <w:rsid w:val="003D3044"/>
    <w:rPr>
      <w:rFonts w:ascii="Symbol" w:hAnsi="Symbol" w:cs="Symbol"/>
    </w:rPr>
  </w:style>
  <w:style w:type="character" w:customStyle="1" w:styleId="WW8Num6z0">
    <w:name w:val="WW8Num6z0"/>
    <w:rsid w:val="003D3044"/>
    <w:rPr>
      <w:rFonts w:ascii="Symbol" w:hAnsi="Symbol" w:cs="Symbol"/>
    </w:rPr>
  </w:style>
  <w:style w:type="character" w:customStyle="1" w:styleId="WW8Num7z0">
    <w:name w:val="WW8Num7z0"/>
    <w:rsid w:val="003D3044"/>
    <w:rPr>
      <w:rFonts w:ascii="Symbol" w:hAnsi="Symbol" w:cs="Symbol"/>
    </w:rPr>
  </w:style>
  <w:style w:type="character" w:customStyle="1" w:styleId="WW8Num8z0">
    <w:name w:val="WW8Num8z0"/>
    <w:rsid w:val="003D3044"/>
    <w:rPr>
      <w:rFonts w:ascii="Symbol" w:hAnsi="Symbol" w:cs="Symbol"/>
    </w:rPr>
  </w:style>
  <w:style w:type="character" w:customStyle="1" w:styleId="WW8Num10z0">
    <w:name w:val="WW8Num10z0"/>
    <w:rsid w:val="003D3044"/>
    <w:rPr>
      <w:rFonts w:ascii="Symbol" w:hAnsi="Symbol" w:cs="Symbol"/>
    </w:rPr>
  </w:style>
  <w:style w:type="character" w:customStyle="1" w:styleId="WW8Num11z0">
    <w:name w:val="WW8Num11z0"/>
    <w:rsid w:val="003D3044"/>
    <w:rPr>
      <w:rFonts w:ascii="Symbol" w:hAnsi="Symbol" w:cs="Symbol"/>
      <w:sz w:val="20"/>
    </w:rPr>
  </w:style>
  <w:style w:type="character" w:customStyle="1" w:styleId="WW8Num11z1">
    <w:name w:val="WW8Num11z1"/>
    <w:rsid w:val="003D3044"/>
    <w:rPr>
      <w:rFonts w:ascii="Courier New" w:hAnsi="Courier New" w:cs="Courier New"/>
      <w:sz w:val="20"/>
    </w:rPr>
  </w:style>
  <w:style w:type="character" w:customStyle="1" w:styleId="WW8Num11z2">
    <w:name w:val="WW8Num11z2"/>
    <w:rsid w:val="003D3044"/>
    <w:rPr>
      <w:rFonts w:ascii="Wingdings" w:hAnsi="Wingdings" w:cs="Wingdings"/>
      <w:sz w:val="20"/>
    </w:rPr>
  </w:style>
  <w:style w:type="character" w:customStyle="1" w:styleId="WW8Num12z0">
    <w:name w:val="WW8Num12z0"/>
    <w:rsid w:val="003D3044"/>
    <w:rPr>
      <w:rFonts w:ascii="Symbol" w:hAnsi="Symbol" w:cs="Symbol"/>
      <w:sz w:val="20"/>
    </w:rPr>
  </w:style>
  <w:style w:type="character" w:customStyle="1" w:styleId="WW8Num12z1">
    <w:name w:val="WW8Num12z1"/>
    <w:rsid w:val="003D3044"/>
    <w:rPr>
      <w:rFonts w:ascii="Courier New" w:hAnsi="Courier New" w:cs="Courier New"/>
      <w:sz w:val="20"/>
    </w:rPr>
  </w:style>
  <w:style w:type="character" w:customStyle="1" w:styleId="WW8Num12z2">
    <w:name w:val="WW8Num12z2"/>
    <w:rsid w:val="003D3044"/>
    <w:rPr>
      <w:rFonts w:ascii="Wingdings" w:hAnsi="Wingdings" w:cs="Wingdings"/>
      <w:sz w:val="20"/>
    </w:rPr>
  </w:style>
  <w:style w:type="character" w:customStyle="1" w:styleId="WW8Num13z0">
    <w:name w:val="WW8Num13z0"/>
    <w:rsid w:val="003D3044"/>
    <w:rPr>
      <w:rFonts w:ascii="Symbol" w:hAnsi="Symbol" w:cs="Symbol"/>
      <w:sz w:val="20"/>
    </w:rPr>
  </w:style>
  <w:style w:type="character" w:customStyle="1" w:styleId="WW8Num13z1">
    <w:name w:val="WW8Num13z1"/>
    <w:rsid w:val="003D3044"/>
    <w:rPr>
      <w:rFonts w:ascii="Courier New" w:hAnsi="Courier New" w:cs="Courier New"/>
      <w:sz w:val="20"/>
    </w:rPr>
  </w:style>
  <w:style w:type="character" w:customStyle="1" w:styleId="WW8Num13z2">
    <w:name w:val="WW8Num13z2"/>
    <w:rsid w:val="003D3044"/>
    <w:rPr>
      <w:rFonts w:ascii="Wingdings" w:hAnsi="Wingdings" w:cs="Wingdings"/>
      <w:sz w:val="20"/>
    </w:rPr>
  </w:style>
  <w:style w:type="character" w:customStyle="1" w:styleId="WW8Num14z0">
    <w:name w:val="WW8Num14z0"/>
    <w:rsid w:val="003D3044"/>
    <w:rPr>
      <w:rFonts w:ascii="Symbol" w:hAnsi="Symbol" w:cs="Symbol"/>
      <w:sz w:val="20"/>
    </w:rPr>
  </w:style>
  <w:style w:type="character" w:customStyle="1" w:styleId="WW8Num14z1">
    <w:name w:val="WW8Num14z1"/>
    <w:rsid w:val="003D3044"/>
    <w:rPr>
      <w:rFonts w:ascii="Courier New" w:hAnsi="Courier New" w:cs="Courier New"/>
      <w:sz w:val="20"/>
    </w:rPr>
  </w:style>
  <w:style w:type="character" w:customStyle="1" w:styleId="WW8Num14z2">
    <w:name w:val="WW8Num14z2"/>
    <w:rsid w:val="003D3044"/>
    <w:rPr>
      <w:rFonts w:ascii="Wingdings" w:hAnsi="Wingdings" w:cs="Wingdings"/>
      <w:sz w:val="20"/>
    </w:rPr>
  </w:style>
  <w:style w:type="character" w:customStyle="1" w:styleId="Policepardfaut1">
    <w:name w:val="Police par défaut1"/>
    <w:rsid w:val="003D3044"/>
  </w:style>
  <w:style w:type="character" w:customStyle="1" w:styleId="Caractresdenotedebasdepage">
    <w:name w:val="Caractères de note de bas de page"/>
    <w:rsid w:val="003D3044"/>
    <w:rPr>
      <w:rFonts w:ascii="Georgia" w:hAnsi="Georgia" w:cs="Georgia"/>
      <w:b/>
      <w:sz w:val="32"/>
      <w:vertAlign w:val="superscript"/>
    </w:rPr>
  </w:style>
  <w:style w:type="character" w:customStyle="1" w:styleId="Caractresdenotedefin">
    <w:name w:val="Caractères de note de fin"/>
    <w:rsid w:val="003D3044"/>
    <w:rPr>
      <w:rFonts w:ascii="Georgia" w:hAnsi="Georgia" w:cs="Georgia"/>
      <w:b/>
      <w:sz w:val="32"/>
      <w:vertAlign w:val="superscript"/>
    </w:rPr>
  </w:style>
  <w:style w:type="character" w:styleId="Lienhypertextesuivivisit">
    <w:name w:val="FollowedHyperlink"/>
    <w:rsid w:val="003D3044"/>
    <w:rPr>
      <w:color w:val="800080"/>
      <w:u w:val="single"/>
    </w:rPr>
  </w:style>
  <w:style w:type="character" w:customStyle="1" w:styleId="NotedebasdepageCar">
    <w:name w:val="Note de bas de page Car"/>
    <w:rsid w:val="003D3044"/>
    <w:rPr>
      <w:rFonts w:ascii="Georgia" w:hAnsi="Georgia" w:cs="Georgia"/>
      <w:sz w:val="28"/>
      <w:szCs w:val="30"/>
    </w:rPr>
  </w:style>
  <w:style w:type="character" w:customStyle="1" w:styleId="ExplorateurdedocumentsCar">
    <w:name w:val="Explorateur de documents Car"/>
    <w:rsid w:val="003D3044"/>
    <w:rPr>
      <w:rFonts w:ascii="Tahoma" w:hAnsi="Tahoma" w:cs="Tahoma"/>
      <w:sz w:val="32"/>
      <w:szCs w:val="24"/>
      <w:shd w:val="clear" w:color="auto" w:fill="000080"/>
    </w:rPr>
  </w:style>
  <w:style w:type="character" w:customStyle="1" w:styleId="En-tteCar">
    <w:name w:val="En-tête Car"/>
    <w:rsid w:val="003D3044"/>
    <w:rPr>
      <w:rFonts w:ascii="Georgia" w:hAnsi="Georgia" w:cs="Georgia"/>
      <w:sz w:val="32"/>
      <w:szCs w:val="24"/>
    </w:rPr>
  </w:style>
  <w:style w:type="character" w:customStyle="1" w:styleId="PieddepageCar">
    <w:name w:val="Pied de page Car"/>
    <w:rsid w:val="003D3044"/>
    <w:rPr>
      <w:rFonts w:ascii="Georgia" w:hAnsi="Georgia" w:cs="Georgia"/>
      <w:sz w:val="32"/>
      <w:szCs w:val="24"/>
    </w:rPr>
  </w:style>
  <w:style w:type="paragraph" w:customStyle="1" w:styleId="Titre10">
    <w:name w:val="Titre1"/>
    <w:basedOn w:val="Normal"/>
    <w:next w:val="Corpsdetexte"/>
    <w:rsid w:val="003D3044"/>
    <w:pPr>
      <w:keepNext/>
      <w:spacing w:after="120"/>
    </w:pPr>
    <w:rPr>
      <w:rFonts w:ascii="Gentium Book Basic" w:eastAsia="Microsoft YaHei" w:hAnsi="Gentium Book Basic" w:cs="Mangal"/>
      <w:sz w:val="60"/>
      <w:szCs w:val="28"/>
    </w:rPr>
  </w:style>
  <w:style w:type="paragraph" w:styleId="Corpsdetexte">
    <w:name w:val="Body Text"/>
    <w:basedOn w:val="Normal"/>
    <w:link w:val="CorpsdetexteCar"/>
    <w:rsid w:val="003D3044"/>
    <w:pPr>
      <w:spacing w:before="0" w:after="120"/>
    </w:pPr>
  </w:style>
  <w:style w:type="character" w:customStyle="1" w:styleId="CorpsdetexteCar">
    <w:name w:val="Corps de texte Car"/>
    <w:link w:val="Corpsdetexte"/>
    <w:rsid w:val="003D3044"/>
    <w:rPr>
      <w:rFonts w:ascii="Georgia" w:hAnsi="Georgia"/>
      <w:sz w:val="32"/>
      <w:szCs w:val="24"/>
    </w:rPr>
  </w:style>
  <w:style w:type="paragraph" w:styleId="Liste">
    <w:name w:val="List"/>
    <w:basedOn w:val="Corpsdetexte"/>
    <w:rsid w:val="003D3044"/>
    <w:rPr>
      <w:rFonts w:ascii="Gentium Book Basic" w:hAnsi="Gentium Book Basic" w:cs="Mangal"/>
      <w:sz w:val="24"/>
    </w:rPr>
  </w:style>
  <w:style w:type="paragraph" w:customStyle="1" w:styleId="Lgende1">
    <w:name w:val="Légende1"/>
    <w:basedOn w:val="Normal"/>
    <w:rsid w:val="003D3044"/>
    <w:pPr>
      <w:suppressLineNumbers/>
      <w:spacing w:before="120" w:after="120"/>
    </w:pPr>
    <w:rPr>
      <w:rFonts w:ascii="Gentium Book Basic" w:hAnsi="Gentium Book Basic" w:cs="Mangal"/>
      <w:i/>
      <w:iCs/>
      <w:sz w:val="24"/>
    </w:rPr>
  </w:style>
  <w:style w:type="paragraph" w:customStyle="1" w:styleId="Index">
    <w:name w:val="Index"/>
    <w:basedOn w:val="Normal"/>
    <w:rsid w:val="003D3044"/>
    <w:pPr>
      <w:suppressLineNumbers/>
    </w:pPr>
    <w:rPr>
      <w:rFonts w:ascii="Gentium Book Basic" w:hAnsi="Gentium Book Basic" w:cs="Mangal"/>
      <w:sz w:val="24"/>
    </w:rPr>
  </w:style>
  <w:style w:type="character" w:customStyle="1" w:styleId="ExplorateurdedocumentsCar1">
    <w:name w:val="Explorateur de documents Car1"/>
    <w:link w:val="Explorateurdedocuments"/>
    <w:rsid w:val="003D3044"/>
    <w:rPr>
      <w:rFonts w:ascii="Tahoma" w:hAnsi="Tahoma" w:cs="Tahoma"/>
      <w:sz w:val="36"/>
      <w:szCs w:val="24"/>
      <w:shd w:val="clear" w:color="auto" w:fill="000080"/>
    </w:rPr>
  </w:style>
  <w:style w:type="character" w:customStyle="1" w:styleId="En-tteCar1">
    <w:name w:val="En-tête Car1"/>
    <w:link w:val="En-tte"/>
    <w:rsid w:val="003D3044"/>
    <w:rPr>
      <w:rFonts w:ascii="Amasis30" w:hAnsi="Amasis30"/>
      <w:sz w:val="36"/>
      <w:szCs w:val="24"/>
    </w:rPr>
  </w:style>
  <w:style w:type="character" w:customStyle="1" w:styleId="PieddepageCar1">
    <w:name w:val="Pied de page Car1"/>
    <w:link w:val="Pieddepage"/>
    <w:rsid w:val="003D3044"/>
    <w:rPr>
      <w:rFonts w:ascii="Amasis30" w:hAnsi="Amasis30"/>
      <w:sz w:val="32"/>
      <w:szCs w:val="24"/>
    </w:rPr>
  </w:style>
  <w:style w:type="character" w:customStyle="1" w:styleId="NotedebasdepageCar1">
    <w:name w:val="Note de bas de page Car1"/>
    <w:link w:val="Notedebasdepage"/>
    <w:rsid w:val="003D3044"/>
    <w:rPr>
      <w:rFonts w:ascii="Amasis30" w:hAnsi="Amasis30"/>
      <w:sz w:val="32"/>
      <w:szCs w:val="30"/>
    </w:rPr>
  </w:style>
  <w:style w:type="character" w:customStyle="1" w:styleId="NotedefinCar1">
    <w:name w:val="Note de fin Car1"/>
    <w:rsid w:val="003D3044"/>
    <w:rPr>
      <w:rFonts w:ascii="Georgia" w:hAnsi="Georgia"/>
    </w:rPr>
  </w:style>
  <w:style w:type="paragraph" w:styleId="NormalWeb">
    <w:name w:val="Normal (Web)"/>
    <w:basedOn w:val="Normal"/>
    <w:rsid w:val="003D3044"/>
    <w:pPr>
      <w:spacing w:before="280" w:after="280"/>
    </w:pPr>
  </w:style>
  <w:style w:type="paragraph" w:styleId="Retrait1religne">
    <w:name w:val="Body Text First Indent"/>
    <w:basedOn w:val="Corpsdetexte"/>
    <w:link w:val="Retrait1religneCar"/>
    <w:rsid w:val="003D3044"/>
    <w:pPr>
      <w:ind w:firstLine="283"/>
    </w:pPr>
  </w:style>
  <w:style w:type="character" w:customStyle="1" w:styleId="Retrait1religneCar">
    <w:name w:val="Retrait 1re ligne Car"/>
    <w:basedOn w:val="CorpsdetexteCar"/>
    <w:link w:val="Retrait1religne"/>
    <w:rsid w:val="003D3044"/>
    <w:rPr>
      <w:rFonts w:ascii="Georgia" w:hAnsi="Georgia"/>
      <w:sz w:val="32"/>
      <w:szCs w:val="24"/>
    </w:rPr>
  </w:style>
  <w:style w:type="paragraph" w:styleId="Textedebulles">
    <w:name w:val="Balloon Text"/>
    <w:basedOn w:val="Normal"/>
    <w:link w:val="TextedebullesCar"/>
    <w:rsid w:val="003D304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D3044"/>
    <w:rPr>
      <w:rFonts w:ascii="Tahoma" w:hAnsi="Tahoma" w:cs="Tahoma"/>
      <w:sz w:val="16"/>
      <w:szCs w:val="16"/>
    </w:rPr>
  </w:style>
  <w:style w:type="character" w:customStyle="1" w:styleId="CarCar">
    <w:name w:val=" Car Car"/>
    <w:rsid w:val="003D3044"/>
    <w:rPr>
      <w:rFonts w:ascii="Georgia" w:hAnsi="Georgia"/>
      <w:sz w:val="28"/>
    </w:rPr>
  </w:style>
  <w:style w:type="character" w:styleId="Marquedecommentaire">
    <w:name w:val="annotation reference"/>
    <w:semiHidden/>
    <w:rsid w:val="003D304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3D3044"/>
    <w:rPr>
      <w:sz w:val="20"/>
      <w:szCs w:val="20"/>
    </w:rPr>
  </w:style>
  <w:style w:type="character" w:customStyle="1" w:styleId="CommentaireCar">
    <w:name w:val="Commentaire Car"/>
    <w:link w:val="Commentaire"/>
    <w:rsid w:val="003D3044"/>
    <w:rPr>
      <w:rFonts w:ascii="Georgia" w:hAnsi="Georgia"/>
    </w:rPr>
  </w:style>
  <w:style w:type="paragraph" w:styleId="Objetducommentaire">
    <w:name w:val="annotation subject"/>
    <w:basedOn w:val="Commentaire"/>
    <w:next w:val="Commentaire"/>
    <w:link w:val="ObjetducommentaireCar"/>
    <w:rsid w:val="003D3044"/>
    <w:rPr>
      <w:b/>
      <w:bCs/>
    </w:rPr>
  </w:style>
  <w:style w:type="character" w:customStyle="1" w:styleId="ObjetducommentaireCar">
    <w:name w:val="Objet du commentaire Car"/>
    <w:link w:val="Objetducommentaire"/>
    <w:rsid w:val="003D3044"/>
    <w:rPr>
      <w:rFonts w:ascii="Georgia" w:hAnsi="Georgia"/>
      <w:b/>
      <w:bCs/>
    </w:rPr>
  </w:style>
  <w:style w:type="character" w:customStyle="1" w:styleId="WW8Num1z0">
    <w:name w:val="WW8Num1z0"/>
    <w:rsid w:val="00DA00DC"/>
  </w:style>
  <w:style w:type="character" w:customStyle="1" w:styleId="WW8Num1z1">
    <w:name w:val="WW8Num1z1"/>
    <w:rsid w:val="00DA00DC"/>
  </w:style>
  <w:style w:type="character" w:customStyle="1" w:styleId="WW8Num1z2">
    <w:name w:val="WW8Num1z2"/>
    <w:rsid w:val="00DA00DC"/>
  </w:style>
  <w:style w:type="character" w:customStyle="1" w:styleId="WW8Num1z3">
    <w:name w:val="WW8Num1z3"/>
    <w:rsid w:val="00DA00DC"/>
  </w:style>
  <w:style w:type="character" w:customStyle="1" w:styleId="WW8Num1z4">
    <w:name w:val="WW8Num1z4"/>
    <w:rsid w:val="00DA00DC"/>
  </w:style>
  <w:style w:type="character" w:customStyle="1" w:styleId="WW8Num1z5">
    <w:name w:val="WW8Num1z5"/>
    <w:rsid w:val="00DA00DC"/>
  </w:style>
  <w:style w:type="character" w:customStyle="1" w:styleId="WW8Num1z6">
    <w:name w:val="WW8Num1z6"/>
    <w:rsid w:val="00DA00DC"/>
  </w:style>
  <w:style w:type="character" w:customStyle="1" w:styleId="WW8Num1z7">
    <w:name w:val="WW8Num1z7"/>
    <w:rsid w:val="00DA00DC"/>
  </w:style>
  <w:style w:type="character" w:customStyle="1" w:styleId="WW8Num1z8">
    <w:name w:val="WW8Num1z8"/>
    <w:rsid w:val="00DA00DC"/>
  </w:style>
  <w:style w:type="character" w:customStyle="1" w:styleId="WW8Num2z0">
    <w:name w:val="WW8Num2z0"/>
    <w:rsid w:val="00DA00DC"/>
  </w:style>
  <w:style w:type="character" w:customStyle="1" w:styleId="WW8Num2z1">
    <w:name w:val="WW8Num2z1"/>
    <w:rsid w:val="00DA00DC"/>
    <w:rPr>
      <w:rFonts w:ascii="Courier New" w:hAnsi="Courier New" w:cs="Courier New"/>
      <w:sz w:val="20"/>
    </w:rPr>
  </w:style>
  <w:style w:type="character" w:customStyle="1" w:styleId="WW8Num2z2">
    <w:name w:val="WW8Num2z2"/>
    <w:rsid w:val="00DA00DC"/>
    <w:rPr>
      <w:rFonts w:ascii="Wingdings" w:hAnsi="Wingdings" w:cs="Wingdings"/>
      <w:sz w:val="20"/>
    </w:rPr>
  </w:style>
  <w:style w:type="character" w:customStyle="1" w:styleId="WW8Num2z3">
    <w:name w:val="WW8Num2z3"/>
    <w:rsid w:val="00DA00DC"/>
  </w:style>
  <w:style w:type="character" w:customStyle="1" w:styleId="WW8Num2z4">
    <w:name w:val="WW8Num2z4"/>
    <w:rsid w:val="00DA00DC"/>
  </w:style>
  <w:style w:type="character" w:customStyle="1" w:styleId="WW8Num2z5">
    <w:name w:val="WW8Num2z5"/>
    <w:rsid w:val="00DA00DC"/>
  </w:style>
  <w:style w:type="character" w:customStyle="1" w:styleId="WW8Num2z6">
    <w:name w:val="WW8Num2z6"/>
    <w:rsid w:val="00DA00DC"/>
  </w:style>
  <w:style w:type="character" w:customStyle="1" w:styleId="WW8Num2z7">
    <w:name w:val="WW8Num2z7"/>
    <w:rsid w:val="00DA00DC"/>
  </w:style>
  <w:style w:type="character" w:customStyle="1" w:styleId="WW8Num2z8">
    <w:name w:val="WW8Num2z8"/>
    <w:rsid w:val="00DA00DC"/>
  </w:style>
  <w:style w:type="character" w:customStyle="1" w:styleId="WW8Num3z0">
    <w:name w:val="WW8Num3z0"/>
    <w:rsid w:val="00DA00DC"/>
  </w:style>
  <w:style w:type="character" w:customStyle="1" w:styleId="WW8Num4z0">
    <w:name w:val="WW8Num4z0"/>
    <w:rsid w:val="00DA00DC"/>
  </w:style>
  <w:style w:type="character" w:customStyle="1" w:styleId="WW8Num9z0">
    <w:name w:val="WW8Num9z0"/>
    <w:rsid w:val="00DA00DC"/>
  </w:style>
  <w:style w:type="character" w:customStyle="1" w:styleId="WW8Num11z3">
    <w:name w:val="WW8Num11z3"/>
    <w:rsid w:val="00DA00DC"/>
  </w:style>
  <w:style w:type="character" w:customStyle="1" w:styleId="WW8Num11z4">
    <w:name w:val="WW8Num11z4"/>
    <w:rsid w:val="00DA00DC"/>
  </w:style>
  <w:style w:type="character" w:customStyle="1" w:styleId="WW8Num11z5">
    <w:name w:val="WW8Num11z5"/>
    <w:rsid w:val="00DA00DC"/>
  </w:style>
  <w:style w:type="character" w:customStyle="1" w:styleId="WW8Num11z6">
    <w:name w:val="WW8Num11z6"/>
    <w:rsid w:val="00DA00DC"/>
  </w:style>
  <w:style w:type="character" w:customStyle="1" w:styleId="WW8Num11z7">
    <w:name w:val="WW8Num11z7"/>
    <w:rsid w:val="00DA00DC"/>
  </w:style>
  <w:style w:type="character" w:customStyle="1" w:styleId="WW8Num11z8">
    <w:name w:val="WW8Num11z8"/>
    <w:rsid w:val="00DA00DC"/>
  </w:style>
  <w:style w:type="character" w:customStyle="1" w:styleId="WW8Num15z0">
    <w:name w:val="WW8Num15z0"/>
    <w:rsid w:val="00DA00DC"/>
    <w:rPr>
      <w:rFonts w:ascii="Symbol" w:hAnsi="Symbol" w:cs="Symbol" w:hint="default"/>
      <w:sz w:val="20"/>
    </w:rPr>
  </w:style>
  <w:style w:type="character" w:customStyle="1" w:styleId="WW8Num15z1">
    <w:name w:val="WW8Num15z1"/>
    <w:rsid w:val="00DA00DC"/>
    <w:rPr>
      <w:rFonts w:ascii="Courier New" w:hAnsi="Courier New" w:cs="Courier New" w:hint="default"/>
      <w:sz w:val="20"/>
    </w:rPr>
  </w:style>
  <w:style w:type="character" w:customStyle="1" w:styleId="WW8Num15z2">
    <w:name w:val="WW8Num15z2"/>
    <w:rsid w:val="00DA00DC"/>
    <w:rPr>
      <w:rFonts w:ascii="Wingdings" w:hAnsi="Wingdings" w:cs="Wingdings" w:hint="default"/>
      <w:sz w:val="20"/>
    </w:rPr>
  </w:style>
  <w:style w:type="character" w:customStyle="1" w:styleId="Policepardfaut2">
    <w:name w:val="Police par défaut2"/>
    <w:rsid w:val="00DA00DC"/>
  </w:style>
  <w:style w:type="character" w:customStyle="1" w:styleId="WW-Caractresdenotedebasdepage">
    <w:name w:val="WW-Caractères de note de bas de page"/>
    <w:rsid w:val="00DA00DC"/>
    <w:rPr>
      <w:rFonts w:ascii="Georgia" w:hAnsi="Georgia" w:cs="Georgia"/>
      <w:b/>
      <w:sz w:val="32"/>
      <w:vertAlign w:val="superscript"/>
    </w:rPr>
  </w:style>
  <w:style w:type="character" w:customStyle="1" w:styleId="WW-Caractresdenotedefin">
    <w:name w:val="WW-Caractères de note de fin"/>
    <w:rsid w:val="00DA00DC"/>
    <w:rPr>
      <w:rFonts w:ascii="Georgia" w:hAnsi="Georgia" w:cs="Georgia"/>
      <w:b/>
      <w:sz w:val="32"/>
      <w:vertAlign w:val="superscript"/>
    </w:rPr>
  </w:style>
  <w:style w:type="character" w:customStyle="1" w:styleId="Marquedecommentaire1">
    <w:name w:val="Marque de commentaire1"/>
    <w:rsid w:val="00DA00DC"/>
    <w:rPr>
      <w:sz w:val="16"/>
      <w:szCs w:val="16"/>
    </w:rPr>
  </w:style>
  <w:style w:type="paragraph" w:customStyle="1" w:styleId="Titre20">
    <w:name w:val="Titre2"/>
    <w:basedOn w:val="Normal"/>
    <w:next w:val="Corpsdetexte"/>
    <w:rsid w:val="00DA00DC"/>
    <w:pPr>
      <w:keepNext/>
      <w:spacing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Lgende2">
    <w:name w:val="Légende2"/>
    <w:basedOn w:val="Normal"/>
    <w:rsid w:val="00DA00DC"/>
    <w:pPr>
      <w:suppressLineNumbers/>
      <w:spacing w:before="120" w:after="120"/>
    </w:pPr>
    <w:rPr>
      <w:rFonts w:cs="Mangal"/>
      <w:i/>
      <w:iCs/>
      <w:sz w:val="24"/>
      <w:lang w:eastAsia="ar-SA"/>
    </w:rPr>
  </w:style>
  <w:style w:type="paragraph" w:customStyle="1" w:styleId="Explorateurdedocuments1">
    <w:name w:val="Explorateur de documents1"/>
    <w:basedOn w:val="Normal"/>
    <w:rsid w:val="00DA00DC"/>
    <w:pPr>
      <w:shd w:val="clear" w:color="auto" w:fill="000080"/>
    </w:pPr>
    <w:rPr>
      <w:rFonts w:ascii="Tahoma" w:hAnsi="Tahoma" w:cs="Tahoma"/>
      <w:lang w:eastAsia="ar-SA"/>
    </w:rPr>
  </w:style>
  <w:style w:type="paragraph" w:customStyle="1" w:styleId="Retrait1religne1">
    <w:name w:val="Retrait 1re ligne1"/>
    <w:basedOn w:val="Corpsdetexte"/>
    <w:rsid w:val="00DA00DC"/>
    <w:pPr>
      <w:ind w:firstLine="283"/>
    </w:pPr>
    <w:rPr>
      <w:rFonts w:cs="Georgia"/>
      <w:lang w:eastAsia="ar-SA"/>
    </w:rPr>
  </w:style>
  <w:style w:type="paragraph" w:customStyle="1" w:styleId="Commentaire1">
    <w:name w:val="Commentaire1"/>
    <w:basedOn w:val="Normal"/>
    <w:rsid w:val="00DA00DC"/>
    <w:rPr>
      <w:rFonts w:cs="Georgia"/>
      <w:sz w:val="20"/>
      <w:szCs w:val="20"/>
      <w:lang w:eastAsia="ar-SA"/>
    </w:rPr>
  </w:style>
  <w:style w:type="paragraph" w:customStyle="1" w:styleId="Tabledesmatiresniveau10">
    <w:name w:val="Table des matières niveau 10"/>
    <w:basedOn w:val="Index"/>
    <w:rsid w:val="00DA00DC"/>
    <w:pPr>
      <w:tabs>
        <w:tab w:val="right" w:leader="dot" w:pos="7091"/>
      </w:tabs>
      <w:ind w:left="2547" w:firstLine="0"/>
    </w:pPr>
    <w:rPr>
      <w:lang w:eastAsia="ar-SA"/>
    </w:rPr>
  </w:style>
  <w:style w:type="character" w:styleId="Mentionnonrsolue">
    <w:name w:val="Unresolved Mention"/>
    <w:uiPriority w:val="99"/>
    <w:semiHidden/>
    <w:unhideWhenUsed/>
    <w:rsid w:val="00C15E87"/>
    <w:rPr>
      <w:color w:val="605E5C"/>
      <w:shd w:val="clear" w:color="auto" w:fill="E1DFDD"/>
    </w:rPr>
  </w:style>
  <w:style w:type="paragraph" w:customStyle="1" w:styleId="ParagrapheVideNormal">
    <w:name w:val="ParagrapheVideNormal"/>
    <w:basedOn w:val="Normal"/>
    <w:next w:val="Normal"/>
    <w:qFormat/>
    <w:rsid w:val="00C15E87"/>
  </w:style>
  <w:style w:type="paragraph" w:customStyle="1" w:styleId="ParagrapheVideNormal2">
    <w:name w:val="ParagrapheVideNormal2"/>
    <w:basedOn w:val="ParagrapheVideNormal"/>
    <w:next w:val="Normal"/>
    <w:qFormat/>
    <w:rsid w:val="00C15E87"/>
  </w:style>
  <w:style w:type="paragraph" w:customStyle="1" w:styleId="Image">
    <w:name w:val="Image"/>
    <w:basedOn w:val="Centr"/>
    <w:next w:val="Normal"/>
    <w:qFormat/>
    <w:rsid w:val="00C15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ebooksgratuits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roups.google.com/g/ebooksgratui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Modeles\Ebooks\livr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FCE91-95E0-460C-A193-F4E0427CE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livres.dot</Template>
  <TotalTime>2</TotalTime>
  <Pages>1</Pages>
  <Words>56276</Words>
  <Characters>309523</Characters>
  <Application>Microsoft Office Word</Application>
  <DocSecurity>0</DocSecurity>
  <Lines>2579</Lines>
  <Paragraphs>730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 du livre en majuscules accentuées</vt:lpstr>
    </vt:vector>
  </TitlesOfParts>
  <Company>Ebooks libres et gratuits</Company>
  <LinksUpToDate>false</LinksUpToDate>
  <CharactersWithSpaces>365069</CharactersWithSpaces>
  <SharedDoc>false</SharedDoc>
  <HLinks>
    <vt:vector size="138" baseType="variant">
      <vt:variant>
        <vt:i4>2359399</vt:i4>
      </vt:variant>
      <vt:variant>
        <vt:i4>132</vt:i4>
      </vt:variant>
      <vt:variant>
        <vt:i4>0</vt:i4>
      </vt:variant>
      <vt:variant>
        <vt:i4>5</vt:i4>
      </vt:variant>
      <vt:variant>
        <vt:lpwstr>https://www.ebooksgratuits.com/</vt:lpwstr>
      </vt:variant>
      <vt:variant>
        <vt:lpwstr/>
      </vt:variant>
      <vt:variant>
        <vt:i4>2228340</vt:i4>
      </vt:variant>
      <vt:variant>
        <vt:i4>129</vt:i4>
      </vt:variant>
      <vt:variant>
        <vt:i4>0</vt:i4>
      </vt:variant>
      <vt:variant>
        <vt:i4>5</vt:i4>
      </vt:variant>
      <vt:variant>
        <vt:lpwstr>https://groups.google.com/g/ebooksgratuits</vt:lpwstr>
      </vt:variant>
      <vt:variant>
        <vt:lpwstr/>
      </vt:variant>
      <vt:variant>
        <vt:i4>1376310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_Toc367651731</vt:lpwstr>
      </vt:variant>
      <vt:variant>
        <vt:i4>1376310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_Toc367651730</vt:lpwstr>
      </vt:variant>
      <vt:variant>
        <vt:i4>1310774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_Toc367651729</vt:lpwstr>
      </vt:variant>
      <vt:variant>
        <vt:i4>1310774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_Toc367651728</vt:lpwstr>
      </vt:variant>
      <vt:variant>
        <vt:i4>1310774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_Toc367651727</vt:lpwstr>
      </vt:variant>
      <vt:variant>
        <vt:i4>1310774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_Toc367651726</vt:lpwstr>
      </vt:variant>
      <vt:variant>
        <vt:i4>1310774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_Toc367651725</vt:lpwstr>
      </vt:variant>
      <vt:variant>
        <vt:i4>1310774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_Toc367651724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_Toc367651723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_Toc367651722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_Toc367651721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_Toc367651720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_Toc367651719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_Toc367651718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_Toc367651717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_Toc367651716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_Toc367651715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_Toc367651714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_Toc367651713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_Toc367651712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_Toc367651711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Notre-Dame de Tortose</dc:title>
  <dc:subject>Romans</dc:subject>
  <dc:creator>Pierre Benoit</dc:creator>
  <cp:keywords/>
  <dc:description>Faute d'avoir trouvé quelqu'un qui ramène en voiture le Père Englebert à Tartous, l'antique Tortose, où celui-ci veut célébrer l'office de Pâques dans le sanctuaire, joyau des cathédrales franques de Syrie, le capitaine Roche a pris le volant pour lui épargner le trajet à dos de mulet : c'est du moins ce que croit le Lazariste.
Le hasard empêche Roche de le détromper et, d'ailleurs, il n'y tient guère. A quoi bon l'informer qu'il a décidé de partir sur un appel téléphonique de Mme Hadjilar ? Il faudrait expliquer – et ce sont là choses difficiles à dire – qu'il aime Armène Hadjilar, qu'il n'a jamais cessé de l'aimer, mais qu'elle ne veut plus être pour lui qu'une amie parce qu'elle s'est éprise du lieutenant Ménétrier. Pourquoi rompt-elle maintenant le silence établi entre eux ? Aurait-elle changé d'avis ?
C'est avec cet espoir que Roche rejoint Armène – pour s'entendre demander de l'aider à préserver l'amour de son rival. Le choc est rude, le crève-coeur presque insupportable et pourtant Roche accepte. Alors la jeune femme soulève le voile qui masque le mystère de Notre-Dame de Tortose, le secret étouffant de sa jeunesse...</dc:description>
  <cp:lastModifiedBy>Cool Micro</cp:lastModifiedBy>
  <cp:revision>4</cp:revision>
  <cp:lastPrinted>2025-03-31T17:48:00Z</cp:lastPrinted>
  <dcterms:created xsi:type="dcterms:W3CDTF">2025-03-31T17:47:00Z</dcterms:created>
  <dcterms:modified xsi:type="dcterms:W3CDTF">2025-03-31T17:49:00Z</dcterms:modified>
  <cp:category>Romans</cp:category>
</cp:coreProperties>
</file>